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2C80F7" w14:textId="32024806" w:rsidR="00B32AAE" w:rsidRPr="00F21A76" w:rsidRDefault="00B32AAE" w:rsidP="00B32AAE">
      <w:pPr>
        <w:pStyle w:val="ZA"/>
        <w:framePr w:w="10563" w:h="782" w:hRule="exact" w:wrap="notBeside" w:hAnchor="page" w:x="661" w:y="646" w:anchorLock="1"/>
        <w:pBdr>
          <w:bottom w:val="none" w:sz="0" w:space="0" w:color="auto"/>
        </w:pBdr>
        <w:jc w:val="center"/>
        <w:rPr>
          <w:noProof w:val="0"/>
        </w:rPr>
      </w:pPr>
      <w:proofErr w:type="gramStart"/>
      <w:r w:rsidRPr="00F21A76">
        <w:rPr>
          <w:noProof w:val="0"/>
          <w:sz w:val="64"/>
        </w:rPr>
        <w:t xml:space="preserve">ETSI ES 201 873-5 </w:t>
      </w:r>
      <w:r w:rsidRPr="00F21A76">
        <w:rPr>
          <w:noProof w:val="0"/>
        </w:rPr>
        <w:t>V4.8.</w:t>
      </w:r>
      <w:proofErr w:type="gramEnd"/>
      <w:del w:id="0" w:author="Tomáš Urban" w:date="2021-11-15T11:59:00Z">
        <w:r w:rsidRPr="00F21A76" w:rsidDel="00E74513">
          <w:rPr>
            <w:noProof w:val="0"/>
          </w:rPr>
          <w:delText>1</w:delText>
        </w:r>
        <w:r w:rsidRPr="00F21A76" w:rsidDel="00E74513">
          <w:rPr>
            <w:rStyle w:val="ZGSM"/>
            <w:noProof w:val="0"/>
          </w:rPr>
          <w:delText xml:space="preserve"> </w:delText>
        </w:r>
      </w:del>
      <w:ins w:id="1" w:author="Tomáš Urban" w:date="2021-11-15T11:59:00Z">
        <w:r w:rsidR="00E74513">
          <w:rPr>
            <w:noProof w:val="0"/>
          </w:rPr>
          <w:t>2</w:t>
        </w:r>
        <w:r w:rsidR="00E74513" w:rsidRPr="00F21A76">
          <w:rPr>
            <w:rStyle w:val="ZGSM"/>
            <w:noProof w:val="0"/>
          </w:rPr>
          <w:t xml:space="preserve"> </w:t>
        </w:r>
      </w:ins>
      <w:r w:rsidRPr="00F21A76">
        <w:rPr>
          <w:noProof w:val="0"/>
          <w:sz w:val="32"/>
        </w:rPr>
        <w:t>(</w:t>
      </w:r>
      <w:del w:id="2" w:author="Tomáš Urban" w:date="2021-11-15T11:59:00Z">
        <w:r w:rsidRPr="00F21A76" w:rsidDel="00E74513">
          <w:rPr>
            <w:noProof w:val="0"/>
            <w:sz w:val="32"/>
          </w:rPr>
          <w:delText>2017</w:delText>
        </w:r>
      </w:del>
      <w:ins w:id="3" w:author="Tomáš Urban" w:date="2021-11-15T11:59:00Z">
        <w:r w:rsidR="00E74513" w:rsidRPr="00F21A76">
          <w:rPr>
            <w:noProof w:val="0"/>
            <w:sz w:val="32"/>
          </w:rPr>
          <w:t>20</w:t>
        </w:r>
        <w:r w:rsidR="00E74513">
          <w:rPr>
            <w:noProof w:val="0"/>
            <w:sz w:val="32"/>
          </w:rPr>
          <w:t>21</w:t>
        </w:r>
      </w:ins>
      <w:r w:rsidRPr="00F21A76">
        <w:rPr>
          <w:noProof w:val="0"/>
          <w:sz w:val="32"/>
        </w:rPr>
        <w:t>-</w:t>
      </w:r>
      <w:del w:id="4" w:author="Tomáš Urban" w:date="2021-11-15T11:59:00Z">
        <w:r w:rsidRPr="00F21A76" w:rsidDel="00E74513">
          <w:rPr>
            <w:noProof w:val="0"/>
            <w:sz w:val="32"/>
          </w:rPr>
          <w:delText>05</w:delText>
        </w:r>
      </w:del>
      <w:ins w:id="5" w:author="Tomáš Urban" w:date="2021-11-15T11:59:00Z">
        <w:r w:rsidR="00E74513">
          <w:rPr>
            <w:noProof w:val="0"/>
            <w:sz w:val="32"/>
          </w:rPr>
          <w:t>12</w:t>
        </w:r>
      </w:ins>
      <w:r w:rsidRPr="00F21A76">
        <w:rPr>
          <w:noProof w:val="0"/>
          <w:sz w:val="32"/>
          <w:szCs w:val="32"/>
        </w:rPr>
        <w:t>)</w:t>
      </w:r>
    </w:p>
    <w:p w14:paraId="765C6848" w14:textId="77777777" w:rsidR="00B32AAE" w:rsidRPr="00F21A76" w:rsidRDefault="00B32AAE" w:rsidP="00B32AAE">
      <w:pPr>
        <w:pStyle w:val="ZT"/>
        <w:framePr w:w="10206" w:h="3701" w:hRule="exact" w:wrap="notBeside" w:hAnchor="page" w:x="880" w:y="7094"/>
      </w:pPr>
      <w:r w:rsidRPr="00F21A76">
        <w:t>Methods for Testing and Specification (MTS);</w:t>
      </w:r>
    </w:p>
    <w:p w14:paraId="5219895E" w14:textId="77777777" w:rsidR="00B32AAE" w:rsidRPr="00F21A76" w:rsidRDefault="00B32AAE" w:rsidP="00B32AAE">
      <w:pPr>
        <w:pStyle w:val="ZT"/>
        <w:framePr w:w="10206" w:h="3701" w:hRule="exact" w:wrap="notBeside" w:hAnchor="page" w:x="880" w:y="7094"/>
      </w:pPr>
      <w:r w:rsidRPr="00F21A76">
        <w:t>The Testing and Test Control Notation version 3;</w:t>
      </w:r>
    </w:p>
    <w:p w14:paraId="38B7B4B0" w14:textId="77777777" w:rsidR="00B32AAE" w:rsidRPr="00F21A76" w:rsidRDefault="00B32AAE" w:rsidP="00B32AAE">
      <w:pPr>
        <w:pStyle w:val="ZT"/>
        <w:framePr w:w="10206" w:h="3701" w:hRule="exact" w:wrap="notBeside" w:hAnchor="page" w:x="880" w:y="7094"/>
      </w:pPr>
      <w:r w:rsidRPr="00F21A76">
        <w:t>Part 5: TTCN-3 Runtime Interface (TRI)</w:t>
      </w:r>
    </w:p>
    <w:p w14:paraId="7A9BA019" w14:textId="77777777" w:rsidR="00B32AAE" w:rsidRPr="00F21A76" w:rsidRDefault="00B32AAE" w:rsidP="00B32AAE">
      <w:pPr>
        <w:pStyle w:val="ZG"/>
        <w:framePr w:w="10624" w:h="3271" w:hRule="exact" w:wrap="notBeside" w:hAnchor="page" w:x="674" w:y="12211"/>
        <w:rPr>
          <w:noProof w:val="0"/>
        </w:rPr>
      </w:pPr>
    </w:p>
    <w:p w14:paraId="3F59C8F5" w14:textId="77777777" w:rsidR="00B32AAE" w:rsidRPr="00F21A76" w:rsidRDefault="00B32AAE" w:rsidP="00B32AAE">
      <w:pPr>
        <w:pStyle w:val="ZD"/>
        <w:framePr w:wrap="notBeside"/>
        <w:rPr>
          <w:noProof w:val="0"/>
        </w:rPr>
      </w:pPr>
    </w:p>
    <w:p w14:paraId="727F2BCD" w14:textId="77777777" w:rsidR="00B32AAE" w:rsidRPr="00F21A76" w:rsidRDefault="00B32AAE" w:rsidP="00B32AAE">
      <w:pPr>
        <w:pStyle w:val="ZB"/>
        <w:framePr w:wrap="notBeside" w:hAnchor="page" w:x="901" w:y="1421"/>
        <w:rPr>
          <w:noProof w:val="0"/>
        </w:rPr>
      </w:pPr>
    </w:p>
    <w:p w14:paraId="13C05EA5" w14:textId="77777777" w:rsidR="00B32AAE" w:rsidRPr="00F21A76" w:rsidRDefault="00B32AAE" w:rsidP="00B32AAE"/>
    <w:p w14:paraId="55FBAD7E" w14:textId="77777777" w:rsidR="00B32AAE" w:rsidRPr="00F21A76" w:rsidRDefault="00B32AAE" w:rsidP="00B32AAE"/>
    <w:p w14:paraId="333B948A" w14:textId="77777777" w:rsidR="00B32AAE" w:rsidRPr="00F21A76" w:rsidRDefault="00B32AAE" w:rsidP="00B32AAE"/>
    <w:p w14:paraId="0FBE3CD7" w14:textId="77777777" w:rsidR="00B32AAE" w:rsidRPr="00F21A76" w:rsidRDefault="00B32AAE" w:rsidP="00B32AAE"/>
    <w:p w14:paraId="1030BB42" w14:textId="77777777" w:rsidR="00B32AAE" w:rsidRPr="00F21A76" w:rsidRDefault="00B32AAE" w:rsidP="00B32AAE"/>
    <w:p w14:paraId="388C7A77" w14:textId="77777777" w:rsidR="00B32AAE" w:rsidRPr="00F21A76" w:rsidRDefault="00B32AAE" w:rsidP="00B32AAE">
      <w:pPr>
        <w:pStyle w:val="ZB"/>
        <w:framePr w:wrap="notBeside" w:hAnchor="page" w:x="901" w:y="1421"/>
        <w:rPr>
          <w:noProof w:val="0"/>
        </w:rPr>
      </w:pPr>
    </w:p>
    <w:p w14:paraId="0042F682" w14:textId="77777777" w:rsidR="00B32AAE" w:rsidRPr="00F21A76" w:rsidRDefault="00B32AAE" w:rsidP="00B32AAE">
      <w:pPr>
        <w:pStyle w:val="FP"/>
        <w:framePr w:h="1625" w:hRule="exact" w:wrap="notBeside" w:vAnchor="page" w:hAnchor="page" w:x="871" w:y="11581"/>
        <w:spacing w:after="240"/>
        <w:jc w:val="center"/>
        <w:rPr>
          <w:rFonts w:ascii="Arial" w:hAnsi="Arial" w:cs="Arial"/>
          <w:sz w:val="18"/>
          <w:szCs w:val="18"/>
        </w:rPr>
      </w:pPr>
    </w:p>
    <w:p w14:paraId="23F79373" w14:textId="77777777" w:rsidR="00B32AAE" w:rsidRPr="00F21A76" w:rsidRDefault="00B32AAE" w:rsidP="00B32AAE">
      <w:pPr>
        <w:pStyle w:val="ZB"/>
        <w:framePr w:w="6341" w:h="450" w:hRule="exact" w:wrap="notBeside" w:hAnchor="page" w:x="811" w:y="5401"/>
        <w:jc w:val="left"/>
        <w:rPr>
          <w:rFonts w:ascii="Century Gothic" w:hAnsi="Century Gothic"/>
          <w:b/>
          <w:i w:val="0"/>
          <w:caps/>
          <w:noProof w:val="0"/>
          <w:color w:val="FFFFFF"/>
          <w:sz w:val="32"/>
          <w:szCs w:val="32"/>
        </w:rPr>
      </w:pPr>
      <w:r w:rsidRPr="00F21A76">
        <w:rPr>
          <w:rFonts w:ascii="Century Gothic" w:hAnsi="Century Gothic"/>
          <w:b/>
          <w:i w:val="0"/>
          <w:caps/>
          <w:noProof w:val="0"/>
          <w:color w:val="FFFFFF"/>
          <w:sz w:val="32"/>
          <w:szCs w:val="32"/>
        </w:rPr>
        <w:t>ETSI Standard</w:t>
      </w:r>
    </w:p>
    <w:p w14:paraId="6BE05B6C" w14:textId="77777777" w:rsidR="00B32AAE" w:rsidRPr="00F21A76" w:rsidRDefault="00B32AAE" w:rsidP="00B32AAE">
      <w:pPr>
        <w:rPr>
          <w:rFonts w:ascii="Arial" w:hAnsi="Arial" w:cs="Arial"/>
          <w:sz w:val="18"/>
          <w:szCs w:val="18"/>
        </w:rPr>
        <w:sectPr w:rsidR="00B32AAE" w:rsidRPr="00F21A76" w:rsidSect="00E74513">
          <w:headerReference w:type="default" r:id="rId9"/>
          <w:footerReference w:type="default" r:id="rId10"/>
          <w:footnotePr>
            <w:numRestart w:val="eachSect"/>
          </w:footnotePr>
          <w:pgSz w:w="11907" w:h="16840" w:code="9"/>
          <w:pgMar w:top="2268" w:right="851" w:bottom="10773" w:left="851" w:header="0" w:footer="0" w:gutter="0"/>
          <w:cols w:space="720"/>
          <w:docGrid w:linePitch="272"/>
        </w:sectPr>
      </w:pPr>
    </w:p>
    <w:p w14:paraId="192032C0" w14:textId="77777777" w:rsidR="00B32AAE" w:rsidRPr="00F21A76" w:rsidRDefault="00B32AAE" w:rsidP="00B32AAE">
      <w:pPr>
        <w:pStyle w:val="FP"/>
        <w:framePr w:wrap="notBeside" w:vAnchor="page" w:hAnchor="page" w:x="1141" w:y="2836"/>
        <w:pBdr>
          <w:bottom w:val="single" w:sz="6" w:space="1" w:color="auto"/>
        </w:pBdr>
        <w:ind w:left="2835" w:right="2835"/>
        <w:jc w:val="center"/>
      </w:pPr>
      <w:r w:rsidRPr="00F21A76">
        <w:lastRenderedPageBreak/>
        <w:t>Reference</w:t>
      </w:r>
    </w:p>
    <w:p w14:paraId="0347B49D" w14:textId="5C14BEBB" w:rsidR="00B32AAE" w:rsidRPr="00F21A76" w:rsidRDefault="00B32AAE" w:rsidP="00B32AAE">
      <w:pPr>
        <w:pStyle w:val="FP"/>
        <w:framePr w:wrap="notBeside" w:vAnchor="page" w:hAnchor="page" w:x="1141" w:y="2836"/>
        <w:ind w:left="2268" w:right="2268"/>
        <w:jc w:val="center"/>
        <w:rPr>
          <w:rFonts w:ascii="Arial" w:hAnsi="Arial"/>
          <w:sz w:val="18"/>
        </w:rPr>
      </w:pPr>
      <w:r w:rsidRPr="00F21A76">
        <w:rPr>
          <w:rFonts w:ascii="Arial" w:hAnsi="Arial"/>
          <w:sz w:val="18"/>
        </w:rPr>
        <w:t>RES/MTS-201873-5 T3</w:t>
      </w:r>
      <w:r w:rsidR="00187937" w:rsidRPr="00F21A76">
        <w:rPr>
          <w:rFonts w:ascii="Arial" w:hAnsi="Arial"/>
          <w:sz w:val="18"/>
        </w:rPr>
        <w:t>ed</w:t>
      </w:r>
      <w:r w:rsidRPr="00F21A76">
        <w:rPr>
          <w:rFonts w:ascii="Arial" w:hAnsi="Arial"/>
          <w:sz w:val="18"/>
        </w:rPr>
        <w:t>481TRI</w:t>
      </w:r>
    </w:p>
    <w:p w14:paraId="70E89BBC" w14:textId="77777777" w:rsidR="00B32AAE" w:rsidRPr="00F21A76" w:rsidRDefault="00B32AAE" w:rsidP="00B32AAE">
      <w:pPr>
        <w:pStyle w:val="FP"/>
        <w:framePr w:wrap="notBeside" w:vAnchor="page" w:hAnchor="page" w:x="1141" w:y="2836"/>
        <w:pBdr>
          <w:bottom w:val="single" w:sz="6" w:space="1" w:color="auto"/>
        </w:pBdr>
        <w:spacing w:before="240"/>
        <w:ind w:left="2835" w:right="2835"/>
        <w:jc w:val="center"/>
      </w:pPr>
      <w:r w:rsidRPr="00F21A76">
        <w:t>Keywords</w:t>
      </w:r>
    </w:p>
    <w:p w14:paraId="26AB7E0D" w14:textId="77777777" w:rsidR="00B32AAE" w:rsidRPr="00F21A76" w:rsidRDefault="00B32AAE" w:rsidP="00B32AAE">
      <w:pPr>
        <w:pStyle w:val="FP"/>
        <w:framePr w:wrap="notBeside" w:vAnchor="page" w:hAnchor="page" w:x="1141" w:y="2836"/>
        <w:ind w:left="2835" w:right="2835"/>
        <w:jc w:val="center"/>
        <w:rPr>
          <w:rFonts w:ascii="Arial" w:hAnsi="Arial"/>
          <w:sz w:val="18"/>
        </w:rPr>
      </w:pPr>
      <w:proofErr w:type="gramStart"/>
      <w:r w:rsidRPr="00F21A76">
        <w:rPr>
          <w:rFonts w:ascii="Arial" w:hAnsi="Arial"/>
          <w:sz w:val="18"/>
        </w:rPr>
        <w:t>interface</w:t>
      </w:r>
      <w:proofErr w:type="gramEnd"/>
      <w:r w:rsidRPr="00F21A76">
        <w:rPr>
          <w:rFonts w:ascii="Arial" w:hAnsi="Arial"/>
          <w:sz w:val="18"/>
        </w:rPr>
        <w:t>, methodology, runtime, testing, TRI, TTCN-3</w:t>
      </w:r>
    </w:p>
    <w:p w14:paraId="1C0F81C8" w14:textId="77777777" w:rsidR="00B32AAE" w:rsidRPr="00F21A76" w:rsidRDefault="00B32AAE" w:rsidP="00B32AAE"/>
    <w:p w14:paraId="19F28CF5" w14:textId="77777777" w:rsidR="00B32AAE" w:rsidRPr="00F21A76" w:rsidRDefault="00B32AAE" w:rsidP="00B32AAE">
      <w:pPr>
        <w:pStyle w:val="FP"/>
        <w:framePr w:wrap="notBeside" w:vAnchor="page" w:hAnchor="page" w:x="1156" w:y="5581"/>
        <w:spacing w:after="240"/>
        <w:ind w:left="2835" w:right="2835"/>
        <w:jc w:val="center"/>
        <w:rPr>
          <w:rFonts w:ascii="Arial" w:hAnsi="Arial"/>
          <w:b/>
          <w:i/>
        </w:rPr>
      </w:pPr>
      <w:r w:rsidRPr="00F21A76">
        <w:rPr>
          <w:rFonts w:ascii="Arial" w:hAnsi="Arial"/>
          <w:b/>
          <w:i/>
        </w:rPr>
        <w:t>ETSI</w:t>
      </w:r>
    </w:p>
    <w:p w14:paraId="0916486E" w14:textId="77777777" w:rsidR="00B32AAE" w:rsidRPr="00F21A76" w:rsidRDefault="00B32AAE" w:rsidP="00B32AAE">
      <w:pPr>
        <w:pStyle w:val="FP"/>
        <w:framePr w:wrap="notBeside" w:vAnchor="page" w:hAnchor="page" w:x="1156" w:y="5581"/>
        <w:pBdr>
          <w:bottom w:val="single" w:sz="6" w:space="1" w:color="auto"/>
        </w:pBdr>
        <w:ind w:left="2835" w:right="2835"/>
        <w:jc w:val="center"/>
        <w:rPr>
          <w:rFonts w:ascii="Arial" w:hAnsi="Arial"/>
          <w:sz w:val="18"/>
        </w:rPr>
      </w:pPr>
      <w:r w:rsidRPr="00F21A76">
        <w:rPr>
          <w:rFonts w:ascii="Arial" w:hAnsi="Arial"/>
          <w:sz w:val="18"/>
        </w:rPr>
        <w:t>650 Route des Lucioles</w:t>
      </w:r>
    </w:p>
    <w:p w14:paraId="36E56AFE" w14:textId="77777777" w:rsidR="00B32AAE" w:rsidRPr="00F21A76" w:rsidRDefault="00B32AAE" w:rsidP="00B32AAE">
      <w:pPr>
        <w:pStyle w:val="FP"/>
        <w:framePr w:wrap="notBeside" w:vAnchor="page" w:hAnchor="page" w:x="1156" w:y="5581"/>
        <w:pBdr>
          <w:bottom w:val="single" w:sz="6" w:space="1" w:color="auto"/>
        </w:pBdr>
        <w:ind w:left="2835" w:right="2835"/>
        <w:jc w:val="center"/>
      </w:pPr>
      <w:r w:rsidRPr="00F21A76">
        <w:rPr>
          <w:rFonts w:ascii="Arial" w:hAnsi="Arial"/>
          <w:sz w:val="18"/>
        </w:rPr>
        <w:t>F-06921 Sophia Antipolis Cedex - FRANCE</w:t>
      </w:r>
    </w:p>
    <w:p w14:paraId="1A46739C" w14:textId="77777777" w:rsidR="00B32AAE" w:rsidRPr="00F21A76" w:rsidRDefault="00B32AAE" w:rsidP="00B32AAE">
      <w:pPr>
        <w:pStyle w:val="FP"/>
        <w:framePr w:wrap="notBeside" w:vAnchor="page" w:hAnchor="page" w:x="1156" w:y="5581"/>
        <w:ind w:left="2835" w:right="2835"/>
        <w:jc w:val="center"/>
        <w:rPr>
          <w:rFonts w:ascii="Arial" w:hAnsi="Arial"/>
          <w:sz w:val="18"/>
        </w:rPr>
      </w:pPr>
    </w:p>
    <w:p w14:paraId="1BCDD947" w14:textId="77777777" w:rsidR="00B32AAE" w:rsidRPr="00F21A76" w:rsidRDefault="00B32AAE" w:rsidP="00B32AAE">
      <w:pPr>
        <w:pStyle w:val="FP"/>
        <w:framePr w:wrap="notBeside" w:vAnchor="page" w:hAnchor="page" w:x="1156" w:y="5581"/>
        <w:spacing w:after="20"/>
        <w:ind w:left="2835" w:right="2835"/>
        <w:jc w:val="center"/>
        <w:rPr>
          <w:rFonts w:ascii="Arial" w:hAnsi="Arial"/>
          <w:sz w:val="18"/>
        </w:rPr>
      </w:pPr>
      <w:r w:rsidRPr="00F21A76">
        <w:rPr>
          <w:rFonts w:ascii="Arial" w:hAnsi="Arial"/>
          <w:sz w:val="18"/>
        </w:rPr>
        <w:t>Tel.: +33 4 92 94 42 00   Fax: +33 4 93 65 47 16</w:t>
      </w:r>
    </w:p>
    <w:p w14:paraId="431535B6" w14:textId="77777777" w:rsidR="00B32AAE" w:rsidRPr="00F21A76" w:rsidRDefault="00B32AAE" w:rsidP="00B32AAE">
      <w:pPr>
        <w:pStyle w:val="FP"/>
        <w:framePr w:wrap="notBeside" w:vAnchor="page" w:hAnchor="page" w:x="1156" w:y="5581"/>
        <w:ind w:left="2835" w:right="2835"/>
        <w:jc w:val="center"/>
        <w:rPr>
          <w:rFonts w:ascii="Arial" w:hAnsi="Arial"/>
          <w:sz w:val="15"/>
        </w:rPr>
      </w:pPr>
    </w:p>
    <w:p w14:paraId="1FBA5472" w14:textId="77777777" w:rsidR="00B32AAE" w:rsidRPr="00F21A76" w:rsidRDefault="00B32AAE" w:rsidP="00B32AAE">
      <w:pPr>
        <w:pStyle w:val="FP"/>
        <w:framePr w:wrap="notBeside" w:vAnchor="page" w:hAnchor="page" w:x="1156" w:y="5581"/>
        <w:ind w:left="2835" w:right="2835"/>
        <w:jc w:val="center"/>
        <w:rPr>
          <w:rFonts w:ascii="Arial" w:hAnsi="Arial"/>
          <w:sz w:val="15"/>
        </w:rPr>
      </w:pPr>
      <w:r w:rsidRPr="00F21A76">
        <w:rPr>
          <w:rFonts w:ascii="Arial" w:hAnsi="Arial"/>
          <w:sz w:val="15"/>
        </w:rPr>
        <w:t>Siret N° 348 623 562 00017 - NAF 742 C</w:t>
      </w:r>
    </w:p>
    <w:p w14:paraId="4A465E46" w14:textId="77777777" w:rsidR="00B32AAE" w:rsidRPr="00F21A76" w:rsidRDefault="00B32AAE" w:rsidP="00B32AAE">
      <w:pPr>
        <w:pStyle w:val="FP"/>
        <w:framePr w:wrap="notBeside" w:vAnchor="page" w:hAnchor="page" w:x="1156" w:y="5581"/>
        <w:ind w:left="2835" w:right="2835"/>
        <w:jc w:val="center"/>
        <w:rPr>
          <w:rFonts w:ascii="Arial" w:hAnsi="Arial"/>
          <w:sz w:val="15"/>
        </w:rPr>
      </w:pPr>
      <w:r w:rsidRPr="00F21A76">
        <w:rPr>
          <w:rFonts w:ascii="Arial" w:hAnsi="Arial"/>
          <w:sz w:val="15"/>
        </w:rPr>
        <w:t>Association à but non lucratif enregistrée à la</w:t>
      </w:r>
    </w:p>
    <w:p w14:paraId="089B7A80" w14:textId="77777777" w:rsidR="00B32AAE" w:rsidRPr="00F21A76" w:rsidRDefault="00B32AAE" w:rsidP="00B32AAE">
      <w:pPr>
        <w:pStyle w:val="FP"/>
        <w:framePr w:wrap="notBeside" w:vAnchor="page" w:hAnchor="page" w:x="1156" w:y="5581"/>
        <w:ind w:left="2835" w:right="2835"/>
        <w:jc w:val="center"/>
        <w:rPr>
          <w:rFonts w:ascii="Arial" w:hAnsi="Arial"/>
          <w:sz w:val="15"/>
        </w:rPr>
      </w:pPr>
      <w:r w:rsidRPr="00F21A76">
        <w:rPr>
          <w:rFonts w:ascii="Arial" w:hAnsi="Arial"/>
          <w:sz w:val="15"/>
        </w:rPr>
        <w:t>Sous-Préfecture de Grasse (06) N° 7803/88</w:t>
      </w:r>
    </w:p>
    <w:p w14:paraId="4FB73686" w14:textId="77777777" w:rsidR="00B32AAE" w:rsidRPr="00F21A76" w:rsidRDefault="00B32AAE" w:rsidP="00B32AAE">
      <w:pPr>
        <w:pStyle w:val="FP"/>
        <w:framePr w:wrap="notBeside" w:vAnchor="page" w:hAnchor="page" w:x="1156" w:y="5581"/>
        <w:ind w:left="2835" w:right="2835"/>
        <w:jc w:val="center"/>
        <w:rPr>
          <w:rFonts w:ascii="Arial" w:hAnsi="Arial"/>
          <w:sz w:val="18"/>
        </w:rPr>
      </w:pPr>
    </w:p>
    <w:p w14:paraId="42B38B18" w14:textId="77777777" w:rsidR="00B32AAE" w:rsidRPr="00F21A76" w:rsidRDefault="00B32AAE" w:rsidP="00B32AAE"/>
    <w:p w14:paraId="7CEBFE71" w14:textId="77777777" w:rsidR="00B32AAE" w:rsidRPr="00F21A76" w:rsidRDefault="00B32AAE" w:rsidP="00B32AAE"/>
    <w:p w14:paraId="048D3662" w14:textId="77777777" w:rsidR="00B32AAE" w:rsidRPr="00F21A76" w:rsidRDefault="00B32AAE" w:rsidP="00B32AAE">
      <w:pPr>
        <w:pStyle w:val="FP"/>
        <w:framePr w:h="6954" w:hRule="exact" w:wrap="notBeside" w:vAnchor="page" w:hAnchor="page" w:x="1036" w:y="8856"/>
        <w:pBdr>
          <w:bottom w:val="single" w:sz="6" w:space="1" w:color="auto"/>
        </w:pBdr>
        <w:spacing w:after="240"/>
        <w:ind w:left="2835" w:right="2835"/>
        <w:jc w:val="center"/>
        <w:rPr>
          <w:rFonts w:ascii="Arial" w:hAnsi="Arial"/>
          <w:b/>
          <w:i/>
        </w:rPr>
      </w:pPr>
      <w:r w:rsidRPr="00F21A76">
        <w:rPr>
          <w:rFonts w:ascii="Arial" w:hAnsi="Arial"/>
          <w:b/>
          <w:i/>
        </w:rPr>
        <w:t>Important notice</w:t>
      </w:r>
    </w:p>
    <w:p w14:paraId="386BEE7F" w14:textId="77777777" w:rsidR="00B32AAE" w:rsidRPr="00F21A76" w:rsidRDefault="00B32AAE" w:rsidP="00B32AAE">
      <w:pPr>
        <w:pStyle w:val="FP"/>
        <w:framePr w:h="6954" w:hRule="exact" w:wrap="notBeside" w:vAnchor="page" w:hAnchor="page" w:x="1036" w:y="8856"/>
        <w:spacing w:after="240"/>
        <w:jc w:val="center"/>
        <w:rPr>
          <w:rFonts w:ascii="Arial" w:hAnsi="Arial" w:cs="Arial"/>
          <w:sz w:val="18"/>
        </w:rPr>
      </w:pPr>
      <w:r w:rsidRPr="00F21A76">
        <w:rPr>
          <w:rFonts w:ascii="Arial" w:hAnsi="Arial" w:cs="Arial"/>
          <w:sz w:val="18"/>
        </w:rPr>
        <w:t>The present document can be downloaded from</w:t>
      </w:r>
      <w:proofErr w:type="gramStart"/>
      <w:r w:rsidRPr="00F21A76">
        <w:rPr>
          <w:rFonts w:ascii="Arial" w:hAnsi="Arial" w:cs="Arial"/>
          <w:sz w:val="18"/>
        </w:rPr>
        <w:t>:</w:t>
      </w:r>
      <w:proofErr w:type="gramEnd"/>
      <w:r w:rsidRPr="00F21A76">
        <w:rPr>
          <w:rFonts w:ascii="Arial" w:hAnsi="Arial" w:cs="Arial"/>
          <w:sz w:val="18"/>
        </w:rPr>
        <w:br/>
      </w:r>
      <w:hyperlink r:id="rId11" w:history="1">
        <w:r w:rsidRPr="00F21A76">
          <w:rPr>
            <w:rStyle w:val="Hyperlink"/>
            <w:rFonts w:ascii="Arial" w:hAnsi="Arial"/>
            <w:sz w:val="18"/>
          </w:rPr>
          <w:t>http://www.etsi.org/standards-search</w:t>
        </w:r>
      </w:hyperlink>
    </w:p>
    <w:p w14:paraId="1FA94E03" w14:textId="77777777" w:rsidR="00B32AAE" w:rsidRPr="00F21A76" w:rsidRDefault="00B32AAE" w:rsidP="00B32AAE">
      <w:pPr>
        <w:pStyle w:val="FP"/>
        <w:framePr w:h="6954" w:hRule="exact" w:wrap="notBeside" w:vAnchor="page" w:hAnchor="page" w:x="1036" w:y="8856"/>
        <w:spacing w:after="240"/>
        <w:jc w:val="center"/>
        <w:rPr>
          <w:rFonts w:ascii="Arial" w:hAnsi="Arial" w:cs="Arial"/>
          <w:sz w:val="18"/>
        </w:rPr>
      </w:pPr>
      <w:r w:rsidRPr="00F21A76">
        <w:rPr>
          <w:rFonts w:ascii="Arial" w:hAnsi="Arial" w:cs="Arial"/>
          <w:sz w:val="18"/>
        </w:rPr>
        <w:t>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the only prevailing document is the</w:t>
      </w:r>
      <w:r w:rsidRPr="00F21A76">
        <w:rPr>
          <w:rFonts w:ascii="Arial" w:hAnsi="Arial" w:cs="Arial"/>
          <w:color w:val="000000"/>
          <w:sz w:val="18"/>
        </w:rPr>
        <w:t xml:space="preserve"> print of the Portable Document Format (PDF) version kept on a specific network drive within </w:t>
      </w:r>
      <w:r w:rsidRPr="00F21A76">
        <w:rPr>
          <w:rFonts w:ascii="Arial" w:hAnsi="Arial" w:cs="Arial"/>
          <w:sz w:val="18"/>
        </w:rPr>
        <w:t>ETSI Secretariat.</w:t>
      </w:r>
    </w:p>
    <w:p w14:paraId="3D2294B1" w14:textId="77777777" w:rsidR="00B32AAE" w:rsidRPr="00F21A76" w:rsidRDefault="00B32AAE" w:rsidP="00B32AAE">
      <w:pPr>
        <w:pStyle w:val="FP"/>
        <w:framePr w:h="6954" w:hRule="exact" w:wrap="notBeside" w:vAnchor="page" w:hAnchor="page" w:x="1036" w:y="8856"/>
        <w:spacing w:after="240"/>
        <w:jc w:val="center"/>
        <w:rPr>
          <w:rFonts w:ascii="Arial" w:hAnsi="Arial" w:cs="Arial"/>
          <w:sz w:val="18"/>
        </w:rPr>
      </w:pPr>
      <w:r w:rsidRPr="00F21A76">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F21A76">
          <w:rPr>
            <w:rStyle w:val="Hyperlink"/>
            <w:rFonts w:ascii="Arial" w:hAnsi="Arial" w:cs="Arial"/>
            <w:sz w:val="18"/>
          </w:rPr>
          <w:t>https://portal.etsi.org/TB/ETSIDeliverableStatus.aspx</w:t>
        </w:r>
      </w:hyperlink>
    </w:p>
    <w:p w14:paraId="72AF2EB4" w14:textId="77777777" w:rsidR="00B32AAE" w:rsidRPr="00F21A76" w:rsidRDefault="00B32AAE" w:rsidP="00B32AAE">
      <w:pPr>
        <w:pStyle w:val="FP"/>
        <w:framePr w:h="6954" w:hRule="exact" w:wrap="notBeside" w:vAnchor="page" w:hAnchor="page" w:x="1036" w:y="8856"/>
        <w:pBdr>
          <w:bottom w:val="single" w:sz="6" w:space="1" w:color="auto"/>
        </w:pBdr>
        <w:spacing w:after="240"/>
        <w:jc w:val="center"/>
        <w:rPr>
          <w:rFonts w:ascii="Arial" w:hAnsi="Arial" w:cs="Arial"/>
          <w:sz w:val="18"/>
        </w:rPr>
      </w:pPr>
      <w:r w:rsidRPr="00F21A76">
        <w:rPr>
          <w:rFonts w:ascii="Arial" w:hAnsi="Arial" w:cs="Arial"/>
          <w:sz w:val="18"/>
        </w:rPr>
        <w:t>If you find errors in the present document, please send your comment to one of the following services</w:t>
      </w:r>
      <w:proofErr w:type="gramStart"/>
      <w:r w:rsidRPr="00F21A76">
        <w:rPr>
          <w:rFonts w:ascii="Arial" w:hAnsi="Arial" w:cs="Arial"/>
          <w:sz w:val="18"/>
        </w:rPr>
        <w:t>:</w:t>
      </w:r>
      <w:proofErr w:type="gramEnd"/>
      <w:r w:rsidRPr="00F21A76">
        <w:rPr>
          <w:rFonts w:ascii="Arial" w:hAnsi="Arial" w:cs="Arial"/>
          <w:sz w:val="18"/>
        </w:rPr>
        <w:br/>
      </w:r>
      <w:hyperlink r:id="rId13" w:history="1">
        <w:r w:rsidRPr="00F21A76">
          <w:rPr>
            <w:rStyle w:val="Hyperlink"/>
            <w:rFonts w:ascii="Arial" w:hAnsi="Arial" w:cs="Arial"/>
            <w:sz w:val="18"/>
            <w:szCs w:val="18"/>
          </w:rPr>
          <w:t>https://portal.etsi.org/People/CommiteeSupportStaff.aspx</w:t>
        </w:r>
      </w:hyperlink>
    </w:p>
    <w:p w14:paraId="459F9884" w14:textId="77777777" w:rsidR="00B32AAE" w:rsidRPr="00F21A76" w:rsidRDefault="00B32AAE" w:rsidP="00B32AAE">
      <w:pPr>
        <w:pStyle w:val="FP"/>
        <w:framePr w:h="6954" w:hRule="exact" w:wrap="notBeside" w:vAnchor="page" w:hAnchor="page" w:x="1036" w:y="8856"/>
        <w:pBdr>
          <w:bottom w:val="single" w:sz="6" w:space="1" w:color="auto"/>
        </w:pBdr>
        <w:spacing w:after="240"/>
        <w:jc w:val="center"/>
        <w:rPr>
          <w:rFonts w:ascii="Arial" w:hAnsi="Arial"/>
          <w:b/>
          <w:i/>
        </w:rPr>
      </w:pPr>
      <w:r w:rsidRPr="00F21A76">
        <w:rPr>
          <w:rFonts w:ascii="Arial" w:hAnsi="Arial"/>
          <w:b/>
          <w:i/>
        </w:rPr>
        <w:t>Copyright Notification</w:t>
      </w:r>
    </w:p>
    <w:p w14:paraId="16AAD3CD" w14:textId="77777777" w:rsidR="00B32AAE" w:rsidRPr="00F21A76" w:rsidRDefault="00B32AAE" w:rsidP="00B32AAE">
      <w:pPr>
        <w:pStyle w:val="FP"/>
        <w:framePr w:h="6954" w:hRule="exact" w:wrap="notBeside" w:vAnchor="page" w:hAnchor="page" w:x="1036" w:y="8856"/>
        <w:jc w:val="center"/>
        <w:rPr>
          <w:rFonts w:ascii="Arial" w:hAnsi="Arial" w:cs="Arial"/>
          <w:sz w:val="18"/>
        </w:rPr>
      </w:pPr>
      <w:r w:rsidRPr="00F21A76">
        <w:rPr>
          <w:rFonts w:ascii="Arial" w:hAnsi="Arial" w:cs="Arial"/>
          <w:sz w:val="18"/>
        </w:rPr>
        <w:t>No part may be reproduced or utilized in any form or by any means, electronic or mechanical, including photocopying and microfilm except as authorized by written permission of ETSI.</w:t>
      </w:r>
      <w:r w:rsidRPr="00F21A76">
        <w:rPr>
          <w:rFonts w:ascii="Arial" w:hAnsi="Arial" w:cs="Arial"/>
          <w:sz w:val="18"/>
        </w:rPr>
        <w:br/>
        <w:t>The content of the PDF version shall not be modified without the written authorization of ETSI.</w:t>
      </w:r>
      <w:r w:rsidRPr="00F21A76">
        <w:rPr>
          <w:rFonts w:ascii="Arial" w:hAnsi="Arial" w:cs="Arial"/>
          <w:sz w:val="18"/>
        </w:rPr>
        <w:br/>
        <w:t>The copyright and the foregoing restriction extend to reproduction in all media.</w:t>
      </w:r>
    </w:p>
    <w:p w14:paraId="328C1CC4" w14:textId="77777777" w:rsidR="00B32AAE" w:rsidRPr="00F21A76" w:rsidRDefault="00B32AAE" w:rsidP="00B32AAE">
      <w:pPr>
        <w:pStyle w:val="FP"/>
        <w:framePr w:h="6954" w:hRule="exact" w:wrap="notBeside" w:vAnchor="page" w:hAnchor="page" w:x="1036" w:y="8856"/>
        <w:jc w:val="center"/>
        <w:rPr>
          <w:rFonts w:ascii="Arial" w:hAnsi="Arial" w:cs="Arial"/>
          <w:sz w:val="18"/>
        </w:rPr>
      </w:pPr>
    </w:p>
    <w:p w14:paraId="44385502" w14:textId="77777777" w:rsidR="00B32AAE" w:rsidRPr="00F21A76" w:rsidRDefault="00B32AAE" w:rsidP="00B32AAE">
      <w:pPr>
        <w:pStyle w:val="FP"/>
        <w:framePr w:h="6954" w:hRule="exact" w:wrap="notBeside" w:vAnchor="page" w:hAnchor="page" w:x="1036" w:y="8856"/>
        <w:jc w:val="center"/>
        <w:rPr>
          <w:rFonts w:ascii="Arial" w:hAnsi="Arial" w:cs="Arial"/>
          <w:sz w:val="18"/>
        </w:rPr>
      </w:pPr>
      <w:r w:rsidRPr="00F21A76">
        <w:rPr>
          <w:rFonts w:ascii="Arial" w:hAnsi="Arial" w:cs="Arial"/>
          <w:sz w:val="18"/>
        </w:rPr>
        <w:t>© European Telecommunications Standards Institute 2017.</w:t>
      </w:r>
    </w:p>
    <w:p w14:paraId="40220458" w14:textId="77777777" w:rsidR="00B32AAE" w:rsidRPr="00F21A76" w:rsidRDefault="00B32AAE" w:rsidP="00B32AAE">
      <w:pPr>
        <w:pStyle w:val="FP"/>
        <w:framePr w:h="6954" w:hRule="exact" w:wrap="notBeside" w:vAnchor="page" w:hAnchor="page" w:x="1036" w:y="8856"/>
        <w:jc w:val="center"/>
        <w:rPr>
          <w:rFonts w:ascii="Arial" w:hAnsi="Arial" w:cs="Arial"/>
          <w:sz w:val="18"/>
        </w:rPr>
      </w:pPr>
      <w:r w:rsidRPr="00F21A76">
        <w:rPr>
          <w:rFonts w:ascii="Arial" w:hAnsi="Arial" w:cs="Arial"/>
          <w:sz w:val="18"/>
        </w:rPr>
        <w:t>All rights reserved.</w:t>
      </w:r>
      <w:r w:rsidRPr="00F21A76">
        <w:rPr>
          <w:rFonts w:ascii="Arial" w:hAnsi="Arial" w:cs="Arial"/>
          <w:sz w:val="18"/>
        </w:rPr>
        <w:br/>
      </w:r>
    </w:p>
    <w:p w14:paraId="740D7CE8" w14:textId="77777777" w:rsidR="00B32AAE" w:rsidRPr="00F21A76" w:rsidRDefault="00B32AAE" w:rsidP="00B32AAE">
      <w:pPr>
        <w:framePr w:h="6954" w:hRule="exact" w:wrap="notBeside" w:vAnchor="page" w:hAnchor="page" w:x="1036" w:y="8856"/>
        <w:jc w:val="center"/>
        <w:rPr>
          <w:rFonts w:ascii="Arial" w:hAnsi="Arial" w:cs="Arial"/>
          <w:sz w:val="18"/>
          <w:szCs w:val="18"/>
        </w:rPr>
      </w:pPr>
      <w:r w:rsidRPr="00F21A76">
        <w:rPr>
          <w:rFonts w:ascii="Arial" w:hAnsi="Arial" w:cs="Arial"/>
          <w:b/>
          <w:bCs/>
          <w:sz w:val="18"/>
          <w:szCs w:val="18"/>
        </w:rPr>
        <w:t>DECT</w:t>
      </w:r>
      <w:r w:rsidRPr="00F21A76">
        <w:rPr>
          <w:rFonts w:ascii="Arial" w:hAnsi="Arial" w:cs="Arial"/>
          <w:sz w:val="18"/>
          <w:szCs w:val="18"/>
          <w:vertAlign w:val="superscript"/>
        </w:rPr>
        <w:t>TM</w:t>
      </w:r>
      <w:r w:rsidRPr="00F21A76">
        <w:rPr>
          <w:rFonts w:ascii="Arial" w:hAnsi="Arial" w:cs="Arial"/>
          <w:sz w:val="18"/>
          <w:szCs w:val="18"/>
        </w:rPr>
        <w:t xml:space="preserve">, </w:t>
      </w:r>
      <w:r w:rsidRPr="00F21A76">
        <w:rPr>
          <w:rFonts w:ascii="Arial" w:hAnsi="Arial" w:cs="Arial"/>
          <w:b/>
          <w:bCs/>
          <w:sz w:val="18"/>
          <w:szCs w:val="18"/>
        </w:rPr>
        <w:t>PLUGTESTS</w:t>
      </w:r>
      <w:r w:rsidRPr="00F21A76">
        <w:rPr>
          <w:rFonts w:ascii="Arial" w:hAnsi="Arial" w:cs="Arial"/>
          <w:sz w:val="18"/>
          <w:szCs w:val="18"/>
          <w:vertAlign w:val="superscript"/>
        </w:rPr>
        <w:t>TM</w:t>
      </w:r>
      <w:r w:rsidRPr="00F21A76">
        <w:rPr>
          <w:rFonts w:ascii="Arial" w:hAnsi="Arial" w:cs="Arial"/>
          <w:sz w:val="18"/>
          <w:szCs w:val="18"/>
        </w:rPr>
        <w:t xml:space="preserve">, </w:t>
      </w:r>
      <w:r w:rsidRPr="00F21A76">
        <w:rPr>
          <w:rFonts w:ascii="Arial" w:hAnsi="Arial" w:cs="Arial"/>
          <w:b/>
          <w:bCs/>
          <w:sz w:val="18"/>
          <w:szCs w:val="18"/>
        </w:rPr>
        <w:t>UMTS</w:t>
      </w:r>
      <w:r w:rsidRPr="00F21A76">
        <w:rPr>
          <w:rFonts w:ascii="Arial" w:hAnsi="Arial" w:cs="Arial"/>
          <w:sz w:val="18"/>
          <w:szCs w:val="18"/>
          <w:vertAlign w:val="superscript"/>
        </w:rPr>
        <w:t>TM</w:t>
      </w:r>
      <w:r w:rsidRPr="00F21A76">
        <w:rPr>
          <w:rFonts w:ascii="Arial" w:hAnsi="Arial" w:cs="Arial"/>
          <w:sz w:val="18"/>
          <w:szCs w:val="18"/>
        </w:rPr>
        <w:t xml:space="preserve"> and the ETSI logo are Trade Marks of ETSI registered for the benefit of its Members.</w:t>
      </w:r>
      <w:r w:rsidRPr="00F21A76">
        <w:rPr>
          <w:rFonts w:ascii="Arial" w:hAnsi="Arial" w:cs="Arial"/>
          <w:sz w:val="18"/>
          <w:szCs w:val="18"/>
        </w:rPr>
        <w:br/>
      </w:r>
      <w:r w:rsidRPr="00F21A76">
        <w:rPr>
          <w:rFonts w:ascii="Arial" w:hAnsi="Arial" w:cs="Arial"/>
          <w:b/>
          <w:bCs/>
          <w:sz w:val="18"/>
          <w:szCs w:val="18"/>
        </w:rPr>
        <w:t>3GPP</w:t>
      </w:r>
      <w:r w:rsidRPr="00F21A76">
        <w:rPr>
          <w:rFonts w:ascii="Arial" w:hAnsi="Arial" w:cs="Arial"/>
          <w:sz w:val="18"/>
          <w:szCs w:val="18"/>
          <w:vertAlign w:val="superscript"/>
        </w:rPr>
        <w:t xml:space="preserve">TM </w:t>
      </w:r>
      <w:r w:rsidRPr="00F21A76">
        <w:rPr>
          <w:rFonts w:ascii="Arial" w:hAnsi="Arial" w:cs="Arial"/>
          <w:sz w:val="18"/>
          <w:szCs w:val="18"/>
        </w:rPr>
        <w:t xml:space="preserve">and </w:t>
      </w:r>
      <w:r w:rsidRPr="00F21A76">
        <w:rPr>
          <w:rFonts w:ascii="Arial" w:hAnsi="Arial" w:cs="Arial"/>
          <w:b/>
          <w:bCs/>
          <w:sz w:val="18"/>
          <w:szCs w:val="18"/>
        </w:rPr>
        <w:t>LTE</w:t>
      </w:r>
      <w:r w:rsidRPr="00F21A76">
        <w:rPr>
          <w:rFonts w:ascii="Arial" w:hAnsi="Arial" w:cs="Arial"/>
          <w:sz w:val="18"/>
          <w:szCs w:val="18"/>
        </w:rPr>
        <w:t>™ are Trade Marks of ETSI registered for the benefit of its Members and</w:t>
      </w:r>
      <w:r w:rsidRPr="00F21A76">
        <w:rPr>
          <w:rFonts w:ascii="Arial" w:hAnsi="Arial" w:cs="Arial"/>
          <w:sz w:val="18"/>
          <w:szCs w:val="18"/>
        </w:rPr>
        <w:br/>
        <w:t>of the 3GPP Organizational Partners.</w:t>
      </w:r>
      <w:r w:rsidRPr="00F21A76">
        <w:rPr>
          <w:rFonts w:ascii="Arial" w:hAnsi="Arial" w:cs="Arial"/>
          <w:sz w:val="18"/>
          <w:szCs w:val="18"/>
        </w:rPr>
        <w:br/>
      </w:r>
      <w:proofErr w:type="gramStart"/>
      <w:r w:rsidRPr="00F21A76">
        <w:rPr>
          <w:rFonts w:ascii="Arial" w:hAnsi="Arial" w:cs="Arial"/>
          <w:b/>
          <w:bCs/>
          <w:sz w:val="18"/>
          <w:szCs w:val="18"/>
        </w:rPr>
        <w:t>oneM2M</w:t>
      </w:r>
      <w:proofErr w:type="gramEnd"/>
      <w:r w:rsidRPr="00F21A76">
        <w:rPr>
          <w:rFonts w:ascii="Arial" w:hAnsi="Arial" w:cs="Arial"/>
          <w:sz w:val="18"/>
          <w:szCs w:val="18"/>
        </w:rPr>
        <w:t xml:space="preserve"> logo is protected for the benefit of its Members</w:t>
      </w:r>
      <w:r w:rsidRPr="00F21A76">
        <w:rPr>
          <w:rFonts w:ascii="Arial" w:hAnsi="Arial" w:cs="Arial"/>
          <w:sz w:val="18"/>
          <w:szCs w:val="18"/>
        </w:rPr>
        <w:br/>
      </w:r>
      <w:r w:rsidRPr="00F21A76">
        <w:rPr>
          <w:rFonts w:ascii="Arial" w:hAnsi="Arial" w:cs="Arial"/>
          <w:b/>
          <w:bCs/>
          <w:sz w:val="18"/>
          <w:szCs w:val="18"/>
        </w:rPr>
        <w:t>GSM</w:t>
      </w:r>
      <w:r w:rsidRPr="00F21A76">
        <w:rPr>
          <w:rFonts w:ascii="Arial" w:hAnsi="Arial" w:cs="Arial"/>
          <w:sz w:val="18"/>
          <w:szCs w:val="18"/>
        </w:rPr>
        <w:t>® and the GSM logo are Trade Marks registered and owned by the GSM Association.</w:t>
      </w:r>
    </w:p>
    <w:p w14:paraId="514B9A34" w14:textId="447DC16C" w:rsidR="0020187D" w:rsidRPr="00F21A76" w:rsidRDefault="00B32AAE" w:rsidP="00B32AAE">
      <w:pPr>
        <w:pStyle w:val="TT"/>
      </w:pPr>
      <w:r w:rsidRPr="00F21A76">
        <w:br w:type="page"/>
      </w:r>
      <w:r w:rsidR="0020187D" w:rsidRPr="00F21A76">
        <w:lastRenderedPageBreak/>
        <w:t>Contents</w:t>
      </w:r>
    </w:p>
    <w:p w14:paraId="6F273468" w14:textId="77777777" w:rsidR="00B032C6" w:rsidRDefault="00F21A76">
      <w:pPr>
        <w:pStyle w:val="TOC1"/>
        <w:rPr>
          <w:ins w:id="6" w:author="Tomáš Urban" w:date="2021-11-15T12:33:00Z"/>
          <w:rFonts w:asciiTheme="minorHAnsi" w:eastAsiaTheme="minorEastAsia" w:hAnsiTheme="minorHAnsi" w:cstheme="minorBidi"/>
          <w:szCs w:val="22"/>
          <w:lang w:eastAsia="en-GB"/>
        </w:rPr>
      </w:pPr>
      <w:r w:rsidRPr="00F21A76">
        <w:rPr>
          <w:noProof w:val="0"/>
        </w:rPr>
        <w:fldChar w:fldCharType="begin"/>
      </w:r>
      <w:r w:rsidRPr="00F21A76">
        <w:rPr>
          <w:noProof w:val="0"/>
        </w:rPr>
        <w:instrText xml:space="preserve"> TOC \o \w "1-9"</w:instrText>
      </w:r>
      <w:r w:rsidRPr="00F21A76">
        <w:rPr>
          <w:noProof w:val="0"/>
        </w:rPr>
        <w:fldChar w:fldCharType="separate"/>
      </w:r>
      <w:ins w:id="7" w:author="Tomáš Urban" w:date="2021-11-15T12:33:00Z">
        <w:r w:rsidR="00B032C6">
          <w:t>Intellectual Property Rights</w:t>
        </w:r>
        <w:r w:rsidR="00B032C6">
          <w:tab/>
        </w:r>
        <w:r w:rsidR="00B032C6">
          <w:fldChar w:fldCharType="begin"/>
        </w:r>
        <w:r w:rsidR="00B032C6">
          <w:instrText xml:space="preserve"> PAGEREF _Toc87872020 \h </w:instrText>
        </w:r>
      </w:ins>
      <w:r w:rsidR="00B032C6">
        <w:fldChar w:fldCharType="separate"/>
      </w:r>
      <w:ins w:id="8" w:author="Tomáš Urban" w:date="2021-11-15T12:33:00Z">
        <w:r w:rsidR="00B032C6">
          <w:t>8</w:t>
        </w:r>
        <w:r w:rsidR="00B032C6">
          <w:fldChar w:fldCharType="end"/>
        </w:r>
      </w:ins>
    </w:p>
    <w:p w14:paraId="4E127004" w14:textId="77777777" w:rsidR="00B032C6" w:rsidRDefault="00B032C6">
      <w:pPr>
        <w:pStyle w:val="TOC1"/>
        <w:rPr>
          <w:ins w:id="9" w:author="Tomáš Urban" w:date="2021-11-15T12:33:00Z"/>
          <w:rFonts w:asciiTheme="minorHAnsi" w:eastAsiaTheme="minorEastAsia" w:hAnsiTheme="minorHAnsi" w:cstheme="minorBidi"/>
          <w:szCs w:val="22"/>
          <w:lang w:eastAsia="en-GB"/>
        </w:rPr>
      </w:pPr>
      <w:ins w:id="10" w:author="Tomáš Urban" w:date="2021-11-15T12:33:00Z">
        <w:r>
          <w:t>Foreword</w:t>
        </w:r>
        <w:r>
          <w:tab/>
        </w:r>
        <w:r>
          <w:fldChar w:fldCharType="begin"/>
        </w:r>
        <w:r>
          <w:instrText xml:space="preserve"> PAGEREF _Toc87872021 \h </w:instrText>
        </w:r>
      </w:ins>
      <w:r>
        <w:fldChar w:fldCharType="separate"/>
      </w:r>
      <w:ins w:id="11" w:author="Tomáš Urban" w:date="2021-11-15T12:33:00Z">
        <w:r>
          <w:t>8</w:t>
        </w:r>
        <w:r>
          <w:fldChar w:fldCharType="end"/>
        </w:r>
      </w:ins>
    </w:p>
    <w:p w14:paraId="34603B92" w14:textId="77777777" w:rsidR="00B032C6" w:rsidRDefault="00B032C6">
      <w:pPr>
        <w:pStyle w:val="TOC1"/>
        <w:rPr>
          <w:ins w:id="12" w:author="Tomáš Urban" w:date="2021-11-15T12:33:00Z"/>
          <w:rFonts w:asciiTheme="minorHAnsi" w:eastAsiaTheme="minorEastAsia" w:hAnsiTheme="minorHAnsi" w:cstheme="minorBidi"/>
          <w:szCs w:val="22"/>
          <w:lang w:eastAsia="en-GB"/>
        </w:rPr>
      </w:pPr>
      <w:ins w:id="13" w:author="Tomáš Urban" w:date="2021-11-15T12:33:00Z">
        <w:r>
          <w:t>Modal verbs terminology</w:t>
        </w:r>
        <w:r>
          <w:tab/>
        </w:r>
        <w:r>
          <w:fldChar w:fldCharType="begin"/>
        </w:r>
        <w:r>
          <w:instrText xml:space="preserve"> PAGEREF _Toc87872022 \h </w:instrText>
        </w:r>
      </w:ins>
      <w:r>
        <w:fldChar w:fldCharType="separate"/>
      </w:r>
      <w:ins w:id="14" w:author="Tomáš Urban" w:date="2021-11-15T12:33:00Z">
        <w:r>
          <w:t>8</w:t>
        </w:r>
        <w:r>
          <w:fldChar w:fldCharType="end"/>
        </w:r>
      </w:ins>
    </w:p>
    <w:p w14:paraId="6ADA1C04" w14:textId="77777777" w:rsidR="00B032C6" w:rsidRDefault="00B032C6">
      <w:pPr>
        <w:pStyle w:val="TOC1"/>
        <w:rPr>
          <w:ins w:id="15" w:author="Tomáš Urban" w:date="2021-11-15T12:33:00Z"/>
          <w:rFonts w:asciiTheme="minorHAnsi" w:eastAsiaTheme="minorEastAsia" w:hAnsiTheme="minorHAnsi" w:cstheme="minorBidi"/>
          <w:szCs w:val="22"/>
          <w:lang w:eastAsia="en-GB"/>
        </w:rPr>
      </w:pPr>
      <w:ins w:id="16" w:author="Tomáš Urban" w:date="2021-11-15T12:33:00Z">
        <w:r>
          <w:t>Introduction</w:t>
        </w:r>
        <w:r>
          <w:tab/>
        </w:r>
        <w:r>
          <w:fldChar w:fldCharType="begin"/>
        </w:r>
        <w:r>
          <w:instrText xml:space="preserve"> PAGEREF _Toc87872023 \h </w:instrText>
        </w:r>
      </w:ins>
      <w:r>
        <w:fldChar w:fldCharType="separate"/>
      </w:r>
      <w:ins w:id="17" w:author="Tomáš Urban" w:date="2021-11-15T12:33:00Z">
        <w:r>
          <w:t>8</w:t>
        </w:r>
        <w:r>
          <w:fldChar w:fldCharType="end"/>
        </w:r>
      </w:ins>
    </w:p>
    <w:p w14:paraId="4C71A656" w14:textId="77777777" w:rsidR="00B032C6" w:rsidRDefault="00B032C6">
      <w:pPr>
        <w:pStyle w:val="TOC1"/>
        <w:rPr>
          <w:ins w:id="18" w:author="Tomáš Urban" w:date="2021-11-15T12:33:00Z"/>
          <w:rFonts w:asciiTheme="minorHAnsi" w:eastAsiaTheme="minorEastAsia" w:hAnsiTheme="minorHAnsi" w:cstheme="minorBidi"/>
          <w:szCs w:val="22"/>
          <w:lang w:eastAsia="en-GB"/>
        </w:rPr>
      </w:pPr>
      <w:ins w:id="19" w:author="Tomáš Urban" w:date="2021-11-15T12:33:00Z">
        <w:r>
          <w:t>1</w:t>
        </w:r>
        <w:r>
          <w:tab/>
          <w:t>Scope</w:t>
        </w:r>
        <w:r>
          <w:tab/>
        </w:r>
        <w:r>
          <w:fldChar w:fldCharType="begin"/>
        </w:r>
        <w:r>
          <w:instrText xml:space="preserve"> PAGEREF _Toc87872024 \h </w:instrText>
        </w:r>
      </w:ins>
      <w:r>
        <w:fldChar w:fldCharType="separate"/>
      </w:r>
      <w:ins w:id="20" w:author="Tomáš Urban" w:date="2021-11-15T12:33:00Z">
        <w:r>
          <w:t>9</w:t>
        </w:r>
        <w:r>
          <w:fldChar w:fldCharType="end"/>
        </w:r>
      </w:ins>
    </w:p>
    <w:p w14:paraId="3F0705D6" w14:textId="77777777" w:rsidR="00B032C6" w:rsidRDefault="00B032C6">
      <w:pPr>
        <w:pStyle w:val="TOC2"/>
        <w:rPr>
          <w:ins w:id="21" w:author="Tomáš Urban" w:date="2021-11-15T12:33:00Z"/>
          <w:rFonts w:asciiTheme="minorHAnsi" w:eastAsiaTheme="minorEastAsia" w:hAnsiTheme="minorHAnsi" w:cstheme="minorBidi"/>
          <w:sz w:val="22"/>
          <w:szCs w:val="22"/>
          <w:lang w:eastAsia="en-GB"/>
        </w:rPr>
      </w:pPr>
      <w:ins w:id="22" w:author="Tomáš Urban" w:date="2021-11-15T12:33:00Z">
        <w:r>
          <w:t>1.1</w:t>
        </w:r>
        <w:r>
          <w:tab/>
          <w:t>Scope of the present document</w:t>
        </w:r>
        <w:r>
          <w:tab/>
        </w:r>
        <w:r>
          <w:fldChar w:fldCharType="begin"/>
        </w:r>
        <w:r>
          <w:instrText xml:space="preserve"> PAGEREF _Toc87872025 \h </w:instrText>
        </w:r>
      </w:ins>
      <w:r>
        <w:fldChar w:fldCharType="separate"/>
      </w:r>
      <w:ins w:id="23" w:author="Tomáš Urban" w:date="2021-11-15T12:33:00Z">
        <w:r>
          <w:t>9</w:t>
        </w:r>
        <w:r>
          <w:fldChar w:fldCharType="end"/>
        </w:r>
      </w:ins>
    </w:p>
    <w:p w14:paraId="0B77BF5B" w14:textId="77777777" w:rsidR="00B032C6" w:rsidRDefault="00B032C6">
      <w:pPr>
        <w:pStyle w:val="TOC2"/>
        <w:rPr>
          <w:ins w:id="24" w:author="Tomáš Urban" w:date="2021-11-15T12:33:00Z"/>
          <w:rFonts w:asciiTheme="minorHAnsi" w:eastAsiaTheme="minorEastAsia" w:hAnsiTheme="minorHAnsi" w:cstheme="minorBidi"/>
          <w:sz w:val="22"/>
          <w:szCs w:val="22"/>
          <w:lang w:eastAsia="en-GB"/>
        </w:rPr>
      </w:pPr>
      <w:ins w:id="25" w:author="Tomáš Urban" w:date="2021-11-15T12:33:00Z">
        <w:r>
          <w:t>1.2</w:t>
        </w:r>
        <w:r>
          <w:tab/>
          <w:t>Compliance</w:t>
        </w:r>
        <w:r>
          <w:tab/>
        </w:r>
        <w:r>
          <w:fldChar w:fldCharType="begin"/>
        </w:r>
        <w:r>
          <w:instrText xml:space="preserve"> PAGEREF _Toc87872026 \h </w:instrText>
        </w:r>
      </w:ins>
      <w:r>
        <w:fldChar w:fldCharType="separate"/>
      </w:r>
      <w:ins w:id="26" w:author="Tomáš Urban" w:date="2021-11-15T12:33:00Z">
        <w:r>
          <w:t>9</w:t>
        </w:r>
        <w:r>
          <w:fldChar w:fldCharType="end"/>
        </w:r>
      </w:ins>
    </w:p>
    <w:p w14:paraId="0BF4CD05" w14:textId="77777777" w:rsidR="00B032C6" w:rsidRDefault="00B032C6">
      <w:pPr>
        <w:pStyle w:val="TOC1"/>
        <w:rPr>
          <w:ins w:id="27" w:author="Tomáš Urban" w:date="2021-11-15T12:33:00Z"/>
          <w:rFonts w:asciiTheme="minorHAnsi" w:eastAsiaTheme="minorEastAsia" w:hAnsiTheme="minorHAnsi" w:cstheme="minorBidi"/>
          <w:szCs w:val="22"/>
          <w:lang w:eastAsia="en-GB"/>
        </w:rPr>
      </w:pPr>
      <w:ins w:id="28" w:author="Tomáš Urban" w:date="2021-11-15T12:33:00Z">
        <w:r>
          <w:t>2</w:t>
        </w:r>
        <w:r>
          <w:tab/>
          <w:t>References</w:t>
        </w:r>
        <w:r>
          <w:tab/>
        </w:r>
        <w:r>
          <w:fldChar w:fldCharType="begin"/>
        </w:r>
        <w:r>
          <w:instrText xml:space="preserve"> PAGEREF _Toc87872027 \h </w:instrText>
        </w:r>
      </w:ins>
      <w:r>
        <w:fldChar w:fldCharType="separate"/>
      </w:r>
      <w:ins w:id="29" w:author="Tomáš Urban" w:date="2021-11-15T12:33:00Z">
        <w:r>
          <w:t>9</w:t>
        </w:r>
        <w:r>
          <w:fldChar w:fldCharType="end"/>
        </w:r>
      </w:ins>
    </w:p>
    <w:p w14:paraId="4969ECD1" w14:textId="77777777" w:rsidR="00B032C6" w:rsidRDefault="00B032C6">
      <w:pPr>
        <w:pStyle w:val="TOC2"/>
        <w:rPr>
          <w:ins w:id="30" w:author="Tomáš Urban" w:date="2021-11-15T12:33:00Z"/>
          <w:rFonts w:asciiTheme="minorHAnsi" w:eastAsiaTheme="minorEastAsia" w:hAnsiTheme="minorHAnsi" w:cstheme="minorBidi"/>
          <w:sz w:val="22"/>
          <w:szCs w:val="22"/>
          <w:lang w:eastAsia="en-GB"/>
        </w:rPr>
      </w:pPr>
      <w:ins w:id="31" w:author="Tomáš Urban" w:date="2021-11-15T12:33:00Z">
        <w:r>
          <w:t>2.1</w:t>
        </w:r>
        <w:r>
          <w:tab/>
          <w:t>Normative references</w:t>
        </w:r>
        <w:r>
          <w:tab/>
        </w:r>
        <w:r>
          <w:fldChar w:fldCharType="begin"/>
        </w:r>
        <w:r>
          <w:instrText xml:space="preserve"> PAGEREF _Toc87872028 \h </w:instrText>
        </w:r>
      </w:ins>
      <w:r>
        <w:fldChar w:fldCharType="separate"/>
      </w:r>
      <w:ins w:id="32" w:author="Tomáš Urban" w:date="2021-11-15T12:33:00Z">
        <w:r>
          <w:t>9</w:t>
        </w:r>
        <w:r>
          <w:fldChar w:fldCharType="end"/>
        </w:r>
      </w:ins>
    </w:p>
    <w:p w14:paraId="7FAEEA02" w14:textId="77777777" w:rsidR="00B032C6" w:rsidRDefault="00B032C6">
      <w:pPr>
        <w:pStyle w:val="TOC2"/>
        <w:rPr>
          <w:ins w:id="33" w:author="Tomáš Urban" w:date="2021-11-15T12:33:00Z"/>
          <w:rFonts w:asciiTheme="minorHAnsi" w:eastAsiaTheme="minorEastAsia" w:hAnsiTheme="minorHAnsi" w:cstheme="minorBidi"/>
          <w:sz w:val="22"/>
          <w:szCs w:val="22"/>
          <w:lang w:eastAsia="en-GB"/>
        </w:rPr>
      </w:pPr>
      <w:ins w:id="34" w:author="Tomáš Urban" w:date="2021-11-15T12:33:00Z">
        <w:r>
          <w:t>2.2</w:t>
        </w:r>
        <w:r>
          <w:tab/>
          <w:t>Informative references</w:t>
        </w:r>
        <w:r>
          <w:tab/>
        </w:r>
        <w:r>
          <w:fldChar w:fldCharType="begin"/>
        </w:r>
        <w:r>
          <w:instrText xml:space="preserve"> PAGEREF _Toc87872029 \h </w:instrText>
        </w:r>
      </w:ins>
      <w:r>
        <w:fldChar w:fldCharType="separate"/>
      </w:r>
      <w:ins w:id="35" w:author="Tomáš Urban" w:date="2021-11-15T12:33:00Z">
        <w:r>
          <w:t>10</w:t>
        </w:r>
        <w:r>
          <w:fldChar w:fldCharType="end"/>
        </w:r>
      </w:ins>
    </w:p>
    <w:p w14:paraId="745457FE" w14:textId="77777777" w:rsidR="00B032C6" w:rsidRDefault="00B032C6">
      <w:pPr>
        <w:pStyle w:val="TOC1"/>
        <w:rPr>
          <w:ins w:id="36" w:author="Tomáš Urban" w:date="2021-11-15T12:33:00Z"/>
          <w:rFonts w:asciiTheme="minorHAnsi" w:eastAsiaTheme="minorEastAsia" w:hAnsiTheme="minorHAnsi" w:cstheme="minorBidi"/>
          <w:szCs w:val="22"/>
          <w:lang w:eastAsia="en-GB"/>
        </w:rPr>
      </w:pPr>
      <w:ins w:id="37" w:author="Tomáš Urban" w:date="2021-11-15T12:33:00Z">
        <w:r>
          <w:t>3</w:t>
        </w:r>
        <w:r>
          <w:tab/>
          <w:t>Definitions and abbreviations</w:t>
        </w:r>
        <w:r>
          <w:tab/>
        </w:r>
        <w:r>
          <w:fldChar w:fldCharType="begin"/>
        </w:r>
        <w:r>
          <w:instrText xml:space="preserve"> PAGEREF _Toc87872030 \h </w:instrText>
        </w:r>
      </w:ins>
      <w:r>
        <w:fldChar w:fldCharType="separate"/>
      </w:r>
      <w:ins w:id="38" w:author="Tomáš Urban" w:date="2021-11-15T12:33:00Z">
        <w:r>
          <w:t>10</w:t>
        </w:r>
        <w:r>
          <w:fldChar w:fldCharType="end"/>
        </w:r>
      </w:ins>
    </w:p>
    <w:p w14:paraId="62C0A27C" w14:textId="77777777" w:rsidR="00B032C6" w:rsidRDefault="00B032C6">
      <w:pPr>
        <w:pStyle w:val="TOC2"/>
        <w:rPr>
          <w:ins w:id="39" w:author="Tomáš Urban" w:date="2021-11-15T12:33:00Z"/>
          <w:rFonts w:asciiTheme="minorHAnsi" w:eastAsiaTheme="minorEastAsia" w:hAnsiTheme="minorHAnsi" w:cstheme="minorBidi"/>
          <w:sz w:val="22"/>
          <w:szCs w:val="22"/>
          <w:lang w:eastAsia="en-GB"/>
        </w:rPr>
      </w:pPr>
      <w:ins w:id="40" w:author="Tomáš Urban" w:date="2021-11-15T12:33:00Z">
        <w:r>
          <w:t>3.1</w:t>
        </w:r>
        <w:r>
          <w:tab/>
          <w:t>Definitions</w:t>
        </w:r>
        <w:r>
          <w:tab/>
        </w:r>
        <w:r>
          <w:fldChar w:fldCharType="begin"/>
        </w:r>
        <w:r>
          <w:instrText xml:space="preserve"> PAGEREF _Toc87872031 \h </w:instrText>
        </w:r>
      </w:ins>
      <w:r>
        <w:fldChar w:fldCharType="separate"/>
      </w:r>
      <w:ins w:id="41" w:author="Tomáš Urban" w:date="2021-11-15T12:33:00Z">
        <w:r>
          <w:t>10</w:t>
        </w:r>
        <w:r>
          <w:fldChar w:fldCharType="end"/>
        </w:r>
      </w:ins>
    </w:p>
    <w:p w14:paraId="13264897" w14:textId="77777777" w:rsidR="00B032C6" w:rsidRDefault="00B032C6">
      <w:pPr>
        <w:pStyle w:val="TOC2"/>
        <w:rPr>
          <w:ins w:id="42" w:author="Tomáš Urban" w:date="2021-11-15T12:33:00Z"/>
          <w:rFonts w:asciiTheme="minorHAnsi" w:eastAsiaTheme="minorEastAsia" w:hAnsiTheme="minorHAnsi" w:cstheme="minorBidi"/>
          <w:sz w:val="22"/>
          <w:szCs w:val="22"/>
          <w:lang w:eastAsia="en-GB"/>
        </w:rPr>
      </w:pPr>
      <w:ins w:id="43" w:author="Tomáš Urban" w:date="2021-11-15T12:33:00Z">
        <w:r>
          <w:t>3.2</w:t>
        </w:r>
        <w:r>
          <w:tab/>
          <w:t>Abbreviations</w:t>
        </w:r>
        <w:r>
          <w:tab/>
        </w:r>
        <w:r>
          <w:fldChar w:fldCharType="begin"/>
        </w:r>
        <w:r>
          <w:instrText xml:space="preserve"> PAGEREF _Toc87872032 \h </w:instrText>
        </w:r>
      </w:ins>
      <w:r>
        <w:fldChar w:fldCharType="separate"/>
      </w:r>
      <w:ins w:id="44" w:author="Tomáš Urban" w:date="2021-11-15T12:33:00Z">
        <w:r>
          <w:t>11</w:t>
        </w:r>
        <w:r>
          <w:fldChar w:fldCharType="end"/>
        </w:r>
      </w:ins>
    </w:p>
    <w:p w14:paraId="3EBB7EA8" w14:textId="77777777" w:rsidR="00B032C6" w:rsidRDefault="00B032C6">
      <w:pPr>
        <w:pStyle w:val="TOC1"/>
        <w:rPr>
          <w:ins w:id="45" w:author="Tomáš Urban" w:date="2021-11-15T12:33:00Z"/>
          <w:rFonts w:asciiTheme="minorHAnsi" w:eastAsiaTheme="minorEastAsia" w:hAnsiTheme="minorHAnsi" w:cstheme="minorBidi"/>
          <w:szCs w:val="22"/>
          <w:lang w:eastAsia="en-GB"/>
        </w:rPr>
      </w:pPr>
      <w:ins w:id="46" w:author="Tomáš Urban" w:date="2021-11-15T12:33:00Z">
        <w:r>
          <w:t>4</w:t>
        </w:r>
        <w:r>
          <w:tab/>
          <w:t>General Structure of a TTCN</w:t>
        </w:r>
        <w:r>
          <w:noBreakHyphen/>
          <w:t>3 Test System</w:t>
        </w:r>
        <w:r>
          <w:tab/>
        </w:r>
        <w:r>
          <w:fldChar w:fldCharType="begin"/>
        </w:r>
        <w:r>
          <w:instrText xml:space="preserve"> PAGEREF _Toc87872033 \h </w:instrText>
        </w:r>
      </w:ins>
      <w:r>
        <w:fldChar w:fldCharType="separate"/>
      </w:r>
      <w:ins w:id="47" w:author="Tomáš Urban" w:date="2021-11-15T12:33:00Z">
        <w:r>
          <w:t>12</w:t>
        </w:r>
        <w:r>
          <w:fldChar w:fldCharType="end"/>
        </w:r>
      </w:ins>
    </w:p>
    <w:p w14:paraId="39F6B68B" w14:textId="77777777" w:rsidR="00B032C6" w:rsidRDefault="00B032C6">
      <w:pPr>
        <w:pStyle w:val="TOC2"/>
        <w:rPr>
          <w:ins w:id="48" w:author="Tomáš Urban" w:date="2021-11-15T12:33:00Z"/>
          <w:rFonts w:asciiTheme="minorHAnsi" w:eastAsiaTheme="minorEastAsia" w:hAnsiTheme="minorHAnsi" w:cstheme="minorBidi"/>
          <w:sz w:val="22"/>
          <w:szCs w:val="22"/>
          <w:lang w:eastAsia="en-GB"/>
        </w:rPr>
      </w:pPr>
      <w:ins w:id="49" w:author="Tomáš Urban" w:date="2021-11-15T12:33:00Z">
        <w:r>
          <w:t>4.1</w:t>
        </w:r>
        <w:r>
          <w:tab/>
          <w:t>Entities in a TTCN</w:t>
        </w:r>
        <w:r>
          <w:noBreakHyphen/>
          <w:t>3 test system</w:t>
        </w:r>
        <w:r>
          <w:tab/>
        </w:r>
        <w:r>
          <w:fldChar w:fldCharType="begin"/>
        </w:r>
        <w:r>
          <w:instrText xml:space="preserve"> PAGEREF _Toc87872034 \h </w:instrText>
        </w:r>
      </w:ins>
      <w:r>
        <w:fldChar w:fldCharType="separate"/>
      </w:r>
      <w:ins w:id="50" w:author="Tomáš Urban" w:date="2021-11-15T12:33:00Z">
        <w:r>
          <w:t>12</w:t>
        </w:r>
        <w:r>
          <w:fldChar w:fldCharType="end"/>
        </w:r>
      </w:ins>
    </w:p>
    <w:p w14:paraId="48C5BF39" w14:textId="77777777" w:rsidR="00B032C6" w:rsidRDefault="00B032C6">
      <w:pPr>
        <w:pStyle w:val="TOC3"/>
        <w:rPr>
          <w:ins w:id="51" w:author="Tomáš Urban" w:date="2021-11-15T12:33:00Z"/>
          <w:rFonts w:asciiTheme="minorHAnsi" w:eastAsiaTheme="minorEastAsia" w:hAnsiTheme="minorHAnsi" w:cstheme="minorBidi"/>
          <w:sz w:val="22"/>
          <w:szCs w:val="22"/>
          <w:lang w:eastAsia="en-GB"/>
        </w:rPr>
      </w:pPr>
      <w:ins w:id="52" w:author="Tomáš Urban" w:date="2021-11-15T12:33:00Z">
        <w:r>
          <w:t>4.1.0</w:t>
        </w:r>
        <w:r>
          <w:tab/>
          <w:t>Types of entities</w:t>
        </w:r>
        <w:r>
          <w:tab/>
        </w:r>
        <w:r>
          <w:fldChar w:fldCharType="begin"/>
        </w:r>
        <w:r>
          <w:instrText xml:space="preserve"> PAGEREF _Toc87872035 \h </w:instrText>
        </w:r>
      </w:ins>
      <w:r>
        <w:fldChar w:fldCharType="separate"/>
      </w:r>
      <w:ins w:id="53" w:author="Tomáš Urban" w:date="2021-11-15T12:33:00Z">
        <w:r>
          <w:t>12</w:t>
        </w:r>
        <w:r>
          <w:fldChar w:fldCharType="end"/>
        </w:r>
      </w:ins>
    </w:p>
    <w:p w14:paraId="6545C78B" w14:textId="77777777" w:rsidR="00B032C6" w:rsidRDefault="00B032C6">
      <w:pPr>
        <w:pStyle w:val="TOC3"/>
        <w:rPr>
          <w:ins w:id="54" w:author="Tomáš Urban" w:date="2021-11-15T12:33:00Z"/>
          <w:rFonts w:asciiTheme="minorHAnsi" w:eastAsiaTheme="minorEastAsia" w:hAnsiTheme="minorHAnsi" w:cstheme="minorBidi"/>
          <w:sz w:val="22"/>
          <w:szCs w:val="22"/>
          <w:lang w:eastAsia="en-GB"/>
        </w:rPr>
      </w:pPr>
      <w:ins w:id="55" w:author="Tomáš Urban" w:date="2021-11-15T12:33:00Z">
        <w:r>
          <w:t>4.1.1</w:t>
        </w:r>
        <w:r>
          <w:tab/>
          <w:t>Test Management and Control (TMC)</w:t>
        </w:r>
        <w:r>
          <w:tab/>
        </w:r>
        <w:r>
          <w:fldChar w:fldCharType="begin"/>
        </w:r>
        <w:r>
          <w:instrText xml:space="preserve"> PAGEREF _Toc87872036 \h </w:instrText>
        </w:r>
      </w:ins>
      <w:r>
        <w:fldChar w:fldCharType="separate"/>
      </w:r>
      <w:ins w:id="56" w:author="Tomáš Urban" w:date="2021-11-15T12:33:00Z">
        <w:r>
          <w:t>12</w:t>
        </w:r>
        <w:r>
          <w:fldChar w:fldCharType="end"/>
        </w:r>
      </w:ins>
    </w:p>
    <w:p w14:paraId="41051788" w14:textId="77777777" w:rsidR="00B032C6" w:rsidRDefault="00B032C6">
      <w:pPr>
        <w:pStyle w:val="TOC4"/>
        <w:rPr>
          <w:ins w:id="57" w:author="Tomáš Urban" w:date="2021-11-15T12:33:00Z"/>
          <w:rFonts w:asciiTheme="minorHAnsi" w:eastAsiaTheme="minorEastAsia" w:hAnsiTheme="minorHAnsi" w:cstheme="minorBidi"/>
          <w:sz w:val="22"/>
          <w:szCs w:val="22"/>
          <w:lang w:eastAsia="en-GB"/>
        </w:rPr>
      </w:pPr>
      <w:ins w:id="58" w:author="Tomáš Urban" w:date="2021-11-15T12:33:00Z">
        <w:r>
          <w:t>4.1.1.0</w:t>
        </w:r>
        <w:r>
          <w:tab/>
          <w:t>Test Management and Control Entities</w:t>
        </w:r>
        <w:r>
          <w:tab/>
        </w:r>
        <w:r>
          <w:fldChar w:fldCharType="begin"/>
        </w:r>
        <w:r>
          <w:instrText xml:space="preserve"> PAGEREF _Toc87872037 \h </w:instrText>
        </w:r>
      </w:ins>
      <w:r>
        <w:fldChar w:fldCharType="separate"/>
      </w:r>
      <w:ins w:id="59" w:author="Tomáš Urban" w:date="2021-11-15T12:33:00Z">
        <w:r>
          <w:t>12</w:t>
        </w:r>
        <w:r>
          <w:fldChar w:fldCharType="end"/>
        </w:r>
      </w:ins>
    </w:p>
    <w:p w14:paraId="7B6495CB" w14:textId="77777777" w:rsidR="00B032C6" w:rsidRDefault="00B032C6">
      <w:pPr>
        <w:pStyle w:val="TOC4"/>
        <w:rPr>
          <w:ins w:id="60" w:author="Tomáš Urban" w:date="2021-11-15T12:33:00Z"/>
          <w:rFonts w:asciiTheme="minorHAnsi" w:eastAsiaTheme="minorEastAsia" w:hAnsiTheme="minorHAnsi" w:cstheme="minorBidi"/>
          <w:sz w:val="22"/>
          <w:szCs w:val="22"/>
          <w:lang w:eastAsia="en-GB"/>
        </w:rPr>
      </w:pPr>
      <w:ins w:id="61" w:author="Tomáš Urban" w:date="2021-11-15T12:33:00Z">
        <w:r>
          <w:t>4.1.1.1</w:t>
        </w:r>
        <w:r>
          <w:tab/>
          <w:t>Test Management (TM)</w:t>
        </w:r>
        <w:r>
          <w:tab/>
        </w:r>
        <w:r>
          <w:fldChar w:fldCharType="begin"/>
        </w:r>
        <w:r>
          <w:instrText xml:space="preserve"> PAGEREF _Toc87872038 \h </w:instrText>
        </w:r>
      </w:ins>
      <w:r>
        <w:fldChar w:fldCharType="separate"/>
      </w:r>
      <w:ins w:id="62" w:author="Tomáš Urban" w:date="2021-11-15T12:33:00Z">
        <w:r>
          <w:t>13</w:t>
        </w:r>
        <w:r>
          <w:fldChar w:fldCharType="end"/>
        </w:r>
      </w:ins>
    </w:p>
    <w:p w14:paraId="5CD38155" w14:textId="77777777" w:rsidR="00B032C6" w:rsidRDefault="00B032C6">
      <w:pPr>
        <w:pStyle w:val="TOC4"/>
        <w:rPr>
          <w:ins w:id="63" w:author="Tomáš Urban" w:date="2021-11-15T12:33:00Z"/>
          <w:rFonts w:asciiTheme="minorHAnsi" w:eastAsiaTheme="minorEastAsia" w:hAnsiTheme="minorHAnsi" w:cstheme="minorBidi"/>
          <w:sz w:val="22"/>
          <w:szCs w:val="22"/>
          <w:lang w:eastAsia="en-GB"/>
        </w:rPr>
      </w:pPr>
      <w:ins w:id="64" w:author="Tomáš Urban" w:date="2021-11-15T12:33:00Z">
        <w:r>
          <w:t>4.1.1.2</w:t>
        </w:r>
        <w:r>
          <w:tab/>
          <w:t>Test Logging (TL)</w:t>
        </w:r>
        <w:r>
          <w:tab/>
        </w:r>
        <w:r>
          <w:fldChar w:fldCharType="begin"/>
        </w:r>
        <w:r>
          <w:instrText xml:space="preserve"> PAGEREF _Toc87872039 \h </w:instrText>
        </w:r>
      </w:ins>
      <w:r>
        <w:fldChar w:fldCharType="separate"/>
      </w:r>
      <w:ins w:id="65" w:author="Tomáš Urban" w:date="2021-11-15T12:33:00Z">
        <w:r>
          <w:t>13</w:t>
        </w:r>
        <w:r>
          <w:fldChar w:fldCharType="end"/>
        </w:r>
      </w:ins>
    </w:p>
    <w:p w14:paraId="39158BFF" w14:textId="77777777" w:rsidR="00B032C6" w:rsidRDefault="00B032C6">
      <w:pPr>
        <w:pStyle w:val="TOC4"/>
        <w:rPr>
          <w:ins w:id="66" w:author="Tomáš Urban" w:date="2021-11-15T12:33:00Z"/>
          <w:rFonts w:asciiTheme="minorHAnsi" w:eastAsiaTheme="minorEastAsia" w:hAnsiTheme="minorHAnsi" w:cstheme="minorBidi"/>
          <w:sz w:val="22"/>
          <w:szCs w:val="22"/>
          <w:lang w:eastAsia="en-GB"/>
        </w:rPr>
      </w:pPr>
      <w:ins w:id="67" w:author="Tomáš Urban" w:date="2021-11-15T12:33:00Z">
        <w:r>
          <w:t>4.1.1.3</w:t>
        </w:r>
        <w:r>
          <w:tab/>
          <w:t>Coding and Decoding (CD)</w:t>
        </w:r>
        <w:r>
          <w:tab/>
        </w:r>
        <w:r>
          <w:fldChar w:fldCharType="begin"/>
        </w:r>
        <w:r>
          <w:instrText xml:space="preserve"> PAGEREF _Toc87872040 \h </w:instrText>
        </w:r>
      </w:ins>
      <w:r>
        <w:fldChar w:fldCharType="separate"/>
      </w:r>
      <w:ins w:id="68" w:author="Tomáš Urban" w:date="2021-11-15T12:33:00Z">
        <w:r>
          <w:t>13</w:t>
        </w:r>
        <w:r>
          <w:fldChar w:fldCharType="end"/>
        </w:r>
      </w:ins>
    </w:p>
    <w:p w14:paraId="0AA8819E" w14:textId="77777777" w:rsidR="00B032C6" w:rsidRDefault="00B032C6">
      <w:pPr>
        <w:pStyle w:val="TOC4"/>
        <w:rPr>
          <w:ins w:id="69" w:author="Tomáš Urban" w:date="2021-11-15T12:33:00Z"/>
          <w:rFonts w:asciiTheme="minorHAnsi" w:eastAsiaTheme="minorEastAsia" w:hAnsiTheme="minorHAnsi" w:cstheme="minorBidi"/>
          <w:sz w:val="22"/>
          <w:szCs w:val="22"/>
          <w:lang w:eastAsia="en-GB"/>
        </w:rPr>
      </w:pPr>
      <w:ins w:id="70" w:author="Tomáš Urban" w:date="2021-11-15T12:33:00Z">
        <w:r>
          <w:t>4.1.1.4</w:t>
        </w:r>
        <w:r>
          <w:tab/>
          <w:t>Component Handling (CH)</w:t>
        </w:r>
        <w:r>
          <w:tab/>
        </w:r>
        <w:r>
          <w:fldChar w:fldCharType="begin"/>
        </w:r>
        <w:r>
          <w:instrText xml:space="preserve"> PAGEREF _Toc87872041 \h </w:instrText>
        </w:r>
      </w:ins>
      <w:r>
        <w:fldChar w:fldCharType="separate"/>
      </w:r>
      <w:ins w:id="71" w:author="Tomáš Urban" w:date="2021-11-15T12:33:00Z">
        <w:r>
          <w:t>13</w:t>
        </w:r>
        <w:r>
          <w:fldChar w:fldCharType="end"/>
        </w:r>
      </w:ins>
    </w:p>
    <w:p w14:paraId="7D8144EA" w14:textId="77777777" w:rsidR="00B032C6" w:rsidRDefault="00B032C6">
      <w:pPr>
        <w:pStyle w:val="TOC3"/>
        <w:rPr>
          <w:ins w:id="72" w:author="Tomáš Urban" w:date="2021-11-15T12:33:00Z"/>
          <w:rFonts w:asciiTheme="minorHAnsi" w:eastAsiaTheme="minorEastAsia" w:hAnsiTheme="minorHAnsi" w:cstheme="minorBidi"/>
          <w:sz w:val="22"/>
          <w:szCs w:val="22"/>
          <w:lang w:eastAsia="en-GB"/>
        </w:rPr>
      </w:pPr>
      <w:ins w:id="73" w:author="Tomáš Urban" w:date="2021-11-15T12:33:00Z">
        <w:r>
          <w:t>4.1.2</w:t>
        </w:r>
        <w:r>
          <w:tab/>
          <w:t>TTCN</w:t>
        </w:r>
        <w:r>
          <w:noBreakHyphen/>
          <w:t>3 Executable (TE)</w:t>
        </w:r>
        <w:r>
          <w:tab/>
        </w:r>
        <w:r>
          <w:fldChar w:fldCharType="begin"/>
        </w:r>
        <w:r>
          <w:instrText xml:space="preserve"> PAGEREF _Toc87872042 \h </w:instrText>
        </w:r>
      </w:ins>
      <w:r>
        <w:fldChar w:fldCharType="separate"/>
      </w:r>
      <w:ins w:id="74" w:author="Tomáš Urban" w:date="2021-11-15T12:33:00Z">
        <w:r>
          <w:t>13</w:t>
        </w:r>
        <w:r>
          <w:fldChar w:fldCharType="end"/>
        </w:r>
      </w:ins>
    </w:p>
    <w:p w14:paraId="633DBFE3" w14:textId="77777777" w:rsidR="00B032C6" w:rsidRDefault="00B032C6">
      <w:pPr>
        <w:pStyle w:val="TOC4"/>
        <w:rPr>
          <w:ins w:id="75" w:author="Tomáš Urban" w:date="2021-11-15T12:33:00Z"/>
          <w:rFonts w:asciiTheme="minorHAnsi" w:eastAsiaTheme="minorEastAsia" w:hAnsiTheme="minorHAnsi" w:cstheme="minorBidi"/>
          <w:sz w:val="22"/>
          <w:szCs w:val="22"/>
          <w:lang w:eastAsia="en-GB"/>
        </w:rPr>
      </w:pPr>
      <w:ins w:id="76" w:author="Tomáš Urban" w:date="2021-11-15T12:33:00Z">
        <w:r>
          <w:t>4.1.2.0</w:t>
        </w:r>
        <w:r>
          <w:tab/>
          <w:t>TTCN-3 Executable Entity</w:t>
        </w:r>
        <w:r>
          <w:tab/>
        </w:r>
        <w:r>
          <w:fldChar w:fldCharType="begin"/>
        </w:r>
        <w:r>
          <w:instrText xml:space="preserve"> PAGEREF _Toc87872043 \h </w:instrText>
        </w:r>
      </w:ins>
      <w:r>
        <w:fldChar w:fldCharType="separate"/>
      </w:r>
      <w:ins w:id="77" w:author="Tomáš Urban" w:date="2021-11-15T12:33:00Z">
        <w:r>
          <w:t>13</w:t>
        </w:r>
        <w:r>
          <w:fldChar w:fldCharType="end"/>
        </w:r>
      </w:ins>
    </w:p>
    <w:p w14:paraId="52F76378" w14:textId="77777777" w:rsidR="00B032C6" w:rsidRDefault="00B032C6">
      <w:pPr>
        <w:pStyle w:val="TOC4"/>
        <w:rPr>
          <w:ins w:id="78" w:author="Tomáš Urban" w:date="2021-11-15T12:33:00Z"/>
          <w:rFonts w:asciiTheme="minorHAnsi" w:eastAsiaTheme="minorEastAsia" w:hAnsiTheme="minorHAnsi" w:cstheme="minorBidi"/>
          <w:sz w:val="22"/>
          <w:szCs w:val="22"/>
          <w:lang w:eastAsia="en-GB"/>
        </w:rPr>
      </w:pPr>
      <w:ins w:id="79" w:author="Tomáš Urban" w:date="2021-11-15T12:33:00Z">
        <w:r>
          <w:t>4.1.2.1</w:t>
        </w:r>
        <w:r>
          <w:tab/>
          <w:t>Executable Test Suite (ETS)</w:t>
        </w:r>
        <w:r>
          <w:tab/>
        </w:r>
        <w:r>
          <w:fldChar w:fldCharType="begin"/>
        </w:r>
        <w:r>
          <w:instrText xml:space="preserve"> PAGEREF _Toc87872044 \h </w:instrText>
        </w:r>
      </w:ins>
      <w:r>
        <w:fldChar w:fldCharType="separate"/>
      </w:r>
      <w:ins w:id="80" w:author="Tomáš Urban" w:date="2021-11-15T12:33:00Z">
        <w:r>
          <w:t>13</w:t>
        </w:r>
        <w:r>
          <w:fldChar w:fldCharType="end"/>
        </w:r>
      </w:ins>
    </w:p>
    <w:p w14:paraId="77AFE408" w14:textId="77777777" w:rsidR="00B032C6" w:rsidRDefault="00B032C6">
      <w:pPr>
        <w:pStyle w:val="TOC4"/>
        <w:rPr>
          <w:ins w:id="81" w:author="Tomáš Urban" w:date="2021-11-15T12:33:00Z"/>
          <w:rFonts w:asciiTheme="minorHAnsi" w:eastAsiaTheme="minorEastAsia" w:hAnsiTheme="minorHAnsi" w:cstheme="minorBidi"/>
          <w:sz w:val="22"/>
          <w:szCs w:val="22"/>
          <w:lang w:eastAsia="en-GB"/>
        </w:rPr>
      </w:pPr>
      <w:ins w:id="82" w:author="Tomáš Urban" w:date="2021-11-15T12:33:00Z">
        <w:r>
          <w:t>4.1.2.2</w:t>
        </w:r>
        <w:r>
          <w:tab/>
          <w:t>TTCN</w:t>
        </w:r>
        <w:r>
          <w:noBreakHyphen/>
          <w:t>3 RunTime System (T3RTS)</w:t>
        </w:r>
        <w:r>
          <w:tab/>
        </w:r>
        <w:r>
          <w:fldChar w:fldCharType="begin"/>
        </w:r>
        <w:r>
          <w:instrText xml:space="preserve"> PAGEREF _Toc87872045 \h </w:instrText>
        </w:r>
      </w:ins>
      <w:r>
        <w:fldChar w:fldCharType="separate"/>
      </w:r>
      <w:ins w:id="83" w:author="Tomáš Urban" w:date="2021-11-15T12:33:00Z">
        <w:r>
          <w:t>13</w:t>
        </w:r>
        <w:r>
          <w:fldChar w:fldCharType="end"/>
        </w:r>
      </w:ins>
    </w:p>
    <w:p w14:paraId="31CC0742" w14:textId="77777777" w:rsidR="00B032C6" w:rsidRDefault="00B032C6">
      <w:pPr>
        <w:pStyle w:val="TOC4"/>
        <w:rPr>
          <w:ins w:id="84" w:author="Tomáš Urban" w:date="2021-11-15T12:33:00Z"/>
          <w:rFonts w:asciiTheme="minorHAnsi" w:eastAsiaTheme="minorEastAsia" w:hAnsiTheme="minorHAnsi" w:cstheme="minorBidi"/>
          <w:sz w:val="22"/>
          <w:szCs w:val="22"/>
          <w:lang w:eastAsia="en-GB"/>
        </w:rPr>
      </w:pPr>
      <w:ins w:id="85" w:author="Tomáš Urban" w:date="2021-11-15T12:33:00Z">
        <w:r>
          <w:t>4.1.2.3</w:t>
        </w:r>
        <w:r>
          <w:tab/>
          <w:t>Encoding/Decoding System (EDS)</w:t>
        </w:r>
        <w:r>
          <w:tab/>
        </w:r>
        <w:r>
          <w:fldChar w:fldCharType="begin"/>
        </w:r>
        <w:r>
          <w:instrText xml:space="preserve"> PAGEREF _Toc87872046 \h </w:instrText>
        </w:r>
      </w:ins>
      <w:r>
        <w:fldChar w:fldCharType="separate"/>
      </w:r>
      <w:ins w:id="86" w:author="Tomáš Urban" w:date="2021-11-15T12:33:00Z">
        <w:r>
          <w:t>14</w:t>
        </w:r>
        <w:r>
          <w:fldChar w:fldCharType="end"/>
        </w:r>
      </w:ins>
    </w:p>
    <w:p w14:paraId="7B3F4EA8" w14:textId="77777777" w:rsidR="00B032C6" w:rsidRDefault="00B032C6">
      <w:pPr>
        <w:pStyle w:val="TOC4"/>
        <w:rPr>
          <w:ins w:id="87" w:author="Tomáš Urban" w:date="2021-11-15T12:33:00Z"/>
          <w:rFonts w:asciiTheme="minorHAnsi" w:eastAsiaTheme="minorEastAsia" w:hAnsiTheme="minorHAnsi" w:cstheme="minorBidi"/>
          <w:sz w:val="22"/>
          <w:szCs w:val="22"/>
          <w:lang w:eastAsia="en-GB"/>
        </w:rPr>
      </w:pPr>
      <w:ins w:id="88" w:author="Tomáš Urban" w:date="2021-11-15T12:33:00Z">
        <w:r>
          <w:t>4.1.2.4</w:t>
        </w:r>
        <w:r>
          <w:tab/>
          <w:t>Timers in the TTCN</w:t>
        </w:r>
        <w:r>
          <w:noBreakHyphen/>
          <w:t>3 Executable</w:t>
        </w:r>
        <w:r>
          <w:tab/>
        </w:r>
        <w:r>
          <w:fldChar w:fldCharType="begin"/>
        </w:r>
        <w:r>
          <w:instrText xml:space="preserve"> PAGEREF _Toc87872047 \h </w:instrText>
        </w:r>
      </w:ins>
      <w:r>
        <w:fldChar w:fldCharType="separate"/>
      </w:r>
      <w:ins w:id="89" w:author="Tomáš Urban" w:date="2021-11-15T12:33:00Z">
        <w:r>
          <w:t>14</w:t>
        </w:r>
        <w:r>
          <w:fldChar w:fldCharType="end"/>
        </w:r>
      </w:ins>
    </w:p>
    <w:p w14:paraId="46B98183" w14:textId="77777777" w:rsidR="00B032C6" w:rsidRDefault="00B032C6">
      <w:pPr>
        <w:pStyle w:val="TOC3"/>
        <w:rPr>
          <w:ins w:id="90" w:author="Tomáš Urban" w:date="2021-11-15T12:33:00Z"/>
          <w:rFonts w:asciiTheme="minorHAnsi" w:eastAsiaTheme="minorEastAsia" w:hAnsiTheme="minorHAnsi" w:cstheme="minorBidi"/>
          <w:sz w:val="22"/>
          <w:szCs w:val="22"/>
          <w:lang w:eastAsia="en-GB"/>
        </w:rPr>
      </w:pPr>
      <w:ins w:id="91" w:author="Tomáš Urban" w:date="2021-11-15T12:33:00Z">
        <w:r>
          <w:t>4.1.3</w:t>
        </w:r>
        <w:r>
          <w:tab/>
          <w:t>SUT Adaptor (SA)</w:t>
        </w:r>
        <w:r>
          <w:tab/>
        </w:r>
        <w:r>
          <w:fldChar w:fldCharType="begin"/>
        </w:r>
        <w:r>
          <w:instrText xml:space="preserve"> PAGEREF _Toc87872048 \h </w:instrText>
        </w:r>
      </w:ins>
      <w:r>
        <w:fldChar w:fldCharType="separate"/>
      </w:r>
      <w:ins w:id="92" w:author="Tomáš Urban" w:date="2021-11-15T12:33:00Z">
        <w:r>
          <w:t>14</w:t>
        </w:r>
        <w:r>
          <w:fldChar w:fldCharType="end"/>
        </w:r>
      </w:ins>
    </w:p>
    <w:p w14:paraId="55AA4971" w14:textId="77777777" w:rsidR="00B032C6" w:rsidRDefault="00B032C6">
      <w:pPr>
        <w:pStyle w:val="TOC3"/>
        <w:rPr>
          <w:ins w:id="93" w:author="Tomáš Urban" w:date="2021-11-15T12:33:00Z"/>
          <w:rFonts w:asciiTheme="minorHAnsi" w:eastAsiaTheme="minorEastAsia" w:hAnsiTheme="minorHAnsi" w:cstheme="minorBidi"/>
          <w:sz w:val="22"/>
          <w:szCs w:val="22"/>
          <w:lang w:eastAsia="en-GB"/>
        </w:rPr>
      </w:pPr>
      <w:ins w:id="94" w:author="Tomáš Urban" w:date="2021-11-15T12:33:00Z">
        <w:r>
          <w:t>4.1.4</w:t>
        </w:r>
        <w:r>
          <w:tab/>
          <w:t>Platform Adaptor (PA)</w:t>
        </w:r>
        <w:r>
          <w:tab/>
        </w:r>
        <w:r>
          <w:fldChar w:fldCharType="begin"/>
        </w:r>
        <w:r>
          <w:instrText xml:space="preserve"> PAGEREF _Toc87872049 \h </w:instrText>
        </w:r>
      </w:ins>
      <w:r>
        <w:fldChar w:fldCharType="separate"/>
      </w:r>
      <w:ins w:id="95" w:author="Tomáš Urban" w:date="2021-11-15T12:33:00Z">
        <w:r>
          <w:t>14</w:t>
        </w:r>
        <w:r>
          <w:fldChar w:fldCharType="end"/>
        </w:r>
      </w:ins>
    </w:p>
    <w:p w14:paraId="00D05F81" w14:textId="77777777" w:rsidR="00B032C6" w:rsidRDefault="00B032C6">
      <w:pPr>
        <w:pStyle w:val="TOC2"/>
        <w:rPr>
          <w:ins w:id="96" w:author="Tomáš Urban" w:date="2021-11-15T12:33:00Z"/>
          <w:rFonts w:asciiTheme="minorHAnsi" w:eastAsiaTheme="minorEastAsia" w:hAnsiTheme="minorHAnsi" w:cstheme="minorBidi"/>
          <w:sz w:val="22"/>
          <w:szCs w:val="22"/>
          <w:lang w:eastAsia="en-GB"/>
        </w:rPr>
      </w:pPr>
      <w:ins w:id="97" w:author="Tomáš Urban" w:date="2021-11-15T12:33:00Z">
        <w:r>
          <w:t>4.2</w:t>
        </w:r>
        <w:r>
          <w:tab/>
          <w:t>Interfaces in a TTCN</w:t>
        </w:r>
        <w:r>
          <w:noBreakHyphen/>
          <w:t>3 Test System</w:t>
        </w:r>
        <w:r>
          <w:tab/>
        </w:r>
        <w:r>
          <w:fldChar w:fldCharType="begin"/>
        </w:r>
        <w:r>
          <w:instrText xml:space="preserve"> PAGEREF _Toc87872050 \h </w:instrText>
        </w:r>
      </w:ins>
      <w:r>
        <w:fldChar w:fldCharType="separate"/>
      </w:r>
      <w:ins w:id="98" w:author="Tomáš Urban" w:date="2021-11-15T12:33:00Z">
        <w:r>
          <w:t>15</w:t>
        </w:r>
        <w:r>
          <w:fldChar w:fldCharType="end"/>
        </w:r>
      </w:ins>
    </w:p>
    <w:p w14:paraId="54EC771C" w14:textId="77777777" w:rsidR="00B032C6" w:rsidRDefault="00B032C6">
      <w:pPr>
        <w:pStyle w:val="TOC2"/>
        <w:rPr>
          <w:ins w:id="99" w:author="Tomáš Urban" w:date="2021-11-15T12:33:00Z"/>
          <w:rFonts w:asciiTheme="minorHAnsi" w:eastAsiaTheme="minorEastAsia" w:hAnsiTheme="minorHAnsi" w:cstheme="minorBidi"/>
          <w:sz w:val="22"/>
          <w:szCs w:val="22"/>
          <w:lang w:eastAsia="en-GB"/>
        </w:rPr>
      </w:pPr>
      <w:ins w:id="100" w:author="Tomáš Urban" w:date="2021-11-15T12:33:00Z">
        <w:r>
          <w:t>4.3</w:t>
        </w:r>
        <w:r>
          <w:tab/>
          <w:t>Execution requirements for a TTCN</w:t>
        </w:r>
        <w:r>
          <w:noBreakHyphen/>
          <w:t>3 test system</w:t>
        </w:r>
        <w:r>
          <w:tab/>
        </w:r>
        <w:r>
          <w:fldChar w:fldCharType="begin"/>
        </w:r>
        <w:r>
          <w:instrText xml:space="preserve"> PAGEREF _Toc87872051 \h </w:instrText>
        </w:r>
      </w:ins>
      <w:r>
        <w:fldChar w:fldCharType="separate"/>
      </w:r>
      <w:ins w:id="101" w:author="Tomáš Urban" w:date="2021-11-15T12:33:00Z">
        <w:r>
          <w:t>15</w:t>
        </w:r>
        <w:r>
          <w:fldChar w:fldCharType="end"/>
        </w:r>
      </w:ins>
    </w:p>
    <w:p w14:paraId="0EA23D33" w14:textId="77777777" w:rsidR="00B032C6" w:rsidRDefault="00B032C6">
      <w:pPr>
        <w:pStyle w:val="TOC1"/>
        <w:rPr>
          <w:ins w:id="102" w:author="Tomáš Urban" w:date="2021-11-15T12:33:00Z"/>
          <w:rFonts w:asciiTheme="minorHAnsi" w:eastAsiaTheme="minorEastAsia" w:hAnsiTheme="minorHAnsi" w:cstheme="minorBidi"/>
          <w:szCs w:val="22"/>
          <w:lang w:eastAsia="en-GB"/>
        </w:rPr>
      </w:pPr>
      <w:ins w:id="103" w:author="Tomáš Urban" w:date="2021-11-15T12:33:00Z">
        <w:r>
          <w:t>5</w:t>
        </w:r>
        <w:r>
          <w:tab/>
          <w:t>TTCN</w:t>
        </w:r>
        <w:r>
          <w:noBreakHyphen/>
          <w:t>3 Runtime Interface and operations</w:t>
        </w:r>
        <w:r>
          <w:tab/>
        </w:r>
        <w:r>
          <w:fldChar w:fldCharType="begin"/>
        </w:r>
        <w:r>
          <w:instrText xml:space="preserve"> PAGEREF _Toc87872052 \h </w:instrText>
        </w:r>
      </w:ins>
      <w:r>
        <w:fldChar w:fldCharType="separate"/>
      </w:r>
      <w:ins w:id="104" w:author="Tomáš Urban" w:date="2021-11-15T12:33:00Z">
        <w:r>
          <w:t>15</w:t>
        </w:r>
        <w:r>
          <w:fldChar w:fldCharType="end"/>
        </w:r>
      </w:ins>
    </w:p>
    <w:p w14:paraId="01128C2C" w14:textId="77777777" w:rsidR="00B032C6" w:rsidRDefault="00B032C6">
      <w:pPr>
        <w:pStyle w:val="TOC2"/>
        <w:rPr>
          <w:ins w:id="105" w:author="Tomáš Urban" w:date="2021-11-15T12:33:00Z"/>
          <w:rFonts w:asciiTheme="minorHAnsi" w:eastAsiaTheme="minorEastAsia" w:hAnsiTheme="minorHAnsi" w:cstheme="minorBidi"/>
          <w:sz w:val="22"/>
          <w:szCs w:val="22"/>
          <w:lang w:eastAsia="en-GB"/>
        </w:rPr>
      </w:pPr>
      <w:ins w:id="106" w:author="Tomáš Urban" w:date="2021-11-15T12:33:00Z">
        <w:r>
          <w:t>5.1</w:t>
        </w:r>
        <w:r>
          <w:tab/>
          <w:t>Overview of the TRI</w:t>
        </w:r>
        <w:r>
          <w:tab/>
        </w:r>
        <w:r>
          <w:fldChar w:fldCharType="begin"/>
        </w:r>
        <w:r>
          <w:instrText xml:space="preserve"> PAGEREF _Toc87872053 \h </w:instrText>
        </w:r>
      </w:ins>
      <w:r>
        <w:fldChar w:fldCharType="separate"/>
      </w:r>
      <w:ins w:id="107" w:author="Tomáš Urban" w:date="2021-11-15T12:33:00Z">
        <w:r>
          <w:t>15</w:t>
        </w:r>
        <w:r>
          <w:fldChar w:fldCharType="end"/>
        </w:r>
      </w:ins>
    </w:p>
    <w:p w14:paraId="3F9821C4" w14:textId="77777777" w:rsidR="00B032C6" w:rsidRDefault="00B032C6">
      <w:pPr>
        <w:pStyle w:val="TOC3"/>
        <w:rPr>
          <w:ins w:id="108" w:author="Tomáš Urban" w:date="2021-11-15T12:33:00Z"/>
          <w:rFonts w:asciiTheme="minorHAnsi" w:eastAsiaTheme="minorEastAsia" w:hAnsiTheme="minorHAnsi" w:cstheme="minorBidi"/>
          <w:sz w:val="22"/>
          <w:szCs w:val="22"/>
          <w:lang w:eastAsia="en-GB"/>
        </w:rPr>
      </w:pPr>
      <w:ins w:id="109" w:author="Tomáš Urban" w:date="2021-11-15T12:33:00Z">
        <w:r>
          <w:t>5.1.0</w:t>
        </w:r>
        <w:r>
          <w:tab/>
          <w:t>Sub-interfaces</w:t>
        </w:r>
        <w:r>
          <w:tab/>
        </w:r>
        <w:r>
          <w:fldChar w:fldCharType="begin"/>
        </w:r>
        <w:r>
          <w:instrText xml:space="preserve"> PAGEREF _Toc87872054 \h </w:instrText>
        </w:r>
      </w:ins>
      <w:r>
        <w:fldChar w:fldCharType="separate"/>
      </w:r>
      <w:ins w:id="110" w:author="Tomáš Urban" w:date="2021-11-15T12:33:00Z">
        <w:r>
          <w:t>15</w:t>
        </w:r>
        <w:r>
          <w:fldChar w:fldCharType="end"/>
        </w:r>
      </w:ins>
    </w:p>
    <w:p w14:paraId="4A54355E" w14:textId="77777777" w:rsidR="00B032C6" w:rsidRDefault="00B032C6">
      <w:pPr>
        <w:pStyle w:val="TOC3"/>
        <w:rPr>
          <w:ins w:id="111" w:author="Tomáš Urban" w:date="2021-11-15T12:33:00Z"/>
          <w:rFonts w:asciiTheme="minorHAnsi" w:eastAsiaTheme="minorEastAsia" w:hAnsiTheme="minorHAnsi" w:cstheme="minorBidi"/>
          <w:sz w:val="22"/>
          <w:szCs w:val="22"/>
          <w:lang w:eastAsia="en-GB"/>
        </w:rPr>
      </w:pPr>
      <w:ins w:id="112" w:author="Tomáš Urban" w:date="2021-11-15T12:33:00Z">
        <w:r>
          <w:t>5.1.1</w:t>
        </w:r>
        <w:r>
          <w:tab/>
          <w:t>The triCommunication Interface</w:t>
        </w:r>
        <w:r>
          <w:tab/>
        </w:r>
        <w:r>
          <w:fldChar w:fldCharType="begin"/>
        </w:r>
        <w:r>
          <w:instrText xml:space="preserve"> PAGEREF _Toc87872055 \h </w:instrText>
        </w:r>
      </w:ins>
      <w:r>
        <w:fldChar w:fldCharType="separate"/>
      </w:r>
      <w:ins w:id="113" w:author="Tomáš Urban" w:date="2021-11-15T12:33:00Z">
        <w:r>
          <w:t>16</w:t>
        </w:r>
        <w:r>
          <w:fldChar w:fldCharType="end"/>
        </w:r>
      </w:ins>
    </w:p>
    <w:p w14:paraId="1B90424C" w14:textId="77777777" w:rsidR="00B032C6" w:rsidRDefault="00B032C6">
      <w:pPr>
        <w:pStyle w:val="TOC3"/>
        <w:rPr>
          <w:ins w:id="114" w:author="Tomáš Urban" w:date="2021-11-15T12:33:00Z"/>
          <w:rFonts w:asciiTheme="minorHAnsi" w:eastAsiaTheme="minorEastAsia" w:hAnsiTheme="minorHAnsi" w:cstheme="minorBidi"/>
          <w:sz w:val="22"/>
          <w:szCs w:val="22"/>
          <w:lang w:eastAsia="en-GB"/>
        </w:rPr>
      </w:pPr>
      <w:ins w:id="115" w:author="Tomáš Urban" w:date="2021-11-15T12:33:00Z">
        <w:r>
          <w:t>5.1.2</w:t>
        </w:r>
        <w:r>
          <w:tab/>
          <w:t>The triPlatform Interface</w:t>
        </w:r>
        <w:r>
          <w:tab/>
        </w:r>
        <w:r>
          <w:fldChar w:fldCharType="begin"/>
        </w:r>
        <w:r>
          <w:instrText xml:space="preserve"> PAGEREF _Toc87872056 \h </w:instrText>
        </w:r>
      </w:ins>
      <w:r>
        <w:fldChar w:fldCharType="separate"/>
      </w:r>
      <w:ins w:id="116" w:author="Tomáš Urban" w:date="2021-11-15T12:33:00Z">
        <w:r>
          <w:t>16</w:t>
        </w:r>
        <w:r>
          <w:fldChar w:fldCharType="end"/>
        </w:r>
      </w:ins>
    </w:p>
    <w:p w14:paraId="084C2DB6" w14:textId="77777777" w:rsidR="00B032C6" w:rsidRDefault="00B032C6">
      <w:pPr>
        <w:pStyle w:val="TOC3"/>
        <w:rPr>
          <w:ins w:id="117" w:author="Tomáš Urban" w:date="2021-11-15T12:33:00Z"/>
          <w:rFonts w:asciiTheme="minorHAnsi" w:eastAsiaTheme="minorEastAsia" w:hAnsiTheme="minorHAnsi" w:cstheme="minorBidi"/>
          <w:sz w:val="22"/>
          <w:szCs w:val="22"/>
          <w:lang w:eastAsia="en-GB"/>
        </w:rPr>
      </w:pPr>
      <w:ins w:id="118" w:author="Tomáš Urban" w:date="2021-11-15T12:33:00Z">
        <w:r>
          <w:t>5.1.3</w:t>
        </w:r>
        <w:r>
          <w:tab/>
          <w:t>Correlation between TTCN</w:t>
        </w:r>
        <w:r>
          <w:noBreakHyphen/>
          <w:t>3 and TRI Operation Invocations</w:t>
        </w:r>
        <w:r>
          <w:tab/>
        </w:r>
        <w:r>
          <w:fldChar w:fldCharType="begin"/>
        </w:r>
        <w:r>
          <w:instrText xml:space="preserve"> PAGEREF _Toc87872057 \h </w:instrText>
        </w:r>
      </w:ins>
      <w:r>
        <w:fldChar w:fldCharType="separate"/>
      </w:r>
      <w:ins w:id="119" w:author="Tomáš Urban" w:date="2021-11-15T12:33:00Z">
        <w:r>
          <w:t>16</w:t>
        </w:r>
        <w:r>
          <w:fldChar w:fldCharType="end"/>
        </w:r>
      </w:ins>
    </w:p>
    <w:p w14:paraId="6D825942" w14:textId="77777777" w:rsidR="00B032C6" w:rsidRDefault="00B032C6">
      <w:pPr>
        <w:pStyle w:val="TOC2"/>
        <w:rPr>
          <w:ins w:id="120" w:author="Tomáš Urban" w:date="2021-11-15T12:33:00Z"/>
          <w:rFonts w:asciiTheme="minorHAnsi" w:eastAsiaTheme="minorEastAsia" w:hAnsiTheme="minorHAnsi" w:cstheme="minorBidi"/>
          <w:sz w:val="22"/>
          <w:szCs w:val="22"/>
          <w:lang w:eastAsia="en-GB"/>
        </w:rPr>
      </w:pPr>
      <w:ins w:id="121" w:author="Tomáš Urban" w:date="2021-11-15T12:33:00Z">
        <w:r>
          <w:t>5.2</w:t>
        </w:r>
        <w:r>
          <w:tab/>
          <w:t>Error handling</w:t>
        </w:r>
        <w:r>
          <w:tab/>
        </w:r>
        <w:r>
          <w:fldChar w:fldCharType="begin"/>
        </w:r>
        <w:r>
          <w:instrText xml:space="preserve"> PAGEREF _Toc87872058 \h </w:instrText>
        </w:r>
      </w:ins>
      <w:r>
        <w:fldChar w:fldCharType="separate"/>
      </w:r>
      <w:ins w:id="122" w:author="Tomáš Urban" w:date="2021-11-15T12:33:00Z">
        <w:r>
          <w:t>17</w:t>
        </w:r>
        <w:r>
          <w:fldChar w:fldCharType="end"/>
        </w:r>
      </w:ins>
    </w:p>
    <w:p w14:paraId="3CA73762" w14:textId="77777777" w:rsidR="00B032C6" w:rsidRDefault="00B032C6">
      <w:pPr>
        <w:pStyle w:val="TOC3"/>
        <w:rPr>
          <w:ins w:id="123" w:author="Tomáš Urban" w:date="2021-11-15T12:33:00Z"/>
          <w:rFonts w:asciiTheme="minorHAnsi" w:eastAsiaTheme="minorEastAsia" w:hAnsiTheme="minorHAnsi" w:cstheme="minorBidi"/>
          <w:sz w:val="22"/>
          <w:szCs w:val="22"/>
          <w:lang w:eastAsia="en-GB"/>
        </w:rPr>
      </w:pPr>
      <w:ins w:id="124" w:author="Tomáš Urban" w:date="2021-11-15T12:33:00Z">
        <w:r>
          <w:t>5.2.0</w:t>
        </w:r>
        <w:r>
          <w:tab/>
          <w:t>Basic rules</w:t>
        </w:r>
        <w:r>
          <w:tab/>
        </w:r>
        <w:r>
          <w:fldChar w:fldCharType="begin"/>
        </w:r>
        <w:r>
          <w:instrText xml:space="preserve"> PAGEREF _Toc87872059 \h </w:instrText>
        </w:r>
      </w:ins>
      <w:r>
        <w:fldChar w:fldCharType="separate"/>
      </w:r>
      <w:ins w:id="125" w:author="Tomáš Urban" w:date="2021-11-15T12:33:00Z">
        <w:r>
          <w:t>17</w:t>
        </w:r>
        <w:r>
          <w:fldChar w:fldCharType="end"/>
        </w:r>
      </w:ins>
    </w:p>
    <w:p w14:paraId="76046E8F" w14:textId="77777777" w:rsidR="00B032C6" w:rsidRDefault="00B032C6">
      <w:pPr>
        <w:pStyle w:val="TOC3"/>
        <w:rPr>
          <w:ins w:id="126" w:author="Tomáš Urban" w:date="2021-11-15T12:33:00Z"/>
          <w:rFonts w:asciiTheme="minorHAnsi" w:eastAsiaTheme="minorEastAsia" w:hAnsiTheme="minorHAnsi" w:cstheme="minorBidi"/>
          <w:sz w:val="22"/>
          <w:szCs w:val="22"/>
          <w:lang w:eastAsia="en-GB"/>
        </w:rPr>
      </w:pPr>
      <w:ins w:id="127" w:author="Tomáš Urban" w:date="2021-11-15T12:33:00Z">
        <w:r>
          <w:t>5.2.1</w:t>
        </w:r>
        <w:r>
          <w:tab/>
          <w:t xml:space="preserve">triSAErrorReq (SA </w:t>
        </w:r>
        <w:r w:rsidRPr="00F21A76">
          <w:sym w:font="Symbol" w:char="F0AE"/>
        </w:r>
        <w:r>
          <w:t xml:space="preserve"> TE)</w:t>
        </w:r>
        <w:r>
          <w:tab/>
        </w:r>
        <w:r>
          <w:fldChar w:fldCharType="begin"/>
        </w:r>
        <w:r>
          <w:instrText xml:space="preserve"> PAGEREF _Toc87872060 \h </w:instrText>
        </w:r>
      </w:ins>
      <w:r>
        <w:fldChar w:fldCharType="separate"/>
      </w:r>
      <w:ins w:id="128" w:author="Tomáš Urban" w:date="2021-11-15T12:33:00Z">
        <w:r>
          <w:t>18</w:t>
        </w:r>
        <w:r>
          <w:fldChar w:fldCharType="end"/>
        </w:r>
      </w:ins>
    </w:p>
    <w:p w14:paraId="23125A7D" w14:textId="77777777" w:rsidR="00B032C6" w:rsidRDefault="00B032C6">
      <w:pPr>
        <w:pStyle w:val="TOC3"/>
        <w:rPr>
          <w:ins w:id="129" w:author="Tomáš Urban" w:date="2021-11-15T12:33:00Z"/>
          <w:rFonts w:asciiTheme="minorHAnsi" w:eastAsiaTheme="minorEastAsia" w:hAnsiTheme="minorHAnsi" w:cstheme="minorBidi"/>
          <w:sz w:val="22"/>
          <w:szCs w:val="22"/>
          <w:lang w:eastAsia="en-GB"/>
        </w:rPr>
      </w:pPr>
      <w:ins w:id="130" w:author="Tomáš Urban" w:date="2021-11-15T12:33:00Z">
        <w:r>
          <w:t>5.2.2</w:t>
        </w:r>
        <w:r>
          <w:tab/>
          <w:t xml:space="preserve">triPAErrorReq (PA </w:t>
        </w:r>
        <w:r w:rsidRPr="00F21A76">
          <w:sym w:font="Symbol" w:char="F0AE"/>
        </w:r>
        <w:r>
          <w:t xml:space="preserve"> TE)</w:t>
        </w:r>
        <w:r>
          <w:tab/>
        </w:r>
        <w:r>
          <w:fldChar w:fldCharType="begin"/>
        </w:r>
        <w:r>
          <w:instrText xml:space="preserve"> PAGEREF _Toc87872061 \h </w:instrText>
        </w:r>
      </w:ins>
      <w:r>
        <w:fldChar w:fldCharType="separate"/>
      </w:r>
      <w:ins w:id="131" w:author="Tomáš Urban" w:date="2021-11-15T12:33:00Z">
        <w:r>
          <w:t>18</w:t>
        </w:r>
        <w:r>
          <w:fldChar w:fldCharType="end"/>
        </w:r>
      </w:ins>
    </w:p>
    <w:p w14:paraId="12262EAD" w14:textId="77777777" w:rsidR="00B032C6" w:rsidRDefault="00B032C6">
      <w:pPr>
        <w:pStyle w:val="TOC2"/>
        <w:rPr>
          <w:ins w:id="132" w:author="Tomáš Urban" w:date="2021-11-15T12:33:00Z"/>
          <w:rFonts w:asciiTheme="minorHAnsi" w:eastAsiaTheme="minorEastAsia" w:hAnsiTheme="minorHAnsi" w:cstheme="minorBidi"/>
          <w:sz w:val="22"/>
          <w:szCs w:val="22"/>
          <w:lang w:eastAsia="en-GB"/>
        </w:rPr>
      </w:pPr>
      <w:ins w:id="133" w:author="Tomáš Urban" w:date="2021-11-15T12:33:00Z">
        <w:r>
          <w:t>5.3</w:t>
        </w:r>
        <w:r>
          <w:tab/>
          <w:t>Data interface</w:t>
        </w:r>
        <w:r>
          <w:tab/>
        </w:r>
        <w:r>
          <w:fldChar w:fldCharType="begin"/>
        </w:r>
        <w:r>
          <w:instrText xml:space="preserve"> PAGEREF _Toc87872062 \h </w:instrText>
        </w:r>
      </w:ins>
      <w:r>
        <w:fldChar w:fldCharType="separate"/>
      </w:r>
      <w:ins w:id="134" w:author="Tomáš Urban" w:date="2021-11-15T12:33:00Z">
        <w:r>
          <w:t>18</w:t>
        </w:r>
        <w:r>
          <w:fldChar w:fldCharType="end"/>
        </w:r>
      </w:ins>
    </w:p>
    <w:p w14:paraId="5DD95E57" w14:textId="77777777" w:rsidR="00B032C6" w:rsidRDefault="00B032C6">
      <w:pPr>
        <w:pStyle w:val="TOC3"/>
        <w:rPr>
          <w:ins w:id="135" w:author="Tomáš Urban" w:date="2021-11-15T12:33:00Z"/>
          <w:rFonts w:asciiTheme="minorHAnsi" w:eastAsiaTheme="minorEastAsia" w:hAnsiTheme="minorHAnsi" w:cstheme="minorBidi"/>
          <w:sz w:val="22"/>
          <w:szCs w:val="22"/>
          <w:lang w:eastAsia="en-GB"/>
        </w:rPr>
      </w:pPr>
      <w:ins w:id="136" w:author="Tomáš Urban" w:date="2021-11-15T12:33:00Z">
        <w:r>
          <w:t>5.3.0</w:t>
        </w:r>
        <w:r>
          <w:tab/>
          <w:t>Basic rules</w:t>
        </w:r>
        <w:r>
          <w:tab/>
        </w:r>
        <w:r>
          <w:fldChar w:fldCharType="begin"/>
        </w:r>
        <w:r>
          <w:instrText xml:space="preserve"> PAGEREF _Toc87872063 \h </w:instrText>
        </w:r>
      </w:ins>
      <w:r>
        <w:fldChar w:fldCharType="separate"/>
      </w:r>
      <w:ins w:id="137" w:author="Tomáš Urban" w:date="2021-11-15T12:33:00Z">
        <w:r>
          <w:t>18</w:t>
        </w:r>
        <w:r>
          <w:fldChar w:fldCharType="end"/>
        </w:r>
      </w:ins>
    </w:p>
    <w:p w14:paraId="770511FC" w14:textId="77777777" w:rsidR="00B032C6" w:rsidRDefault="00B032C6">
      <w:pPr>
        <w:pStyle w:val="TOC3"/>
        <w:rPr>
          <w:ins w:id="138" w:author="Tomáš Urban" w:date="2021-11-15T12:33:00Z"/>
          <w:rFonts w:asciiTheme="minorHAnsi" w:eastAsiaTheme="minorEastAsia" w:hAnsiTheme="minorHAnsi" w:cstheme="minorBidi"/>
          <w:sz w:val="22"/>
          <w:szCs w:val="22"/>
          <w:lang w:eastAsia="en-GB"/>
        </w:rPr>
      </w:pPr>
      <w:ins w:id="139" w:author="Tomáš Urban" w:date="2021-11-15T12:33:00Z">
        <w:r>
          <w:t>5.3.1</w:t>
        </w:r>
        <w:r>
          <w:tab/>
          <w:t>Connection</w:t>
        </w:r>
        <w:r>
          <w:tab/>
        </w:r>
        <w:r>
          <w:fldChar w:fldCharType="begin"/>
        </w:r>
        <w:r>
          <w:instrText xml:space="preserve"> PAGEREF _Toc87872064 \h </w:instrText>
        </w:r>
      </w:ins>
      <w:r>
        <w:fldChar w:fldCharType="separate"/>
      </w:r>
      <w:ins w:id="140" w:author="Tomáš Urban" w:date="2021-11-15T12:33:00Z">
        <w:r>
          <w:t>18</w:t>
        </w:r>
        <w:r>
          <w:fldChar w:fldCharType="end"/>
        </w:r>
      </w:ins>
    </w:p>
    <w:p w14:paraId="188FDD58" w14:textId="77777777" w:rsidR="00B032C6" w:rsidRDefault="00B032C6">
      <w:pPr>
        <w:pStyle w:val="TOC3"/>
        <w:rPr>
          <w:ins w:id="141" w:author="Tomáš Urban" w:date="2021-11-15T12:33:00Z"/>
          <w:rFonts w:asciiTheme="minorHAnsi" w:eastAsiaTheme="minorEastAsia" w:hAnsiTheme="minorHAnsi" w:cstheme="minorBidi"/>
          <w:sz w:val="22"/>
          <w:szCs w:val="22"/>
          <w:lang w:eastAsia="en-GB"/>
        </w:rPr>
      </w:pPr>
      <w:ins w:id="142" w:author="Tomáš Urban" w:date="2021-11-15T12:33:00Z">
        <w:r>
          <w:t>5.3.2</w:t>
        </w:r>
        <w:r>
          <w:tab/>
          <w:t>Communication</w:t>
        </w:r>
        <w:r>
          <w:tab/>
        </w:r>
        <w:r>
          <w:fldChar w:fldCharType="begin"/>
        </w:r>
        <w:r>
          <w:instrText xml:space="preserve"> PAGEREF _Toc87872065 \h </w:instrText>
        </w:r>
      </w:ins>
      <w:r>
        <w:fldChar w:fldCharType="separate"/>
      </w:r>
      <w:ins w:id="143" w:author="Tomáš Urban" w:date="2021-11-15T12:33:00Z">
        <w:r>
          <w:t>19</w:t>
        </w:r>
        <w:r>
          <w:fldChar w:fldCharType="end"/>
        </w:r>
      </w:ins>
    </w:p>
    <w:p w14:paraId="622B48EA" w14:textId="77777777" w:rsidR="00B032C6" w:rsidRDefault="00B032C6">
      <w:pPr>
        <w:pStyle w:val="TOC3"/>
        <w:rPr>
          <w:ins w:id="144" w:author="Tomáš Urban" w:date="2021-11-15T12:33:00Z"/>
          <w:rFonts w:asciiTheme="minorHAnsi" w:eastAsiaTheme="minorEastAsia" w:hAnsiTheme="minorHAnsi" w:cstheme="minorBidi"/>
          <w:sz w:val="22"/>
          <w:szCs w:val="22"/>
          <w:lang w:eastAsia="en-GB"/>
        </w:rPr>
      </w:pPr>
      <w:ins w:id="145" w:author="Tomáš Urban" w:date="2021-11-15T12:33:00Z">
        <w:r>
          <w:t>5.3.3</w:t>
        </w:r>
        <w:r>
          <w:tab/>
          <w:t>Timer</w:t>
        </w:r>
        <w:r>
          <w:tab/>
        </w:r>
        <w:r>
          <w:fldChar w:fldCharType="begin"/>
        </w:r>
        <w:r>
          <w:instrText xml:space="preserve"> PAGEREF _Toc87872066 \h </w:instrText>
        </w:r>
      </w:ins>
      <w:r>
        <w:fldChar w:fldCharType="separate"/>
      </w:r>
      <w:ins w:id="146" w:author="Tomáš Urban" w:date="2021-11-15T12:33:00Z">
        <w:r>
          <w:t>20</w:t>
        </w:r>
        <w:r>
          <w:fldChar w:fldCharType="end"/>
        </w:r>
      </w:ins>
    </w:p>
    <w:p w14:paraId="319931F1" w14:textId="77777777" w:rsidR="00B032C6" w:rsidRDefault="00B032C6">
      <w:pPr>
        <w:pStyle w:val="TOC3"/>
        <w:rPr>
          <w:ins w:id="147" w:author="Tomáš Urban" w:date="2021-11-15T12:33:00Z"/>
          <w:rFonts w:asciiTheme="minorHAnsi" w:eastAsiaTheme="minorEastAsia" w:hAnsiTheme="minorHAnsi" w:cstheme="minorBidi"/>
          <w:sz w:val="22"/>
          <w:szCs w:val="22"/>
          <w:lang w:eastAsia="en-GB"/>
        </w:rPr>
      </w:pPr>
      <w:ins w:id="148" w:author="Tomáš Urban" w:date="2021-11-15T12:33:00Z">
        <w:r>
          <w:t>5.3.4</w:t>
        </w:r>
        <w:r>
          <w:tab/>
          <w:t>Miscellaneous</w:t>
        </w:r>
        <w:r>
          <w:tab/>
        </w:r>
        <w:r>
          <w:fldChar w:fldCharType="begin"/>
        </w:r>
        <w:r>
          <w:instrText xml:space="preserve"> PAGEREF _Toc87872067 \h </w:instrText>
        </w:r>
      </w:ins>
      <w:r>
        <w:fldChar w:fldCharType="separate"/>
      </w:r>
      <w:ins w:id="149" w:author="Tomáš Urban" w:date="2021-11-15T12:33:00Z">
        <w:r>
          <w:t>20</w:t>
        </w:r>
        <w:r>
          <w:fldChar w:fldCharType="end"/>
        </w:r>
      </w:ins>
    </w:p>
    <w:p w14:paraId="5D1DCAD5" w14:textId="77777777" w:rsidR="00B032C6" w:rsidRDefault="00B032C6">
      <w:pPr>
        <w:pStyle w:val="TOC2"/>
        <w:rPr>
          <w:ins w:id="150" w:author="Tomáš Urban" w:date="2021-11-15T12:33:00Z"/>
          <w:rFonts w:asciiTheme="minorHAnsi" w:eastAsiaTheme="minorEastAsia" w:hAnsiTheme="minorHAnsi" w:cstheme="minorBidi"/>
          <w:sz w:val="22"/>
          <w:szCs w:val="22"/>
          <w:lang w:eastAsia="en-GB"/>
        </w:rPr>
      </w:pPr>
      <w:ins w:id="151" w:author="Tomáš Urban" w:date="2021-11-15T12:33:00Z">
        <w:r>
          <w:t>5.4</w:t>
        </w:r>
        <w:r>
          <w:tab/>
          <w:t>Operation descriptions</w:t>
        </w:r>
        <w:r>
          <w:tab/>
        </w:r>
        <w:r>
          <w:fldChar w:fldCharType="begin"/>
        </w:r>
        <w:r>
          <w:instrText xml:space="preserve"> PAGEREF _Toc87872068 \h </w:instrText>
        </w:r>
      </w:ins>
      <w:r>
        <w:fldChar w:fldCharType="separate"/>
      </w:r>
      <w:ins w:id="152" w:author="Tomáš Urban" w:date="2021-11-15T12:33:00Z">
        <w:r>
          <w:t>20</w:t>
        </w:r>
        <w:r>
          <w:fldChar w:fldCharType="end"/>
        </w:r>
      </w:ins>
    </w:p>
    <w:p w14:paraId="5AFB36E0" w14:textId="77777777" w:rsidR="00B032C6" w:rsidRDefault="00B032C6">
      <w:pPr>
        <w:pStyle w:val="TOC2"/>
        <w:rPr>
          <w:ins w:id="153" w:author="Tomáš Urban" w:date="2021-11-15T12:33:00Z"/>
          <w:rFonts w:asciiTheme="minorHAnsi" w:eastAsiaTheme="minorEastAsia" w:hAnsiTheme="minorHAnsi" w:cstheme="minorBidi"/>
          <w:sz w:val="22"/>
          <w:szCs w:val="22"/>
          <w:lang w:eastAsia="en-GB"/>
        </w:rPr>
      </w:pPr>
      <w:ins w:id="154" w:author="Tomáš Urban" w:date="2021-11-15T12:33:00Z">
        <w:r>
          <w:t>5.5</w:t>
        </w:r>
        <w:r>
          <w:tab/>
          <w:t>Communication interface operations</w:t>
        </w:r>
        <w:r>
          <w:tab/>
        </w:r>
        <w:r>
          <w:fldChar w:fldCharType="begin"/>
        </w:r>
        <w:r>
          <w:instrText xml:space="preserve"> PAGEREF _Toc87872069 \h </w:instrText>
        </w:r>
      </w:ins>
      <w:r>
        <w:fldChar w:fldCharType="separate"/>
      </w:r>
      <w:ins w:id="155" w:author="Tomáš Urban" w:date="2021-11-15T12:33:00Z">
        <w:r>
          <w:t>20</w:t>
        </w:r>
        <w:r>
          <w:fldChar w:fldCharType="end"/>
        </w:r>
      </w:ins>
    </w:p>
    <w:p w14:paraId="727525FC" w14:textId="77777777" w:rsidR="00B032C6" w:rsidRDefault="00B032C6">
      <w:pPr>
        <w:pStyle w:val="TOC3"/>
        <w:rPr>
          <w:ins w:id="156" w:author="Tomáš Urban" w:date="2021-11-15T12:33:00Z"/>
          <w:rFonts w:asciiTheme="minorHAnsi" w:eastAsiaTheme="minorEastAsia" w:hAnsiTheme="minorHAnsi" w:cstheme="minorBidi"/>
          <w:sz w:val="22"/>
          <w:szCs w:val="22"/>
          <w:lang w:eastAsia="en-GB"/>
        </w:rPr>
      </w:pPr>
      <w:ins w:id="157" w:author="Tomáš Urban" w:date="2021-11-15T12:33:00Z">
        <w:r>
          <w:t>5.5.1</w:t>
        </w:r>
        <w:r>
          <w:tab/>
          <w:t xml:space="preserve">triSAReset (TE </w:t>
        </w:r>
        <w:r w:rsidRPr="00F21A76">
          <w:sym w:font="Symbol" w:char="F0AE"/>
        </w:r>
        <w:r>
          <w:t xml:space="preserve"> SA)</w:t>
        </w:r>
        <w:r>
          <w:tab/>
        </w:r>
        <w:r>
          <w:fldChar w:fldCharType="begin"/>
        </w:r>
        <w:r>
          <w:instrText xml:space="preserve"> PAGEREF _Toc87872070 \h </w:instrText>
        </w:r>
      </w:ins>
      <w:r>
        <w:fldChar w:fldCharType="separate"/>
      </w:r>
      <w:ins w:id="158" w:author="Tomáš Urban" w:date="2021-11-15T12:33:00Z">
        <w:r>
          <w:t>20</w:t>
        </w:r>
        <w:r>
          <w:fldChar w:fldCharType="end"/>
        </w:r>
      </w:ins>
    </w:p>
    <w:p w14:paraId="133F22FF" w14:textId="77777777" w:rsidR="00B032C6" w:rsidRDefault="00B032C6">
      <w:pPr>
        <w:pStyle w:val="TOC3"/>
        <w:rPr>
          <w:ins w:id="159" w:author="Tomáš Urban" w:date="2021-11-15T12:33:00Z"/>
          <w:rFonts w:asciiTheme="minorHAnsi" w:eastAsiaTheme="minorEastAsia" w:hAnsiTheme="minorHAnsi" w:cstheme="minorBidi"/>
          <w:sz w:val="22"/>
          <w:szCs w:val="22"/>
          <w:lang w:eastAsia="en-GB"/>
        </w:rPr>
      </w:pPr>
      <w:ins w:id="160" w:author="Tomáš Urban" w:date="2021-11-15T12:33:00Z">
        <w:r>
          <w:t>5.5.2</w:t>
        </w:r>
        <w:r>
          <w:tab/>
          <w:t>Connection handling operations</w:t>
        </w:r>
        <w:r>
          <w:tab/>
        </w:r>
        <w:r>
          <w:fldChar w:fldCharType="begin"/>
        </w:r>
        <w:r>
          <w:instrText xml:space="preserve"> PAGEREF _Toc87872071 \h </w:instrText>
        </w:r>
      </w:ins>
      <w:r>
        <w:fldChar w:fldCharType="separate"/>
      </w:r>
      <w:ins w:id="161" w:author="Tomáš Urban" w:date="2021-11-15T12:33:00Z">
        <w:r>
          <w:t>21</w:t>
        </w:r>
        <w:r>
          <w:fldChar w:fldCharType="end"/>
        </w:r>
      </w:ins>
    </w:p>
    <w:p w14:paraId="782E3A38" w14:textId="77777777" w:rsidR="00B032C6" w:rsidRDefault="00B032C6">
      <w:pPr>
        <w:pStyle w:val="TOC4"/>
        <w:rPr>
          <w:ins w:id="162" w:author="Tomáš Urban" w:date="2021-11-15T12:33:00Z"/>
          <w:rFonts w:asciiTheme="minorHAnsi" w:eastAsiaTheme="minorEastAsia" w:hAnsiTheme="minorHAnsi" w:cstheme="minorBidi"/>
          <w:sz w:val="22"/>
          <w:szCs w:val="22"/>
          <w:lang w:eastAsia="en-GB"/>
        </w:rPr>
      </w:pPr>
      <w:ins w:id="163" w:author="Tomáš Urban" w:date="2021-11-15T12:33:00Z">
        <w:r>
          <w:lastRenderedPageBreak/>
          <w:t>5.5.2.1</w:t>
        </w:r>
        <w:r>
          <w:tab/>
          <w:t xml:space="preserve">triExecuteTestCase (TE </w:t>
        </w:r>
        <w:r w:rsidRPr="00F21A76">
          <w:sym w:font="Symbol" w:char="F0AE"/>
        </w:r>
        <w:r>
          <w:t xml:space="preserve"> SA)</w:t>
        </w:r>
        <w:r>
          <w:tab/>
        </w:r>
        <w:r>
          <w:fldChar w:fldCharType="begin"/>
        </w:r>
        <w:r>
          <w:instrText xml:space="preserve"> PAGEREF _Toc87872072 \h </w:instrText>
        </w:r>
      </w:ins>
      <w:r>
        <w:fldChar w:fldCharType="separate"/>
      </w:r>
      <w:ins w:id="164" w:author="Tomáš Urban" w:date="2021-11-15T12:33:00Z">
        <w:r>
          <w:t>21</w:t>
        </w:r>
        <w:r>
          <w:fldChar w:fldCharType="end"/>
        </w:r>
      </w:ins>
    </w:p>
    <w:p w14:paraId="207C6F48" w14:textId="77777777" w:rsidR="00B032C6" w:rsidRDefault="00B032C6">
      <w:pPr>
        <w:pStyle w:val="TOC4"/>
        <w:rPr>
          <w:ins w:id="165" w:author="Tomáš Urban" w:date="2021-11-15T12:33:00Z"/>
          <w:rFonts w:asciiTheme="minorHAnsi" w:eastAsiaTheme="minorEastAsia" w:hAnsiTheme="minorHAnsi" w:cstheme="minorBidi"/>
          <w:sz w:val="22"/>
          <w:szCs w:val="22"/>
          <w:lang w:eastAsia="en-GB"/>
        </w:rPr>
      </w:pPr>
      <w:ins w:id="166" w:author="Tomáš Urban" w:date="2021-11-15T12:33:00Z">
        <w:r>
          <w:t>5.5.2.2</w:t>
        </w:r>
        <w:r>
          <w:tab/>
          <w:t xml:space="preserve">triMap (TE </w:t>
        </w:r>
        <w:r w:rsidRPr="00F21A76">
          <w:sym w:font="Symbol" w:char="F0AE"/>
        </w:r>
        <w:r>
          <w:t xml:space="preserve"> SA)</w:t>
        </w:r>
        <w:r>
          <w:tab/>
        </w:r>
        <w:r>
          <w:fldChar w:fldCharType="begin"/>
        </w:r>
        <w:r>
          <w:instrText xml:space="preserve"> PAGEREF _Toc87872073 \h </w:instrText>
        </w:r>
      </w:ins>
      <w:r>
        <w:fldChar w:fldCharType="separate"/>
      </w:r>
      <w:ins w:id="167" w:author="Tomáš Urban" w:date="2021-11-15T12:33:00Z">
        <w:r>
          <w:t>21</w:t>
        </w:r>
        <w:r>
          <w:fldChar w:fldCharType="end"/>
        </w:r>
      </w:ins>
    </w:p>
    <w:p w14:paraId="60C5D739" w14:textId="77777777" w:rsidR="00B032C6" w:rsidRDefault="00B032C6">
      <w:pPr>
        <w:pStyle w:val="TOC4"/>
        <w:rPr>
          <w:ins w:id="168" w:author="Tomáš Urban" w:date="2021-11-15T12:33:00Z"/>
          <w:rFonts w:asciiTheme="minorHAnsi" w:eastAsiaTheme="minorEastAsia" w:hAnsiTheme="minorHAnsi" w:cstheme="minorBidi"/>
          <w:sz w:val="22"/>
          <w:szCs w:val="22"/>
          <w:lang w:eastAsia="en-GB"/>
        </w:rPr>
      </w:pPr>
      <w:ins w:id="169" w:author="Tomáš Urban" w:date="2021-11-15T12:33:00Z">
        <w:r>
          <w:t>5.5.2.3</w:t>
        </w:r>
        <w:r>
          <w:tab/>
          <w:t xml:space="preserve">triMapParam (TE </w:t>
        </w:r>
        <w:r w:rsidRPr="00F21A76">
          <w:sym w:font="Symbol" w:char="F0AE"/>
        </w:r>
        <w:r>
          <w:t xml:space="preserve"> SA)</w:t>
        </w:r>
        <w:r>
          <w:tab/>
        </w:r>
        <w:r>
          <w:fldChar w:fldCharType="begin"/>
        </w:r>
        <w:r>
          <w:instrText xml:space="preserve"> PAGEREF _Toc87872074 \h </w:instrText>
        </w:r>
      </w:ins>
      <w:r>
        <w:fldChar w:fldCharType="separate"/>
      </w:r>
      <w:ins w:id="170" w:author="Tomáš Urban" w:date="2021-11-15T12:33:00Z">
        <w:r>
          <w:t>21</w:t>
        </w:r>
        <w:r>
          <w:fldChar w:fldCharType="end"/>
        </w:r>
      </w:ins>
    </w:p>
    <w:p w14:paraId="20DE9D25" w14:textId="77777777" w:rsidR="00B032C6" w:rsidRDefault="00B032C6">
      <w:pPr>
        <w:pStyle w:val="TOC4"/>
        <w:rPr>
          <w:ins w:id="171" w:author="Tomáš Urban" w:date="2021-11-15T12:33:00Z"/>
          <w:rFonts w:asciiTheme="minorHAnsi" w:eastAsiaTheme="minorEastAsia" w:hAnsiTheme="minorHAnsi" w:cstheme="minorBidi"/>
          <w:sz w:val="22"/>
          <w:szCs w:val="22"/>
          <w:lang w:eastAsia="en-GB"/>
        </w:rPr>
      </w:pPr>
      <w:ins w:id="172" w:author="Tomáš Urban" w:date="2021-11-15T12:33:00Z">
        <w:r>
          <w:t>5.5.2.4</w:t>
        </w:r>
        <w:r>
          <w:tab/>
          <w:t xml:space="preserve">triUnmap (TE </w:t>
        </w:r>
        <w:r w:rsidRPr="00F21A76">
          <w:sym w:font="Symbol" w:char="F0AE"/>
        </w:r>
        <w:r>
          <w:t xml:space="preserve"> SA)</w:t>
        </w:r>
        <w:r>
          <w:tab/>
        </w:r>
        <w:r>
          <w:fldChar w:fldCharType="begin"/>
        </w:r>
        <w:r>
          <w:instrText xml:space="preserve"> PAGEREF _Toc87872075 \h </w:instrText>
        </w:r>
      </w:ins>
      <w:r>
        <w:fldChar w:fldCharType="separate"/>
      </w:r>
      <w:ins w:id="173" w:author="Tomáš Urban" w:date="2021-11-15T12:33:00Z">
        <w:r>
          <w:t>22</w:t>
        </w:r>
        <w:r>
          <w:fldChar w:fldCharType="end"/>
        </w:r>
      </w:ins>
    </w:p>
    <w:p w14:paraId="173F5C73" w14:textId="77777777" w:rsidR="00B032C6" w:rsidRDefault="00B032C6">
      <w:pPr>
        <w:pStyle w:val="TOC4"/>
        <w:rPr>
          <w:ins w:id="174" w:author="Tomáš Urban" w:date="2021-11-15T12:33:00Z"/>
          <w:rFonts w:asciiTheme="minorHAnsi" w:eastAsiaTheme="minorEastAsia" w:hAnsiTheme="minorHAnsi" w:cstheme="minorBidi"/>
          <w:sz w:val="22"/>
          <w:szCs w:val="22"/>
          <w:lang w:eastAsia="en-GB"/>
        </w:rPr>
      </w:pPr>
      <w:ins w:id="175" w:author="Tomáš Urban" w:date="2021-11-15T12:33:00Z">
        <w:r>
          <w:t>5.5.2.5</w:t>
        </w:r>
        <w:r>
          <w:tab/>
          <w:t xml:space="preserve">triUnmapParam (TE </w:t>
        </w:r>
        <w:r w:rsidRPr="00F21A76">
          <w:sym w:font="Symbol" w:char="F0AE"/>
        </w:r>
        <w:r>
          <w:t xml:space="preserve"> SA)</w:t>
        </w:r>
        <w:r>
          <w:tab/>
        </w:r>
        <w:r>
          <w:fldChar w:fldCharType="begin"/>
        </w:r>
        <w:r>
          <w:instrText xml:space="preserve"> PAGEREF _Toc87872076 \h </w:instrText>
        </w:r>
      </w:ins>
      <w:r>
        <w:fldChar w:fldCharType="separate"/>
      </w:r>
      <w:ins w:id="176" w:author="Tomáš Urban" w:date="2021-11-15T12:33:00Z">
        <w:r>
          <w:t>22</w:t>
        </w:r>
        <w:r>
          <w:fldChar w:fldCharType="end"/>
        </w:r>
      </w:ins>
    </w:p>
    <w:p w14:paraId="74CA709B" w14:textId="77777777" w:rsidR="00B032C6" w:rsidRDefault="00B032C6">
      <w:pPr>
        <w:pStyle w:val="TOC4"/>
        <w:rPr>
          <w:ins w:id="177" w:author="Tomáš Urban" w:date="2021-11-15T12:33:00Z"/>
          <w:rFonts w:asciiTheme="minorHAnsi" w:eastAsiaTheme="minorEastAsia" w:hAnsiTheme="minorHAnsi" w:cstheme="minorBidi"/>
          <w:sz w:val="22"/>
          <w:szCs w:val="22"/>
          <w:lang w:eastAsia="en-GB"/>
        </w:rPr>
      </w:pPr>
      <w:ins w:id="178" w:author="Tomáš Urban" w:date="2021-11-15T12:33:00Z">
        <w:r>
          <w:t>5.5.2.6</w:t>
        </w:r>
        <w:r>
          <w:tab/>
          <w:t xml:space="preserve">triEndTestCase (TE </w:t>
        </w:r>
        <w:r w:rsidRPr="00F21A76">
          <w:sym w:font="Symbol" w:char="F0AE"/>
        </w:r>
        <w:r>
          <w:t xml:space="preserve"> SA)</w:t>
        </w:r>
        <w:r>
          <w:tab/>
        </w:r>
        <w:r>
          <w:fldChar w:fldCharType="begin"/>
        </w:r>
        <w:r>
          <w:instrText xml:space="preserve"> PAGEREF _Toc87872077 \h </w:instrText>
        </w:r>
      </w:ins>
      <w:r>
        <w:fldChar w:fldCharType="separate"/>
      </w:r>
      <w:ins w:id="179" w:author="Tomáš Urban" w:date="2021-11-15T12:33:00Z">
        <w:r>
          <w:t>22</w:t>
        </w:r>
        <w:r>
          <w:fldChar w:fldCharType="end"/>
        </w:r>
      </w:ins>
    </w:p>
    <w:p w14:paraId="154ED96E" w14:textId="77777777" w:rsidR="00B032C6" w:rsidRDefault="00B032C6">
      <w:pPr>
        <w:pStyle w:val="TOC3"/>
        <w:rPr>
          <w:ins w:id="180" w:author="Tomáš Urban" w:date="2021-11-15T12:33:00Z"/>
          <w:rFonts w:asciiTheme="minorHAnsi" w:eastAsiaTheme="minorEastAsia" w:hAnsiTheme="minorHAnsi" w:cstheme="minorBidi"/>
          <w:sz w:val="22"/>
          <w:szCs w:val="22"/>
          <w:lang w:eastAsia="en-GB"/>
        </w:rPr>
      </w:pPr>
      <w:ins w:id="181" w:author="Tomáš Urban" w:date="2021-11-15T12:33:00Z">
        <w:r>
          <w:t>5.5.3</w:t>
        </w:r>
        <w:r>
          <w:tab/>
          <w:t>Message based communication operations</w:t>
        </w:r>
        <w:r>
          <w:tab/>
        </w:r>
        <w:r>
          <w:fldChar w:fldCharType="begin"/>
        </w:r>
        <w:r>
          <w:instrText xml:space="preserve"> PAGEREF _Toc87872078 \h </w:instrText>
        </w:r>
      </w:ins>
      <w:r>
        <w:fldChar w:fldCharType="separate"/>
      </w:r>
      <w:ins w:id="182" w:author="Tomáš Urban" w:date="2021-11-15T12:33:00Z">
        <w:r>
          <w:t>23</w:t>
        </w:r>
        <w:r>
          <w:fldChar w:fldCharType="end"/>
        </w:r>
      </w:ins>
    </w:p>
    <w:p w14:paraId="0CF812D4" w14:textId="77777777" w:rsidR="00B032C6" w:rsidRDefault="00B032C6">
      <w:pPr>
        <w:pStyle w:val="TOC4"/>
        <w:rPr>
          <w:ins w:id="183" w:author="Tomáš Urban" w:date="2021-11-15T12:33:00Z"/>
          <w:rFonts w:asciiTheme="minorHAnsi" w:eastAsiaTheme="minorEastAsia" w:hAnsiTheme="minorHAnsi" w:cstheme="minorBidi"/>
          <w:sz w:val="22"/>
          <w:szCs w:val="22"/>
          <w:lang w:eastAsia="en-GB"/>
        </w:rPr>
      </w:pPr>
      <w:ins w:id="184" w:author="Tomáš Urban" w:date="2021-11-15T12:33:00Z">
        <w:r>
          <w:t>5.5.3.1</w:t>
        </w:r>
        <w:r>
          <w:tab/>
          <w:t xml:space="preserve">triSend (TE </w:t>
        </w:r>
        <w:r w:rsidRPr="00F21A76">
          <w:sym w:font="Symbol" w:char="F0AE"/>
        </w:r>
        <w:r>
          <w:t xml:space="preserve"> SA)</w:t>
        </w:r>
        <w:r>
          <w:tab/>
        </w:r>
        <w:r>
          <w:fldChar w:fldCharType="begin"/>
        </w:r>
        <w:r>
          <w:instrText xml:space="preserve"> PAGEREF _Toc87872079 \h </w:instrText>
        </w:r>
      </w:ins>
      <w:r>
        <w:fldChar w:fldCharType="separate"/>
      </w:r>
      <w:ins w:id="185" w:author="Tomáš Urban" w:date="2021-11-15T12:33:00Z">
        <w:r>
          <w:t>23</w:t>
        </w:r>
        <w:r>
          <w:fldChar w:fldCharType="end"/>
        </w:r>
      </w:ins>
    </w:p>
    <w:p w14:paraId="23F6F588" w14:textId="77777777" w:rsidR="00B032C6" w:rsidRDefault="00B032C6">
      <w:pPr>
        <w:pStyle w:val="TOC4"/>
        <w:rPr>
          <w:ins w:id="186" w:author="Tomáš Urban" w:date="2021-11-15T12:33:00Z"/>
          <w:rFonts w:asciiTheme="minorHAnsi" w:eastAsiaTheme="minorEastAsia" w:hAnsiTheme="minorHAnsi" w:cstheme="minorBidi"/>
          <w:sz w:val="22"/>
          <w:szCs w:val="22"/>
          <w:lang w:eastAsia="en-GB"/>
        </w:rPr>
      </w:pPr>
      <w:ins w:id="187" w:author="Tomáš Urban" w:date="2021-11-15T12:33:00Z">
        <w:r>
          <w:t>5.5.3.2</w:t>
        </w:r>
        <w:r>
          <w:tab/>
          <w:t xml:space="preserve">triSendBC (TE </w:t>
        </w:r>
        <w:r w:rsidRPr="00F21A76">
          <w:sym w:font="Symbol" w:char="F0AE"/>
        </w:r>
        <w:r>
          <w:t xml:space="preserve"> SA)</w:t>
        </w:r>
        <w:r>
          <w:tab/>
        </w:r>
        <w:r>
          <w:fldChar w:fldCharType="begin"/>
        </w:r>
        <w:r>
          <w:instrText xml:space="preserve"> PAGEREF _Toc87872080 \h </w:instrText>
        </w:r>
      </w:ins>
      <w:r>
        <w:fldChar w:fldCharType="separate"/>
      </w:r>
      <w:ins w:id="188" w:author="Tomáš Urban" w:date="2021-11-15T12:33:00Z">
        <w:r>
          <w:t>23</w:t>
        </w:r>
        <w:r>
          <w:fldChar w:fldCharType="end"/>
        </w:r>
      </w:ins>
    </w:p>
    <w:p w14:paraId="543623D1" w14:textId="77777777" w:rsidR="00B032C6" w:rsidRDefault="00B032C6">
      <w:pPr>
        <w:pStyle w:val="TOC4"/>
        <w:rPr>
          <w:ins w:id="189" w:author="Tomáš Urban" w:date="2021-11-15T12:33:00Z"/>
          <w:rFonts w:asciiTheme="minorHAnsi" w:eastAsiaTheme="minorEastAsia" w:hAnsiTheme="minorHAnsi" w:cstheme="minorBidi"/>
          <w:sz w:val="22"/>
          <w:szCs w:val="22"/>
          <w:lang w:eastAsia="en-GB"/>
        </w:rPr>
      </w:pPr>
      <w:ins w:id="190" w:author="Tomáš Urban" w:date="2021-11-15T12:33:00Z">
        <w:r>
          <w:t>5.5.3.3</w:t>
        </w:r>
        <w:r>
          <w:tab/>
          <w:t xml:space="preserve">triSendMC (TE </w:t>
        </w:r>
        <w:r w:rsidRPr="00F21A76">
          <w:sym w:font="Symbol" w:char="F0AE"/>
        </w:r>
        <w:r>
          <w:t xml:space="preserve"> SA)</w:t>
        </w:r>
        <w:r>
          <w:tab/>
        </w:r>
        <w:r>
          <w:fldChar w:fldCharType="begin"/>
        </w:r>
        <w:r>
          <w:instrText xml:space="preserve"> PAGEREF _Toc87872081 \h </w:instrText>
        </w:r>
      </w:ins>
      <w:r>
        <w:fldChar w:fldCharType="separate"/>
      </w:r>
      <w:ins w:id="191" w:author="Tomáš Urban" w:date="2021-11-15T12:33:00Z">
        <w:r>
          <w:t>24</w:t>
        </w:r>
        <w:r>
          <w:fldChar w:fldCharType="end"/>
        </w:r>
      </w:ins>
    </w:p>
    <w:p w14:paraId="3C08F8B8" w14:textId="77777777" w:rsidR="00B032C6" w:rsidRDefault="00B032C6">
      <w:pPr>
        <w:pStyle w:val="TOC4"/>
        <w:rPr>
          <w:ins w:id="192" w:author="Tomáš Urban" w:date="2021-11-15T12:33:00Z"/>
          <w:rFonts w:asciiTheme="minorHAnsi" w:eastAsiaTheme="minorEastAsia" w:hAnsiTheme="minorHAnsi" w:cstheme="minorBidi"/>
          <w:sz w:val="22"/>
          <w:szCs w:val="22"/>
          <w:lang w:eastAsia="en-GB"/>
        </w:rPr>
      </w:pPr>
      <w:ins w:id="193" w:author="Tomáš Urban" w:date="2021-11-15T12:33:00Z">
        <w:r>
          <w:t>5.5.3.4</w:t>
        </w:r>
        <w:r>
          <w:tab/>
          <w:t xml:space="preserve">triEnqueueMsg (SA </w:t>
        </w:r>
        <w:r w:rsidRPr="00F21A76">
          <w:sym w:font="Symbol" w:char="F0AE"/>
        </w:r>
        <w:r>
          <w:t xml:space="preserve"> TE)</w:t>
        </w:r>
        <w:r>
          <w:tab/>
        </w:r>
        <w:r>
          <w:fldChar w:fldCharType="begin"/>
        </w:r>
        <w:r>
          <w:instrText xml:space="preserve"> PAGEREF _Toc87872082 \h </w:instrText>
        </w:r>
      </w:ins>
      <w:r>
        <w:fldChar w:fldCharType="separate"/>
      </w:r>
      <w:ins w:id="194" w:author="Tomáš Urban" w:date="2021-11-15T12:33:00Z">
        <w:r>
          <w:t>24</w:t>
        </w:r>
        <w:r>
          <w:fldChar w:fldCharType="end"/>
        </w:r>
      </w:ins>
    </w:p>
    <w:p w14:paraId="3F3A84FC" w14:textId="77777777" w:rsidR="00B032C6" w:rsidRDefault="00B032C6">
      <w:pPr>
        <w:pStyle w:val="TOC3"/>
        <w:rPr>
          <w:ins w:id="195" w:author="Tomáš Urban" w:date="2021-11-15T12:33:00Z"/>
          <w:rFonts w:asciiTheme="minorHAnsi" w:eastAsiaTheme="minorEastAsia" w:hAnsiTheme="minorHAnsi" w:cstheme="minorBidi"/>
          <w:sz w:val="22"/>
          <w:szCs w:val="22"/>
          <w:lang w:eastAsia="en-GB"/>
        </w:rPr>
      </w:pPr>
      <w:ins w:id="196" w:author="Tomáš Urban" w:date="2021-11-15T12:33:00Z">
        <w:r>
          <w:t>5.5.4</w:t>
        </w:r>
        <w:r>
          <w:tab/>
          <w:t>Procedure based communication operations</w:t>
        </w:r>
        <w:r>
          <w:tab/>
        </w:r>
        <w:r>
          <w:fldChar w:fldCharType="begin"/>
        </w:r>
        <w:r>
          <w:instrText xml:space="preserve"> PAGEREF _Toc87872083 \h </w:instrText>
        </w:r>
      </w:ins>
      <w:r>
        <w:fldChar w:fldCharType="separate"/>
      </w:r>
      <w:ins w:id="197" w:author="Tomáš Urban" w:date="2021-11-15T12:33:00Z">
        <w:r>
          <w:t>25</w:t>
        </w:r>
        <w:r>
          <w:fldChar w:fldCharType="end"/>
        </w:r>
      </w:ins>
    </w:p>
    <w:p w14:paraId="430C7EBB" w14:textId="77777777" w:rsidR="00B032C6" w:rsidRDefault="00B032C6">
      <w:pPr>
        <w:pStyle w:val="TOC4"/>
        <w:rPr>
          <w:ins w:id="198" w:author="Tomáš Urban" w:date="2021-11-15T12:33:00Z"/>
          <w:rFonts w:asciiTheme="minorHAnsi" w:eastAsiaTheme="minorEastAsia" w:hAnsiTheme="minorHAnsi" w:cstheme="minorBidi"/>
          <w:sz w:val="22"/>
          <w:szCs w:val="22"/>
          <w:lang w:eastAsia="en-GB"/>
        </w:rPr>
      </w:pPr>
      <w:ins w:id="199" w:author="Tomáš Urban" w:date="2021-11-15T12:33:00Z">
        <w:r>
          <w:t>5.5.4.1</w:t>
        </w:r>
        <w:r>
          <w:tab/>
          <w:t xml:space="preserve">triCall (TE </w:t>
        </w:r>
        <w:r w:rsidRPr="00F21A76">
          <w:sym w:font="Symbol" w:char="F0AE"/>
        </w:r>
        <w:r>
          <w:t xml:space="preserve"> SA)</w:t>
        </w:r>
        <w:r>
          <w:tab/>
        </w:r>
        <w:r>
          <w:fldChar w:fldCharType="begin"/>
        </w:r>
        <w:r>
          <w:instrText xml:space="preserve"> PAGEREF _Toc87872084 \h </w:instrText>
        </w:r>
      </w:ins>
      <w:r>
        <w:fldChar w:fldCharType="separate"/>
      </w:r>
      <w:ins w:id="200" w:author="Tomáš Urban" w:date="2021-11-15T12:33:00Z">
        <w:r>
          <w:t>25</w:t>
        </w:r>
        <w:r>
          <w:fldChar w:fldCharType="end"/>
        </w:r>
      </w:ins>
    </w:p>
    <w:p w14:paraId="516694D7" w14:textId="77777777" w:rsidR="00B032C6" w:rsidRDefault="00B032C6">
      <w:pPr>
        <w:pStyle w:val="TOC4"/>
        <w:rPr>
          <w:ins w:id="201" w:author="Tomáš Urban" w:date="2021-11-15T12:33:00Z"/>
          <w:rFonts w:asciiTheme="minorHAnsi" w:eastAsiaTheme="minorEastAsia" w:hAnsiTheme="minorHAnsi" w:cstheme="minorBidi"/>
          <w:sz w:val="22"/>
          <w:szCs w:val="22"/>
          <w:lang w:eastAsia="en-GB"/>
        </w:rPr>
      </w:pPr>
      <w:ins w:id="202" w:author="Tomáš Urban" w:date="2021-11-15T12:33:00Z">
        <w:r>
          <w:t>5.5.4.2</w:t>
        </w:r>
        <w:r>
          <w:tab/>
          <w:t xml:space="preserve">triCallBC (TE </w:t>
        </w:r>
        <w:r w:rsidRPr="00F21A76">
          <w:sym w:font="Symbol" w:char="F0AE"/>
        </w:r>
        <w:r>
          <w:t xml:space="preserve"> SA)</w:t>
        </w:r>
        <w:r>
          <w:tab/>
        </w:r>
        <w:r>
          <w:fldChar w:fldCharType="begin"/>
        </w:r>
        <w:r>
          <w:instrText xml:space="preserve"> PAGEREF _Toc87872085 \h </w:instrText>
        </w:r>
      </w:ins>
      <w:r>
        <w:fldChar w:fldCharType="separate"/>
      </w:r>
      <w:ins w:id="203" w:author="Tomáš Urban" w:date="2021-11-15T12:33:00Z">
        <w:r>
          <w:t>26</w:t>
        </w:r>
        <w:r>
          <w:fldChar w:fldCharType="end"/>
        </w:r>
      </w:ins>
    </w:p>
    <w:p w14:paraId="6768CBD4" w14:textId="77777777" w:rsidR="00B032C6" w:rsidRDefault="00B032C6">
      <w:pPr>
        <w:pStyle w:val="TOC4"/>
        <w:rPr>
          <w:ins w:id="204" w:author="Tomáš Urban" w:date="2021-11-15T12:33:00Z"/>
          <w:rFonts w:asciiTheme="minorHAnsi" w:eastAsiaTheme="minorEastAsia" w:hAnsiTheme="minorHAnsi" w:cstheme="minorBidi"/>
          <w:sz w:val="22"/>
          <w:szCs w:val="22"/>
          <w:lang w:eastAsia="en-GB"/>
        </w:rPr>
      </w:pPr>
      <w:ins w:id="205" w:author="Tomáš Urban" w:date="2021-11-15T12:33:00Z">
        <w:r>
          <w:t>5.5.4.3</w:t>
        </w:r>
        <w:r>
          <w:tab/>
          <w:t xml:space="preserve">triCallMC (TE </w:t>
        </w:r>
        <w:r w:rsidRPr="00F21A76">
          <w:sym w:font="Symbol" w:char="F0AE"/>
        </w:r>
        <w:r>
          <w:t xml:space="preserve"> SA)</w:t>
        </w:r>
        <w:r>
          <w:tab/>
        </w:r>
        <w:r>
          <w:fldChar w:fldCharType="begin"/>
        </w:r>
        <w:r>
          <w:instrText xml:space="preserve"> PAGEREF _Toc87872086 \h </w:instrText>
        </w:r>
      </w:ins>
      <w:r>
        <w:fldChar w:fldCharType="separate"/>
      </w:r>
      <w:ins w:id="206" w:author="Tomáš Urban" w:date="2021-11-15T12:33:00Z">
        <w:r>
          <w:t>27</w:t>
        </w:r>
        <w:r>
          <w:fldChar w:fldCharType="end"/>
        </w:r>
      </w:ins>
    </w:p>
    <w:p w14:paraId="3A60680C" w14:textId="77777777" w:rsidR="00B032C6" w:rsidRDefault="00B032C6">
      <w:pPr>
        <w:pStyle w:val="TOC4"/>
        <w:rPr>
          <w:ins w:id="207" w:author="Tomáš Urban" w:date="2021-11-15T12:33:00Z"/>
          <w:rFonts w:asciiTheme="minorHAnsi" w:eastAsiaTheme="minorEastAsia" w:hAnsiTheme="minorHAnsi" w:cstheme="minorBidi"/>
          <w:sz w:val="22"/>
          <w:szCs w:val="22"/>
          <w:lang w:eastAsia="en-GB"/>
        </w:rPr>
      </w:pPr>
      <w:ins w:id="208" w:author="Tomáš Urban" w:date="2021-11-15T12:33:00Z">
        <w:r>
          <w:t>5.5.4.4</w:t>
        </w:r>
        <w:r>
          <w:tab/>
          <w:t xml:space="preserve">triReply (TE </w:t>
        </w:r>
        <w:r w:rsidRPr="00F21A76">
          <w:sym w:font="Symbol" w:char="F0AE"/>
        </w:r>
        <w:r>
          <w:t xml:space="preserve"> SA)</w:t>
        </w:r>
        <w:r>
          <w:tab/>
        </w:r>
        <w:r>
          <w:fldChar w:fldCharType="begin"/>
        </w:r>
        <w:r>
          <w:instrText xml:space="preserve"> PAGEREF _Toc87872087 \h </w:instrText>
        </w:r>
      </w:ins>
      <w:r>
        <w:fldChar w:fldCharType="separate"/>
      </w:r>
      <w:ins w:id="209" w:author="Tomáš Urban" w:date="2021-11-15T12:33:00Z">
        <w:r>
          <w:t>28</w:t>
        </w:r>
        <w:r>
          <w:fldChar w:fldCharType="end"/>
        </w:r>
      </w:ins>
    </w:p>
    <w:p w14:paraId="1F845AA5" w14:textId="77777777" w:rsidR="00B032C6" w:rsidRDefault="00B032C6">
      <w:pPr>
        <w:pStyle w:val="TOC4"/>
        <w:rPr>
          <w:ins w:id="210" w:author="Tomáš Urban" w:date="2021-11-15T12:33:00Z"/>
          <w:rFonts w:asciiTheme="minorHAnsi" w:eastAsiaTheme="minorEastAsia" w:hAnsiTheme="minorHAnsi" w:cstheme="minorBidi"/>
          <w:sz w:val="22"/>
          <w:szCs w:val="22"/>
          <w:lang w:eastAsia="en-GB"/>
        </w:rPr>
      </w:pPr>
      <w:ins w:id="211" w:author="Tomáš Urban" w:date="2021-11-15T12:33:00Z">
        <w:r>
          <w:t>5.5.4.5</w:t>
        </w:r>
        <w:r>
          <w:tab/>
          <w:t xml:space="preserve">triReplyBC (TE </w:t>
        </w:r>
        <w:r w:rsidRPr="00F21A76">
          <w:sym w:font="Symbol" w:char="F0AE"/>
        </w:r>
        <w:r>
          <w:t xml:space="preserve"> SA)</w:t>
        </w:r>
        <w:r>
          <w:tab/>
        </w:r>
        <w:r>
          <w:fldChar w:fldCharType="begin"/>
        </w:r>
        <w:r>
          <w:instrText xml:space="preserve"> PAGEREF _Toc87872088 \h </w:instrText>
        </w:r>
      </w:ins>
      <w:r>
        <w:fldChar w:fldCharType="separate"/>
      </w:r>
      <w:ins w:id="212" w:author="Tomáš Urban" w:date="2021-11-15T12:33:00Z">
        <w:r>
          <w:t>29</w:t>
        </w:r>
        <w:r>
          <w:fldChar w:fldCharType="end"/>
        </w:r>
      </w:ins>
    </w:p>
    <w:p w14:paraId="33962DF4" w14:textId="77777777" w:rsidR="00B032C6" w:rsidRDefault="00B032C6">
      <w:pPr>
        <w:pStyle w:val="TOC4"/>
        <w:rPr>
          <w:ins w:id="213" w:author="Tomáš Urban" w:date="2021-11-15T12:33:00Z"/>
          <w:rFonts w:asciiTheme="minorHAnsi" w:eastAsiaTheme="minorEastAsia" w:hAnsiTheme="minorHAnsi" w:cstheme="minorBidi"/>
          <w:sz w:val="22"/>
          <w:szCs w:val="22"/>
          <w:lang w:eastAsia="en-GB"/>
        </w:rPr>
      </w:pPr>
      <w:ins w:id="214" w:author="Tomáš Urban" w:date="2021-11-15T12:33:00Z">
        <w:r>
          <w:t>5.5.4.6</w:t>
        </w:r>
        <w:r>
          <w:tab/>
          <w:t xml:space="preserve">triReplyMC (TE </w:t>
        </w:r>
        <w:r w:rsidRPr="00F21A76">
          <w:sym w:font="Symbol" w:char="F0AE"/>
        </w:r>
        <w:r>
          <w:t xml:space="preserve"> SA)</w:t>
        </w:r>
        <w:r>
          <w:tab/>
        </w:r>
        <w:r>
          <w:fldChar w:fldCharType="begin"/>
        </w:r>
        <w:r>
          <w:instrText xml:space="preserve"> PAGEREF _Toc87872089 \h </w:instrText>
        </w:r>
      </w:ins>
      <w:r>
        <w:fldChar w:fldCharType="separate"/>
      </w:r>
      <w:ins w:id="215" w:author="Tomáš Urban" w:date="2021-11-15T12:33:00Z">
        <w:r>
          <w:t>30</w:t>
        </w:r>
        <w:r>
          <w:fldChar w:fldCharType="end"/>
        </w:r>
      </w:ins>
    </w:p>
    <w:p w14:paraId="236DC475" w14:textId="77777777" w:rsidR="00B032C6" w:rsidRDefault="00B032C6">
      <w:pPr>
        <w:pStyle w:val="TOC4"/>
        <w:rPr>
          <w:ins w:id="216" w:author="Tomáš Urban" w:date="2021-11-15T12:33:00Z"/>
          <w:rFonts w:asciiTheme="minorHAnsi" w:eastAsiaTheme="minorEastAsia" w:hAnsiTheme="minorHAnsi" w:cstheme="minorBidi"/>
          <w:sz w:val="22"/>
          <w:szCs w:val="22"/>
          <w:lang w:eastAsia="en-GB"/>
        </w:rPr>
      </w:pPr>
      <w:ins w:id="217" w:author="Tomáš Urban" w:date="2021-11-15T12:33:00Z">
        <w:r>
          <w:t>5.5.4.7</w:t>
        </w:r>
        <w:r>
          <w:tab/>
          <w:t xml:space="preserve">triRaise (TE </w:t>
        </w:r>
        <w:r w:rsidRPr="00F21A76">
          <w:sym w:font="Symbol" w:char="F0AE"/>
        </w:r>
        <w:r>
          <w:t xml:space="preserve"> SA)</w:t>
        </w:r>
        <w:r>
          <w:tab/>
        </w:r>
        <w:r>
          <w:fldChar w:fldCharType="begin"/>
        </w:r>
        <w:r>
          <w:instrText xml:space="preserve"> PAGEREF _Toc87872090 \h </w:instrText>
        </w:r>
      </w:ins>
      <w:r>
        <w:fldChar w:fldCharType="separate"/>
      </w:r>
      <w:ins w:id="218" w:author="Tomáš Urban" w:date="2021-11-15T12:33:00Z">
        <w:r>
          <w:t>30</w:t>
        </w:r>
        <w:r>
          <w:fldChar w:fldCharType="end"/>
        </w:r>
      </w:ins>
    </w:p>
    <w:p w14:paraId="451675AD" w14:textId="77777777" w:rsidR="00B032C6" w:rsidRDefault="00B032C6">
      <w:pPr>
        <w:pStyle w:val="TOC4"/>
        <w:rPr>
          <w:ins w:id="219" w:author="Tomáš Urban" w:date="2021-11-15T12:33:00Z"/>
          <w:rFonts w:asciiTheme="minorHAnsi" w:eastAsiaTheme="minorEastAsia" w:hAnsiTheme="minorHAnsi" w:cstheme="minorBidi"/>
          <w:sz w:val="22"/>
          <w:szCs w:val="22"/>
          <w:lang w:eastAsia="en-GB"/>
        </w:rPr>
      </w:pPr>
      <w:ins w:id="220" w:author="Tomáš Urban" w:date="2021-11-15T12:33:00Z">
        <w:r>
          <w:t>5.5.4.8</w:t>
        </w:r>
        <w:r>
          <w:tab/>
          <w:t xml:space="preserve">triRaiseBC (TE </w:t>
        </w:r>
        <w:r w:rsidRPr="00F21A76">
          <w:sym w:font="Symbol" w:char="F0AE"/>
        </w:r>
        <w:r>
          <w:t xml:space="preserve"> SA)</w:t>
        </w:r>
        <w:r>
          <w:tab/>
        </w:r>
        <w:r>
          <w:fldChar w:fldCharType="begin"/>
        </w:r>
        <w:r>
          <w:instrText xml:space="preserve"> PAGEREF _Toc87872091 \h </w:instrText>
        </w:r>
      </w:ins>
      <w:r>
        <w:fldChar w:fldCharType="separate"/>
      </w:r>
      <w:ins w:id="221" w:author="Tomáš Urban" w:date="2021-11-15T12:33:00Z">
        <w:r>
          <w:t>31</w:t>
        </w:r>
        <w:r>
          <w:fldChar w:fldCharType="end"/>
        </w:r>
      </w:ins>
    </w:p>
    <w:p w14:paraId="09AD3808" w14:textId="77777777" w:rsidR="00B032C6" w:rsidRDefault="00B032C6">
      <w:pPr>
        <w:pStyle w:val="TOC4"/>
        <w:rPr>
          <w:ins w:id="222" w:author="Tomáš Urban" w:date="2021-11-15T12:33:00Z"/>
          <w:rFonts w:asciiTheme="minorHAnsi" w:eastAsiaTheme="minorEastAsia" w:hAnsiTheme="minorHAnsi" w:cstheme="minorBidi"/>
          <w:sz w:val="22"/>
          <w:szCs w:val="22"/>
          <w:lang w:eastAsia="en-GB"/>
        </w:rPr>
      </w:pPr>
      <w:ins w:id="223" w:author="Tomáš Urban" w:date="2021-11-15T12:33:00Z">
        <w:r>
          <w:t>5.5.4.9</w:t>
        </w:r>
        <w:r>
          <w:tab/>
          <w:t xml:space="preserve">triRaiseMC (TE </w:t>
        </w:r>
        <w:r w:rsidRPr="00F21A76">
          <w:sym w:font="Symbol" w:char="F0AE"/>
        </w:r>
        <w:r>
          <w:t xml:space="preserve"> SA)</w:t>
        </w:r>
        <w:r>
          <w:tab/>
        </w:r>
        <w:r>
          <w:fldChar w:fldCharType="begin"/>
        </w:r>
        <w:r>
          <w:instrText xml:space="preserve"> PAGEREF _Toc87872092 \h </w:instrText>
        </w:r>
      </w:ins>
      <w:r>
        <w:fldChar w:fldCharType="separate"/>
      </w:r>
      <w:ins w:id="224" w:author="Tomáš Urban" w:date="2021-11-15T12:33:00Z">
        <w:r>
          <w:t>31</w:t>
        </w:r>
        <w:r>
          <w:fldChar w:fldCharType="end"/>
        </w:r>
      </w:ins>
    </w:p>
    <w:p w14:paraId="554B37A3" w14:textId="77777777" w:rsidR="00B032C6" w:rsidRDefault="00B032C6">
      <w:pPr>
        <w:pStyle w:val="TOC4"/>
        <w:rPr>
          <w:ins w:id="225" w:author="Tomáš Urban" w:date="2021-11-15T12:33:00Z"/>
          <w:rFonts w:asciiTheme="minorHAnsi" w:eastAsiaTheme="minorEastAsia" w:hAnsiTheme="minorHAnsi" w:cstheme="minorBidi"/>
          <w:sz w:val="22"/>
          <w:szCs w:val="22"/>
          <w:lang w:eastAsia="en-GB"/>
        </w:rPr>
      </w:pPr>
      <w:ins w:id="226" w:author="Tomáš Urban" w:date="2021-11-15T12:33:00Z">
        <w:r>
          <w:t>5.5.4.10</w:t>
        </w:r>
        <w:r>
          <w:tab/>
          <w:t xml:space="preserve">triEnqueueCall (SA </w:t>
        </w:r>
        <w:r w:rsidRPr="00F21A76">
          <w:sym w:font="Symbol" w:char="F0AE"/>
        </w:r>
        <w:r>
          <w:t xml:space="preserve"> TE)</w:t>
        </w:r>
        <w:r>
          <w:tab/>
        </w:r>
        <w:r>
          <w:fldChar w:fldCharType="begin"/>
        </w:r>
        <w:r>
          <w:instrText xml:space="preserve"> PAGEREF _Toc87872093 \h </w:instrText>
        </w:r>
      </w:ins>
      <w:r>
        <w:fldChar w:fldCharType="separate"/>
      </w:r>
      <w:ins w:id="227" w:author="Tomáš Urban" w:date="2021-11-15T12:33:00Z">
        <w:r>
          <w:t>32</w:t>
        </w:r>
        <w:r>
          <w:fldChar w:fldCharType="end"/>
        </w:r>
      </w:ins>
    </w:p>
    <w:p w14:paraId="41A252EA" w14:textId="77777777" w:rsidR="00B032C6" w:rsidRDefault="00B032C6">
      <w:pPr>
        <w:pStyle w:val="TOC4"/>
        <w:rPr>
          <w:ins w:id="228" w:author="Tomáš Urban" w:date="2021-11-15T12:33:00Z"/>
          <w:rFonts w:asciiTheme="minorHAnsi" w:eastAsiaTheme="minorEastAsia" w:hAnsiTheme="minorHAnsi" w:cstheme="minorBidi"/>
          <w:sz w:val="22"/>
          <w:szCs w:val="22"/>
          <w:lang w:eastAsia="en-GB"/>
        </w:rPr>
      </w:pPr>
      <w:ins w:id="229" w:author="Tomáš Urban" w:date="2021-11-15T12:33:00Z">
        <w:r>
          <w:t>5.5.4.11</w:t>
        </w:r>
        <w:r>
          <w:tab/>
          <w:t xml:space="preserve">triEnqueueReply (SA </w:t>
        </w:r>
        <w:r w:rsidRPr="00F21A76">
          <w:sym w:font="Symbol" w:char="F0AE"/>
        </w:r>
        <w:r>
          <w:t xml:space="preserve"> TE)</w:t>
        </w:r>
        <w:r>
          <w:tab/>
        </w:r>
        <w:r>
          <w:fldChar w:fldCharType="begin"/>
        </w:r>
        <w:r>
          <w:instrText xml:space="preserve"> PAGEREF _Toc87872094 \h </w:instrText>
        </w:r>
      </w:ins>
      <w:r>
        <w:fldChar w:fldCharType="separate"/>
      </w:r>
      <w:ins w:id="230" w:author="Tomáš Urban" w:date="2021-11-15T12:33:00Z">
        <w:r>
          <w:t>32</w:t>
        </w:r>
        <w:r>
          <w:fldChar w:fldCharType="end"/>
        </w:r>
      </w:ins>
    </w:p>
    <w:p w14:paraId="0B53A7AA" w14:textId="77777777" w:rsidR="00B032C6" w:rsidRDefault="00B032C6">
      <w:pPr>
        <w:pStyle w:val="TOC4"/>
        <w:rPr>
          <w:ins w:id="231" w:author="Tomáš Urban" w:date="2021-11-15T12:33:00Z"/>
          <w:rFonts w:asciiTheme="minorHAnsi" w:eastAsiaTheme="minorEastAsia" w:hAnsiTheme="minorHAnsi" w:cstheme="minorBidi"/>
          <w:sz w:val="22"/>
          <w:szCs w:val="22"/>
          <w:lang w:eastAsia="en-GB"/>
        </w:rPr>
      </w:pPr>
      <w:ins w:id="232" w:author="Tomáš Urban" w:date="2021-11-15T12:33:00Z">
        <w:r>
          <w:t>5.5.4.12</w:t>
        </w:r>
        <w:r>
          <w:tab/>
          <w:t xml:space="preserve">triEnqueueException (SA </w:t>
        </w:r>
        <w:r w:rsidRPr="00F21A76">
          <w:sym w:font="Symbol" w:char="F0AE"/>
        </w:r>
        <w:r>
          <w:t xml:space="preserve"> TE)</w:t>
        </w:r>
        <w:r>
          <w:tab/>
        </w:r>
        <w:r>
          <w:fldChar w:fldCharType="begin"/>
        </w:r>
        <w:r>
          <w:instrText xml:space="preserve"> PAGEREF _Toc87872095 \h </w:instrText>
        </w:r>
      </w:ins>
      <w:r>
        <w:fldChar w:fldCharType="separate"/>
      </w:r>
      <w:ins w:id="233" w:author="Tomáš Urban" w:date="2021-11-15T12:33:00Z">
        <w:r>
          <w:t>33</w:t>
        </w:r>
        <w:r>
          <w:fldChar w:fldCharType="end"/>
        </w:r>
      </w:ins>
    </w:p>
    <w:p w14:paraId="2353D144" w14:textId="77777777" w:rsidR="00B032C6" w:rsidRDefault="00B032C6">
      <w:pPr>
        <w:pStyle w:val="TOC3"/>
        <w:rPr>
          <w:ins w:id="234" w:author="Tomáš Urban" w:date="2021-11-15T12:33:00Z"/>
          <w:rFonts w:asciiTheme="minorHAnsi" w:eastAsiaTheme="minorEastAsia" w:hAnsiTheme="minorHAnsi" w:cstheme="minorBidi"/>
          <w:sz w:val="22"/>
          <w:szCs w:val="22"/>
          <w:lang w:eastAsia="en-GB"/>
        </w:rPr>
      </w:pPr>
      <w:ins w:id="235" w:author="Tomáš Urban" w:date="2021-11-15T12:33:00Z">
        <w:r>
          <w:t>5.5.5</w:t>
        </w:r>
        <w:r>
          <w:tab/>
          <w:t>Miscellaneous operations</w:t>
        </w:r>
        <w:r>
          <w:tab/>
        </w:r>
        <w:r>
          <w:fldChar w:fldCharType="begin"/>
        </w:r>
        <w:r>
          <w:instrText xml:space="preserve"> PAGEREF _Toc87872096 \h </w:instrText>
        </w:r>
      </w:ins>
      <w:r>
        <w:fldChar w:fldCharType="separate"/>
      </w:r>
      <w:ins w:id="236" w:author="Tomáš Urban" w:date="2021-11-15T12:33:00Z">
        <w:r>
          <w:t>33</w:t>
        </w:r>
        <w:r>
          <w:fldChar w:fldCharType="end"/>
        </w:r>
      </w:ins>
    </w:p>
    <w:p w14:paraId="618FF37F" w14:textId="77777777" w:rsidR="00B032C6" w:rsidRDefault="00B032C6">
      <w:pPr>
        <w:pStyle w:val="TOC4"/>
        <w:rPr>
          <w:ins w:id="237" w:author="Tomáš Urban" w:date="2021-11-15T12:33:00Z"/>
          <w:rFonts w:asciiTheme="minorHAnsi" w:eastAsiaTheme="minorEastAsia" w:hAnsiTheme="minorHAnsi" w:cstheme="minorBidi"/>
          <w:sz w:val="22"/>
          <w:szCs w:val="22"/>
          <w:lang w:eastAsia="en-GB"/>
        </w:rPr>
      </w:pPr>
      <w:ins w:id="238" w:author="Tomáš Urban" w:date="2021-11-15T12:33:00Z">
        <w:r>
          <w:t>5.5.5.1</w:t>
        </w:r>
        <w:r>
          <w:tab/>
          <w:t xml:space="preserve">triSUTActionInformal (TE </w:t>
        </w:r>
        <w:r w:rsidRPr="00F21A76">
          <w:sym w:font="Symbol" w:char="F0AE"/>
        </w:r>
        <w:r>
          <w:t xml:space="preserve"> SA)</w:t>
        </w:r>
        <w:r>
          <w:tab/>
        </w:r>
        <w:r>
          <w:fldChar w:fldCharType="begin"/>
        </w:r>
        <w:r>
          <w:instrText xml:space="preserve"> PAGEREF _Toc87872097 \h </w:instrText>
        </w:r>
      </w:ins>
      <w:r>
        <w:fldChar w:fldCharType="separate"/>
      </w:r>
      <w:ins w:id="239" w:author="Tomáš Urban" w:date="2021-11-15T12:33:00Z">
        <w:r>
          <w:t>33</w:t>
        </w:r>
        <w:r>
          <w:fldChar w:fldCharType="end"/>
        </w:r>
      </w:ins>
    </w:p>
    <w:p w14:paraId="6A7D2826" w14:textId="77777777" w:rsidR="00B032C6" w:rsidRDefault="00B032C6">
      <w:pPr>
        <w:pStyle w:val="TOC4"/>
        <w:rPr>
          <w:ins w:id="240" w:author="Tomáš Urban" w:date="2021-11-15T12:33:00Z"/>
          <w:rFonts w:asciiTheme="minorHAnsi" w:eastAsiaTheme="minorEastAsia" w:hAnsiTheme="minorHAnsi" w:cstheme="minorBidi"/>
          <w:sz w:val="22"/>
          <w:szCs w:val="22"/>
          <w:lang w:eastAsia="en-GB"/>
        </w:rPr>
      </w:pPr>
      <w:ins w:id="241" w:author="Tomáš Urban" w:date="2021-11-15T12:33:00Z">
        <w:r>
          <w:t>5.5.5.2</w:t>
        </w:r>
        <w:r>
          <w:tab/>
          <w:t xml:space="preserve">triSUTActionParam (TE </w:t>
        </w:r>
        <w:r>
          <w:sym w:font="Symbol" w:char="F0AE"/>
        </w:r>
        <w:r>
          <w:t xml:space="preserve"> SA)</w:t>
        </w:r>
        <w:r>
          <w:tab/>
        </w:r>
        <w:r>
          <w:fldChar w:fldCharType="begin"/>
        </w:r>
        <w:r>
          <w:instrText xml:space="preserve"> PAGEREF _Toc87872098 \h </w:instrText>
        </w:r>
      </w:ins>
      <w:r>
        <w:fldChar w:fldCharType="separate"/>
      </w:r>
      <w:ins w:id="242" w:author="Tomáš Urban" w:date="2021-11-15T12:33:00Z">
        <w:r>
          <w:t>33</w:t>
        </w:r>
        <w:r>
          <w:fldChar w:fldCharType="end"/>
        </w:r>
      </w:ins>
    </w:p>
    <w:p w14:paraId="5E7A31EA" w14:textId="77777777" w:rsidR="00B032C6" w:rsidRDefault="00B032C6">
      <w:pPr>
        <w:pStyle w:val="TOC2"/>
        <w:rPr>
          <w:ins w:id="243" w:author="Tomáš Urban" w:date="2021-11-15T12:33:00Z"/>
          <w:rFonts w:asciiTheme="minorHAnsi" w:eastAsiaTheme="minorEastAsia" w:hAnsiTheme="minorHAnsi" w:cstheme="minorBidi"/>
          <w:sz w:val="22"/>
          <w:szCs w:val="22"/>
          <w:lang w:eastAsia="en-GB"/>
        </w:rPr>
      </w:pPr>
      <w:ins w:id="244" w:author="Tomáš Urban" w:date="2021-11-15T12:33:00Z">
        <w:r>
          <w:t>5.6</w:t>
        </w:r>
        <w:r>
          <w:tab/>
          <w:t>Platform interface operations</w:t>
        </w:r>
        <w:r>
          <w:tab/>
        </w:r>
        <w:r>
          <w:fldChar w:fldCharType="begin"/>
        </w:r>
        <w:r>
          <w:instrText xml:space="preserve"> PAGEREF _Toc87872099 \h </w:instrText>
        </w:r>
      </w:ins>
      <w:r>
        <w:fldChar w:fldCharType="separate"/>
      </w:r>
      <w:ins w:id="245" w:author="Tomáš Urban" w:date="2021-11-15T12:33:00Z">
        <w:r>
          <w:t>34</w:t>
        </w:r>
        <w:r>
          <w:fldChar w:fldCharType="end"/>
        </w:r>
      </w:ins>
    </w:p>
    <w:p w14:paraId="10D9BE5E" w14:textId="77777777" w:rsidR="00B032C6" w:rsidRDefault="00B032C6">
      <w:pPr>
        <w:pStyle w:val="TOC3"/>
        <w:rPr>
          <w:ins w:id="246" w:author="Tomáš Urban" w:date="2021-11-15T12:33:00Z"/>
          <w:rFonts w:asciiTheme="minorHAnsi" w:eastAsiaTheme="minorEastAsia" w:hAnsiTheme="minorHAnsi" w:cstheme="minorBidi"/>
          <w:sz w:val="22"/>
          <w:szCs w:val="22"/>
          <w:lang w:eastAsia="en-GB"/>
        </w:rPr>
      </w:pPr>
      <w:ins w:id="247" w:author="Tomáš Urban" w:date="2021-11-15T12:33:00Z">
        <w:r>
          <w:t>5.6.1</w:t>
        </w:r>
        <w:r>
          <w:tab/>
          <w:t xml:space="preserve">triPAReset (TE </w:t>
        </w:r>
        <w:r w:rsidRPr="00F21A76">
          <w:sym w:font="Symbol" w:char="F0AE"/>
        </w:r>
        <w:r>
          <w:t xml:space="preserve"> PA)</w:t>
        </w:r>
        <w:r>
          <w:tab/>
        </w:r>
        <w:r>
          <w:fldChar w:fldCharType="begin"/>
        </w:r>
        <w:r>
          <w:instrText xml:space="preserve"> PAGEREF _Toc87872100 \h </w:instrText>
        </w:r>
      </w:ins>
      <w:r>
        <w:fldChar w:fldCharType="separate"/>
      </w:r>
      <w:ins w:id="248" w:author="Tomáš Urban" w:date="2021-11-15T12:33:00Z">
        <w:r>
          <w:t>34</w:t>
        </w:r>
        <w:r>
          <w:fldChar w:fldCharType="end"/>
        </w:r>
      </w:ins>
    </w:p>
    <w:p w14:paraId="0C68E642" w14:textId="77777777" w:rsidR="00B032C6" w:rsidRDefault="00B032C6">
      <w:pPr>
        <w:pStyle w:val="TOC3"/>
        <w:rPr>
          <w:ins w:id="249" w:author="Tomáš Urban" w:date="2021-11-15T12:33:00Z"/>
          <w:rFonts w:asciiTheme="minorHAnsi" w:eastAsiaTheme="minorEastAsia" w:hAnsiTheme="minorHAnsi" w:cstheme="minorBidi"/>
          <w:sz w:val="22"/>
          <w:szCs w:val="22"/>
          <w:lang w:eastAsia="en-GB"/>
        </w:rPr>
      </w:pPr>
      <w:ins w:id="250" w:author="Tomáš Urban" w:date="2021-11-15T12:33:00Z">
        <w:r>
          <w:t>5.6.2</w:t>
        </w:r>
        <w:r>
          <w:tab/>
          <w:t>Timer operations</w:t>
        </w:r>
        <w:r>
          <w:tab/>
        </w:r>
        <w:r>
          <w:fldChar w:fldCharType="begin"/>
        </w:r>
        <w:r>
          <w:instrText xml:space="preserve"> PAGEREF _Toc87872101 \h </w:instrText>
        </w:r>
      </w:ins>
      <w:r>
        <w:fldChar w:fldCharType="separate"/>
      </w:r>
      <w:ins w:id="251" w:author="Tomáš Urban" w:date="2021-11-15T12:33:00Z">
        <w:r>
          <w:t>34</w:t>
        </w:r>
        <w:r>
          <w:fldChar w:fldCharType="end"/>
        </w:r>
      </w:ins>
    </w:p>
    <w:p w14:paraId="2F5617BE" w14:textId="77777777" w:rsidR="00B032C6" w:rsidRDefault="00B032C6">
      <w:pPr>
        <w:pStyle w:val="TOC4"/>
        <w:rPr>
          <w:ins w:id="252" w:author="Tomáš Urban" w:date="2021-11-15T12:33:00Z"/>
          <w:rFonts w:asciiTheme="minorHAnsi" w:eastAsiaTheme="minorEastAsia" w:hAnsiTheme="minorHAnsi" w:cstheme="minorBidi"/>
          <w:sz w:val="22"/>
          <w:szCs w:val="22"/>
          <w:lang w:eastAsia="en-GB"/>
        </w:rPr>
      </w:pPr>
      <w:ins w:id="253" w:author="Tomáš Urban" w:date="2021-11-15T12:33:00Z">
        <w:r>
          <w:t>5.6.2.1</w:t>
        </w:r>
        <w:r>
          <w:tab/>
          <w:t xml:space="preserve">triStartTimer (TE </w:t>
        </w:r>
        <w:r w:rsidRPr="00F21A76">
          <w:sym w:font="Symbol" w:char="F0AE"/>
        </w:r>
        <w:r>
          <w:t xml:space="preserve"> PA)</w:t>
        </w:r>
        <w:r>
          <w:tab/>
        </w:r>
        <w:r>
          <w:fldChar w:fldCharType="begin"/>
        </w:r>
        <w:r>
          <w:instrText xml:space="preserve"> PAGEREF _Toc87872102 \h </w:instrText>
        </w:r>
      </w:ins>
      <w:r>
        <w:fldChar w:fldCharType="separate"/>
      </w:r>
      <w:ins w:id="254" w:author="Tomáš Urban" w:date="2021-11-15T12:33:00Z">
        <w:r>
          <w:t>34</w:t>
        </w:r>
        <w:r>
          <w:fldChar w:fldCharType="end"/>
        </w:r>
      </w:ins>
    </w:p>
    <w:p w14:paraId="14D99C7B" w14:textId="77777777" w:rsidR="00B032C6" w:rsidRDefault="00B032C6">
      <w:pPr>
        <w:pStyle w:val="TOC4"/>
        <w:rPr>
          <w:ins w:id="255" w:author="Tomáš Urban" w:date="2021-11-15T12:33:00Z"/>
          <w:rFonts w:asciiTheme="minorHAnsi" w:eastAsiaTheme="minorEastAsia" w:hAnsiTheme="minorHAnsi" w:cstheme="minorBidi"/>
          <w:sz w:val="22"/>
          <w:szCs w:val="22"/>
          <w:lang w:eastAsia="en-GB"/>
        </w:rPr>
      </w:pPr>
      <w:ins w:id="256" w:author="Tomáš Urban" w:date="2021-11-15T12:33:00Z">
        <w:r>
          <w:t>5.6.2.2</w:t>
        </w:r>
        <w:r>
          <w:tab/>
          <w:t xml:space="preserve">triStopTimer (TE </w:t>
        </w:r>
        <w:r w:rsidRPr="00F21A76">
          <w:sym w:font="Symbol" w:char="F0AE"/>
        </w:r>
        <w:r>
          <w:t xml:space="preserve"> PA)</w:t>
        </w:r>
        <w:r>
          <w:tab/>
        </w:r>
        <w:r>
          <w:fldChar w:fldCharType="begin"/>
        </w:r>
        <w:r>
          <w:instrText xml:space="preserve"> PAGEREF _Toc87872103 \h </w:instrText>
        </w:r>
      </w:ins>
      <w:r>
        <w:fldChar w:fldCharType="separate"/>
      </w:r>
      <w:ins w:id="257" w:author="Tomáš Urban" w:date="2021-11-15T12:33:00Z">
        <w:r>
          <w:t>34</w:t>
        </w:r>
        <w:r>
          <w:fldChar w:fldCharType="end"/>
        </w:r>
      </w:ins>
    </w:p>
    <w:p w14:paraId="7B54E6F5" w14:textId="77777777" w:rsidR="00B032C6" w:rsidRDefault="00B032C6">
      <w:pPr>
        <w:pStyle w:val="TOC4"/>
        <w:rPr>
          <w:ins w:id="258" w:author="Tomáš Urban" w:date="2021-11-15T12:33:00Z"/>
          <w:rFonts w:asciiTheme="minorHAnsi" w:eastAsiaTheme="minorEastAsia" w:hAnsiTheme="minorHAnsi" w:cstheme="minorBidi"/>
          <w:sz w:val="22"/>
          <w:szCs w:val="22"/>
          <w:lang w:eastAsia="en-GB"/>
        </w:rPr>
      </w:pPr>
      <w:ins w:id="259" w:author="Tomáš Urban" w:date="2021-11-15T12:33:00Z">
        <w:r>
          <w:t>5.6.2.3</w:t>
        </w:r>
        <w:r>
          <w:tab/>
          <w:t xml:space="preserve">triReadTimer (TE </w:t>
        </w:r>
        <w:r w:rsidRPr="00F21A76">
          <w:sym w:font="Symbol" w:char="F0AE"/>
        </w:r>
        <w:r>
          <w:t xml:space="preserve"> PA)</w:t>
        </w:r>
        <w:r>
          <w:tab/>
        </w:r>
        <w:r>
          <w:fldChar w:fldCharType="begin"/>
        </w:r>
        <w:r>
          <w:instrText xml:space="preserve"> PAGEREF _Toc87872104 \h </w:instrText>
        </w:r>
      </w:ins>
      <w:r>
        <w:fldChar w:fldCharType="separate"/>
      </w:r>
      <w:ins w:id="260" w:author="Tomáš Urban" w:date="2021-11-15T12:33:00Z">
        <w:r>
          <w:t>35</w:t>
        </w:r>
        <w:r>
          <w:fldChar w:fldCharType="end"/>
        </w:r>
      </w:ins>
    </w:p>
    <w:p w14:paraId="032D41C3" w14:textId="77777777" w:rsidR="00B032C6" w:rsidRDefault="00B032C6">
      <w:pPr>
        <w:pStyle w:val="TOC4"/>
        <w:rPr>
          <w:ins w:id="261" w:author="Tomáš Urban" w:date="2021-11-15T12:33:00Z"/>
          <w:rFonts w:asciiTheme="minorHAnsi" w:eastAsiaTheme="minorEastAsia" w:hAnsiTheme="minorHAnsi" w:cstheme="minorBidi"/>
          <w:sz w:val="22"/>
          <w:szCs w:val="22"/>
          <w:lang w:eastAsia="en-GB"/>
        </w:rPr>
      </w:pPr>
      <w:ins w:id="262" w:author="Tomáš Urban" w:date="2021-11-15T12:33:00Z">
        <w:r>
          <w:t>5.6.2.4</w:t>
        </w:r>
        <w:r>
          <w:tab/>
          <w:t xml:space="preserve">triTimerRunning (TE </w:t>
        </w:r>
        <w:r w:rsidRPr="00F21A76">
          <w:sym w:font="Symbol" w:char="F0AE"/>
        </w:r>
        <w:r>
          <w:t xml:space="preserve"> PA)</w:t>
        </w:r>
        <w:r>
          <w:tab/>
        </w:r>
        <w:r>
          <w:fldChar w:fldCharType="begin"/>
        </w:r>
        <w:r>
          <w:instrText xml:space="preserve"> PAGEREF _Toc87872105 \h </w:instrText>
        </w:r>
      </w:ins>
      <w:r>
        <w:fldChar w:fldCharType="separate"/>
      </w:r>
      <w:ins w:id="263" w:author="Tomáš Urban" w:date="2021-11-15T12:33:00Z">
        <w:r>
          <w:t>35</w:t>
        </w:r>
        <w:r>
          <w:fldChar w:fldCharType="end"/>
        </w:r>
      </w:ins>
    </w:p>
    <w:p w14:paraId="7A4099F2" w14:textId="77777777" w:rsidR="00B032C6" w:rsidRDefault="00B032C6">
      <w:pPr>
        <w:pStyle w:val="TOC4"/>
        <w:rPr>
          <w:ins w:id="264" w:author="Tomáš Urban" w:date="2021-11-15T12:33:00Z"/>
          <w:rFonts w:asciiTheme="minorHAnsi" w:eastAsiaTheme="minorEastAsia" w:hAnsiTheme="minorHAnsi" w:cstheme="minorBidi"/>
          <w:sz w:val="22"/>
          <w:szCs w:val="22"/>
          <w:lang w:eastAsia="en-GB"/>
        </w:rPr>
      </w:pPr>
      <w:ins w:id="265" w:author="Tomáš Urban" w:date="2021-11-15T12:33:00Z">
        <w:r>
          <w:t>5.6.2.5</w:t>
        </w:r>
        <w:r>
          <w:tab/>
          <w:t xml:space="preserve">triTimeout (PA </w:t>
        </w:r>
        <w:r w:rsidRPr="00F21A76">
          <w:sym w:font="Symbol" w:char="F0AE"/>
        </w:r>
        <w:r>
          <w:t xml:space="preserve"> TE)</w:t>
        </w:r>
        <w:r>
          <w:tab/>
        </w:r>
        <w:r>
          <w:fldChar w:fldCharType="begin"/>
        </w:r>
        <w:r>
          <w:instrText xml:space="preserve"> PAGEREF _Toc87872106 \h </w:instrText>
        </w:r>
      </w:ins>
      <w:r>
        <w:fldChar w:fldCharType="separate"/>
      </w:r>
      <w:ins w:id="266" w:author="Tomáš Urban" w:date="2021-11-15T12:33:00Z">
        <w:r>
          <w:t>35</w:t>
        </w:r>
        <w:r>
          <w:fldChar w:fldCharType="end"/>
        </w:r>
      </w:ins>
    </w:p>
    <w:p w14:paraId="1B5EDD64" w14:textId="77777777" w:rsidR="00B032C6" w:rsidRDefault="00B032C6">
      <w:pPr>
        <w:pStyle w:val="TOC3"/>
        <w:rPr>
          <w:ins w:id="267" w:author="Tomáš Urban" w:date="2021-11-15T12:33:00Z"/>
          <w:rFonts w:asciiTheme="minorHAnsi" w:eastAsiaTheme="minorEastAsia" w:hAnsiTheme="minorHAnsi" w:cstheme="minorBidi"/>
          <w:sz w:val="22"/>
          <w:szCs w:val="22"/>
          <w:lang w:eastAsia="en-GB"/>
        </w:rPr>
      </w:pPr>
      <w:ins w:id="268" w:author="Tomáš Urban" w:date="2021-11-15T12:33:00Z">
        <w:r>
          <w:t>5.6.3</w:t>
        </w:r>
        <w:r>
          <w:tab/>
          <w:t>Miscellaneous operations</w:t>
        </w:r>
        <w:r>
          <w:tab/>
        </w:r>
        <w:r>
          <w:fldChar w:fldCharType="begin"/>
        </w:r>
        <w:r>
          <w:instrText xml:space="preserve"> PAGEREF _Toc87872107 \h </w:instrText>
        </w:r>
      </w:ins>
      <w:r>
        <w:fldChar w:fldCharType="separate"/>
      </w:r>
      <w:ins w:id="269" w:author="Tomáš Urban" w:date="2021-11-15T12:33:00Z">
        <w:r>
          <w:t>36</w:t>
        </w:r>
        <w:r>
          <w:fldChar w:fldCharType="end"/>
        </w:r>
      </w:ins>
    </w:p>
    <w:p w14:paraId="21601547" w14:textId="77777777" w:rsidR="00B032C6" w:rsidRDefault="00B032C6">
      <w:pPr>
        <w:pStyle w:val="TOC4"/>
        <w:rPr>
          <w:ins w:id="270" w:author="Tomáš Urban" w:date="2021-11-15T12:33:00Z"/>
          <w:rFonts w:asciiTheme="minorHAnsi" w:eastAsiaTheme="minorEastAsia" w:hAnsiTheme="minorHAnsi" w:cstheme="minorBidi"/>
          <w:sz w:val="22"/>
          <w:szCs w:val="22"/>
          <w:lang w:eastAsia="en-GB"/>
        </w:rPr>
      </w:pPr>
      <w:ins w:id="271" w:author="Tomáš Urban" w:date="2021-11-15T12:33:00Z">
        <w:r>
          <w:t>5.6.3.1</w:t>
        </w:r>
        <w:r>
          <w:tab/>
          <w:t xml:space="preserve">triExternalFunction (TE </w:t>
        </w:r>
        <w:r w:rsidRPr="00F21A76">
          <w:sym w:font="Symbol" w:char="F0AE"/>
        </w:r>
        <w:r>
          <w:t xml:space="preserve"> PA)</w:t>
        </w:r>
        <w:r>
          <w:tab/>
        </w:r>
        <w:r>
          <w:fldChar w:fldCharType="begin"/>
        </w:r>
        <w:r>
          <w:instrText xml:space="preserve"> PAGEREF _Toc87872108 \h </w:instrText>
        </w:r>
      </w:ins>
      <w:r>
        <w:fldChar w:fldCharType="separate"/>
      </w:r>
      <w:ins w:id="272" w:author="Tomáš Urban" w:date="2021-11-15T12:33:00Z">
        <w:r>
          <w:t>36</w:t>
        </w:r>
        <w:r>
          <w:fldChar w:fldCharType="end"/>
        </w:r>
      </w:ins>
    </w:p>
    <w:p w14:paraId="7E1D175C" w14:textId="77777777" w:rsidR="00B032C6" w:rsidRDefault="00B032C6">
      <w:pPr>
        <w:pStyle w:val="TOC4"/>
        <w:rPr>
          <w:ins w:id="273" w:author="Tomáš Urban" w:date="2021-11-15T12:33:00Z"/>
          <w:rFonts w:asciiTheme="minorHAnsi" w:eastAsiaTheme="minorEastAsia" w:hAnsiTheme="minorHAnsi" w:cstheme="minorBidi"/>
          <w:sz w:val="22"/>
          <w:szCs w:val="22"/>
          <w:lang w:eastAsia="en-GB"/>
        </w:rPr>
      </w:pPr>
      <w:ins w:id="274" w:author="Tomáš Urban" w:date="2021-11-15T12:33:00Z">
        <w:r>
          <w:t>5.6.3.2</w:t>
        </w:r>
        <w:r>
          <w:tab/>
          <w:t xml:space="preserve">triSelf (PA </w:t>
        </w:r>
        <w:r w:rsidRPr="00F21A76">
          <w:sym w:font="Symbol" w:char="F0AE"/>
        </w:r>
        <w:r>
          <w:t xml:space="preserve"> TE)</w:t>
        </w:r>
        <w:r>
          <w:tab/>
        </w:r>
        <w:r>
          <w:fldChar w:fldCharType="begin"/>
        </w:r>
        <w:r>
          <w:instrText xml:space="preserve"> PAGEREF _Toc87872109 \h </w:instrText>
        </w:r>
      </w:ins>
      <w:r>
        <w:fldChar w:fldCharType="separate"/>
      </w:r>
      <w:ins w:id="275" w:author="Tomáš Urban" w:date="2021-11-15T12:33:00Z">
        <w:r>
          <w:t>36</w:t>
        </w:r>
        <w:r>
          <w:fldChar w:fldCharType="end"/>
        </w:r>
      </w:ins>
    </w:p>
    <w:p w14:paraId="3D162B12" w14:textId="77777777" w:rsidR="00B032C6" w:rsidRDefault="00B032C6">
      <w:pPr>
        <w:pStyle w:val="TOC4"/>
        <w:rPr>
          <w:ins w:id="276" w:author="Tomáš Urban" w:date="2021-11-15T12:33:00Z"/>
          <w:rFonts w:asciiTheme="minorHAnsi" w:eastAsiaTheme="minorEastAsia" w:hAnsiTheme="minorHAnsi" w:cstheme="minorBidi"/>
          <w:sz w:val="22"/>
          <w:szCs w:val="22"/>
          <w:lang w:eastAsia="en-GB"/>
        </w:rPr>
      </w:pPr>
      <w:ins w:id="277" w:author="Tomáš Urban" w:date="2021-11-15T12:33:00Z">
        <w:r>
          <w:t>5.6.3.3</w:t>
        </w:r>
        <w:r>
          <w:tab/>
          <w:t xml:space="preserve">triRnd (PA </w:t>
        </w:r>
        <w:r w:rsidRPr="00F21A76">
          <w:sym w:font="Symbol" w:char="F0AE"/>
        </w:r>
        <w:r>
          <w:t xml:space="preserve"> TE)</w:t>
        </w:r>
        <w:r>
          <w:tab/>
        </w:r>
        <w:r>
          <w:fldChar w:fldCharType="begin"/>
        </w:r>
        <w:r>
          <w:instrText xml:space="preserve"> PAGEREF _Toc87872110 \h </w:instrText>
        </w:r>
      </w:ins>
      <w:r>
        <w:fldChar w:fldCharType="separate"/>
      </w:r>
      <w:ins w:id="278" w:author="Tomáš Urban" w:date="2021-11-15T12:33:00Z">
        <w:r>
          <w:t>36</w:t>
        </w:r>
        <w:r>
          <w:fldChar w:fldCharType="end"/>
        </w:r>
      </w:ins>
    </w:p>
    <w:p w14:paraId="167F14C1" w14:textId="77777777" w:rsidR="00B032C6" w:rsidRDefault="00B032C6">
      <w:pPr>
        <w:pStyle w:val="TOC1"/>
        <w:rPr>
          <w:ins w:id="279" w:author="Tomáš Urban" w:date="2021-11-15T12:33:00Z"/>
          <w:rFonts w:asciiTheme="minorHAnsi" w:eastAsiaTheme="minorEastAsia" w:hAnsiTheme="minorHAnsi" w:cstheme="minorBidi"/>
          <w:szCs w:val="22"/>
          <w:lang w:eastAsia="en-GB"/>
        </w:rPr>
      </w:pPr>
      <w:ins w:id="280" w:author="Tomáš Urban" w:date="2021-11-15T12:33:00Z">
        <w:r>
          <w:t>6</w:t>
        </w:r>
        <w:r>
          <w:tab/>
          <w:t>Java</w:t>
        </w:r>
        <w:r w:rsidRPr="00C84BE9">
          <w:rPr>
            <w:vertAlign w:val="superscript"/>
          </w:rPr>
          <w:t>TM</w:t>
        </w:r>
        <w:r>
          <w:t xml:space="preserve"> language mapping</w:t>
        </w:r>
        <w:r>
          <w:tab/>
        </w:r>
        <w:r>
          <w:fldChar w:fldCharType="begin"/>
        </w:r>
        <w:r>
          <w:instrText xml:space="preserve"> PAGEREF _Toc87872111 \h </w:instrText>
        </w:r>
      </w:ins>
      <w:r>
        <w:fldChar w:fldCharType="separate"/>
      </w:r>
      <w:ins w:id="281" w:author="Tomáš Urban" w:date="2021-11-15T12:33:00Z">
        <w:r>
          <w:t>37</w:t>
        </w:r>
        <w:r>
          <w:fldChar w:fldCharType="end"/>
        </w:r>
      </w:ins>
    </w:p>
    <w:p w14:paraId="244BE0F8" w14:textId="77777777" w:rsidR="00B032C6" w:rsidRDefault="00B032C6">
      <w:pPr>
        <w:pStyle w:val="TOC2"/>
        <w:rPr>
          <w:ins w:id="282" w:author="Tomáš Urban" w:date="2021-11-15T12:33:00Z"/>
          <w:rFonts w:asciiTheme="minorHAnsi" w:eastAsiaTheme="minorEastAsia" w:hAnsiTheme="minorHAnsi" w:cstheme="minorBidi"/>
          <w:sz w:val="22"/>
          <w:szCs w:val="22"/>
          <w:lang w:eastAsia="en-GB"/>
        </w:rPr>
      </w:pPr>
      <w:ins w:id="283" w:author="Tomáš Urban" w:date="2021-11-15T12:33:00Z">
        <w:r>
          <w:t>6.1</w:t>
        </w:r>
        <w:r>
          <w:tab/>
          <w:t>Introduction</w:t>
        </w:r>
        <w:r>
          <w:tab/>
        </w:r>
        <w:r>
          <w:fldChar w:fldCharType="begin"/>
        </w:r>
        <w:r>
          <w:instrText xml:space="preserve"> PAGEREF _Toc87872112 \h </w:instrText>
        </w:r>
      </w:ins>
      <w:r>
        <w:fldChar w:fldCharType="separate"/>
      </w:r>
      <w:ins w:id="284" w:author="Tomáš Urban" w:date="2021-11-15T12:33:00Z">
        <w:r>
          <w:t>37</w:t>
        </w:r>
        <w:r>
          <w:fldChar w:fldCharType="end"/>
        </w:r>
      </w:ins>
    </w:p>
    <w:p w14:paraId="0E024E0F" w14:textId="77777777" w:rsidR="00B032C6" w:rsidRDefault="00B032C6">
      <w:pPr>
        <w:pStyle w:val="TOC2"/>
        <w:rPr>
          <w:ins w:id="285" w:author="Tomáš Urban" w:date="2021-11-15T12:33:00Z"/>
          <w:rFonts w:asciiTheme="minorHAnsi" w:eastAsiaTheme="minorEastAsia" w:hAnsiTheme="minorHAnsi" w:cstheme="minorBidi"/>
          <w:sz w:val="22"/>
          <w:szCs w:val="22"/>
          <w:lang w:eastAsia="en-GB"/>
        </w:rPr>
      </w:pPr>
      <w:ins w:id="286" w:author="Tomáš Urban" w:date="2021-11-15T12:33:00Z">
        <w:r>
          <w:t>6.2</w:t>
        </w:r>
        <w:r>
          <w:tab/>
          <w:t>Names and scopes</w:t>
        </w:r>
        <w:r>
          <w:tab/>
        </w:r>
        <w:r>
          <w:fldChar w:fldCharType="begin"/>
        </w:r>
        <w:r>
          <w:instrText xml:space="preserve"> PAGEREF _Toc87872113 \h </w:instrText>
        </w:r>
      </w:ins>
      <w:r>
        <w:fldChar w:fldCharType="separate"/>
      </w:r>
      <w:ins w:id="287" w:author="Tomáš Urban" w:date="2021-11-15T12:33:00Z">
        <w:r>
          <w:t>37</w:t>
        </w:r>
        <w:r>
          <w:fldChar w:fldCharType="end"/>
        </w:r>
      </w:ins>
    </w:p>
    <w:p w14:paraId="09793F43" w14:textId="77777777" w:rsidR="00B032C6" w:rsidRDefault="00B032C6">
      <w:pPr>
        <w:pStyle w:val="TOC3"/>
        <w:rPr>
          <w:ins w:id="288" w:author="Tomáš Urban" w:date="2021-11-15T12:33:00Z"/>
          <w:rFonts w:asciiTheme="minorHAnsi" w:eastAsiaTheme="minorEastAsia" w:hAnsiTheme="minorHAnsi" w:cstheme="minorBidi"/>
          <w:sz w:val="22"/>
          <w:szCs w:val="22"/>
          <w:lang w:eastAsia="en-GB"/>
        </w:rPr>
      </w:pPr>
      <w:ins w:id="289" w:author="Tomáš Urban" w:date="2021-11-15T12:33:00Z">
        <w:r>
          <w:t>6.2.1</w:t>
        </w:r>
        <w:r>
          <w:tab/>
          <w:t>Names</w:t>
        </w:r>
        <w:r>
          <w:tab/>
        </w:r>
        <w:r>
          <w:fldChar w:fldCharType="begin"/>
        </w:r>
        <w:r>
          <w:instrText xml:space="preserve"> PAGEREF _Toc87872114 \h </w:instrText>
        </w:r>
      </w:ins>
      <w:r>
        <w:fldChar w:fldCharType="separate"/>
      </w:r>
      <w:ins w:id="290" w:author="Tomáš Urban" w:date="2021-11-15T12:33:00Z">
        <w:r>
          <w:t>37</w:t>
        </w:r>
        <w:r>
          <w:fldChar w:fldCharType="end"/>
        </w:r>
      </w:ins>
    </w:p>
    <w:p w14:paraId="0B7CAE75" w14:textId="77777777" w:rsidR="00B032C6" w:rsidRDefault="00B032C6">
      <w:pPr>
        <w:pStyle w:val="TOC3"/>
        <w:rPr>
          <w:ins w:id="291" w:author="Tomáš Urban" w:date="2021-11-15T12:33:00Z"/>
          <w:rFonts w:asciiTheme="minorHAnsi" w:eastAsiaTheme="minorEastAsia" w:hAnsiTheme="minorHAnsi" w:cstheme="minorBidi"/>
          <w:sz w:val="22"/>
          <w:szCs w:val="22"/>
          <w:lang w:eastAsia="en-GB"/>
        </w:rPr>
      </w:pPr>
      <w:ins w:id="292" w:author="Tomáš Urban" w:date="2021-11-15T12:33:00Z">
        <w:r>
          <w:t>6.2.2</w:t>
        </w:r>
        <w:r>
          <w:tab/>
          <w:t>Scopes</w:t>
        </w:r>
        <w:r>
          <w:tab/>
        </w:r>
        <w:r>
          <w:fldChar w:fldCharType="begin"/>
        </w:r>
        <w:r>
          <w:instrText xml:space="preserve"> PAGEREF _Toc87872115 \h </w:instrText>
        </w:r>
      </w:ins>
      <w:r>
        <w:fldChar w:fldCharType="separate"/>
      </w:r>
      <w:ins w:id="293" w:author="Tomáš Urban" w:date="2021-11-15T12:33:00Z">
        <w:r>
          <w:t>37</w:t>
        </w:r>
        <w:r>
          <w:fldChar w:fldCharType="end"/>
        </w:r>
      </w:ins>
    </w:p>
    <w:p w14:paraId="493D6C0F" w14:textId="77777777" w:rsidR="00B032C6" w:rsidRDefault="00B032C6">
      <w:pPr>
        <w:pStyle w:val="TOC2"/>
        <w:rPr>
          <w:ins w:id="294" w:author="Tomáš Urban" w:date="2021-11-15T12:33:00Z"/>
          <w:rFonts w:asciiTheme="minorHAnsi" w:eastAsiaTheme="minorEastAsia" w:hAnsiTheme="minorHAnsi" w:cstheme="minorBidi"/>
          <w:sz w:val="22"/>
          <w:szCs w:val="22"/>
          <w:lang w:eastAsia="en-GB"/>
        </w:rPr>
      </w:pPr>
      <w:ins w:id="295" w:author="Tomáš Urban" w:date="2021-11-15T12:33:00Z">
        <w:r>
          <w:t>6.3</w:t>
        </w:r>
        <w:r>
          <w:tab/>
          <w:t>Type mapping</w:t>
        </w:r>
        <w:r>
          <w:tab/>
        </w:r>
        <w:r>
          <w:fldChar w:fldCharType="begin"/>
        </w:r>
        <w:r>
          <w:instrText xml:space="preserve"> PAGEREF _Toc87872116 \h </w:instrText>
        </w:r>
      </w:ins>
      <w:r>
        <w:fldChar w:fldCharType="separate"/>
      </w:r>
      <w:ins w:id="296" w:author="Tomáš Urban" w:date="2021-11-15T12:33:00Z">
        <w:r>
          <w:t>37</w:t>
        </w:r>
        <w:r>
          <w:fldChar w:fldCharType="end"/>
        </w:r>
      </w:ins>
    </w:p>
    <w:p w14:paraId="54676612" w14:textId="77777777" w:rsidR="00B032C6" w:rsidRDefault="00B032C6">
      <w:pPr>
        <w:pStyle w:val="TOC3"/>
        <w:rPr>
          <w:ins w:id="297" w:author="Tomáš Urban" w:date="2021-11-15T12:33:00Z"/>
          <w:rFonts w:asciiTheme="minorHAnsi" w:eastAsiaTheme="minorEastAsia" w:hAnsiTheme="minorHAnsi" w:cstheme="minorBidi"/>
          <w:sz w:val="22"/>
          <w:szCs w:val="22"/>
          <w:lang w:eastAsia="en-GB"/>
        </w:rPr>
      </w:pPr>
      <w:ins w:id="298" w:author="Tomáš Urban" w:date="2021-11-15T12:33:00Z">
        <w:r>
          <w:t>6.3.1</w:t>
        </w:r>
        <w:r>
          <w:tab/>
          <w:t>Basic type mapping</w:t>
        </w:r>
        <w:r>
          <w:tab/>
        </w:r>
        <w:r>
          <w:fldChar w:fldCharType="begin"/>
        </w:r>
        <w:r>
          <w:instrText xml:space="preserve"> PAGEREF _Toc87872117 \h </w:instrText>
        </w:r>
      </w:ins>
      <w:r>
        <w:fldChar w:fldCharType="separate"/>
      </w:r>
      <w:ins w:id="299" w:author="Tomáš Urban" w:date="2021-11-15T12:33:00Z">
        <w:r>
          <w:t>37</w:t>
        </w:r>
        <w:r>
          <w:fldChar w:fldCharType="end"/>
        </w:r>
      </w:ins>
    </w:p>
    <w:p w14:paraId="1DC3AC97" w14:textId="77777777" w:rsidR="00B032C6" w:rsidRDefault="00B032C6">
      <w:pPr>
        <w:pStyle w:val="TOC4"/>
        <w:rPr>
          <w:ins w:id="300" w:author="Tomáš Urban" w:date="2021-11-15T12:33:00Z"/>
          <w:rFonts w:asciiTheme="minorHAnsi" w:eastAsiaTheme="minorEastAsia" w:hAnsiTheme="minorHAnsi" w:cstheme="minorBidi"/>
          <w:sz w:val="22"/>
          <w:szCs w:val="22"/>
          <w:lang w:eastAsia="en-GB"/>
        </w:rPr>
      </w:pPr>
      <w:ins w:id="301" w:author="Tomáš Urban" w:date="2021-11-15T12:33:00Z">
        <w:r>
          <w:t>6.3.1.0</w:t>
        </w:r>
        <w:r>
          <w:tab/>
          <w:t>IDL type mapping</w:t>
        </w:r>
        <w:r>
          <w:tab/>
        </w:r>
        <w:r>
          <w:fldChar w:fldCharType="begin"/>
        </w:r>
        <w:r>
          <w:instrText xml:space="preserve"> PAGEREF _Toc87872118 \h </w:instrText>
        </w:r>
      </w:ins>
      <w:r>
        <w:fldChar w:fldCharType="separate"/>
      </w:r>
      <w:ins w:id="302" w:author="Tomáš Urban" w:date="2021-11-15T12:33:00Z">
        <w:r>
          <w:t>37</w:t>
        </w:r>
        <w:r>
          <w:fldChar w:fldCharType="end"/>
        </w:r>
      </w:ins>
    </w:p>
    <w:p w14:paraId="76C0CD7B" w14:textId="77777777" w:rsidR="00B032C6" w:rsidRDefault="00B032C6">
      <w:pPr>
        <w:pStyle w:val="TOC4"/>
        <w:rPr>
          <w:ins w:id="303" w:author="Tomáš Urban" w:date="2021-11-15T12:33:00Z"/>
          <w:rFonts w:asciiTheme="minorHAnsi" w:eastAsiaTheme="minorEastAsia" w:hAnsiTheme="minorHAnsi" w:cstheme="minorBidi"/>
          <w:sz w:val="22"/>
          <w:szCs w:val="22"/>
          <w:lang w:eastAsia="en-GB"/>
        </w:rPr>
      </w:pPr>
      <w:ins w:id="304" w:author="Tomáš Urban" w:date="2021-11-15T12:33:00Z">
        <w:r>
          <w:t>6.3.1.1</w:t>
        </w:r>
        <w:r>
          <w:tab/>
          <w:t>Boolean</w:t>
        </w:r>
        <w:r>
          <w:tab/>
        </w:r>
        <w:r>
          <w:fldChar w:fldCharType="begin"/>
        </w:r>
        <w:r>
          <w:instrText xml:space="preserve"> PAGEREF _Toc87872119 \h </w:instrText>
        </w:r>
      </w:ins>
      <w:r>
        <w:fldChar w:fldCharType="separate"/>
      </w:r>
      <w:ins w:id="305" w:author="Tomáš Urban" w:date="2021-11-15T12:33:00Z">
        <w:r>
          <w:t>38</w:t>
        </w:r>
        <w:r>
          <w:fldChar w:fldCharType="end"/>
        </w:r>
      </w:ins>
    </w:p>
    <w:p w14:paraId="5D97E377" w14:textId="77777777" w:rsidR="00B032C6" w:rsidRDefault="00B032C6">
      <w:pPr>
        <w:pStyle w:val="TOC4"/>
        <w:rPr>
          <w:ins w:id="306" w:author="Tomáš Urban" w:date="2021-11-15T12:33:00Z"/>
          <w:rFonts w:asciiTheme="minorHAnsi" w:eastAsiaTheme="minorEastAsia" w:hAnsiTheme="minorHAnsi" w:cstheme="minorBidi"/>
          <w:sz w:val="22"/>
          <w:szCs w:val="22"/>
          <w:lang w:eastAsia="en-GB"/>
        </w:rPr>
      </w:pPr>
      <w:ins w:id="307" w:author="Tomáš Urban" w:date="2021-11-15T12:33:00Z">
        <w:r>
          <w:t>6.3.1.2</w:t>
        </w:r>
        <w:r>
          <w:tab/>
          <w:t>String</w:t>
        </w:r>
        <w:r>
          <w:tab/>
        </w:r>
        <w:r>
          <w:fldChar w:fldCharType="begin"/>
        </w:r>
        <w:r>
          <w:instrText xml:space="preserve"> PAGEREF _Toc87872120 \h </w:instrText>
        </w:r>
      </w:ins>
      <w:r>
        <w:fldChar w:fldCharType="separate"/>
      </w:r>
      <w:ins w:id="308" w:author="Tomáš Urban" w:date="2021-11-15T12:33:00Z">
        <w:r>
          <w:t>38</w:t>
        </w:r>
        <w:r>
          <w:fldChar w:fldCharType="end"/>
        </w:r>
      </w:ins>
    </w:p>
    <w:p w14:paraId="26FE28C5" w14:textId="77777777" w:rsidR="00B032C6" w:rsidRDefault="00B032C6">
      <w:pPr>
        <w:pStyle w:val="TOC3"/>
        <w:rPr>
          <w:ins w:id="309" w:author="Tomáš Urban" w:date="2021-11-15T12:33:00Z"/>
          <w:rFonts w:asciiTheme="minorHAnsi" w:eastAsiaTheme="minorEastAsia" w:hAnsiTheme="minorHAnsi" w:cstheme="minorBidi"/>
          <w:sz w:val="22"/>
          <w:szCs w:val="22"/>
          <w:lang w:eastAsia="en-GB"/>
        </w:rPr>
      </w:pPr>
      <w:ins w:id="310" w:author="Tomáš Urban" w:date="2021-11-15T12:33:00Z">
        <w:r>
          <w:t>6.3.2</w:t>
        </w:r>
        <w:r>
          <w:tab/>
          <w:t>Structured type mapping</w:t>
        </w:r>
        <w:r>
          <w:tab/>
        </w:r>
        <w:r>
          <w:fldChar w:fldCharType="begin"/>
        </w:r>
        <w:r>
          <w:instrText xml:space="preserve"> PAGEREF _Toc87872121 \h </w:instrText>
        </w:r>
      </w:ins>
      <w:r>
        <w:fldChar w:fldCharType="separate"/>
      </w:r>
      <w:ins w:id="311" w:author="Tomáš Urban" w:date="2021-11-15T12:33:00Z">
        <w:r>
          <w:t>38</w:t>
        </w:r>
        <w:r>
          <w:fldChar w:fldCharType="end"/>
        </w:r>
      </w:ins>
    </w:p>
    <w:p w14:paraId="7F6ECD8D" w14:textId="77777777" w:rsidR="00B032C6" w:rsidRDefault="00B032C6">
      <w:pPr>
        <w:pStyle w:val="TOC4"/>
        <w:rPr>
          <w:ins w:id="312" w:author="Tomáš Urban" w:date="2021-11-15T12:33:00Z"/>
          <w:rFonts w:asciiTheme="minorHAnsi" w:eastAsiaTheme="minorEastAsia" w:hAnsiTheme="minorHAnsi" w:cstheme="minorBidi"/>
          <w:sz w:val="22"/>
          <w:szCs w:val="22"/>
          <w:lang w:eastAsia="en-GB"/>
        </w:rPr>
      </w:pPr>
      <w:ins w:id="313" w:author="Tomáš Urban" w:date="2021-11-15T12:33:00Z">
        <w:r>
          <w:t>6.3.2.0</w:t>
        </w:r>
        <w:r>
          <w:tab/>
          <w:t>Mapping rules</w:t>
        </w:r>
        <w:r>
          <w:tab/>
        </w:r>
        <w:r>
          <w:fldChar w:fldCharType="begin"/>
        </w:r>
        <w:r>
          <w:instrText xml:space="preserve"> PAGEREF _Toc87872122 \h </w:instrText>
        </w:r>
      </w:ins>
      <w:r>
        <w:fldChar w:fldCharType="separate"/>
      </w:r>
      <w:ins w:id="314" w:author="Tomáš Urban" w:date="2021-11-15T12:33:00Z">
        <w:r>
          <w:t>38</w:t>
        </w:r>
        <w:r>
          <w:fldChar w:fldCharType="end"/>
        </w:r>
      </w:ins>
    </w:p>
    <w:p w14:paraId="58D09F12" w14:textId="77777777" w:rsidR="00B032C6" w:rsidRDefault="00B032C6">
      <w:pPr>
        <w:pStyle w:val="TOC4"/>
        <w:rPr>
          <w:ins w:id="315" w:author="Tomáš Urban" w:date="2021-11-15T12:33:00Z"/>
          <w:rFonts w:asciiTheme="minorHAnsi" w:eastAsiaTheme="minorEastAsia" w:hAnsiTheme="minorHAnsi" w:cstheme="minorBidi"/>
          <w:sz w:val="22"/>
          <w:szCs w:val="22"/>
          <w:lang w:eastAsia="en-GB"/>
        </w:rPr>
      </w:pPr>
      <w:ins w:id="316" w:author="Tomáš Urban" w:date="2021-11-15T12:33:00Z">
        <w:r>
          <w:t>6.3.2.1</w:t>
        </w:r>
        <w:r>
          <w:tab/>
          <w:t>TriPortIdType</w:t>
        </w:r>
        <w:r>
          <w:tab/>
        </w:r>
        <w:r>
          <w:fldChar w:fldCharType="begin"/>
        </w:r>
        <w:r>
          <w:instrText xml:space="preserve"> PAGEREF _Toc87872123 \h </w:instrText>
        </w:r>
      </w:ins>
      <w:r>
        <w:fldChar w:fldCharType="separate"/>
      </w:r>
      <w:ins w:id="317" w:author="Tomáš Urban" w:date="2021-11-15T12:33:00Z">
        <w:r>
          <w:t>38</w:t>
        </w:r>
        <w:r>
          <w:fldChar w:fldCharType="end"/>
        </w:r>
      </w:ins>
    </w:p>
    <w:p w14:paraId="56735153" w14:textId="77777777" w:rsidR="00B032C6" w:rsidRDefault="00B032C6">
      <w:pPr>
        <w:pStyle w:val="TOC4"/>
        <w:rPr>
          <w:ins w:id="318" w:author="Tomáš Urban" w:date="2021-11-15T12:33:00Z"/>
          <w:rFonts w:asciiTheme="minorHAnsi" w:eastAsiaTheme="minorEastAsia" w:hAnsiTheme="minorHAnsi" w:cstheme="minorBidi"/>
          <w:sz w:val="22"/>
          <w:szCs w:val="22"/>
          <w:lang w:eastAsia="en-GB"/>
        </w:rPr>
      </w:pPr>
      <w:ins w:id="319" w:author="Tomáš Urban" w:date="2021-11-15T12:33:00Z">
        <w:r>
          <w:t>6.3.2.2</w:t>
        </w:r>
        <w:r>
          <w:tab/>
          <w:t>TriPortIdListType</w:t>
        </w:r>
        <w:r>
          <w:tab/>
        </w:r>
        <w:r>
          <w:fldChar w:fldCharType="begin"/>
        </w:r>
        <w:r>
          <w:instrText xml:space="preserve"> PAGEREF _Toc87872124 \h </w:instrText>
        </w:r>
      </w:ins>
      <w:r>
        <w:fldChar w:fldCharType="separate"/>
      </w:r>
      <w:ins w:id="320" w:author="Tomáš Urban" w:date="2021-11-15T12:33:00Z">
        <w:r>
          <w:t>39</w:t>
        </w:r>
        <w:r>
          <w:fldChar w:fldCharType="end"/>
        </w:r>
      </w:ins>
    </w:p>
    <w:p w14:paraId="2103CA8D" w14:textId="77777777" w:rsidR="00B032C6" w:rsidRDefault="00B032C6">
      <w:pPr>
        <w:pStyle w:val="TOC4"/>
        <w:rPr>
          <w:ins w:id="321" w:author="Tomáš Urban" w:date="2021-11-15T12:33:00Z"/>
          <w:rFonts w:asciiTheme="minorHAnsi" w:eastAsiaTheme="minorEastAsia" w:hAnsiTheme="minorHAnsi" w:cstheme="minorBidi"/>
          <w:sz w:val="22"/>
          <w:szCs w:val="22"/>
          <w:lang w:eastAsia="en-GB"/>
        </w:rPr>
      </w:pPr>
      <w:ins w:id="322" w:author="Tomáš Urban" w:date="2021-11-15T12:33:00Z">
        <w:r>
          <w:t>6.3.2.3</w:t>
        </w:r>
        <w:r>
          <w:tab/>
          <w:t>TriComponentIdType</w:t>
        </w:r>
        <w:r>
          <w:tab/>
        </w:r>
        <w:r>
          <w:fldChar w:fldCharType="begin"/>
        </w:r>
        <w:r>
          <w:instrText xml:space="preserve"> PAGEREF _Toc87872125 \h </w:instrText>
        </w:r>
      </w:ins>
      <w:r>
        <w:fldChar w:fldCharType="separate"/>
      </w:r>
      <w:ins w:id="323" w:author="Tomáš Urban" w:date="2021-11-15T12:33:00Z">
        <w:r>
          <w:t>39</w:t>
        </w:r>
        <w:r>
          <w:fldChar w:fldCharType="end"/>
        </w:r>
      </w:ins>
    </w:p>
    <w:p w14:paraId="297E3E31" w14:textId="77777777" w:rsidR="00B032C6" w:rsidRDefault="00B032C6">
      <w:pPr>
        <w:pStyle w:val="TOC4"/>
        <w:rPr>
          <w:ins w:id="324" w:author="Tomáš Urban" w:date="2021-11-15T12:33:00Z"/>
          <w:rFonts w:asciiTheme="minorHAnsi" w:eastAsiaTheme="minorEastAsia" w:hAnsiTheme="minorHAnsi" w:cstheme="minorBidi"/>
          <w:sz w:val="22"/>
          <w:szCs w:val="22"/>
          <w:lang w:eastAsia="en-GB"/>
        </w:rPr>
      </w:pPr>
      <w:ins w:id="325" w:author="Tomáš Urban" w:date="2021-11-15T12:33:00Z">
        <w:r>
          <w:t>6.3.2.4</w:t>
        </w:r>
        <w:r>
          <w:tab/>
          <w:t>TriComponentIdListType</w:t>
        </w:r>
        <w:r>
          <w:tab/>
        </w:r>
        <w:r>
          <w:fldChar w:fldCharType="begin"/>
        </w:r>
        <w:r>
          <w:instrText xml:space="preserve"> PAGEREF _Toc87872126 \h </w:instrText>
        </w:r>
      </w:ins>
      <w:r>
        <w:fldChar w:fldCharType="separate"/>
      </w:r>
      <w:ins w:id="326" w:author="Tomáš Urban" w:date="2021-11-15T12:33:00Z">
        <w:r>
          <w:t>40</w:t>
        </w:r>
        <w:r>
          <w:fldChar w:fldCharType="end"/>
        </w:r>
      </w:ins>
    </w:p>
    <w:p w14:paraId="6B24B5C4" w14:textId="77777777" w:rsidR="00B032C6" w:rsidRDefault="00B032C6">
      <w:pPr>
        <w:pStyle w:val="TOC4"/>
        <w:rPr>
          <w:ins w:id="327" w:author="Tomáš Urban" w:date="2021-11-15T12:33:00Z"/>
          <w:rFonts w:asciiTheme="minorHAnsi" w:eastAsiaTheme="minorEastAsia" w:hAnsiTheme="minorHAnsi" w:cstheme="minorBidi"/>
          <w:sz w:val="22"/>
          <w:szCs w:val="22"/>
          <w:lang w:eastAsia="en-GB"/>
        </w:rPr>
      </w:pPr>
      <w:ins w:id="328" w:author="Tomáš Urban" w:date="2021-11-15T12:33:00Z">
        <w:r>
          <w:t>6.3.2.5</w:t>
        </w:r>
        <w:r>
          <w:tab/>
          <w:t>TriMessageType</w:t>
        </w:r>
        <w:r>
          <w:tab/>
        </w:r>
        <w:r>
          <w:fldChar w:fldCharType="begin"/>
        </w:r>
        <w:r>
          <w:instrText xml:space="preserve"> PAGEREF _Toc87872127 \h </w:instrText>
        </w:r>
      </w:ins>
      <w:r>
        <w:fldChar w:fldCharType="separate"/>
      </w:r>
      <w:ins w:id="329" w:author="Tomáš Urban" w:date="2021-11-15T12:33:00Z">
        <w:r>
          <w:t>40</w:t>
        </w:r>
        <w:r>
          <w:fldChar w:fldCharType="end"/>
        </w:r>
      </w:ins>
    </w:p>
    <w:p w14:paraId="7A5E037B" w14:textId="77777777" w:rsidR="00B032C6" w:rsidRDefault="00B032C6">
      <w:pPr>
        <w:pStyle w:val="TOC4"/>
        <w:rPr>
          <w:ins w:id="330" w:author="Tomáš Urban" w:date="2021-11-15T12:33:00Z"/>
          <w:rFonts w:asciiTheme="minorHAnsi" w:eastAsiaTheme="minorEastAsia" w:hAnsiTheme="minorHAnsi" w:cstheme="minorBidi"/>
          <w:sz w:val="22"/>
          <w:szCs w:val="22"/>
          <w:lang w:eastAsia="en-GB"/>
        </w:rPr>
      </w:pPr>
      <w:ins w:id="331" w:author="Tomáš Urban" w:date="2021-11-15T12:33:00Z">
        <w:r>
          <w:t>6.3.2.6</w:t>
        </w:r>
        <w:r>
          <w:tab/>
          <w:t>TriAddressType</w:t>
        </w:r>
        <w:r>
          <w:tab/>
        </w:r>
        <w:r>
          <w:fldChar w:fldCharType="begin"/>
        </w:r>
        <w:r>
          <w:instrText xml:space="preserve"> PAGEREF _Toc87872128 \h </w:instrText>
        </w:r>
      </w:ins>
      <w:r>
        <w:fldChar w:fldCharType="separate"/>
      </w:r>
      <w:ins w:id="332" w:author="Tomáš Urban" w:date="2021-11-15T12:33:00Z">
        <w:r>
          <w:t>41</w:t>
        </w:r>
        <w:r>
          <w:fldChar w:fldCharType="end"/>
        </w:r>
      </w:ins>
    </w:p>
    <w:p w14:paraId="03B87974" w14:textId="77777777" w:rsidR="00B032C6" w:rsidRDefault="00B032C6">
      <w:pPr>
        <w:pStyle w:val="TOC4"/>
        <w:rPr>
          <w:ins w:id="333" w:author="Tomáš Urban" w:date="2021-11-15T12:33:00Z"/>
          <w:rFonts w:asciiTheme="minorHAnsi" w:eastAsiaTheme="minorEastAsia" w:hAnsiTheme="minorHAnsi" w:cstheme="minorBidi"/>
          <w:sz w:val="22"/>
          <w:szCs w:val="22"/>
          <w:lang w:eastAsia="en-GB"/>
        </w:rPr>
      </w:pPr>
      <w:ins w:id="334" w:author="Tomáš Urban" w:date="2021-11-15T12:33:00Z">
        <w:r>
          <w:t>6.3.2.7</w:t>
        </w:r>
        <w:r>
          <w:tab/>
          <w:t>TriAddressListType</w:t>
        </w:r>
        <w:r>
          <w:tab/>
        </w:r>
        <w:r>
          <w:fldChar w:fldCharType="begin"/>
        </w:r>
        <w:r>
          <w:instrText xml:space="preserve"> PAGEREF _Toc87872129 \h </w:instrText>
        </w:r>
      </w:ins>
      <w:r>
        <w:fldChar w:fldCharType="separate"/>
      </w:r>
      <w:ins w:id="335" w:author="Tomáš Urban" w:date="2021-11-15T12:33:00Z">
        <w:r>
          <w:t>41</w:t>
        </w:r>
        <w:r>
          <w:fldChar w:fldCharType="end"/>
        </w:r>
      </w:ins>
    </w:p>
    <w:p w14:paraId="5717FCAE" w14:textId="77777777" w:rsidR="00B032C6" w:rsidRDefault="00B032C6">
      <w:pPr>
        <w:pStyle w:val="TOC4"/>
        <w:rPr>
          <w:ins w:id="336" w:author="Tomáš Urban" w:date="2021-11-15T12:33:00Z"/>
          <w:rFonts w:asciiTheme="minorHAnsi" w:eastAsiaTheme="minorEastAsia" w:hAnsiTheme="minorHAnsi" w:cstheme="minorBidi"/>
          <w:sz w:val="22"/>
          <w:szCs w:val="22"/>
          <w:lang w:eastAsia="en-GB"/>
        </w:rPr>
      </w:pPr>
      <w:ins w:id="337" w:author="Tomáš Urban" w:date="2021-11-15T12:33:00Z">
        <w:r>
          <w:t>6.3.2.8</w:t>
        </w:r>
        <w:r>
          <w:tab/>
          <w:t>TriSignatureIdType</w:t>
        </w:r>
        <w:r>
          <w:tab/>
        </w:r>
        <w:r>
          <w:fldChar w:fldCharType="begin"/>
        </w:r>
        <w:r>
          <w:instrText xml:space="preserve"> PAGEREF _Toc87872130 \h </w:instrText>
        </w:r>
      </w:ins>
      <w:r>
        <w:fldChar w:fldCharType="separate"/>
      </w:r>
      <w:ins w:id="338" w:author="Tomáš Urban" w:date="2021-11-15T12:33:00Z">
        <w:r>
          <w:t>42</w:t>
        </w:r>
        <w:r>
          <w:fldChar w:fldCharType="end"/>
        </w:r>
      </w:ins>
    </w:p>
    <w:p w14:paraId="4E457920" w14:textId="77777777" w:rsidR="00B032C6" w:rsidRDefault="00B032C6">
      <w:pPr>
        <w:pStyle w:val="TOC4"/>
        <w:rPr>
          <w:ins w:id="339" w:author="Tomáš Urban" w:date="2021-11-15T12:33:00Z"/>
          <w:rFonts w:asciiTheme="minorHAnsi" w:eastAsiaTheme="minorEastAsia" w:hAnsiTheme="minorHAnsi" w:cstheme="minorBidi"/>
          <w:sz w:val="22"/>
          <w:szCs w:val="22"/>
          <w:lang w:eastAsia="en-GB"/>
        </w:rPr>
      </w:pPr>
      <w:ins w:id="340" w:author="Tomáš Urban" w:date="2021-11-15T12:33:00Z">
        <w:r>
          <w:lastRenderedPageBreak/>
          <w:t>6.3.2.9</w:t>
        </w:r>
        <w:r>
          <w:tab/>
          <w:t>TriParameterType</w:t>
        </w:r>
        <w:r>
          <w:tab/>
        </w:r>
        <w:r>
          <w:fldChar w:fldCharType="begin"/>
        </w:r>
        <w:r>
          <w:instrText xml:space="preserve"> PAGEREF _Toc87872131 \h </w:instrText>
        </w:r>
      </w:ins>
      <w:r>
        <w:fldChar w:fldCharType="separate"/>
      </w:r>
      <w:ins w:id="341" w:author="Tomáš Urban" w:date="2021-11-15T12:33:00Z">
        <w:r>
          <w:t>42</w:t>
        </w:r>
        <w:r>
          <w:fldChar w:fldCharType="end"/>
        </w:r>
      </w:ins>
    </w:p>
    <w:p w14:paraId="5A449944" w14:textId="77777777" w:rsidR="00B032C6" w:rsidRDefault="00B032C6">
      <w:pPr>
        <w:pStyle w:val="TOC4"/>
        <w:rPr>
          <w:ins w:id="342" w:author="Tomáš Urban" w:date="2021-11-15T12:33:00Z"/>
          <w:rFonts w:asciiTheme="minorHAnsi" w:eastAsiaTheme="minorEastAsia" w:hAnsiTheme="minorHAnsi" w:cstheme="minorBidi"/>
          <w:sz w:val="22"/>
          <w:szCs w:val="22"/>
          <w:lang w:eastAsia="en-GB"/>
        </w:rPr>
      </w:pPr>
      <w:ins w:id="343" w:author="Tomáš Urban" w:date="2021-11-15T12:33:00Z">
        <w:r>
          <w:t>6.3.2.10</w:t>
        </w:r>
        <w:r>
          <w:tab/>
          <w:t>TriParameterPassingModeType</w:t>
        </w:r>
        <w:r>
          <w:tab/>
        </w:r>
        <w:r>
          <w:fldChar w:fldCharType="begin"/>
        </w:r>
        <w:r>
          <w:instrText xml:space="preserve"> PAGEREF _Toc87872132 \h </w:instrText>
        </w:r>
      </w:ins>
      <w:r>
        <w:fldChar w:fldCharType="separate"/>
      </w:r>
      <w:ins w:id="344" w:author="Tomáš Urban" w:date="2021-11-15T12:33:00Z">
        <w:r>
          <w:t>43</w:t>
        </w:r>
        <w:r>
          <w:fldChar w:fldCharType="end"/>
        </w:r>
      </w:ins>
    </w:p>
    <w:p w14:paraId="14B89AF9" w14:textId="77777777" w:rsidR="00B032C6" w:rsidRDefault="00B032C6">
      <w:pPr>
        <w:pStyle w:val="TOC4"/>
        <w:rPr>
          <w:ins w:id="345" w:author="Tomáš Urban" w:date="2021-11-15T12:33:00Z"/>
          <w:rFonts w:asciiTheme="minorHAnsi" w:eastAsiaTheme="minorEastAsia" w:hAnsiTheme="minorHAnsi" w:cstheme="minorBidi"/>
          <w:sz w:val="22"/>
          <w:szCs w:val="22"/>
          <w:lang w:eastAsia="en-GB"/>
        </w:rPr>
      </w:pPr>
      <w:ins w:id="346" w:author="Tomáš Urban" w:date="2021-11-15T12:33:00Z">
        <w:r>
          <w:t>6.3.2.11</w:t>
        </w:r>
        <w:r>
          <w:tab/>
          <w:t>TriParameterListType</w:t>
        </w:r>
        <w:r>
          <w:tab/>
        </w:r>
        <w:r>
          <w:fldChar w:fldCharType="begin"/>
        </w:r>
        <w:r>
          <w:instrText xml:space="preserve"> PAGEREF _Toc87872133 \h </w:instrText>
        </w:r>
      </w:ins>
      <w:r>
        <w:fldChar w:fldCharType="separate"/>
      </w:r>
      <w:ins w:id="347" w:author="Tomáš Urban" w:date="2021-11-15T12:33:00Z">
        <w:r>
          <w:t>43</w:t>
        </w:r>
        <w:r>
          <w:fldChar w:fldCharType="end"/>
        </w:r>
      </w:ins>
    </w:p>
    <w:p w14:paraId="091E110F" w14:textId="77777777" w:rsidR="00B032C6" w:rsidRDefault="00B032C6">
      <w:pPr>
        <w:pStyle w:val="TOC4"/>
        <w:rPr>
          <w:ins w:id="348" w:author="Tomáš Urban" w:date="2021-11-15T12:33:00Z"/>
          <w:rFonts w:asciiTheme="minorHAnsi" w:eastAsiaTheme="minorEastAsia" w:hAnsiTheme="minorHAnsi" w:cstheme="minorBidi"/>
          <w:sz w:val="22"/>
          <w:szCs w:val="22"/>
          <w:lang w:eastAsia="en-GB"/>
        </w:rPr>
      </w:pPr>
      <w:ins w:id="349" w:author="Tomáš Urban" w:date="2021-11-15T12:33:00Z">
        <w:r>
          <w:t>6.3.2.12</w:t>
        </w:r>
        <w:r>
          <w:tab/>
          <w:t>TriExceptionType</w:t>
        </w:r>
        <w:r>
          <w:tab/>
        </w:r>
        <w:r>
          <w:fldChar w:fldCharType="begin"/>
        </w:r>
        <w:r>
          <w:instrText xml:space="preserve"> PAGEREF _Toc87872134 \h </w:instrText>
        </w:r>
      </w:ins>
      <w:r>
        <w:fldChar w:fldCharType="separate"/>
      </w:r>
      <w:ins w:id="350" w:author="Tomáš Urban" w:date="2021-11-15T12:33:00Z">
        <w:r>
          <w:t>44</w:t>
        </w:r>
        <w:r>
          <w:fldChar w:fldCharType="end"/>
        </w:r>
      </w:ins>
    </w:p>
    <w:p w14:paraId="618134AE" w14:textId="77777777" w:rsidR="00B032C6" w:rsidRDefault="00B032C6">
      <w:pPr>
        <w:pStyle w:val="TOC4"/>
        <w:rPr>
          <w:ins w:id="351" w:author="Tomáš Urban" w:date="2021-11-15T12:33:00Z"/>
          <w:rFonts w:asciiTheme="minorHAnsi" w:eastAsiaTheme="minorEastAsia" w:hAnsiTheme="minorHAnsi" w:cstheme="minorBidi"/>
          <w:sz w:val="22"/>
          <w:szCs w:val="22"/>
          <w:lang w:eastAsia="en-GB"/>
        </w:rPr>
      </w:pPr>
      <w:ins w:id="352" w:author="Tomáš Urban" w:date="2021-11-15T12:33:00Z">
        <w:r>
          <w:t>6.3.2.13</w:t>
        </w:r>
        <w:r>
          <w:tab/>
          <w:t>TriTimerIdType</w:t>
        </w:r>
        <w:r>
          <w:tab/>
        </w:r>
        <w:r>
          <w:fldChar w:fldCharType="begin"/>
        </w:r>
        <w:r>
          <w:instrText xml:space="preserve"> PAGEREF _Toc87872135 \h </w:instrText>
        </w:r>
      </w:ins>
      <w:r>
        <w:fldChar w:fldCharType="separate"/>
      </w:r>
      <w:ins w:id="353" w:author="Tomáš Urban" w:date="2021-11-15T12:33:00Z">
        <w:r>
          <w:t>44</w:t>
        </w:r>
        <w:r>
          <w:fldChar w:fldCharType="end"/>
        </w:r>
      </w:ins>
    </w:p>
    <w:p w14:paraId="34CED4F2" w14:textId="77777777" w:rsidR="00B032C6" w:rsidRDefault="00B032C6">
      <w:pPr>
        <w:pStyle w:val="TOC4"/>
        <w:rPr>
          <w:ins w:id="354" w:author="Tomáš Urban" w:date="2021-11-15T12:33:00Z"/>
          <w:rFonts w:asciiTheme="minorHAnsi" w:eastAsiaTheme="minorEastAsia" w:hAnsiTheme="minorHAnsi" w:cstheme="minorBidi"/>
          <w:sz w:val="22"/>
          <w:szCs w:val="22"/>
          <w:lang w:eastAsia="en-GB"/>
        </w:rPr>
      </w:pPr>
      <w:ins w:id="355" w:author="Tomáš Urban" w:date="2021-11-15T12:33:00Z">
        <w:r>
          <w:t>6.3.2.14</w:t>
        </w:r>
        <w:r>
          <w:tab/>
          <w:t>TriTimerDurationType</w:t>
        </w:r>
        <w:r>
          <w:tab/>
        </w:r>
        <w:r>
          <w:fldChar w:fldCharType="begin"/>
        </w:r>
        <w:r>
          <w:instrText xml:space="preserve"> PAGEREF _Toc87872136 \h </w:instrText>
        </w:r>
      </w:ins>
      <w:r>
        <w:fldChar w:fldCharType="separate"/>
      </w:r>
      <w:ins w:id="356" w:author="Tomáš Urban" w:date="2021-11-15T12:33:00Z">
        <w:r>
          <w:t>44</w:t>
        </w:r>
        <w:r>
          <w:fldChar w:fldCharType="end"/>
        </w:r>
      </w:ins>
    </w:p>
    <w:p w14:paraId="7DCC2AAB" w14:textId="77777777" w:rsidR="00B032C6" w:rsidRDefault="00B032C6">
      <w:pPr>
        <w:pStyle w:val="TOC4"/>
        <w:rPr>
          <w:ins w:id="357" w:author="Tomáš Urban" w:date="2021-11-15T12:33:00Z"/>
          <w:rFonts w:asciiTheme="minorHAnsi" w:eastAsiaTheme="minorEastAsia" w:hAnsiTheme="minorHAnsi" w:cstheme="minorBidi"/>
          <w:sz w:val="22"/>
          <w:szCs w:val="22"/>
          <w:lang w:eastAsia="en-GB"/>
        </w:rPr>
      </w:pPr>
      <w:ins w:id="358" w:author="Tomáš Urban" w:date="2021-11-15T12:33:00Z">
        <w:r>
          <w:t>6.3.2.15</w:t>
        </w:r>
        <w:r>
          <w:tab/>
          <w:t>TriFunctionIdType</w:t>
        </w:r>
        <w:r>
          <w:tab/>
        </w:r>
        <w:r>
          <w:fldChar w:fldCharType="begin"/>
        </w:r>
        <w:r>
          <w:instrText xml:space="preserve"> PAGEREF _Toc87872137 \h </w:instrText>
        </w:r>
      </w:ins>
      <w:r>
        <w:fldChar w:fldCharType="separate"/>
      </w:r>
      <w:ins w:id="359" w:author="Tomáš Urban" w:date="2021-11-15T12:33:00Z">
        <w:r>
          <w:t>45</w:t>
        </w:r>
        <w:r>
          <w:fldChar w:fldCharType="end"/>
        </w:r>
      </w:ins>
    </w:p>
    <w:p w14:paraId="1C8DCB66" w14:textId="77777777" w:rsidR="00B032C6" w:rsidRDefault="00B032C6">
      <w:pPr>
        <w:pStyle w:val="TOC4"/>
        <w:rPr>
          <w:ins w:id="360" w:author="Tomáš Urban" w:date="2021-11-15T12:33:00Z"/>
          <w:rFonts w:asciiTheme="minorHAnsi" w:eastAsiaTheme="minorEastAsia" w:hAnsiTheme="minorHAnsi" w:cstheme="minorBidi"/>
          <w:sz w:val="22"/>
          <w:szCs w:val="22"/>
          <w:lang w:eastAsia="en-GB"/>
        </w:rPr>
      </w:pPr>
      <w:ins w:id="361" w:author="Tomáš Urban" w:date="2021-11-15T12:33:00Z">
        <w:r>
          <w:t>6.3.2.16</w:t>
        </w:r>
        <w:r>
          <w:tab/>
          <w:t>TriTestCaseIdType</w:t>
        </w:r>
        <w:r>
          <w:tab/>
        </w:r>
        <w:r>
          <w:fldChar w:fldCharType="begin"/>
        </w:r>
        <w:r>
          <w:instrText xml:space="preserve"> PAGEREF _Toc87872138 \h </w:instrText>
        </w:r>
      </w:ins>
      <w:r>
        <w:fldChar w:fldCharType="separate"/>
      </w:r>
      <w:ins w:id="362" w:author="Tomáš Urban" w:date="2021-11-15T12:33:00Z">
        <w:r>
          <w:t>45</w:t>
        </w:r>
        <w:r>
          <w:fldChar w:fldCharType="end"/>
        </w:r>
      </w:ins>
    </w:p>
    <w:p w14:paraId="06C0C37A" w14:textId="77777777" w:rsidR="00B032C6" w:rsidRDefault="00B032C6">
      <w:pPr>
        <w:pStyle w:val="TOC4"/>
        <w:rPr>
          <w:ins w:id="363" w:author="Tomáš Urban" w:date="2021-11-15T12:33:00Z"/>
          <w:rFonts w:asciiTheme="minorHAnsi" w:eastAsiaTheme="minorEastAsia" w:hAnsiTheme="minorHAnsi" w:cstheme="minorBidi"/>
          <w:sz w:val="22"/>
          <w:szCs w:val="22"/>
          <w:lang w:eastAsia="en-GB"/>
        </w:rPr>
      </w:pPr>
      <w:ins w:id="364" w:author="Tomáš Urban" w:date="2021-11-15T12:33:00Z">
        <w:r>
          <w:t>6.3.2.17</w:t>
        </w:r>
        <w:r>
          <w:tab/>
          <w:t>TriActionTemplateType</w:t>
        </w:r>
        <w:r>
          <w:tab/>
        </w:r>
        <w:r>
          <w:fldChar w:fldCharType="begin"/>
        </w:r>
        <w:r>
          <w:instrText xml:space="preserve"> PAGEREF _Toc87872139 \h </w:instrText>
        </w:r>
      </w:ins>
      <w:r>
        <w:fldChar w:fldCharType="separate"/>
      </w:r>
      <w:ins w:id="365" w:author="Tomáš Urban" w:date="2021-11-15T12:33:00Z">
        <w:r>
          <w:t>45</w:t>
        </w:r>
        <w:r>
          <w:fldChar w:fldCharType="end"/>
        </w:r>
      </w:ins>
    </w:p>
    <w:p w14:paraId="2C17D45F" w14:textId="77777777" w:rsidR="00B032C6" w:rsidRDefault="00B032C6">
      <w:pPr>
        <w:pStyle w:val="TOC4"/>
        <w:rPr>
          <w:ins w:id="366" w:author="Tomáš Urban" w:date="2021-11-15T12:33:00Z"/>
          <w:rFonts w:asciiTheme="minorHAnsi" w:eastAsiaTheme="minorEastAsia" w:hAnsiTheme="minorHAnsi" w:cstheme="minorBidi"/>
          <w:sz w:val="22"/>
          <w:szCs w:val="22"/>
          <w:lang w:eastAsia="en-GB"/>
        </w:rPr>
      </w:pPr>
      <w:ins w:id="367" w:author="Tomáš Urban" w:date="2021-11-15T12:33:00Z">
        <w:r>
          <w:t>6.3.2.18</w:t>
        </w:r>
        <w:r>
          <w:tab/>
          <w:t>TriStatusType</w:t>
        </w:r>
        <w:r>
          <w:tab/>
        </w:r>
        <w:r>
          <w:fldChar w:fldCharType="begin"/>
        </w:r>
        <w:r>
          <w:instrText xml:space="preserve"> PAGEREF _Toc87872140 \h </w:instrText>
        </w:r>
      </w:ins>
      <w:r>
        <w:fldChar w:fldCharType="separate"/>
      </w:r>
      <w:ins w:id="368" w:author="Tomáš Urban" w:date="2021-11-15T12:33:00Z">
        <w:r>
          <w:t>46</w:t>
        </w:r>
        <w:r>
          <w:fldChar w:fldCharType="end"/>
        </w:r>
      </w:ins>
    </w:p>
    <w:p w14:paraId="293B0B11" w14:textId="77777777" w:rsidR="00B032C6" w:rsidRDefault="00B032C6">
      <w:pPr>
        <w:pStyle w:val="TOC2"/>
        <w:rPr>
          <w:ins w:id="369" w:author="Tomáš Urban" w:date="2021-11-15T12:33:00Z"/>
          <w:rFonts w:asciiTheme="minorHAnsi" w:eastAsiaTheme="minorEastAsia" w:hAnsiTheme="minorHAnsi" w:cstheme="minorBidi"/>
          <w:sz w:val="22"/>
          <w:szCs w:val="22"/>
          <w:lang w:eastAsia="en-GB"/>
        </w:rPr>
      </w:pPr>
      <w:ins w:id="370" w:author="Tomáš Urban" w:date="2021-11-15T12:33:00Z">
        <w:r>
          <w:t>6.4</w:t>
        </w:r>
        <w:r>
          <w:tab/>
          <w:t>Constants</w:t>
        </w:r>
        <w:r>
          <w:tab/>
        </w:r>
        <w:r>
          <w:fldChar w:fldCharType="begin"/>
        </w:r>
        <w:r>
          <w:instrText xml:space="preserve"> PAGEREF _Toc87872141 \h </w:instrText>
        </w:r>
      </w:ins>
      <w:r>
        <w:fldChar w:fldCharType="separate"/>
      </w:r>
      <w:ins w:id="371" w:author="Tomáš Urban" w:date="2021-11-15T12:33:00Z">
        <w:r>
          <w:t>46</w:t>
        </w:r>
        <w:r>
          <w:fldChar w:fldCharType="end"/>
        </w:r>
      </w:ins>
    </w:p>
    <w:p w14:paraId="59245AC0" w14:textId="77777777" w:rsidR="00B032C6" w:rsidRDefault="00B032C6">
      <w:pPr>
        <w:pStyle w:val="TOC2"/>
        <w:rPr>
          <w:ins w:id="372" w:author="Tomáš Urban" w:date="2021-11-15T12:33:00Z"/>
          <w:rFonts w:asciiTheme="minorHAnsi" w:eastAsiaTheme="minorEastAsia" w:hAnsiTheme="minorHAnsi" w:cstheme="minorBidi"/>
          <w:sz w:val="22"/>
          <w:szCs w:val="22"/>
          <w:lang w:eastAsia="en-GB"/>
        </w:rPr>
      </w:pPr>
      <w:ins w:id="373" w:author="Tomáš Urban" w:date="2021-11-15T12:33:00Z">
        <w:r>
          <w:t>6.5</w:t>
        </w:r>
        <w:r>
          <w:tab/>
          <w:t>Mapping of interfaces</w:t>
        </w:r>
        <w:r>
          <w:tab/>
        </w:r>
        <w:r>
          <w:fldChar w:fldCharType="begin"/>
        </w:r>
        <w:r>
          <w:instrText xml:space="preserve"> PAGEREF _Toc87872142 \h </w:instrText>
        </w:r>
      </w:ins>
      <w:r>
        <w:fldChar w:fldCharType="separate"/>
      </w:r>
      <w:ins w:id="374" w:author="Tomáš Urban" w:date="2021-11-15T12:33:00Z">
        <w:r>
          <w:t>47</w:t>
        </w:r>
        <w:r>
          <w:fldChar w:fldCharType="end"/>
        </w:r>
      </w:ins>
    </w:p>
    <w:p w14:paraId="62BA4DD7" w14:textId="77777777" w:rsidR="00B032C6" w:rsidRDefault="00B032C6">
      <w:pPr>
        <w:pStyle w:val="TOC3"/>
        <w:rPr>
          <w:ins w:id="375" w:author="Tomáš Urban" w:date="2021-11-15T12:33:00Z"/>
          <w:rFonts w:asciiTheme="minorHAnsi" w:eastAsiaTheme="minorEastAsia" w:hAnsiTheme="minorHAnsi" w:cstheme="minorBidi"/>
          <w:sz w:val="22"/>
          <w:szCs w:val="22"/>
          <w:lang w:eastAsia="en-GB"/>
        </w:rPr>
      </w:pPr>
      <w:ins w:id="376" w:author="Tomáš Urban" w:date="2021-11-15T12:33:00Z">
        <w:r>
          <w:t>6.5.0</w:t>
        </w:r>
        <w:r>
          <w:tab/>
          <w:t>Basic rules</w:t>
        </w:r>
        <w:r>
          <w:tab/>
        </w:r>
        <w:r>
          <w:fldChar w:fldCharType="begin"/>
        </w:r>
        <w:r>
          <w:instrText xml:space="preserve"> PAGEREF _Toc87872143 \h </w:instrText>
        </w:r>
      </w:ins>
      <w:r>
        <w:fldChar w:fldCharType="separate"/>
      </w:r>
      <w:ins w:id="377" w:author="Tomáš Urban" w:date="2021-11-15T12:33:00Z">
        <w:r>
          <w:t>47</w:t>
        </w:r>
        <w:r>
          <w:fldChar w:fldCharType="end"/>
        </w:r>
      </w:ins>
    </w:p>
    <w:p w14:paraId="204925FF" w14:textId="77777777" w:rsidR="00B032C6" w:rsidRDefault="00B032C6">
      <w:pPr>
        <w:pStyle w:val="TOC3"/>
        <w:rPr>
          <w:ins w:id="378" w:author="Tomáš Urban" w:date="2021-11-15T12:33:00Z"/>
          <w:rFonts w:asciiTheme="minorHAnsi" w:eastAsiaTheme="minorEastAsia" w:hAnsiTheme="minorHAnsi" w:cstheme="minorBidi"/>
          <w:sz w:val="22"/>
          <w:szCs w:val="22"/>
          <w:lang w:eastAsia="en-GB"/>
        </w:rPr>
      </w:pPr>
      <w:ins w:id="379" w:author="Tomáš Urban" w:date="2021-11-15T12:33:00Z">
        <w:r>
          <w:t>6.5.1</w:t>
        </w:r>
        <w:r>
          <w:tab/>
          <w:t>Out and InOut Parameter Passing Mode</w:t>
        </w:r>
        <w:r>
          <w:tab/>
        </w:r>
        <w:r>
          <w:fldChar w:fldCharType="begin"/>
        </w:r>
        <w:r>
          <w:instrText xml:space="preserve"> PAGEREF _Toc87872144 \h </w:instrText>
        </w:r>
      </w:ins>
      <w:r>
        <w:fldChar w:fldCharType="separate"/>
      </w:r>
      <w:ins w:id="380" w:author="Tomáš Urban" w:date="2021-11-15T12:33:00Z">
        <w:r>
          <w:t>47</w:t>
        </w:r>
        <w:r>
          <w:fldChar w:fldCharType="end"/>
        </w:r>
      </w:ins>
    </w:p>
    <w:p w14:paraId="314368E7" w14:textId="77777777" w:rsidR="00B032C6" w:rsidRDefault="00B032C6">
      <w:pPr>
        <w:pStyle w:val="TOC3"/>
        <w:rPr>
          <w:ins w:id="381" w:author="Tomáš Urban" w:date="2021-11-15T12:33:00Z"/>
          <w:rFonts w:asciiTheme="minorHAnsi" w:eastAsiaTheme="minorEastAsia" w:hAnsiTheme="minorHAnsi" w:cstheme="minorBidi"/>
          <w:sz w:val="22"/>
          <w:szCs w:val="22"/>
          <w:lang w:eastAsia="en-GB"/>
        </w:rPr>
      </w:pPr>
      <w:ins w:id="382" w:author="Tomáš Urban" w:date="2021-11-15T12:33:00Z">
        <w:r>
          <w:t>6.5.2</w:t>
        </w:r>
        <w:r>
          <w:tab/>
          <w:t>triCommunication - Interface</w:t>
        </w:r>
        <w:r>
          <w:tab/>
        </w:r>
        <w:r>
          <w:fldChar w:fldCharType="begin"/>
        </w:r>
        <w:r>
          <w:instrText xml:space="preserve"> PAGEREF _Toc87872145 \h </w:instrText>
        </w:r>
      </w:ins>
      <w:r>
        <w:fldChar w:fldCharType="separate"/>
      </w:r>
      <w:ins w:id="383" w:author="Tomáš Urban" w:date="2021-11-15T12:33:00Z">
        <w:r>
          <w:t>47</w:t>
        </w:r>
        <w:r>
          <w:fldChar w:fldCharType="end"/>
        </w:r>
      </w:ins>
    </w:p>
    <w:p w14:paraId="021C216A" w14:textId="77777777" w:rsidR="00B032C6" w:rsidRDefault="00B032C6">
      <w:pPr>
        <w:pStyle w:val="TOC4"/>
        <w:rPr>
          <w:ins w:id="384" w:author="Tomáš Urban" w:date="2021-11-15T12:33:00Z"/>
          <w:rFonts w:asciiTheme="minorHAnsi" w:eastAsiaTheme="minorEastAsia" w:hAnsiTheme="minorHAnsi" w:cstheme="minorBidi"/>
          <w:sz w:val="22"/>
          <w:szCs w:val="22"/>
          <w:lang w:eastAsia="en-GB"/>
        </w:rPr>
      </w:pPr>
      <w:ins w:id="385" w:author="Tomáš Urban" w:date="2021-11-15T12:33:00Z">
        <w:r>
          <w:t>6.5.2.0</w:t>
        </w:r>
        <w:r>
          <w:tab/>
          <w:t>Introduction</w:t>
        </w:r>
        <w:r>
          <w:tab/>
        </w:r>
        <w:r>
          <w:fldChar w:fldCharType="begin"/>
        </w:r>
        <w:r>
          <w:instrText xml:space="preserve"> PAGEREF _Toc87872146 \h </w:instrText>
        </w:r>
      </w:ins>
      <w:r>
        <w:fldChar w:fldCharType="separate"/>
      </w:r>
      <w:ins w:id="386" w:author="Tomáš Urban" w:date="2021-11-15T12:33:00Z">
        <w:r>
          <w:t>47</w:t>
        </w:r>
        <w:r>
          <w:fldChar w:fldCharType="end"/>
        </w:r>
      </w:ins>
    </w:p>
    <w:p w14:paraId="0C3A9B87" w14:textId="77777777" w:rsidR="00B032C6" w:rsidRDefault="00B032C6">
      <w:pPr>
        <w:pStyle w:val="TOC4"/>
        <w:rPr>
          <w:ins w:id="387" w:author="Tomáš Urban" w:date="2021-11-15T12:33:00Z"/>
          <w:rFonts w:asciiTheme="minorHAnsi" w:eastAsiaTheme="minorEastAsia" w:hAnsiTheme="minorHAnsi" w:cstheme="minorBidi"/>
          <w:sz w:val="22"/>
          <w:szCs w:val="22"/>
          <w:lang w:eastAsia="en-GB"/>
        </w:rPr>
      </w:pPr>
      <w:ins w:id="388" w:author="Tomáš Urban" w:date="2021-11-15T12:33:00Z">
        <w:r>
          <w:t>6.5.2.1</w:t>
        </w:r>
        <w:r>
          <w:tab/>
          <w:t>triCommunicationSA</w:t>
        </w:r>
        <w:r>
          <w:tab/>
        </w:r>
        <w:r>
          <w:fldChar w:fldCharType="begin"/>
        </w:r>
        <w:r>
          <w:instrText xml:space="preserve"> PAGEREF _Toc87872147 \h </w:instrText>
        </w:r>
      </w:ins>
      <w:r>
        <w:fldChar w:fldCharType="separate"/>
      </w:r>
      <w:ins w:id="389" w:author="Tomáš Urban" w:date="2021-11-15T12:33:00Z">
        <w:r>
          <w:t>47</w:t>
        </w:r>
        <w:r>
          <w:fldChar w:fldCharType="end"/>
        </w:r>
      </w:ins>
    </w:p>
    <w:p w14:paraId="3F6D507A" w14:textId="77777777" w:rsidR="00B032C6" w:rsidRDefault="00B032C6">
      <w:pPr>
        <w:pStyle w:val="TOC4"/>
        <w:rPr>
          <w:ins w:id="390" w:author="Tomáš Urban" w:date="2021-11-15T12:33:00Z"/>
          <w:rFonts w:asciiTheme="minorHAnsi" w:eastAsiaTheme="minorEastAsia" w:hAnsiTheme="minorHAnsi" w:cstheme="minorBidi"/>
          <w:sz w:val="22"/>
          <w:szCs w:val="22"/>
          <w:lang w:eastAsia="en-GB"/>
        </w:rPr>
      </w:pPr>
      <w:ins w:id="391" w:author="Tomáš Urban" w:date="2021-11-15T12:33:00Z">
        <w:r>
          <w:t>6.5.2.2</w:t>
        </w:r>
        <w:r>
          <w:tab/>
          <w:t>triCommunicationTE</w:t>
        </w:r>
        <w:r>
          <w:tab/>
        </w:r>
        <w:r>
          <w:fldChar w:fldCharType="begin"/>
        </w:r>
        <w:r>
          <w:instrText xml:space="preserve"> PAGEREF _Toc87872148 \h </w:instrText>
        </w:r>
      </w:ins>
      <w:r>
        <w:fldChar w:fldCharType="separate"/>
      </w:r>
      <w:ins w:id="392" w:author="Tomáš Urban" w:date="2021-11-15T12:33:00Z">
        <w:r>
          <w:t>48</w:t>
        </w:r>
        <w:r>
          <w:fldChar w:fldCharType="end"/>
        </w:r>
      </w:ins>
    </w:p>
    <w:p w14:paraId="5FB53F43" w14:textId="77777777" w:rsidR="00B032C6" w:rsidRDefault="00B032C6">
      <w:pPr>
        <w:pStyle w:val="TOC3"/>
        <w:rPr>
          <w:ins w:id="393" w:author="Tomáš Urban" w:date="2021-11-15T12:33:00Z"/>
          <w:rFonts w:asciiTheme="minorHAnsi" w:eastAsiaTheme="minorEastAsia" w:hAnsiTheme="minorHAnsi" w:cstheme="minorBidi"/>
          <w:sz w:val="22"/>
          <w:szCs w:val="22"/>
          <w:lang w:eastAsia="en-GB"/>
        </w:rPr>
      </w:pPr>
      <w:ins w:id="394" w:author="Tomáš Urban" w:date="2021-11-15T12:33:00Z">
        <w:r>
          <w:t>6.5.3</w:t>
        </w:r>
        <w:r>
          <w:tab/>
          <w:t>triPlatform - Interface</w:t>
        </w:r>
        <w:r>
          <w:tab/>
        </w:r>
        <w:r>
          <w:fldChar w:fldCharType="begin"/>
        </w:r>
        <w:r>
          <w:instrText xml:space="preserve"> PAGEREF _Toc87872149 \h </w:instrText>
        </w:r>
      </w:ins>
      <w:r>
        <w:fldChar w:fldCharType="separate"/>
      </w:r>
      <w:ins w:id="395" w:author="Tomáš Urban" w:date="2021-11-15T12:33:00Z">
        <w:r>
          <w:t>49</w:t>
        </w:r>
        <w:r>
          <w:fldChar w:fldCharType="end"/>
        </w:r>
      </w:ins>
    </w:p>
    <w:p w14:paraId="4748CDEC" w14:textId="77777777" w:rsidR="00B032C6" w:rsidRDefault="00B032C6">
      <w:pPr>
        <w:pStyle w:val="TOC4"/>
        <w:rPr>
          <w:ins w:id="396" w:author="Tomáš Urban" w:date="2021-11-15T12:33:00Z"/>
          <w:rFonts w:asciiTheme="minorHAnsi" w:eastAsiaTheme="minorEastAsia" w:hAnsiTheme="minorHAnsi" w:cstheme="minorBidi"/>
          <w:sz w:val="22"/>
          <w:szCs w:val="22"/>
          <w:lang w:eastAsia="en-GB"/>
        </w:rPr>
      </w:pPr>
      <w:ins w:id="397" w:author="Tomáš Urban" w:date="2021-11-15T12:33:00Z">
        <w:r>
          <w:t>6.5.3.0</w:t>
        </w:r>
        <w:r>
          <w:tab/>
          <w:t>Introduction</w:t>
        </w:r>
        <w:r>
          <w:tab/>
        </w:r>
        <w:r>
          <w:fldChar w:fldCharType="begin"/>
        </w:r>
        <w:r>
          <w:instrText xml:space="preserve"> PAGEREF _Toc87872150 \h </w:instrText>
        </w:r>
      </w:ins>
      <w:r>
        <w:fldChar w:fldCharType="separate"/>
      </w:r>
      <w:ins w:id="398" w:author="Tomáš Urban" w:date="2021-11-15T12:33:00Z">
        <w:r>
          <w:t>49</w:t>
        </w:r>
        <w:r>
          <w:fldChar w:fldCharType="end"/>
        </w:r>
      </w:ins>
    </w:p>
    <w:p w14:paraId="4F10B5BE" w14:textId="77777777" w:rsidR="00B032C6" w:rsidRDefault="00B032C6">
      <w:pPr>
        <w:pStyle w:val="TOC4"/>
        <w:rPr>
          <w:ins w:id="399" w:author="Tomáš Urban" w:date="2021-11-15T12:33:00Z"/>
          <w:rFonts w:asciiTheme="minorHAnsi" w:eastAsiaTheme="minorEastAsia" w:hAnsiTheme="minorHAnsi" w:cstheme="minorBidi"/>
          <w:sz w:val="22"/>
          <w:szCs w:val="22"/>
          <w:lang w:eastAsia="en-GB"/>
        </w:rPr>
      </w:pPr>
      <w:ins w:id="400" w:author="Tomáš Urban" w:date="2021-11-15T12:33:00Z">
        <w:r>
          <w:t>6.5.3.1</w:t>
        </w:r>
        <w:r>
          <w:tab/>
          <w:t>TriPlatformPA</w:t>
        </w:r>
        <w:r>
          <w:tab/>
        </w:r>
        <w:r>
          <w:fldChar w:fldCharType="begin"/>
        </w:r>
        <w:r>
          <w:instrText xml:space="preserve"> PAGEREF _Toc87872151 \h </w:instrText>
        </w:r>
      </w:ins>
      <w:r>
        <w:fldChar w:fldCharType="separate"/>
      </w:r>
      <w:ins w:id="401" w:author="Tomáš Urban" w:date="2021-11-15T12:33:00Z">
        <w:r>
          <w:t>49</w:t>
        </w:r>
        <w:r>
          <w:fldChar w:fldCharType="end"/>
        </w:r>
      </w:ins>
    </w:p>
    <w:p w14:paraId="4F192026" w14:textId="77777777" w:rsidR="00B032C6" w:rsidRDefault="00B032C6">
      <w:pPr>
        <w:pStyle w:val="TOC4"/>
        <w:rPr>
          <w:ins w:id="402" w:author="Tomáš Urban" w:date="2021-11-15T12:33:00Z"/>
          <w:rFonts w:asciiTheme="minorHAnsi" w:eastAsiaTheme="minorEastAsia" w:hAnsiTheme="minorHAnsi" w:cstheme="minorBidi"/>
          <w:sz w:val="22"/>
          <w:szCs w:val="22"/>
          <w:lang w:eastAsia="en-GB"/>
        </w:rPr>
      </w:pPr>
      <w:ins w:id="403" w:author="Tomáš Urban" w:date="2021-11-15T12:33:00Z">
        <w:r>
          <w:t>6.5.3.2</w:t>
        </w:r>
        <w:r>
          <w:tab/>
          <w:t>TriPlatformTE</w:t>
        </w:r>
        <w:r>
          <w:tab/>
        </w:r>
        <w:r>
          <w:fldChar w:fldCharType="begin"/>
        </w:r>
        <w:r>
          <w:instrText xml:space="preserve"> PAGEREF _Toc87872152 \h </w:instrText>
        </w:r>
      </w:ins>
      <w:r>
        <w:fldChar w:fldCharType="separate"/>
      </w:r>
      <w:ins w:id="404" w:author="Tomáš Urban" w:date="2021-11-15T12:33:00Z">
        <w:r>
          <w:t>50</w:t>
        </w:r>
        <w:r>
          <w:fldChar w:fldCharType="end"/>
        </w:r>
      </w:ins>
    </w:p>
    <w:p w14:paraId="11F341C0" w14:textId="77777777" w:rsidR="00B032C6" w:rsidRDefault="00B032C6">
      <w:pPr>
        <w:pStyle w:val="TOC2"/>
        <w:rPr>
          <w:ins w:id="405" w:author="Tomáš Urban" w:date="2021-11-15T12:33:00Z"/>
          <w:rFonts w:asciiTheme="minorHAnsi" w:eastAsiaTheme="minorEastAsia" w:hAnsiTheme="minorHAnsi" w:cstheme="minorBidi"/>
          <w:sz w:val="22"/>
          <w:szCs w:val="22"/>
          <w:lang w:eastAsia="en-GB"/>
        </w:rPr>
      </w:pPr>
      <w:ins w:id="406" w:author="Tomáš Urban" w:date="2021-11-15T12:33:00Z">
        <w:r>
          <w:t>6.6</w:t>
        </w:r>
        <w:r>
          <w:tab/>
          <w:t>Optional parameters</w:t>
        </w:r>
        <w:r>
          <w:tab/>
        </w:r>
        <w:r>
          <w:fldChar w:fldCharType="begin"/>
        </w:r>
        <w:r>
          <w:instrText xml:space="preserve"> PAGEREF _Toc87872153 \h </w:instrText>
        </w:r>
      </w:ins>
      <w:r>
        <w:fldChar w:fldCharType="separate"/>
      </w:r>
      <w:ins w:id="407" w:author="Tomáš Urban" w:date="2021-11-15T12:33:00Z">
        <w:r>
          <w:t>50</w:t>
        </w:r>
        <w:r>
          <w:fldChar w:fldCharType="end"/>
        </w:r>
      </w:ins>
    </w:p>
    <w:p w14:paraId="3C2E2476" w14:textId="77777777" w:rsidR="00B032C6" w:rsidRDefault="00B032C6">
      <w:pPr>
        <w:pStyle w:val="TOC2"/>
        <w:rPr>
          <w:ins w:id="408" w:author="Tomáš Urban" w:date="2021-11-15T12:33:00Z"/>
          <w:rFonts w:asciiTheme="minorHAnsi" w:eastAsiaTheme="minorEastAsia" w:hAnsiTheme="minorHAnsi" w:cstheme="minorBidi"/>
          <w:sz w:val="22"/>
          <w:szCs w:val="22"/>
          <w:lang w:eastAsia="en-GB"/>
        </w:rPr>
      </w:pPr>
      <w:ins w:id="409" w:author="Tomáš Urban" w:date="2021-11-15T12:33:00Z">
        <w:r>
          <w:t>6.7</w:t>
        </w:r>
        <w:r>
          <w:tab/>
          <w:t>TRI initialization</w:t>
        </w:r>
        <w:r>
          <w:tab/>
        </w:r>
        <w:r>
          <w:fldChar w:fldCharType="begin"/>
        </w:r>
        <w:r>
          <w:instrText xml:space="preserve"> PAGEREF _Toc87872154 \h </w:instrText>
        </w:r>
      </w:ins>
      <w:r>
        <w:fldChar w:fldCharType="separate"/>
      </w:r>
      <w:ins w:id="410" w:author="Tomáš Urban" w:date="2021-11-15T12:33:00Z">
        <w:r>
          <w:t>50</w:t>
        </w:r>
        <w:r>
          <w:fldChar w:fldCharType="end"/>
        </w:r>
      </w:ins>
    </w:p>
    <w:p w14:paraId="5139A82B" w14:textId="77777777" w:rsidR="00B032C6" w:rsidRDefault="00B032C6">
      <w:pPr>
        <w:pStyle w:val="TOC1"/>
        <w:rPr>
          <w:ins w:id="411" w:author="Tomáš Urban" w:date="2021-11-15T12:33:00Z"/>
          <w:rFonts w:asciiTheme="minorHAnsi" w:eastAsiaTheme="minorEastAsia" w:hAnsiTheme="minorHAnsi" w:cstheme="minorBidi"/>
          <w:szCs w:val="22"/>
          <w:lang w:eastAsia="en-GB"/>
        </w:rPr>
      </w:pPr>
      <w:ins w:id="412" w:author="Tomáš Urban" w:date="2021-11-15T12:33:00Z">
        <w:r>
          <w:t>7</w:t>
        </w:r>
        <w:r>
          <w:tab/>
          <w:t>ANSI C language mapping</w:t>
        </w:r>
        <w:r>
          <w:tab/>
        </w:r>
        <w:r>
          <w:fldChar w:fldCharType="begin"/>
        </w:r>
        <w:r>
          <w:instrText xml:space="preserve"> PAGEREF _Toc87872155 \h </w:instrText>
        </w:r>
      </w:ins>
      <w:r>
        <w:fldChar w:fldCharType="separate"/>
      </w:r>
      <w:ins w:id="413" w:author="Tomáš Urban" w:date="2021-11-15T12:33:00Z">
        <w:r>
          <w:t>50</w:t>
        </w:r>
        <w:r>
          <w:fldChar w:fldCharType="end"/>
        </w:r>
      </w:ins>
    </w:p>
    <w:p w14:paraId="2BF569A4" w14:textId="77777777" w:rsidR="00B032C6" w:rsidRDefault="00B032C6">
      <w:pPr>
        <w:pStyle w:val="TOC2"/>
        <w:rPr>
          <w:ins w:id="414" w:author="Tomáš Urban" w:date="2021-11-15T12:33:00Z"/>
          <w:rFonts w:asciiTheme="minorHAnsi" w:eastAsiaTheme="minorEastAsia" w:hAnsiTheme="minorHAnsi" w:cstheme="minorBidi"/>
          <w:sz w:val="22"/>
          <w:szCs w:val="22"/>
          <w:lang w:eastAsia="en-GB"/>
        </w:rPr>
      </w:pPr>
      <w:ins w:id="415" w:author="Tomáš Urban" w:date="2021-11-15T12:33:00Z">
        <w:r>
          <w:t>7.1</w:t>
        </w:r>
        <w:r>
          <w:tab/>
          <w:t>Introduction</w:t>
        </w:r>
        <w:r>
          <w:tab/>
        </w:r>
        <w:r>
          <w:fldChar w:fldCharType="begin"/>
        </w:r>
        <w:r>
          <w:instrText xml:space="preserve"> PAGEREF _Toc87872156 \h </w:instrText>
        </w:r>
      </w:ins>
      <w:r>
        <w:fldChar w:fldCharType="separate"/>
      </w:r>
      <w:ins w:id="416" w:author="Tomáš Urban" w:date="2021-11-15T12:33:00Z">
        <w:r>
          <w:t>50</w:t>
        </w:r>
        <w:r>
          <w:fldChar w:fldCharType="end"/>
        </w:r>
      </w:ins>
    </w:p>
    <w:p w14:paraId="00E28143" w14:textId="77777777" w:rsidR="00B032C6" w:rsidRDefault="00B032C6">
      <w:pPr>
        <w:pStyle w:val="TOC2"/>
        <w:rPr>
          <w:ins w:id="417" w:author="Tomáš Urban" w:date="2021-11-15T12:33:00Z"/>
          <w:rFonts w:asciiTheme="minorHAnsi" w:eastAsiaTheme="minorEastAsia" w:hAnsiTheme="minorHAnsi" w:cstheme="minorBidi"/>
          <w:sz w:val="22"/>
          <w:szCs w:val="22"/>
          <w:lang w:eastAsia="en-GB"/>
        </w:rPr>
      </w:pPr>
      <w:ins w:id="418" w:author="Tomáš Urban" w:date="2021-11-15T12:33:00Z">
        <w:r>
          <w:t>7.2</w:t>
        </w:r>
        <w:r>
          <w:tab/>
          <w:t>Names and scopes</w:t>
        </w:r>
        <w:r>
          <w:tab/>
        </w:r>
        <w:r>
          <w:fldChar w:fldCharType="begin"/>
        </w:r>
        <w:r>
          <w:instrText xml:space="preserve"> PAGEREF _Toc87872157 \h </w:instrText>
        </w:r>
      </w:ins>
      <w:r>
        <w:fldChar w:fldCharType="separate"/>
      </w:r>
      <w:ins w:id="419" w:author="Tomáš Urban" w:date="2021-11-15T12:33:00Z">
        <w:r>
          <w:t>50</w:t>
        </w:r>
        <w:r>
          <w:fldChar w:fldCharType="end"/>
        </w:r>
      </w:ins>
    </w:p>
    <w:p w14:paraId="0C85A229" w14:textId="77777777" w:rsidR="00B032C6" w:rsidRDefault="00B032C6">
      <w:pPr>
        <w:pStyle w:val="TOC3"/>
        <w:rPr>
          <w:ins w:id="420" w:author="Tomáš Urban" w:date="2021-11-15T12:33:00Z"/>
          <w:rFonts w:asciiTheme="minorHAnsi" w:eastAsiaTheme="minorEastAsia" w:hAnsiTheme="minorHAnsi" w:cstheme="minorBidi"/>
          <w:sz w:val="22"/>
          <w:szCs w:val="22"/>
          <w:lang w:eastAsia="en-GB"/>
        </w:rPr>
      </w:pPr>
      <w:ins w:id="421" w:author="Tomáš Urban" w:date="2021-11-15T12:33:00Z">
        <w:r>
          <w:t>7.2.0</w:t>
        </w:r>
        <w:r>
          <w:tab/>
          <w:t>Naming rules</w:t>
        </w:r>
        <w:r>
          <w:tab/>
        </w:r>
        <w:r>
          <w:fldChar w:fldCharType="begin"/>
        </w:r>
        <w:r>
          <w:instrText xml:space="preserve"> PAGEREF _Toc87872158 \h </w:instrText>
        </w:r>
      </w:ins>
      <w:r>
        <w:fldChar w:fldCharType="separate"/>
      </w:r>
      <w:ins w:id="422" w:author="Tomáš Urban" w:date="2021-11-15T12:33:00Z">
        <w:r>
          <w:t>50</w:t>
        </w:r>
        <w:r>
          <w:fldChar w:fldCharType="end"/>
        </w:r>
      </w:ins>
    </w:p>
    <w:p w14:paraId="7DAAC8EC" w14:textId="77777777" w:rsidR="00B032C6" w:rsidRDefault="00B032C6">
      <w:pPr>
        <w:pStyle w:val="TOC3"/>
        <w:rPr>
          <w:ins w:id="423" w:author="Tomáš Urban" w:date="2021-11-15T12:33:00Z"/>
          <w:rFonts w:asciiTheme="minorHAnsi" w:eastAsiaTheme="minorEastAsia" w:hAnsiTheme="minorHAnsi" w:cstheme="minorBidi"/>
          <w:sz w:val="22"/>
          <w:szCs w:val="22"/>
          <w:lang w:eastAsia="en-GB"/>
        </w:rPr>
      </w:pPr>
      <w:ins w:id="424" w:author="Tomáš Urban" w:date="2021-11-15T12:33:00Z">
        <w:r>
          <w:t>7.2.1</w:t>
        </w:r>
        <w:r>
          <w:tab/>
          <w:t>Abstract type mapping</w:t>
        </w:r>
        <w:r>
          <w:tab/>
        </w:r>
        <w:r>
          <w:fldChar w:fldCharType="begin"/>
        </w:r>
        <w:r>
          <w:instrText xml:space="preserve"> PAGEREF _Toc87872159 \h </w:instrText>
        </w:r>
      </w:ins>
      <w:r>
        <w:fldChar w:fldCharType="separate"/>
      </w:r>
      <w:ins w:id="425" w:author="Tomáš Urban" w:date="2021-11-15T12:33:00Z">
        <w:r>
          <w:t>51</w:t>
        </w:r>
        <w:r>
          <w:fldChar w:fldCharType="end"/>
        </w:r>
      </w:ins>
    </w:p>
    <w:p w14:paraId="1BEAFCC3" w14:textId="77777777" w:rsidR="00B032C6" w:rsidRDefault="00B032C6">
      <w:pPr>
        <w:pStyle w:val="TOC3"/>
        <w:rPr>
          <w:ins w:id="426" w:author="Tomáš Urban" w:date="2021-11-15T12:33:00Z"/>
          <w:rFonts w:asciiTheme="minorHAnsi" w:eastAsiaTheme="minorEastAsia" w:hAnsiTheme="minorHAnsi" w:cstheme="minorBidi"/>
          <w:sz w:val="22"/>
          <w:szCs w:val="22"/>
          <w:lang w:eastAsia="en-GB"/>
        </w:rPr>
      </w:pPr>
      <w:ins w:id="427" w:author="Tomáš Urban" w:date="2021-11-15T12:33:00Z">
        <w:r>
          <w:t>7.2.2</w:t>
        </w:r>
        <w:r>
          <w:tab/>
          <w:t>ANSI C type definitions</w:t>
        </w:r>
        <w:r>
          <w:tab/>
        </w:r>
        <w:r>
          <w:fldChar w:fldCharType="begin"/>
        </w:r>
        <w:r>
          <w:instrText xml:space="preserve"> PAGEREF _Toc87872160 \h </w:instrText>
        </w:r>
      </w:ins>
      <w:r>
        <w:fldChar w:fldCharType="separate"/>
      </w:r>
      <w:ins w:id="428" w:author="Tomáš Urban" w:date="2021-11-15T12:33:00Z">
        <w:r>
          <w:t>52</w:t>
        </w:r>
        <w:r>
          <w:fldChar w:fldCharType="end"/>
        </w:r>
      </w:ins>
    </w:p>
    <w:p w14:paraId="20EF79D1" w14:textId="77777777" w:rsidR="00B032C6" w:rsidRDefault="00B032C6">
      <w:pPr>
        <w:pStyle w:val="TOC3"/>
        <w:rPr>
          <w:ins w:id="429" w:author="Tomáš Urban" w:date="2021-11-15T12:33:00Z"/>
          <w:rFonts w:asciiTheme="minorHAnsi" w:eastAsiaTheme="minorEastAsia" w:hAnsiTheme="minorHAnsi" w:cstheme="minorBidi"/>
          <w:sz w:val="22"/>
          <w:szCs w:val="22"/>
          <w:lang w:eastAsia="en-GB"/>
        </w:rPr>
      </w:pPr>
      <w:ins w:id="430" w:author="Tomáš Urban" w:date="2021-11-15T12:33:00Z">
        <w:r>
          <w:t>7.2.3</w:t>
        </w:r>
        <w:r>
          <w:tab/>
          <w:t>IDL type mapping</w:t>
        </w:r>
        <w:r>
          <w:tab/>
        </w:r>
        <w:r>
          <w:fldChar w:fldCharType="begin"/>
        </w:r>
        <w:r>
          <w:instrText xml:space="preserve"> PAGEREF _Toc87872161 \h </w:instrText>
        </w:r>
      </w:ins>
      <w:r>
        <w:fldChar w:fldCharType="separate"/>
      </w:r>
      <w:ins w:id="431" w:author="Tomáš Urban" w:date="2021-11-15T12:33:00Z">
        <w:r>
          <w:t>52</w:t>
        </w:r>
        <w:r>
          <w:fldChar w:fldCharType="end"/>
        </w:r>
      </w:ins>
    </w:p>
    <w:p w14:paraId="1E210A83" w14:textId="77777777" w:rsidR="00B032C6" w:rsidRDefault="00B032C6">
      <w:pPr>
        <w:pStyle w:val="TOC3"/>
        <w:rPr>
          <w:ins w:id="432" w:author="Tomáš Urban" w:date="2021-11-15T12:33:00Z"/>
          <w:rFonts w:asciiTheme="minorHAnsi" w:eastAsiaTheme="minorEastAsia" w:hAnsiTheme="minorHAnsi" w:cstheme="minorBidi"/>
          <w:sz w:val="22"/>
          <w:szCs w:val="22"/>
          <w:lang w:eastAsia="en-GB"/>
        </w:rPr>
      </w:pPr>
      <w:ins w:id="433" w:author="Tomáš Urban" w:date="2021-11-15T12:33:00Z">
        <w:r>
          <w:t>7.2.4</w:t>
        </w:r>
        <w:r>
          <w:tab/>
          <w:t>TRI operation mapping</w:t>
        </w:r>
        <w:r>
          <w:tab/>
        </w:r>
        <w:r>
          <w:fldChar w:fldCharType="begin"/>
        </w:r>
        <w:r>
          <w:instrText xml:space="preserve"> PAGEREF _Toc87872162 \h </w:instrText>
        </w:r>
      </w:ins>
      <w:r>
        <w:fldChar w:fldCharType="separate"/>
      </w:r>
      <w:ins w:id="434" w:author="Tomáš Urban" w:date="2021-11-15T12:33:00Z">
        <w:r>
          <w:t>52</w:t>
        </w:r>
        <w:r>
          <w:fldChar w:fldCharType="end"/>
        </w:r>
      </w:ins>
    </w:p>
    <w:p w14:paraId="749D1748" w14:textId="77777777" w:rsidR="00B032C6" w:rsidRDefault="00B032C6">
      <w:pPr>
        <w:pStyle w:val="TOC2"/>
        <w:rPr>
          <w:ins w:id="435" w:author="Tomáš Urban" w:date="2021-11-15T12:33:00Z"/>
          <w:rFonts w:asciiTheme="minorHAnsi" w:eastAsiaTheme="minorEastAsia" w:hAnsiTheme="minorHAnsi" w:cstheme="minorBidi"/>
          <w:sz w:val="22"/>
          <w:szCs w:val="22"/>
          <w:lang w:eastAsia="en-GB"/>
        </w:rPr>
      </w:pPr>
      <w:ins w:id="436" w:author="Tomáš Urban" w:date="2021-11-15T12:33:00Z">
        <w:r>
          <w:t>7.3</w:t>
        </w:r>
        <w:r>
          <w:tab/>
          <w:t>Memory management</w:t>
        </w:r>
        <w:r>
          <w:tab/>
        </w:r>
        <w:r>
          <w:fldChar w:fldCharType="begin"/>
        </w:r>
        <w:r>
          <w:instrText xml:space="preserve"> PAGEREF _Toc87872163 \h </w:instrText>
        </w:r>
      </w:ins>
      <w:r>
        <w:fldChar w:fldCharType="separate"/>
      </w:r>
      <w:ins w:id="437" w:author="Tomáš Urban" w:date="2021-11-15T12:33:00Z">
        <w:r>
          <w:t>55</w:t>
        </w:r>
        <w:r>
          <w:fldChar w:fldCharType="end"/>
        </w:r>
      </w:ins>
    </w:p>
    <w:p w14:paraId="4993213D" w14:textId="77777777" w:rsidR="00B032C6" w:rsidRDefault="00B032C6">
      <w:pPr>
        <w:pStyle w:val="TOC1"/>
        <w:rPr>
          <w:ins w:id="438" w:author="Tomáš Urban" w:date="2021-11-15T12:33:00Z"/>
          <w:rFonts w:asciiTheme="minorHAnsi" w:eastAsiaTheme="minorEastAsia" w:hAnsiTheme="minorHAnsi" w:cstheme="minorBidi"/>
          <w:szCs w:val="22"/>
          <w:lang w:eastAsia="en-GB"/>
        </w:rPr>
      </w:pPr>
      <w:ins w:id="439" w:author="Tomáš Urban" w:date="2021-11-15T12:33:00Z">
        <w:r>
          <w:t>8</w:t>
        </w:r>
        <w:r>
          <w:tab/>
          <w:t>C++ language mapping</w:t>
        </w:r>
        <w:r>
          <w:tab/>
        </w:r>
        <w:r>
          <w:fldChar w:fldCharType="begin"/>
        </w:r>
        <w:r>
          <w:instrText xml:space="preserve"> PAGEREF _Toc87872164 \h </w:instrText>
        </w:r>
      </w:ins>
      <w:r>
        <w:fldChar w:fldCharType="separate"/>
      </w:r>
      <w:ins w:id="440" w:author="Tomáš Urban" w:date="2021-11-15T12:33:00Z">
        <w:r>
          <w:t>55</w:t>
        </w:r>
        <w:r>
          <w:fldChar w:fldCharType="end"/>
        </w:r>
      </w:ins>
    </w:p>
    <w:p w14:paraId="2C6EF335" w14:textId="77777777" w:rsidR="00B032C6" w:rsidRDefault="00B032C6">
      <w:pPr>
        <w:pStyle w:val="TOC2"/>
        <w:rPr>
          <w:ins w:id="441" w:author="Tomáš Urban" w:date="2021-11-15T12:33:00Z"/>
          <w:rFonts w:asciiTheme="minorHAnsi" w:eastAsiaTheme="minorEastAsia" w:hAnsiTheme="minorHAnsi" w:cstheme="minorBidi"/>
          <w:sz w:val="22"/>
          <w:szCs w:val="22"/>
          <w:lang w:eastAsia="en-GB"/>
        </w:rPr>
      </w:pPr>
      <w:ins w:id="442" w:author="Tomáš Urban" w:date="2021-11-15T12:33:00Z">
        <w:r>
          <w:t>8.1</w:t>
        </w:r>
        <w:r>
          <w:tab/>
          <w:t>Introduction</w:t>
        </w:r>
        <w:r>
          <w:tab/>
        </w:r>
        <w:r>
          <w:fldChar w:fldCharType="begin"/>
        </w:r>
        <w:r>
          <w:instrText xml:space="preserve"> PAGEREF _Toc87872165 \h </w:instrText>
        </w:r>
      </w:ins>
      <w:r>
        <w:fldChar w:fldCharType="separate"/>
      </w:r>
      <w:ins w:id="443" w:author="Tomáš Urban" w:date="2021-11-15T12:33:00Z">
        <w:r>
          <w:t>55</w:t>
        </w:r>
        <w:r>
          <w:fldChar w:fldCharType="end"/>
        </w:r>
      </w:ins>
    </w:p>
    <w:p w14:paraId="37750E1F" w14:textId="77777777" w:rsidR="00B032C6" w:rsidRDefault="00B032C6">
      <w:pPr>
        <w:pStyle w:val="TOC2"/>
        <w:rPr>
          <w:ins w:id="444" w:author="Tomáš Urban" w:date="2021-11-15T12:33:00Z"/>
          <w:rFonts w:asciiTheme="minorHAnsi" w:eastAsiaTheme="minorEastAsia" w:hAnsiTheme="minorHAnsi" w:cstheme="minorBidi"/>
          <w:sz w:val="22"/>
          <w:szCs w:val="22"/>
          <w:lang w:eastAsia="en-GB"/>
        </w:rPr>
      </w:pPr>
      <w:ins w:id="445" w:author="Tomáš Urban" w:date="2021-11-15T12:33:00Z">
        <w:r>
          <w:t>8.2</w:t>
        </w:r>
        <w:r>
          <w:tab/>
          <w:t>Names and scopes</w:t>
        </w:r>
        <w:r>
          <w:tab/>
        </w:r>
        <w:r>
          <w:fldChar w:fldCharType="begin"/>
        </w:r>
        <w:r>
          <w:instrText xml:space="preserve"> PAGEREF _Toc87872166 \h </w:instrText>
        </w:r>
      </w:ins>
      <w:r>
        <w:fldChar w:fldCharType="separate"/>
      </w:r>
      <w:ins w:id="446" w:author="Tomáš Urban" w:date="2021-11-15T12:33:00Z">
        <w:r>
          <w:t>55</w:t>
        </w:r>
        <w:r>
          <w:fldChar w:fldCharType="end"/>
        </w:r>
      </w:ins>
    </w:p>
    <w:p w14:paraId="20AB9B3F" w14:textId="77777777" w:rsidR="00B032C6" w:rsidRDefault="00B032C6">
      <w:pPr>
        <w:pStyle w:val="TOC2"/>
        <w:rPr>
          <w:ins w:id="447" w:author="Tomáš Urban" w:date="2021-11-15T12:33:00Z"/>
          <w:rFonts w:asciiTheme="minorHAnsi" w:eastAsiaTheme="minorEastAsia" w:hAnsiTheme="minorHAnsi" w:cstheme="minorBidi"/>
          <w:sz w:val="22"/>
          <w:szCs w:val="22"/>
          <w:lang w:eastAsia="en-GB"/>
        </w:rPr>
      </w:pPr>
      <w:ins w:id="448" w:author="Tomáš Urban" w:date="2021-11-15T12:33:00Z">
        <w:r>
          <w:t>8.3</w:t>
        </w:r>
        <w:r>
          <w:tab/>
          <w:t>Memory management</w:t>
        </w:r>
        <w:r>
          <w:tab/>
        </w:r>
        <w:r>
          <w:fldChar w:fldCharType="begin"/>
        </w:r>
        <w:r>
          <w:instrText xml:space="preserve"> PAGEREF _Toc87872167 \h </w:instrText>
        </w:r>
      </w:ins>
      <w:r>
        <w:fldChar w:fldCharType="separate"/>
      </w:r>
      <w:ins w:id="449" w:author="Tomáš Urban" w:date="2021-11-15T12:33:00Z">
        <w:r>
          <w:t>55</w:t>
        </w:r>
        <w:r>
          <w:fldChar w:fldCharType="end"/>
        </w:r>
      </w:ins>
    </w:p>
    <w:p w14:paraId="726F8D82" w14:textId="77777777" w:rsidR="00B032C6" w:rsidRDefault="00B032C6">
      <w:pPr>
        <w:pStyle w:val="TOC2"/>
        <w:rPr>
          <w:ins w:id="450" w:author="Tomáš Urban" w:date="2021-11-15T12:33:00Z"/>
          <w:rFonts w:asciiTheme="minorHAnsi" w:eastAsiaTheme="minorEastAsia" w:hAnsiTheme="minorHAnsi" w:cstheme="minorBidi"/>
          <w:sz w:val="22"/>
          <w:szCs w:val="22"/>
          <w:lang w:eastAsia="en-GB"/>
        </w:rPr>
      </w:pPr>
      <w:ins w:id="451" w:author="Tomáš Urban" w:date="2021-11-15T12:33:00Z">
        <w:r>
          <w:t>8.4</w:t>
        </w:r>
        <w:r>
          <w:tab/>
          <w:t>Void</w:t>
        </w:r>
        <w:r>
          <w:tab/>
        </w:r>
        <w:r>
          <w:fldChar w:fldCharType="begin"/>
        </w:r>
        <w:r>
          <w:instrText xml:space="preserve"> PAGEREF _Toc87872168 \h </w:instrText>
        </w:r>
      </w:ins>
      <w:r>
        <w:fldChar w:fldCharType="separate"/>
      </w:r>
      <w:ins w:id="452" w:author="Tomáš Urban" w:date="2021-11-15T12:33:00Z">
        <w:r>
          <w:t>55</w:t>
        </w:r>
        <w:r>
          <w:fldChar w:fldCharType="end"/>
        </w:r>
      </w:ins>
    </w:p>
    <w:p w14:paraId="3C94BB53" w14:textId="77777777" w:rsidR="00B032C6" w:rsidRDefault="00B032C6">
      <w:pPr>
        <w:pStyle w:val="TOC2"/>
        <w:rPr>
          <w:ins w:id="453" w:author="Tomáš Urban" w:date="2021-11-15T12:33:00Z"/>
          <w:rFonts w:asciiTheme="minorHAnsi" w:eastAsiaTheme="minorEastAsia" w:hAnsiTheme="minorHAnsi" w:cstheme="minorBidi"/>
          <w:sz w:val="22"/>
          <w:szCs w:val="22"/>
          <w:lang w:eastAsia="en-GB"/>
        </w:rPr>
      </w:pPr>
      <w:ins w:id="454" w:author="Tomáš Urban" w:date="2021-11-15T12:33:00Z">
        <w:r>
          <w:t>8.5</w:t>
        </w:r>
        <w:r>
          <w:tab/>
          <w:t>Type mapping</w:t>
        </w:r>
        <w:r>
          <w:tab/>
        </w:r>
        <w:r>
          <w:fldChar w:fldCharType="begin"/>
        </w:r>
        <w:r>
          <w:instrText xml:space="preserve"> PAGEREF _Toc87872169 \h </w:instrText>
        </w:r>
      </w:ins>
      <w:r>
        <w:fldChar w:fldCharType="separate"/>
      </w:r>
      <w:ins w:id="455" w:author="Tomáš Urban" w:date="2021-11-15T12:33:00Z">
        <w:r>
          <w:t>55</w:t>
        </w:r>
        <w:r>
          <w:fldChar w:fldCharType="end"/>
        </w:r>
      </w:ins>
    </w:p>
    <w:p w14:paraId="30E325D0" w14:textId="77777777" w:rsidR="00B032C6" w:rsidRDefault="00B032C6">
      <w:pPr>
        <w:pStyle w:val="TOC3"/>
        <w:rPr>
          <w:ins w:id="456" w:author="Tomáš Urban" w:date="2021-11-15T12:33:00Z"/>
          <w:rFonts w:asciiTheme="minorHAnsi" w:eastAsiaTheme="minorEastAsia" w:hAnsiTheme="minorHAnsi" w:cstheme="minorBidi"/>
          <w:sz w:val="22"/>
          <w:szCs w:val="22"/>
          <w:lang w:eastAsia="en-GB"/>
        </w:rPr>
      </w:pPr>
      <w:ins w:id="457" w:author="Tomáš Urban" w:date="2021-11-15T12:33:00Z">
        <w:r>
          <w:t>8.5.0</w:t>
        </w:r>
        <w:r>
          <w:tab/>
          <w:t>Basic rules</w:t>
        </w:r>
        <w:r>
          <w:tab/>
        </w:r>
        <w:r>
          <w:fldChar w:fldCharType="begin"/>
        </w:r>
        <w:r>
          <w:instrText xml:space="preserve"> PAGEREF _Toc87872170 \h </w:instrText>
        </w:r>
      </w:ins>
      <w:r>
        <w:fldChar w:fldCharType="separate"/>
      </w:r>
      <w:ins w:id="458" w:author="Tomáš Urban" w:date="2021-11-15T12:33:00Z">
        <w:r>
          <w:t>55</w:t>
        </w:r>
        <w:r>
          <w:fldChar w:fldCharType="end"/>
        </w:r>
      </w:ins>
    </w:p>
    <w:p w14:paraId="152E5B0E" w14:textId="77777777" w:rsidR="00B032C6" w:rsidRDefault="00B032C6">
      <w:pPr>
        <w:pStyle w:val="TOC3"/>
        <w:rPr>
          <w:ins w:id="459" w:author="Tomáš Urban" w:date="2021-11-15T12:33:00Z"/>
          <w:rFonts w:asciiTheme="minorHAnsi" w:eastAsiaTheme="minorEastAsia" w:hAnsiTheme="minorHAnsi" w:cstheme="minorBidi"/>
          <w:sz w:val="22"/>
          <w:szCs w:val="22"/>
          <w:lang w:eastAsia="en-GB"/>
        </w:rPr>
      </w:pPr>
      <w:ins w:id="460" w:author="Tomáš Urban" w:date="2021-11-15T12:33:00Z">
        <w:r>
          <w:t>8.5.1</w:t>
        </w:r>
        <w:r>
          <w:tab/>
          <w:t>Encapsulated C++ types</w:t>
        </w:r>
        <w:r>
          <w:tab/>
        </w:r>
        <w:r>
          <w:fldChar w:fldCharType="begin"/>
        </w:r>
        <w:r>
          <w:instrText xml:space="preserve"> PAGEREF _Toc87872171 \h </w:instrText>
        </w:r>
      </w:ins>
      <w:r>
        <w:fldChar w:fldCharType="separate"/>
      </w:r>
      <w:ins w:id="461" w:author="Tomáš Urban" w:date="2021-11-15T12:33:00Z">
        <w:r>
          <w:t>55</w:t>
        </w:r>
        <w:r>
          <w:fldChar w:fldCharType="end"/>
        </w:r>
      </w:ins>
    </w:p>
    <w:p w14:paraId="2E67EE4C" w14:textId="77777777" w:rsidR="00B032C6" w:rsidRDefault="00B032C6">
      <w:pPr>
        <w:pStyle w:val="TOC3"/>
        <w:rPr>
          <w:ins w:id="462" w:author="Tomáš Urban" w:date="2021-11-15T12:33:00Z"/>
          <w:rFonts w:asciiTheme="minorHAnsi" w:eastAsiaTheme="minorEastAsia" w:hAnsiTheme="minorHAnsi" w:cstheme="minorBidi"/>
          <w:sz w:val="22"/>
          <w:szCs w:val="22"/>
          <w:lang w:eastAsia="en-GB"/>
        </w:rPr>
      </w:pPr>
      <w:ins w:id="463" w:author="Tomáš Urban" w:date="2021-11-15T12:33:00Z">
        <w:r>
          <w:t>8.5.2</w:t>
        </w:r>
        <w:r>
          <w:tab/>
          <w:t>Abstract data types</w:t>
        </w:r>
        <w:r>
          <w:tab/>
        </w:r>
        <w:r>
          <w:fldChar w:fldCharType="begin"/>
        </w:r>
        <w:r>
          <w:instrText xml:space="preserve"> PAGEREF _Toc87872172 \h </w:instrText>
        </w:r>
      </w:ins>
      <w:r>
        <w:fldChar w:fldCharType="separate"/>
      </w:r>
      <w:ins w:id="464" w:author="Tomáš Urban" w:date="2021-11-15T12:33:00Z">
        <w:r>
          <w:t>56</w:t>
        </w:r>
        <w:r>
          <w:fldChar w:fldCharType="end"/>
        </w:r>
      </w:ins>
    </w:p>
    <w:p w14:paraId="642D94A7" w14:textId="77777777" w:rsidR="00B032C6" w:rsidRDefault="00B032C6">
      <w:pPr>
        <w:pStyle w:val="TOC4"/>
        <w:rPr>
          <w:ins w:id="465" w:author="Tomáš Urban" w:date="2021-11-15T12:33:00Z"/>
          <w:rFonts w:asciiTheme="minorHAnsi" w:eastAsiaTheme="minorEastAsia" w:hAnsiTheme="minorHAnsi" w:cstheme="minorBidi"/>
          <w:sz w:val="22"/>
          <w:szCs w:val="22"/>
          <w:lang w:eastAsia="en-GB"/>
        </w:rPr>
      </w:pPr>
      <w:ins w:id="466" w:author="Tomáš Urban" w:date="2021-11-15T12:33:00Z">
        <w:r>
          <w:t>8.5.2.1</w:t>
        </w:r>
        <w:r>
          <w:tab/>
          <w:t>QualifiedName</w:t>
        </w:r>
        <w:r>
          <w:tab/>
        </w:r>
        <w:r>
          <w:fldChar w:fldCharType="begin"/>
        </w:r>
        <w:r>
          <w:instrText xml:space="preserve"> PAGEREF _Toc87872173 \h </w:instrText>
        </w:r>
      </w:ins>
      <w:r>
        <w:fldChar w:fldCharType="separate"/>
      </w:r>
      <w:ins w:id="467" w:author="Tomáš Urban" w:date="2021-11-15T12:33:00Z">
        <w:r>
          <w:t>56</w:t>
        </w:r>
        <w:r>
          <w:fldChar w:fldCharType="end"/>
        </w:r>
      </w:ins>
    </w:p>
    <w:p w14:paraId="43ACA99A" w14:textId="77777777" w:rsidR="00B032C6" w:rsidRDefault="00B032C6">
      <w:pPr>
        <w:pStyle w:val="TOC4"/>
        <w:rPr>
          <w:ins w:id="468" w:author="Tomáš Urban" w:date="2021-11-15T12:33:00Z"/>
          <w:rFonts w:asciiTheme="minorHAnsi" w:eastAsiaTheme="minorEastAsia" w:hAnsiTheme="minorHAnsi" w:cstheme="minorBidi"/>
          <w:sz w:val="22"/>
          <w:szCs w:val="22"/>
          <w:lang w:eastAsia="en-GB"/>
        </w:rPr>
      </w:pPr>
      <w:ins w:id="469" w:author="Tomáš Urban" w:date="2021-11-15T12:33:00Z">
        <w:r>
          <w:t>8.5.2.2</w:t>
        </w:r>
        <w:r>
          <w:tab/>
          <w:t>TriAddress</w:t>
        </w:r>
        <w:r>
          <w:tab/>
        </w:r>
        <w:r>
          <w:fldChar w:fldCharType="begin"/>
        </w:r>
        <w:r>
          <w:instrText xml:space="preserve"> PAGEREF _Toc87872174 \h </w:instrText>
        </w:r>
      </w:ins>
      <w:r>
        <w:fldChar w:fldCharType="separate"/>
      </w:r>
      <w:ins w:id="470" w:author="Tomáš Urban" w:date="2021-11-15T12:33:00Z">
        <w:r>
          <w:t>56</w:t>
        </w:r>
        <w:r>
          <w:fldChar w:fldCharType="end"/>
        </w:r>
      </w:ins>
    </w:p>
    <w:p w14:paraId="51F3581A" w14:textId="77777777" w:rsidR="00B032C6" w:rsidRDefault="00B032C6">
      <w:pPr>
        <w:pStyle w:val="TOC4"/>
        <w:rPr>
          <w:ins w:id="471" w:author="Tomáš Urban" w:date="2021-11-15T12:33:00Z"/>
          <w:rFonts w:asciiTheme="minorHAnsi" w:eastAsiaTheme="minorEastAsia" w:hAnsiTheme="minorHAnsi" w:cstheme="minorBidi"/>
          <w:sz w:val="22"/>
          <w:szCs w:val="22"/>
          <w:lang w:eastAsia="en-GB"/>
        </w:rPr>
      </w:pPr>
      <w:ins w:id="472" w:author="Tomáš Urban" w:date="2021-11-15T12:33:00Z">
        <w:r>
          <w:t>8.5.2.3</w:t>
        </w:r>
        <w:r>
          <w:tab/>
          <w:t>TriAddressList</w:t>
        </w:r>
        <w:r>
          <w:tab/>
        </w:r>
        <w:r>
          <w:fldChar w:fldCharType="begin"/>
        </w:r>
        <w:r>
          <w:instrText xml:space="preserve"> PAGEREF _Toc87872175 \h </w:instrText>
        </w:r>
      </w:ins>
      <w:r>
        <w:fldChar w:fldCharType="separate"/>
      </w:r>
      <w:ins w:id="473" w:author="Tomáš Urban" w:date="2021-11-15T12:33:00Z">
        <w:r>
          <w:t>57</w:t>
        </w:r>
        <w:r>
          <w:fldChar w:fldCharType="end"/>
        </w:r>
      </w:ins>
    </w:p>
    <w:p w14:paraId="7F87D181" w14:textId="77777777" w:rsidR="00B032C6" w:rsidRDefault="00B032C6">
      <w:pPr>
        <w:pStyle w:val="TOC4"/>
        <w:rPr>
          <w:ins w:id="474" w:author="Tomáš Urban" w:date="2021-11-15T12:33:00Z"/>
          <w:rFonts w:asciiTheme="minorHAnsi" w:eastAsiaTheme="minorEastAsia" w:hAnsiTheme="minorHAnsi" w:cstheme="minorBidi"/>
          <w:sz w:val="22"/>
          <w:szCs w:val="22"/>
          <w:lang w:eastAsia="en-GB"/>
        </w:rPr>
      </w:pPr>
      <w:ins w:id="475" w:author="Tomáš Urban" w:date="2021-11-15T12:33:00Z">
        <w:r>
          <w:t>8.5.2.4</w:t>
        </w:r>
        <w:r>
          <w:tab/>
          <w:t>TriComponentId</w:t>
        </w:r>
        <w:r>
          <w:tab/>
        </w:r>
        <w:r>
          <w:fldChar w:fldCharType="begin"/>
        </w:r>
        <w:r>
          <w:instrText xml:space="preserve"> PAGEREF _Toc87872176 \h </w:instrText>
        </w:r>
      </w:ins>
      <w:r>
        <w:fldChar w:fldCharType="separate"/>
      </w:r>
      <w:ins w:id="476" w:author="Tomáš Urban" w:date="2021-11-15T12:33:00Z">
        <w:r>
          <w:t>58</w:t>
        </w:r>
        <w:r>
          <w:fldChar w:fldCharType="end"/>
        </w:r>
      </w:ins>
    </w:p>
    <w:p w14:paraId="187D4FEE" w14:textId="77777777" w:rsidR="00B032C6" w:rsidRDefault="00B032C6">
      <w:pPr>
        <w:pStyle w:val="TOC4"/>
        <w:rPr>
          <w:ins w:id="477" w:author="Tomáš Urban" w:date="2021-11-15T12:33:00Z"/>
          <w:rFonts w:asciiTheme="minorHAnsi" w:eastAsiaTheme="minorEastAsia" w:hAnsiTheme="minorHAnsi" w:cstheme="minorBidi"/>
          <w:sz w:val="22"/>
          <w:szCs w:val="22"/>
          <w:lang w:eastAsia="en-GB"/>
        </w:rPr>
      </w:pPr>
      <w:ins w:id="478" w:author="Tomáš Urban" w:date="2021-11-15T12:33:00Z">
        <w:r>
          <w:t>8.5.2.5</w:t>
        </w:r>
        <w:r>
          <w:tab/>
          <w:t>TriComponentIdList</w:t>
        </w:r>
        <w:r>
          <w:tab/>
        </w:r>
        <w:r>
          <w:fldChar w:fldCharType="begin"/>
        </w:r>
        <w:r>
          <w:instrText xml:space="preserve"> PAGEREF _Toc87872177 \h </w:instrText>
        </w:r>
      </w:ins>
      <w:r>
        <w:fldChar w:fldCharType="separate"/>
      </w:r>
      <w:ins w:id="479" w:author="Tomáš Urban" w:date="2021-11-15T12:33:00Z">
        <w:r>
          <w:t>58</w:t>
        </w:r>
        <w:r>
          <w:fldChar w:fldCharType="end"/>
        </w:r>
      </w:ins>
    </w:p>
    <w:p w14:paraId="1A701FED" w14:textId="77777777" w:rsidR="00B032C6" w:rsidRDefault="00B032C6">
      <w:pPr>
        <w:pStyle w:val="TOC4"/>
        <w:rPr>
          <w:ins w:id="480" w:author="Tomáš Urban" w:date="2021-11-15T12:33:00Z"/>
          <w:rFonts w:asciiTheme="minorHAnsi" w:eastAsiaTheme="minorEastAsia" w:hAnsiTheme="minorHAnsi" w:cstheme="minorBidi"/>
          <w:sz w:val="22"/>
          <w:szCs w:val="22"/>
          <w:lang w:eastAsia="en-GB"/>
        </w:rPr>
      </w:pPr>
      <w:ins w:id="481" w:author="Tomáš Urban" w:date="2021-11-15T12:33:00Z">
        <w:r>
          <w:t>8.5.2.6</w:t>
        </w:r>
        <w:r>
          <w:tab/>
          <w:t>TriException</w:t>
        </w:r>
        <w:r>
          <w:tab/>
        </w:r>
        <w:r>
          <w:fldChar w:fldCharType="begin"/>
        </w:r>
        <w:r>
          <w:instrText xml:space="preserve"> PAGEREF _Toc87872178 \h </w:instrText>
        </w:r>
      </w:ins>
      <w:r>
        <w:fldChar w:fldCharType="separate"/>
      </w:r>
      <w:ins w:id="482" w:author="Tomáš Urban" w:date="2021-11-15T12:33:00Z">
        <w:r>
          <w:t>59</w:t>
        </w:r>
        <w:r>
          <w:fldChar w:fldCharType="end"/>
        </w:r>
      </w:ins>
    </w:p>
    <w:p w14:paraId="5A857EFE" w14:textId="77777777" w:rsidR="00B032C6" w:rsidRDefault="00B032C6">
      <w:pPr>
        <w:pStyle w:val="TOC4"/>
        <w:rPr>
          <w:ins w:id="483" w:author="Tomáš Urban" w:date="2021-11-15T12:33:00Z"/>
          <w:rFonts w:asciiTheme="minorHAnsi" w:eastAsiaTheme="minorEastAsia" w:hAnsiTheme="minorHAnsi" w:cstheme="minorBidi"/>
          <w:sz w:val="22"/>
          <w:szCs w:val="22"/>
          <w:lang w:eastAsia="en-GB"/>
        </w:rPr>
      </w:pPr>
      <w:ins w:id="484" w:author="Tomáš Urban" w:date="2021-11-15T12:33:00Z">
        <w:r>
          <w:t>8.5.2.7</w:t>
        </w:r>
        <w:r>
          <w:tab/>
          <w:t>TriFunctionId</w:t>
        </w:r>
        <w:r>
          <w:tab/>
        </w:r>
        <w:r>
          <w:fldChar w:fldCharType="begin"/>
        </w:r>
        <w:r>
          <w:instrText xml:space="preserve"> PAGEREF _Toc87872179 \h </w:instrText>
        </w:r>
      </w:ins>
      <w:r>
        <w:fldChar w:fldCharType="separate"/>
      </w:r>
      <w:ins w:id="485" w:author="Tomáš Urban" w:date="2021-11-15T12:33:00Z">
        <w:r>
          <w:t>60</w:t>
        </w:r>
        <w:r>
          <w:fldChar w:fldCharType="end"/>
        </w:r>
      </w:ins>
    </w:p>
    <w:p w14:paraId="4E65C372" w14:textId="77777777" w:rsidR="00B032C6" w:rsidRDefault="00B032C6">
      <w:pPr>
        <w:pStyle w:val="TOC4"/>
        <w:rPr>
          <w:ins w:id="486" w:author="Tomáš Urban" w:date="2021-11-15T12:33:00Z"/>
          <w:rFonts w:asciiTheme="minorHAnsi" w:eastAsiaTheme="minorEastAsia" w:hAnsiTheme="minorHAnsi" w:cstheme="minorBidi"/>
          <w:sz w:val="22"/>
          <w:szCs w:val="22"/>
          <w:lang w:eastAsia="en-GB"/>
        </w:rPr>
      </w:pPr>
      <w:ins w:id="487" w:author="Tomáš Urban" w:date="2021-11-15T12:33:00Z">
        <w:r>
          <w:t>8.5.2.8</w:t>
        </w:r>
        <w:r>
          <w:tab/>
          <w:t>TriMessage</w:t>
        </w:r>
        <w:r>
          <w:tab/>
        </w:r>
        <w:r>
          <w:fldChar w:fldCharType="begin"/>
        </w:r>
        <w:r>
          <w:instrText xml:space="preserve"> PAGEREF _Toc87872180 \h </w:instrText>
        </w:r>
      </w:ins>
      <w:r>
        <w:fldChar w:fldCharType="separate"/>
      </w:r>
      <w:ins w:id="488" w:author="Tomáš Urban" w:date="2021-11-15T12:33:00Z">
        <w:r>
          <w:t>60</w:t>
        </w:r>
        <w:r>
          <w:fldChar w:fldCharType="end"/>
        </w:r>
      </w:ins>
    </w:p>
    <w:p w14:paraId="3107B8D8" w14:textId="77777777" w:rsidR="00B032C6" w:rsidRDefault="00B032C6">
      <w:pPr>
        <w:pStyle w:val="TOC4"/>
        <w:rPr>
          <w:ins w:id="489" w:author="Tomáš Urban" w:date="2021-11-15T12:33:00Z"/>
          <w:rFonts w:asciiTheme="minorHAnsi" w:eastAsiaTheme="minorEastAsia" w:hAnsiTheme="minorHAnsi" w:cstheme="minorBidi"/>
          <w:sz w:val="22"/>
          <w:szCs w:val="22"/>
          <w:lang w:eastAsia="en-GB"/>
        </w:rPr>
      </w:pPr>
      <w:ins w:id="490" w:author="Tomáš Urban" w:date="2021-11-15T12:33:00Z">
        <w:r>
          <w:t>8.5.2.9</w:t>
        </w:r>
        <w:r>
          <w:tab/>
          <w:t>TriParameter</w:t>
        </w:r>
        <w:r>
          <w:tab/>
        </w:r>
        <w:r>
          <w:fldChar w:fldCharType="begin"/>
        </w:r>
        <w:r>
          <w:instrText xml:space="preserve"> PAGEREF _Toc87872181 \h </w:instrText>
        </w:r>
      </w:ins>
      <w:r>
        <w:fldChar w:fldCharType="separate"/>
      </w:r>
      <w:ins w:id="491" w:author="Tomáš Urban" w:date="2021-11-15T12:33:00Z">
        <w:r>
          <w:t>61</w:t>
        </w:r>
        <w:r>
          <w:fldChar w:fldCharType="end"/>
        </w:r>
      </w:ins>
    </w:p>
    <w:p w14:paraId="104AF470" w14:textId="77777777" w:rsidR="00B032C6" w:rsidRDefault="00B032C6">
      <w:pPr>
        <w:pStyle w:val="TOC4"/>
        <w:rPr>
          <w:ins w:id="492" w:author="Tomáš Urban" w:date="2021-11-15T12:33:00Z"/>
          <w:rFonts w:asciiTheme="minorHAnsi" w:eastAsiaTheme="minorEastAsia" w:hAnsiTheme="minorHAnsi" w:cstheme="minorBidi"/>
          <w:sz w:val="22"/>
          <w:szCs w:val="22"/>
          <w:lang w:eastAsia="en-GB"/>
        </w:rPr>
      </w:pPr>
      <w:ins w:id="493" w:author="Tomáš Urban" w:date="2021-11-15T12:33:00Z">
        <w:r>
          <w:t>8.5.2.10</w:t>
        </w:r>
        <w:r>
          <w:tab/>
          <w:t>TriParameterList</w:t>
        </w:r>
        <w:r>
          <w:tab/>
        </w:r>
        <w:r>
          <w:fldChar w:fldCharType="begin"/>
        </w:r>
        <w:r>
          <w:instrText xml:space="preserve"> PAGEREF _Toc87872182 \h </w:instrText>
        </w:r>
      </w:ins>
      <w:r>
        <w:fldChar w:fldCharType="separate"/>
      </w:r>
      <w:ins w:id="494" w:author="Tomáš Urban" w:date="2021-11-15T12:33:00Z">
        <w:r>
          <w:t>61</w:t>
        </w:r>
        <w:r>
          <w:fldChar w:fldCharType="end"/>
        </w:r>
      </w:ins>
    </w:p>
    <w:p w14:paraId="2690287B" w14:textId="77777777" w:rsidR="00B032C6" w:rsidRDefault="00B032C6">
      <w:pPr>
        <w:pStyle w:val="TOC4"/>
        <w:rPr>
          <w:ins w:id="495" w:author="Tomáš Urban" w:date="2021-11-15T12:33:00Z"/>
          <w:rFonts w:asciiTheme="minorHAnsi" w:eastAsiaTheme="minorEastAsia" w:hAnsiTheme="minorHAnsi" w:cstheme="minorBidi"/>
          <w:sz w:val="22"/>
          <w:szCs w:val="22"/>
          <w:lang w:eastAsia="en-GB"/>
        </w:rPr>
      </w:pPr>
      <w:ins w:id="496" w:author="Tomáš Urban" w:date="2021-11-15T12:33:00Z">
        <w:r>
          <w:t>8.5.2.11</w:t>
        </w:r>
        <w:r>
          <w:tab/>
          <w:t>TriParameterPassingMode</w:t>
        </w:r>
        <w:r>
          <w:tab/>
        </w:r>
        <w:r>
          <w:fldChar w:fldCharType="begin"/>
        </w:r>
        <w:r>
          <w:instrText xml:space="preserve"> PAGEREF _Toc87872183 \h </w:instrText>
        </w:r>
      </w:ins>
      <w:r>
        <w:fldChar w:fldCharType="separate"/>
      </w:r>
      <w:ins w:id="497" w:author="Tomáš Urban" w:date="2021-11-15T12:33:00Z">
        <w:r>
          <w:t>62</w:t>
        </w:r>
        <w:r>
          <w:fldChar w:fldCharType="end"/>
        </w:r>
      </w:ins>
    </w:p>
    <w:p w14:paraId="036DCE94" w14:textId="77777777" w:rsidR="00B032C6" w:rsidRDefault="00B032C6">
      <w:pPr>
        <w:pStyle w:val="TOC4"/>
        <w:rPr>
          <w:ins w:id="498" w:author="Tomáš Urban" w:date="2021-11-15T12:33:00Z"/>
          <w:rFonts w:asciiTheme="minorHAnsi" w:eastAsiaTheme="minorEastAsia" w:hAnsiTheme="minorHAnsi" w:cstheme="minorBidi"/>
          <w:sz w:val="22"/>
          <w:szCs w:val="22"/>
          <w:lang w:eastAsia="en-GB"/>
        </w:rPr>
      </w:pPr>
      <w:ins w:id="499" w:author="Tomáš Urban" w:date="2021-11-15T12:33:00Z">
        <w:r>
          <w:t>8.5.2.12</w:t>
        </w:r>
        <w:r>
          <w:tab/>
          <w:t>TriPortId</w:t>
        </w:r>
        <w:r>
          <w:tab/>
        </w:r>
        <w:r>
          <w:fldChar w:fldCharType="begin"/>
        </w:r>
        <w:r>
          <w:instrText xml:space="preserve"> PAGEREF _Toc87872184 \h </w:instrText>
        </w:r>
      </w:ins>
      <w:r>
        <w:fldChar w:fldCharType="separate"/>
      </w:r>
      <w:ins w:id="500" w:author="Tomáš Urban" w:date="2021-11-15T12:33:00Z">
        <w:r>
          <w:t>62</w:t>
        </w:r>
        <w:r>
          <w:fldChar w:fldCharType="end"/>
        </w:r>
      </w:ins>
    </w:p>
    <w:p w14:paraId="269AB9B7" w14:textId="77777777" w:rsidR="00B032C6" w:rsidRDefault="00B032C6">
      <w:pPr>
        <w:pStyle w:val="TOC4"/>
        <w:rPr>
          <w:ins w:id="501" w:author="Tomáš Urban" w:date="2021-11-15T12:33:00Z"/>
          <w:rFonts w:asciiTheme="minorHAnsi" w:eastAsiaTheme="minorEastAsia" w:hAnsiTheme="minorHAnsi" w:cstheme="minorBidi"/>
          <w:sz w:val="22"/>
          <w:szCs w:val="22"/>
          <w:lang w:eastAsia="en-GB"/>
        </w:rPr>
      </w:pPr>
      <w:ins w:id="502" w:author="Tomáš Urban" w:date="2021-11-15T12:33:00Z">
        <w:r>
          <w:t>8.5.2.13</w:t>
        </w:r>
        <w:r>
          <w:tab/>
          <w:t>TriPortIdList</w:t>
        </w:r>
        <w:r>
          <w:tab/>
        </w:r>
        <w:r>
          <w:fldChar w:fldCharType="begin"/>
        </w:r>
        <w:r>
          <w:instrText xml:space="preserve"> PAGEREF _Toc87872185 \h </w:instrText>
        </w:r>
      </w:ins>
      <w:r>
        <w:fldChar w:fldCharType="separate"/>
      </w:r>
      <w:ins w:id="503" w:author="Tomáš Urban" w:date="2021-11-15T12:33:00Z">
        <w:r>
          <w:t>63</w:t>
        </w:r>
        <w:r>
          <w:fldChar w:fldCharType="end"/>
        </w:r>
      </w:ins>
    </w:p>
    <w:p w14:paraId="18D372EE" w14:textId="77777777" w:rsidR="00B032C6" w:rsidRDefault="00B032C6">
      <w:pPr>
        <w:pStyle w:val="TOC4"/>
        <w:rPr>
          <w:ins w:id="504" w:author="Tomáš Urban" w:date="2021-11-15T12:33:00Z"/>
          <w:rFonts w:asciiTheme="minorHAnsi" w:eastAsiaTheme="minorEastAsia" w:hAnsiTheme="minorHAnsi" w:cstheme="minorBidi"/>
          <w:sz w:val="22"/>
          <w:szCs w:val="22"/>
          <w:lang w:eastAsia="en-GB"/>
        </w:rPr>
      </w:pPr>
      <w:ins w:id="505" w:author="Tomáš Urban" w:date="2021-11-15T12:33:00Z">
        <w:r>
          <w:t>8.5.2.14</w:t>
        </w:r>
        <w:r>
          <w:tab/>
          <w:t>TriSignatureId</w:t>
        </w:r>
        <w:r>
          <w:tab/>
        </w:r>
        <w:r>
          <w:fldChar w:fldCharType="begin"/>
        </w:r>
        <w:r>
          <w:instrText xml:space="preserve"> PAGEREF _Toc87872186 \h </w:instrText>
        </w:r>
      </w:ins>
      <w:r>
        <w:fldChar w:fldCharType="separate"/>
      </w:r>
      <w:ins w:id="506" w:author="Tomáš Urban" w:date="2021-11-15T12:33:00Z">
        <w:r>
          <w:t>64</w:t>
        </w:r>
        <w:r>
          <w:fldChar w:fldCharType="end"/>
        </w:r>
      </w:ins>
    </w:p>
    <w:p w14:paraId="02ECD8F3" w14:textId="77777777" w:rsidR="00B032C6" w:rsidRDefault="00B032C6">
      <w:pPr>
        <w:pStyle w:val="TOC4"/>
        <w:rPr>
          <w:ins w:id="507" w:author="Tomáš Urban" w:date="2021-11-15T12:33:00Z"/>
          <w:rFonts w:asciiTheme="minorHAnsi" w:eastAsiaTheme="minorEastAsia" w:hAnsiTheme="minorHAnsi" w:cstheme="minorBidi"/>
          <w:sz w:val="22"/>
          <w:szCs w:val="22"/>
          <w:lang w:eastAsia="en-GB"/>
        </w:rPr>
      </w:pPr>
      <w:ins w:id="508" w:author="Tomáš Urban" w:date="2021-11-15T12:33:00Z">
        <w:r>
          <w:t>8.5.2.15</w:t>
        </w:r>
        <w:r>
          <w:tab/>
          <w:t>TriStatus</w:t>
        </w:r>
        <w:r>
          <w:tab/>
        </w:r>
        <w:r>
          <w:fldChar w:fldCharType="begin"/>
        </w:r>
        <w:r>
          <w:instrText xml:space="preserve"> PAGEREF _Toc87872187 \h </w:instrText>
        </w:r>
      </w:ins>
      <w:r>
        <w:fldChar w:fldCharType="separate"/>
      </w:r>
      <w:ins w:id="509" w:author="Tomáš Urban" w:date="2021-11-15T12:33:00Z">
        <w:r>
          <w:t>64</w:t>
        </w:r>
        <w:r>
          <w:fldChar w:fldCharType="end"/>
        </w:r>
      </w:ins>
    </w:p>
    <w:p w14:paraId="534B9680" w14:textId="77777777" w:rsidR="00B032C6" w:rsidRDefault="00B032C6">
      <w:pPr>
        <w:pStyle w:val="TOC4"/>
        <w:rPr>
          <w:ins w:id="510" w:author="Tomáš Urban" w:date="2021-11-15T12:33:00Z"/>
          <w:rFonts w:asciiTheme="minorHAnsi" w:eastAsiaTheme="minorEastAsia" w:hAnsiTheme="minorHAnsi" w:cstheme="minorBidi"/>
          <w:sz w:val="22"/>
          <w:szCs w:val="22"/>
          <w:lang w:eastAsia="en-GB"/>
        </w:rPr>
      </w:pPr>
      <w:ins w:id="511" w:author="Tomáš Urban" w:date="2021-11-15T12:33:00Z">
        <w:r>
          <w:t>8.5.2.16</w:t>
        </w:r>
        <w:r>
          <w:tab/>
          <w:t>TriTestCaseId</w:t>
        </w:r>
        <w:r>
          <w:tab/>
        </w:r>
        <w:r>
          <w:fldChar w:fldCharType="begin"/>
        </w:r>
        <w:r>
          <w:instrText xml:space="preserve"> PAGEREF _Toc87872188 \h </w:instrText>
        </w:r>
      </w:ins>
      <w:r>
        <w:fldChar w:fldCharType="separate"/>
      </w:r>
      <w:ins w:id="512" w:author="Tomáš Urban" w:date="2021-11-15T12:33:00Z">
        <w:r>
          <w:t>64</w:t>
        </w:r>
        <w:r>
          <w:fldChar w:fldCharType="end"/>
        </w:r>
      </w:ins>
    </w:p>
    <w:p w14:paraId="15D99D7F" w14:textId="77777777" w:rsidR="00B032C6" w:rsidRDefault="00B032C6">
      <w:pPr>
        <w:pStyle w:val="TOC4"/>
        <w:rPr>
          <w:ins w:id="513" w:author="Tomáš Urban" w:date="2021-11-15T12:33:00Z"/>
          <w:rFonts w:asciiTheme="minorHAnsi" w:eastAsiaTheme="minorEastAsia" w:hAnsiTheme="minorHAnsi" w:cstheme="minorBidi"/>
          <w:sz w:val="22"/>
          <w:szCs w:val="22"/>
          <w:lang w:eastAsia="en-GB"/>
        </w:rPr>
      </w:pPr>
      <w:ins w:id="514" w:author="Tomáš Urban" w:date="2021-11-15T12:33:00Z">
        <w:r>
          <w:t>8.5.2.17</w:t>
        </w:r>
        <w:r>
          <w:tab/>
          <w:t>TriTimerDuration</w:t>
        </w:r>
        <w:r>
          <w:tab/>
        </w:r>
        <w:r>
          <w:fldChar w:fldCharType="begin"/>
        </w:r>
        <w:r>
          <w:instrText xml:space="preserve"> PAGEREF _Toc87872189 \h </w:instrText>
        </w:r>
      </w:ins>
      <w:r>
        <w:fldChar w:fldCharType="separate"/>
      </w:r>
      <w:ins w:id="515" w:author="Tomáš Urban" w:date="2021-11-15T12:33:00Z">
        <w:r>
          <w:t>65</w:t>
        </w:r>
        <w:r>
          <w:fldChar w:fldCharType="end"/>
        </w:r>
      </w:ins>
    </w:p>
    <w:p w14:paraId="587BD851" w14:textId="77777777" w:rsidR="00B032C6" w:rsidRDefault="00B032C6">
      <w:pPr>
        <w:pStyle w:val="TOC4"/>
        <w:rPr>
          <w:ins w:id="516" w:author="Tomáš Urban" w:date="2021-11-15T12:33:00Z"/>
          <w:rFonts w:asciiTheme="minorHAnsi" w:eastAsiaTheme="minorEastAsia" w:hAnsiTheme="minorHAnsi" w:cstheme="minorBidi"/>
          <w:sz w:val="22"/>
          <w:szCs w:val="22"/>
          <w:lang w:eastAsia="en-GB"/>
        </w:rPr>
      </w:pPr>
      <w:ins w:id="517" w:author="Tomáš Urban" w:date="2021-11-15T12:33:00Z">
        <w:r>
          <w:t>8.5.2.18</w:t>
        </w:r>
        <w:r>
          <w:tab/>
          <w:t>TriTimerId</w:t>
        </w:r>
        <w:r>
          <w:tab/>
        </w:r>
        <w:r>
          <w:fldChar w:fldCharType="begin"/>
        </w:r>
        <w:r>
          <w:instrText xml:space="preserve"> PAGEREF _Toc87872190 \h </w:instrText>
        </w:r>
      </w:ins>
      <w:r>
        <w:fldChar w:fldCharType="separate"/>
      </w:r>
      <w:ins w:id="518" w:author="Tomáš Urban" w:date="2021-11-15T12:33:00Z">
        <w:r>
          <w:t>65</w:t>
        </w:r>
        <w:r>
          <w:fldChar w:fldCharType="end"/>
        </w:r>
      </w:ins>
    </w:p>
    <w:p w14:paraId="22268AB2" w14:textId="77777777" w:rsidR="00B032C6" w:rsidRDefault="00B032C6">
      <w:pPr>
        <w:pStyle w:val="TOC2"/>
        <w:rPr>
          <w:ins w:id="519" w:author="Tomáš Urban" w:date="2021-11-15T12:33:00Z"/>
          <w:rFonts w:asciiTheme="minorHAnsi" w:eastAsiaTheme="minorEastAsia" w:hAnsiTheme="minorHAnsi" w:cstheme="minorBidi"/>
          <w:sz w:val="22"/>
          <w:szCs w:val="22"/>
          <w:lang w:eastAsia="en-GB"/>
        </w:rPr>
      </w:pPr>
      <w:ins w:id="520" w:author="Tomáš Urban" w:date="2021-11-15T12:33:00Z">
        <w:r>
          <w:lastRenderedPageBreak/>
          <w:t>8.6</w:t>
        </w:r>
        <w:r>
          <w:tab/>
          <w:t>Mapping of interfaces</w:t>
        </w:r>
        <w:r>
          <w:tab/>
        </w:r>
        <w:r>
          <w:fldChar w:fldCharType="begin"/>
        </w:r>
        <w:r>
          <w:instrText xml:space="preserve"> PAGEREF _Toc87872191 \h </w:instrText>
        </w:r>
      </w:ins>
      <w:r>
        <w:fldChar w:fldCharType="separate"/>
      </w:r>
      <w:ins w:id="521" w:author="Tomáš Urban" w:date="2021-11-15T12:33:00Z">
        <w:r>
          <w:t>66</w:t>
        </w:r>
        <w:r>
          <w:fldChar w:fldCharType="end"/>
        </w:r>
      </w:ins>
    </w:p>
    <w:p w14:paraId="3BA39E63" w14:textId="77777777" w:rsidR="00B032C6" w:rsidRDefault="00B032C6">
      <w:pPr>
        <w:pStyle w:val="TOC3"/>
        <w:rPr>
          <w:ins w:id="522" w:author="Tomáš Urban" w:date="2021-11-15T12:33:00Z"/>
          <w:rFonts w:asciiTheme="minorHAnsi" w:eastAsiaTheme="minorEastAsia" w:hAnsiTheme="minorHAnsi" w:cstheme="minorBidi"/>
          <w:sz w:val="22"/>
          <w:szCs w:val="22"/>
          <w:lang w:eastAsia="en-GB"/>
        </w:rPr>
      </w:pPr>
      <w:ins w:id="523" w:author="Tomáš Urban" w:date="2021-11-15T12:33:00Z">
        <w:r>
          <w:t>8.6.1</w:t>
        </w:r>
        <w:r>
          <w:tab/>
          <w:t>TriCommunicationSA</w:t>
        </w:r>
        <w:r>
          <w:tab/>
        </w:r>
        <w:r>
          <w:fldChar w:fldCharType="begin"/>
        </w:r>
        <w:r>
          <w:instrText xml:space="preserve"> PAGEREF _Toc87872192 \h </w:instrText>
        </w:r>
      </w:ins>
      <w:r>
        <w:fldChar w:fldCharType="separate"/>
      </w:r>
      <w:ins w:id="524" w:author="Tomáš Urban" w:date="2021-11-15T12:33:00Z">
        <w:r>
          <w:t>66</w:t>
        </w:r>
        <w:r>
          <w:fldChar w:fldCharType="end"/>
        </w:r>
      </w:ins>
    </w:p>
    <w:p w14:paraId="0F001FFF" w14:textId="77777777" w:rsidR="00B032C6" w:rsidRDefault="00B032C6">
      <w:pPr>
        <w:pStyle w:val="TOC3"/>
        <w:rPr>
          <w:ins w:id="525" w:author="Tomáš Urban" w:date="2021-11-15T12:33:00Z"/>
          <w:rFonts w:asciiTheme="minorHAnsi" w:eastAsiaTheme="minorEastAsia" w:hAnsiTheme="minorHAnsi" w:cstheme="minorBidi"/>
          <w:sz w:val="22"/>
          <w:szCs w:val="22"/>
          <w:lang w:eastAsia="en-GB"/>
        </w:rPr>
      </w:pPr>
      <w:ins w:id="526" w:author="Tomáš Urban" w:date="2021-11-15T12:33:00Z">
        <w:r>
          <w:t>8.6.2</w:t>
        </w:r>
        <w:r>
          <w:tab/>
          <w:t>TriCommunicationTE</w:t>
        </w:r>
        <w:r>
          <w:tab/>
        </w:r>
        <w:r>
          <w:fldChar w:fldCharType="begin"/>
        </w:r>
        <w:r>
          <w:instrText xml:space="preserve"> PAGEREF _Toc87872193 \h </w:instrText>
        </w:r>
      </w:ins>
      <w:r>
        <w:fldChar w:fldCharType="separate"/>
      </w:r>
      <w:ins w:id="527" w:author="Tomáš Urban" w:date="2021-11-15T12:33:00Z">
        <w:r>
          <w:t>67</w:t>
        </w:r>
        <w:r>
          <w:fldChar w:fldCharType="end"/>
        </w:r>
      </w:ins>
    </w:p>
    <w:p w14:paraId="12D83FEC" w14:textId="77777777" w:rsidR="00B032C6" w:rsidRDefault="00B032C6">
      <w:pPr>
        <w:pStyle w:val="TOC3"/>
        <w:rPr>
          <w:ins w:id="528" w:author="Tomáš Urban" w:date="2021-11-15T12:33:00Z"/>
          <w:rFonts w:asciiTheme="minorHAnsi" w:eastAsiaTheme="minorEastAsia" w:hAnsiTheme="minorHAnsi" w:cstheme="minorBidi"/>
          <w:sz w:val="22"/>
          <w:szCs w:val="22"/>
          <w:lang w:eastAsia="en-GB"/>
        </w:rPr>
      </w:pPr>
      <w:ins w:id="529" w:author="Tomáš Urban" w:date="2021-11-15T12:33:00Z">
        <w:r>
          <w:t>8.6.3</w:t>
        </w:r>
        <w:r>
          <w:tab/>
          <w:t>TriPlatformPA</w:t>
        </w:r>
        <w:r>
          <w:tab/>
        </w:r>
        <w:r>
          <w:fldChar w:fldCharType="begin"/>
        </w:r>
        <w:r>
          <w:instrText xml:space="preserve"> PAGEREF _Toc87872194 \h </w:instrText>
        </w:r>
      </w:ins>
      <w:r>
        <w:fldChar w:fldCharType="separate"/>
      </w:r>
      <w:ins w:id="530" w:author="Tomáš Urban" w:date="2021-11-15T12:33:00Z">
        <w:r>
          <w:t>68</w:t>
        </w:r>
        <w:r>
          <w:fldChar w:fldCharType="end"/>
        </w:r>
      </w:ins>
    </w:p>
    <w:p w14:paraId="0D1902C0" w14:textId="77777777" w:rsidR="00B032C6" w:rsidRDefault="00B032C6">
      <w:pPr>
        <w:pStyle w:val="TOC3"/>
        <w:rPr>
          <w:ins w:id="531" w:author="Tomáš Urban" w:date="2021-11-15T12:33:00Z"/>
          <w:rFonts w:asciiTheme="minorHAnsi" w:eastAsiaTheme="minorEastAsia" w:hAnsiTheme="minorHAnsi" w:cstheme="minorBidi"/>
          <w:sz w:val="22"/>
          <w:szCs w:val="22"/>
          <w:lang w:eastAsia="en-GB"/>
        </w:rPr>
      </w:pPr>
      <w:ins w:id="532" w:author="Tomáš Urban" w:date="2021-11-15T12:33:00Z">
        <w:r>
          <w:t>8.6.4</w:t>
        </w:r>
        <w:r>
          <w:tab/>
          <w:t>TriPlatformTE</w:t>
        </w:r>
        <w:r>
          <w:tab/>
        </w:r>
        <w:r>
          <w:fldChar w:fldCharType="begin"/>
        </w:r>
        <w:r>
          <w:instrText xml:space="preserve"> PAGEREF _Toc87872195 \h </w:instrText>
        </w:r>
      </w:ins>
      <w:r>
        <w:fldChar w:fldCharType="separate"/>
      </w:r>
      <w:ins w:id="533" w:author="Tomáš Urban" w:date="2021-11-15T12:33:00Z">
        <w:r>
          <w:t>68</w:t>
        </w:r>
        <w:r>
          <w:fldChar w:fldCharType="end"/>
        </w:r>
      </w:ins>
    </w:p>
    <w:p w14:paraId="138B3434" w14:textId="77777777" w:rsidR="00B032C6" w:rsidRDefault="00B032C6">
      <w:pPr>
        <w:pStyle w:val="TOC1"/>
        <w:rPr>
          <w:ins w:id="534" w:author="Tomáš Urban" w:date="2021-11-15T12:33:00Z"/>
          <w:rFonts w:asciiTheme="minorHAnsi" w:eastAsiaTheme="minorEastAsia" w:hAnsiTheme="minorHAnsi" w:cstheme="minorBidi"/>
          <w:szCs w:val="22"/>
          <w:lang w:eastAsia="en-GB"/>
        </w:rPr>
      </w:pPr>
      <w:ins w:id="535" w:author="Tomáš Urban" w:date="2021-11-15T12:33:00Z">
        <w:r>
          <w:t>9</w:t>
        </w:r>
        <w:r>
          <w:tab/>
          <w:t>C# language mapping</w:t>
        </w:r>
        <w:r>
          <w:tab/>
        </w:r>
        <w:r>
          <w:fldChar w:fldCharType="begin"/>
        </w:r>
        <w:r>
          <w:instrText xml:space="preserve"> PAGEREF _Toc87872196 \h </w:instrText>
        </w:r>
      </w:ins>
      <w:r>
        <w:fldChar w:fldCharType="separate"/>
      </w:r>
      <w:ins w:id="536" w:author="Tomáš Urban" w:date="2021-11-15T12:33:00Z">
        <w:r>
          <w:t>69</w:t>
        </w:r>
        <w:r>
          <w:fldChar w:fldCharType="end"/>
        </w:r>
      </w:ins>
    </w:p>
    <w:p w14:paraId="5E5E680F" w14:textId="77777777" w:rsidR="00B032C6" w:rsidRDefault="00B032C6">
      <w:pPr>
        <w:pStyle w:val="TOC2"/>
        <w:rPr>
          <w:ins w:id="537" w:author="Tomáš Urban" w:date="2021-11-15T12:33:00Z"/>
          <w:rFonts w:asciiTheme="minorHAnsi" w:eastAsiaTheme="minorEastAsia" w:hAnsiTheme="minorHAnsi" w:cstheme="minorBidi"/>
          <w:sz w:val="22"/>
          <w:szCs w:val="22"/>
          <w:lang w:eastAsia="en-GB"/>
        </w:rPr>
      </w:pPr>
      <w:ins w:id="538" w:author="Tomáš Urban" w:date="2021-11-15T12:33:00Z">
        <w:r>
          <w:t>9.1</w:t>
        </w:r>
        <w:r>
          <w:tab/>
          <w:t>Introduction</w:t>
        </w:r>
        <w:r>
          <w:tab/>
        </w:r>
        <w:r>
          <w:fldChar w:fldCharType="begin"/>
        </w:r>
        <w:r>
          <w:instrText xml:space="preserve"> PAGEREF _Toc87872197 \h </w:instrText>
        </w:r>
      </w:ins>
      <w:r>
        <w:fldChar w:fldCharType="separate"/>
      </w:r>
      <w:ins w:id="539" w:author="Tomáš Urban" w:date="2021-11-15T12:33:00Z">
        <w:r>
          <w:t>69</w:t>
        </w:r>
        <w:r>
          <w:fldChar w:fldCharType="end"/>
        </w:r>
      </w:ins>
    </w:p>
    <w:p w14:paraId="66CAF7FD" w14:textId="77777777" w:rsidR="00B032C6" w:rsidRDefault="00B032C6">
      <w:pPr>
        <w:pStyle w:val="TOC2"/>
        <w:rPr>
          <w:ins w:id="540" w:author="Tomáš Urban" w:date="2021-11-15T12:33:00Z"/>
          <w:rFonts w:asciiTheme="minorHAnsi" w:eastAsiaTheme="minorEastAsia" w:hAnsiTheme="minorHAnsi" w:cstheme="minorBidi"/>
          <w:sz w:val="22"/>
          <w:szCs w:val="22"/>
          <w:lang w:eastAsia="en-GB"/>
        </w:rPr>
      </w:pPr>
      <w:ins w:id="541" w:author="Tomáš Urban" w:date="2021-11-15T12:33:00Z">
        <w:r>
          <w:t>9.2</w:t>
        </w:r>
        <w:r>
          <w:tab/>
          <w:t>Names and scopes</w:t>
        </w:r>
        <w:r>
          <w:tab/>
        </w:r>
        <w:r>
          <w:fldChar w:fldCharType="begin"/>
        </w:r>
        <w:r>
          <w:instrText xml:space="preserve"> PAGEREF _Toc87872198 \h </w:instrText>
        </w:r>
      </w:ins>
      <w:r>
        <w:fldChar w:fldCharType="separate"/>
      </w:r>
      <w:ins w:id="542" w:author="Tomáš Urban" w:date="2021-11-15T12:33:00Z">
        <w:r>
          <w:t>69</w:t>
        </w:r>
        <w:r>
          <w:fldChar w:fldCharType="end"/>
        </w:r>
      </w:ins>
    </w:p>
    <w:p w14:paraId="13989E5F" w14:textId="77777777" w:rsidR="00B032C6" w:rsidRDefault="00B032C6">
      <w:pPr>
        <w:pStyle w:val="TOC3"/>
        <w:rPr>
          <w:ins w:id="543" w:author="Tomáš Urban" w:date="2021-11-15T12:33:00Z"/>
          <w:rFonts w:asciiTheme="minorHAnsi" w:eastAsiaTheme="minorEastAsia" w:hAnsiTheme="minorHAnsi" w:cstheme="minorBidi"/>
          <w:sz w:val="22"/>
          <w:szCs w:val="22"/>
          <w:lang w:eastAsia="en-GB"/>
        </w:rPr>
      </w:pPr>
      <w:ins w:id="544" w:author="Tomáš Urban" w:date="2021-11-15T12:33:00Z">
        <w:r>
          <w:t>9.2.1</w:t>
        </w:r>
        <w:r>
          <w:tab/>
          <w:t>Names</w:t>
        </w:r>
        <w:r>
          <w:tab/>
        </w:r>
        <w:r>
          <w:fldChar w:fldCharType="begin"/>
        </w:r>
        <w:r>
          <w:instrText xml:space="preserve"> PAGEREF _Toc87872199 \h </w:instrText>
        </w:r>
      </w:ins>
      <w:r>
        <w:fldChar w:fldCharType="separate"/>
      </w:r>
      <w:ins w:id="545" w:author="Tomáš Urban" w:date="2021-11-15T12:33:00Z">
        <w:r>
          <w:t>69</w:t>
        </w:r>
        <w:r>
          <w:fldChar w:fldCharType="end"/>
        </w:r>
      </w:ins>
    </w:p>
    <w:p w14:paraId="610066D8" w14:textId="77777777" w:rsidR="00B032C6" w:rsidRDefault="00B032C6">
      <w:pPr>
        <w:pStyle w:val="TOC3"/>
        <w:rPr>
          <w:ins w:id="546" w:author="Tomáš Urban" w:date="2021-11-15T12:33:00Z"/>
          <w:rFonts w:asciiTheme="minorHAnsi" w:eastAsiaTheme="minorEastAsia" w:hAnsiTheme="minorHAnsi" w:cstheme="minorBidi"/>
          <w:sz w:val="22"/>
          <w:szCs w:val="22"/>
          <w:lang w:eastAsia="en-GB"/>
        </w:rPr>
      </w:pPr>
      <w:ins w:id="547" w:author="Tomáš Urban" w:date="2021-11-15T12:33:00Z">
        <w:r>
          <w:t>9.2.2</w:t>
        </w:r>
        <w:r>
          <w:tab/>
          <w:t>Scopes</w:t>
        </w:r>
        <w:r>
          <w:tab/>
        </w:r>
        <w:r>
          <w:fldChar w:fldCharType="begin"/>
        </w:r>
        <w:r>
          <w:instrText xml:space="preserve"> PAGEREF _Toc87872200 \h </w:instrText>
        </w:r>
      </w:ins>
      <w:r>
        <w:fldChar w:fldCharType="separate"/>
      </w:r>
      <w:ins w:id="548" w:author="Tomáš Urban" w:date="2021-11-15T12:33:00Z">
        <w:r>
          <w:t>69</w:t>
        </w:r>
        <w:r>
          <w:fldChar w:fldCharType="end"/>
        </w:r>
      </w:ins>
    </w:p>
    <w:p w14:paraId="67765F7B" w14:textId="77777777" w:rsidR="00B032C6" w:rsidRDefault="00B032C6">
      <w:pPr>
        <w:pStyle w:val="TOC2"/>
        <w:rPr>
          <w:ins w:id="549" w:author="Tomáš Urban" w:date="2021-11-15T12:33:00Z"/>
          <w:rFonts w:asciiTheme="minorHAnsi" w:eastAsiaTheme="minorEastAsia" w:hAnsiTheme="minorHAnsi" w:cstheme="minorBidi"/>
          <w:sz w:val="22"/>
          <w:szCs w:val="22"/>
          <w:lang w:eastAsia="en-GB"/>
        </w:rPr>
      </w:pPr>
      <w:ins w:id="550" w:author="Tomáš Urban" w:date="2021-11-15T12:33:00Z">
        <w:r>
          <w:t>9.3</w:t>
        </w:r>
        <w:r>
          <w:tab/>
          <w:t>Null value mapping</w:t>
        </w:r>
        <w:r>
          <w:tab/>
        </w:r>
        <w:r>
          <w:fldChar w:fldCharType="begin"/>
        </w:r>
        <w:r>
          <w:instrText xml:space="preserve"> PAGEREF _Toc87872201 \h </w:instrText>
        </w:r>
      </w:ins>
      <w:r>
        <w:fldChar w:fldCharType="separate"/>
      </w:r>
      <w:ins w:id="551" w:author="Tomáš Urban" w:date="2021-11-15T12:33:00Z">
        <w:r>
          <w:t>69</w:t>
        </w:r>
        <w:r>
          <w:fldChar w:fldCharType="end"/>
        </w:r>
      </w:ins>
    </w:p>
    <w:p w14:paraId="4339EAEB" w14:textId="77777777" w:rsidR="00B032C6" w:rsidRDefault="00B032C6">
      <w:pPr>
        <w:pStyle w:val="TOC2"/>
        <w:rPr>
          <w:ins w:id="552" w:author="Tomáš Urban" w:date="2021-11-15T12:33:00Z"/>
          <w:rFonts w:asciiTheme="minorHAnsi" w:eastAsiaTheme="minorEastAsia" w:hAnsiTheme="minorHAnsi" w:cstheme="minorBidi"/>
          <w:sz w:val="22"/>
          <w:szCs w:val="22"/>
          <w:lang w:eastAsia="en-GB"/>
        </w:rPr>
      </w:pPr>
      <w:ins w:id="553" w:author="Tomáš Urban" w:date="2021-11-15T12:33:00Z">
        <w:r>
          <w:t>9.4</w:t>
        </w:r>
        <w:r>
          <w:tab/>
          <w:t>Type mapping</w:t>
        </w:r>
        <w:r>
          <w:tab/>
        </w:r>
        <w:r>
          <w:fldChar w:fldCharType="begin"/>
        </w:r>
        <w:r>
          <w:instrText xml:space="preserve"> PAGEREF _Toc87872202 \h </w:instrText>
        </w:r>
      </w:ins>
      <w:r>
        <w:fldChar w:fldCharType="separate"/>
      </w:r>
      <w:ins w:id="554" w:author="Tomáš Urban" w:date="2021-11-15T12:33:00Z">
        <w:r>
          <w:t>69</w:t>
        </w:r>
        <w:r>
          <w:fldChar w:fldCharType="end"/>
        </w:r>
      </w:ins>
    </w:p>
    <w:p w14:paraId="1FF60F2B" w14:textId="77777777" w:rsidR="00B032C6" w:rsidRDefault="00B032C6">
      <w:pPr>
        <w:pStyle w:val="TOC3"/>
        <w:rPr>
          <w:ins w:id="555" w:author="Tomáš Urban" w:date="2021-11-15T12:33:00Z"/>
          <w:rFonts w:asciiTheme="minorHAnsi" w:eastAsiaTheme="minorEastAsia" w:hAnsiTheme="minorHAnsi" w:cstheme="minorBidi"/>
          <w:sz w:val="22"/>
          <w:szCs w:val="22"/>
          <w:lang w:eastAsia="en-GB"/>
        </w:rPr>
      </w:pPr>
      <w:ins w:id="556" w:author="Tomáš Urban" w:date="2021-11-15T12:33:00Z">
        <w:r>
          <w:t>9.4.1</w:t>
        </w:r>
        <w:r>
          <w:tab/>
          <w:t>Basic type mapping</w:t>
        </w:r>
        <w:r>
          <w:tab/>
        </w:r>
        <w:r>
          <w:fldChar w:fldCharType="begin"/>
        </w:r>
        <w:r>
          <w:instrText xml:space="preserve"> PAGEREF _Toc87872203 \h </w:instrText>
        </w:r>
      </w:ins>
      <w:r>
        <w:fldChar w:fldCharType="separate"/>
      </w:r>
      <w:ins w:id="557" w:author="Tomáš Urban" w:date="2021-11-15T12:33:00Z">
        <w:r>
          <w:t>69</w:t>
        </w:r>
        <w:r>
          <w:fldChar w:fldCharType="end"/>
        </w:r>
      </w:ins>
    </w:p>
    <w:p w14:paraId="3DB09746" w14:textId="77777777" w:rsidR="00B032C6" w:rsidRDefault="00B032C6">
      <w:pPr>
        <w:pStyle w:val="TOC4"/>
        <w:rPr>
          <w:ins w:id="558" w:author="Tomáš Urban" w:date="2021-11-15T12:33:00Z"/>
          <w:rFonts w:asciiTheme="minorHAnsi" w:eastAsiaTheme="minorEastAsia" w:hAnsiTheme="minorHAnsi" w:cstheme="minorBidi"/>
          <w:sz w:val="22"/>
          <w:szCs w:val="22"/>
          <w:lang w:eastAsia="en-GB"/>
        </w:rPr>
      </w:pPr>
      <w:ins w:id="559" w:author="Tomáš Urban" w:date="2021-11-15T12:33:00Z">
        <w:r>
          <w:t>9.4.1.0</w:t>
        </w:r>
        <w:r>
          <w:tab/>
          <w:t>IDL type mapping</w:t>
        </w:r>
        <w:r>
          <w:tab/>
        </w:r>
        <w:r>
          <w:fldChar w:fldCharType="begin"/>
        </w:r>
        <w:r>
          <w:instrText xml:space="preserve"> PAGEREF _Toc87872204 \h </w:instrText>
        </w:r>
      </w:ins>
      <w:r>
        <w:fldChar w:fldCharType="separate"/>
      </w:r>
      <w:ins w:id="560" w:author="Tomáš Urban" w:date="2021-11-15T12:33:00Z">
        <w:r>
          <w:t>69</w:t>
        </w:r>
        <w:r>
          <w:fldChar w:fldCharType="end"/>
        </w:r>
      </w:ins>
    </w:p>
    <w:p w14:paraId="3AA82A2D" w14:textId="77777777" w:rsidR="00B032C6" w:rsidRDefault="00B032C6">
      <w:pPr>
        <w:pStyle w:val="TOC4"/>
        <w:rPr>
          <w:ins w:id="561" w:author="Tomáš Urban" w:date="2021-11-15T12:33:00Z"/>
          <w:rFonts w:asciiTheme="minorHAnsi" w:eastAsiaTheme="minorEastAsia" w:hAnsiTheme="minorHAnsi" w:cstheme="minorBidi"/>
          <w:sz w:val="22"/>
          <w:szCs w:val="22"/>
          <w:lang w:eastAsia="en-GB"/>
        </w:rPr>
      </w:pPr>
      <w:ins w:id="562" w:author="Tomáš Urban" w:date="2021-11-15T12:33:00Z">
        <w:r>
          <w:t>9.4.1.1</w:t>
        </w:r>
        <w:r>
          <w:tab/>
          <w:t>Boolean</w:t>
        </w:r>
        <w:r>
          <w:tab/>
        </w:r>
        <w:r>
          <w:fldChar w:fldCharType="begin"/>
        </w:r>
        <w:r>
          <w:instrText xml:space="preserve"> PAGEREF _Toc87872205 \h </w:instrText>
        </w:r>
      </w:ins>
      <w:r>
        <w:fldChar w:fldCharType="separate"/>
      </w:r>
      <w:ins w:id="563" w:author="Tomáš Urban" w:date="2021-11-15T12:33:00Z">
        <w:r>
          <w:t>70</w:t>
        </w:r>
        <w:r>
          <w:fldChar w:fldCharType="end"/>
        </w:r>
      </w:ins>
    </w:p>
    <w:p w14:paraId="6066E0B4" w14:textId="77777777" w:rsidR="00B032C6" w:rsidRDefault="00B032C6">
      <w:pPr>
        <w:pStyle w:val="TOC4"/>
        <w:rPr>
          <w:ins w:id="564" w:author="Tomáš Urban" w:date="2021-11-15T12:33:00Z"/>
          <w:rFonts w:asciiTheme="minorHAnsi" w:eastAsiaTheme="minorEastAsia" w:hAnsiTheme="minorHAnsi" w:cstheme="minorBidi"/>
          <w:sz w:val="22"/>
          <w:szCs w:val="22"/>
          <w:lang w:eastAsia="en-GB"/>
        </w:rPr>
      </w:pPr>
      <w:ins w:id="565" w:author="Tomáš Urban" w:date="2021-11-15T12:33:00Z">
        <w:r>
          <w:t>9.4.1.2</w:t>
        </w:r>
        <w:r>
          <w:tab/>
          <w:t>String</w:t>
        </w:r>
        <w:r>
          <w:tab/>
        </w:r>
        <w:r>
          <w:fldChar w:fldCharType="begin"/>
        </w:r>
        <w:r>
          <w:instrText xml:space="preserve"> PAGEREF _Toc87872206 \h </w:instrText>
        </w:r>
      </w:ins>
      <w:r>
        <w:fldChar w:fldCharType="separate"/>
      </w:r>
      <w:ins w:id="566" w:author="Tomáš Urban" w:date="2021-11-15T12:33:00Z">
        <w:r>
          <w:t>70</w:t>
        </w:r>
        <w:r>
          <w:fldChar w:fldCharType="end"/>
        </w:r>
      </w:ins>
    </w:p>
    <w:p w14:paraId="65C749DB" w14:textId="77777777" w:rsidR="00B032C6" w:rsidRDefault="00B032C6">
      <w:pPr>
        <w:pStyle w:val="TOC3"/>
        <w:rPr>
          <w:ins w:id="567" w:author="Tomáš Urban" w:date="2021-11-15T12:33:00Z"/>
          <w:rFonts w:asciiTheme="minorHAnsi" w:eastAsiaTheme="minorEastAsia" w:hAnsiTheme="minorHAnsi" w:cstheme="minorBidi"/>
          <w:sz w:val="22"/>
          <w:szCs w:val="22"/>
          <w:lang w:eastAsia="en-GB"/>
        </w:rPr>
      </w:pPr>
      <w:ins w:id="568" w:author="Tomáš Urban" w:date="2021-11-15T12:33:00Z">
        <w:r>
          <w:t>9.4.2</w:t>
        </w:r>
        <w:r>
          <w:tab/>
          <w:t>Structured type mapping</w:t>
        </w:r>
        <w:r>
          <w:tab/>
        </w:r>
        <w:r>
          <w:fldChar w:fldCharType="begin"/>
        </w:r>
        <w:r>
          <w:instrText xml:space="preserve"> PAGEREF _Toc87872207 \h </w:instrText>
        </w:r>
      </w:ins>
      <w:r>
        <w:fldChar w:fldCharType="separate"/>
      </w:r>
      <w:ins w:id="569" w:author="Tomáš Urban" w:date="2021-11-15T12:33:00Z">
        <w:r>
          <w:t>70</w:t>
        </w:r>
        <w:r>
          <w:fldChar w:fldCharType="end"/>
        </w:r>
      </w:ins>
    </w:p>
    <w:p w14:paraId="2969490D" w14:textId="77777777" w:rsidR="00B032C6" w:rsidRDefault="00B032C6">
      <w:pPr>
        <w:pStyle w:val="TOC4"/>
        <w:rPr>
          <w:ins w:id="570" w:author="Tomáš Urban" w:date="2021-11-15T12:33:00Z"/>
          <w:rFonts w:asciiTheme="minorHAnsi" w:eastAsiaTheme="minorEastAsia" w:hAnsiTheme="minorHAnsi" w:cstheme="minorBidi"/>
          <w:sz w:val="22"/>
          <w:szCs w:val="22"/>
          <w:lang w:eastAsia="en-GB"/>
        </w:rPr>
      </w:pPr>
      <w:ins w:id="571" w:author="Tomáš Urban" w:date="2021-11-15T12:33:00Z">
        <w:r>
          <w:t>9.4.2.0</w:t>
        </w:r>
        <w:r>
          <w:tab/>
          <w:t>Mapping rules</w:t>
        </w:r>
        <w:r>
          <w:tab/>
        </w:r>
        <w:r>
          <w:fldChar w:fldCharType="begin"/>
        </w:r>
        <w:r>
          <w:instrText xml:space="preserve"> PAGEREF _Toc87872208 \h </w:instrText>
        </w:r>
      </w:ins>
      <w:r>
        <w:fldChar w:fldCharType="separate"/>
      </w:r>
      <w:ins w:id="572" w:author="Tomáš Urban" w:date="2021-11-15T12:33:00Z">
        <w:r>
          <w:t>70</w:t>
        </w:r>
        <w:r>
          <w:fldChar w:fldCharType="end"/>
        </w:r>
      </w:ins>
    </w:p>
    <w:p w14:paraId="4724402E" w14:textId="77777777" w:rsidR="00B032C6" w:rsidRDefault="00B032C6">
      <w:pPr>
        <w:pStyle w:val="TOC4"/>
        <w:rPr>
          <w:ins w:id="573" w:author="Tomáš Urban" w:date="2021-11-15T12:33:00Z"/>
          <w:rFonts w:asciiTheme="minorHAnsi" w:eastAsiaTheme="minorEastAsia" w:hAnsiTheme="minorHAnsi" w:cstheme="minorBidi"/>
          <w:sz w:val="22"/>
          <w:szCs w:val="22"/>
          <w:lang w:eastAsia="en-GB"/>
        </w:rPr>
      </w:pPr>
      <w:ins w:id="574" w:author="Tomáš Urban" w:date="2021-11-15T12:33:00Z">
        <w:r>
          <w:t>9.4.2.1</w:t>
        </w:r>
        <w:r>
          <w:tab/>
          <w:t>IQualifiedName</w:t>
        </w:r>
        <w:r>
          <w:tab/>
        </w:r>
        <w:r>
          <w:fldChar w:fldCharType="begin"/>
        </w:r>
        <w:r>
          <w:instrText xml:space="preserve"> PAGEREF _Toc87872209 \h </w:instrText>
        </w:r>
      </w:ins>
      <w:r>
        <w:fldChar w:fldCharType="separate"/>
      </w:r>
      <w:ins w:id="575" w:author="Tomáš Urban" w:date="2021-11-15T12:33:00Z">
        <w:r>
          <w:t>70</w:t>
        </w:r>
        <w:r>
          <w:fldChar w:fldCharType="end"/>
        </w:r>
      </w:ins>
    </w:p>
    <w:p w14:paraId="54BEF0FD" w14:textId="77777777" w:rsidR="00B032C6" w:rsidRDefault="00B032C6">
      <w:pPr>
        <w:pStyle w:val="TOC4"/>
        <w:rPr>
          <w:ins w:id="576" w:author="Tomáš Urban" w:date="2021-11-15T12:33:00Z"/>
          <w:rFonts w:asciiTheme="minorHAnsi" w:eastAsiaTheme="minorEastAsia" w:hAnsiTheme="minorHAnsi" w:cstheme="minorBidi"/>
          <w:sz w:val="22"/>
          <w:szCs w:val="22"/>
          <w:lang w:eastAsia="en-GB"/>
        </w:rPr>
      </w:pPr>
      <w:ins w:id="577" w:author="Tomáš Urban" w:date="2021-11-15T12:33:00Z">
        <w:r>
          <w:t>9.4.2.2</w:t>
        </w:r>
        <w:r>
          <w:tab/>
          <w:t>TriPortIdType</w:t>
        </w:r>
        <w:r>
          <w:tab/>
        </w:r>
        <w:r>
          <w:fldChar w:fldCharType="begin"/>
        </w:r>
        <w:r>
          <w:instrText xml:space="preserve"> PAGEREF _Toc87872210 \h </w:instrText>
        </w:r>
      </w:ins>
      <w:r>
        <w:fldChar w:fldCharType="separate"/>
      </w:r>
      <w:ins w:id="578" w:author="Tomáš Urban" w:date="2021-11-15T12:33:00Z">
        <w:r>
          <w:t>70</w:t>
        </w:r>
        <w:r>
          <w:fldChar w:fldCharType="end"/>
        </w:r>
      </w:ins>
    </w:p>
    <w:p w14:paraId="3C2FF04E" w14:textId="77777777" w:rsidR="00B032C6" w:rsidRDefault="00B032C6">
      <w:pPr>
        <w:pStyle w:val="TOC4"/>
        <w:rPr>
          <w:ins w:id="579" w:author="Tomáš Urban" w:date="2021-11-15T12:33:00Z"/>
          <w:rFonts w:asciiTheme="minorHAnsi" w:eastAsiaTheme="minorEastAsia" w:hAnsiTheme="minorHAnsi" w:cstheme="minorBidi"/>
          <w:sz w:val="22"/>
          <w:szCs w:val="22"/>
          <w:lang w:eastAsia="en-GB"/>
        </w:rPr>
      </w:pPr>
      <w:ins w:id="580" w:author="Tomáš Urban" w:date="2021-11-15T12:33:00Z">
        <w:r>
          <w:t>9.4.2.3</w:t>
        </w:r>
        <w:r>
          <w:tab/>
          <w:t>TriPortIdListType</w:t>
        </w:r>
        <w:r>
          <w:tab/>
        </w:r>
        <w:r>
          <w:fldChar w:fldCharType="begin"/>
        </w:r>
        <w:r>
          <w:instrText xml:space="preserve"> PAGEREF _Toc87872211 \h </w:instrText>
        </w:r>
      </w:ins>
      <w:r>
        <w:fldChar w:fldCharType="separate"/>
      </w:r>
      <w:ins w:id="581" w:author="Tomáš Urban" w:date="2021-11-15T12:33:00Z">
        <w:r>
          <w:t>71</w:t>
        </w:r>
        <w:r>
          <w:fldChar w:fldCharType="end"/>
        </w:r>
      </w:ins>
    </w:p>
    <w:p w14:paraId="1622A460" w14:textId="77777777" w:rsidR="00B032C6" w:rsidRDefault="00B032C6">
      <w:pPr>
        <w:pStyle w:val="TOC4"/>
        <w:rPr>
          <w:ins w:id="582" w:author="Tomáš Urban" w:date="2021-11-15T12:33:00Z"/>
          <w:rFonts w:asciiTheme="minorHAnsi" w:eastAsiaTheme="minorEastAsia" w:hAnsiTheme="minorHAnsi" w:cstheme="minorBidi"/>
          <w:sz w:val="22"/>
          <w:szCs w:val="22"/>
          <w:lang w:eastAsia="en-GB"/>
        </w:rPr>
      </w:pPr>
      <w:ins w:id="583" w:author="Tomáš Urban" w:date="2021-11-15T12:33:00Z">
        <w:r>
          <w:t>9.4.2.4</w:t>
        </w:r>
        <w:r>
          <w:tab/>
          <w:t>TriComponentIdType</w:t>
        </w:r>
        <w:r>
          <w:tab/>
        </w:r>
        <w:r>
          <w:fldChar w:fldCharType="begin"/>
        </w:r>
        <w:r>
          <w:instrText xml:space="preserve"> PAGEREF _Toc87872212 \h </w:instrText>
        </w:r>
      </w:ins>
      <w:r>
        <w:fldChar w:fldCharType="separate"/>
      </w:r>
      <w:ins w:id="584" w:author="Tomáš Urban" w:date="2021-11-15T12:33:00Z">
        <w:r>
          <w:t>71</w:t>
        </w:r>
        <w:r>
          <w:fldChar w:fldCharType="end"/>
        </w:r>
      </w:ins>
    </w:p>
    <w:p w14:paraId="4A08A7A7" w14:textId="77777777" w:rsidR="00B032C6" w:rsidRDefault="00B032C6">
      <w:pPr>
        <w:pStyle w:val="TOC4"/>
        <w:rPr>
          <w:ins w:id="585" w:author="Tomáš Urban" w:date="2021-11-15T12:33:00Z"/>
          <w:rFonts w:asciiTheme="minorHAnsi" w:eastAsiaTheme="minorEastAsia" w:hAnsiTheme="minorHAnsi" w:cstheme="minorBidi"/>
          <w:sz w:val="22"/>
          <w:szCs w:val="22"/>
          <w:lang w:eastAsia="en-GB"/>
        </w:rPr>
      </w:pPr>
      <w:ins w:id="586" w:author="Tomáš Urban" w:date="2021-11-15T12:33:00Z">
        <w:r>
          <w:t>9.4.2.5</w:t>
        </w:r>
        <w:r>
          <w:tab/>
          <w:t>TriComponentIdListType</w:t>
        </w:r>
        <w:r>
          <w:tab/>
        </w:r>
        <w:r>
          <w:fldChar w:fldCharType="begin"/>
        </w:r>
        <w:r>
          <w:instrText xml:space="preserve"> PAGEREF _Toc87872213 \h </w:instrText>
        </w:r>
      </w:ins>
      <w:r>
        <w:fldChar w:fldCharType="separate"/>
      </w:r>
      <w:ins w:id="587" w:author="Tomáš Urban" w:date="2021-11-15T12:33:00Z">
        <w:r>
          <w:t>72</w:t>
        </w:r>
        <w:r>
          <w:fldChar w:fldCharType="end"/>
        </w:r>
      </w:ins>
    </w:p>
    <w:p w14:paraId="49149506" w14:textId="77777777" w:rsidR="00B032C6" w:rsidRDefault="00B032C6">
      <w:pPr>
        <w:pStyle w:val="TOC4"/>
        <w:rPr>
          <w:ins w:id="588" w:author="Tomáš Urban" w:date="2021-11-15T12:33:00Z"/>
          <w:rFonts w:asciiTheme="minorHAnsi" w:eastAsiaTheme="minorEastAsia" w:hAnsiTheme="minorHAnsi" w:cstheme="minorBidi"/>
          <w:sz w:val="22"/>
          <w:szCs w:val="22"/>
          <w:lang w:eastAsia="en-GB"/>
        </w:rPr>
      </w:pPr>
      <w:ins w:id="589" w:author="Tomáš Urban" w:date="2021-11-15T12:33:00Z">
        <w:r>
          <w:t>9.4.2.6</w:t>
        </w:r>
        <w:r>
          <w:tab/>
          <w:t>TriMessageType</w:t>
        </w:r>
        <w:r>
          <w:tab/>
        </w:r>
        <w:r>
          <w:fldChar w:fldCharType="begin"/>
        </w:r>
        <w:r>
          <w:instrText xml:space="preserve"> PAGEREF _Toc87872214 \h </w:instrText>
        </w:r>
      </w:ins>
      <w:r>
        <w:fldChar w:fldCharType="separate"/>
      </w:r>
      <w:ins w:id="590" w:author="Tomáš Urban" w:date="2021-11-15T12:33:00Z">
        <w:r>
          <w:t>72</w:t>
        </w:r>
        <w:r>
          <w:fldChar w:fldCharType="end"/>
        </w:r>
      </w:ins>
    </w:p>
    <w:p w14:paraId="35A5DB7A" w14:textId="77777777" w:rsidR="00B032C6" w:rsidRDefault="00B032C6">
      <w:pPr>
        <w:pStyle w:val="TOC4"/>
        <w:rPr>
          <w:ins w:id="591" w:author="Tomáš Urban" w:date="2021-11-15T12:33:00Z"/>
          <w:rFonts w:asciiTheme="minorHAnsi" w:eastAsiaTheme="minorEastAsia" w:hAnsiTheme="minorHAnsi" w:cstheme="minorBidi"/>
          <w:sz w:val="22"/>
          <w:szCs w:val="22"/>
          <w:lang w:eastAsia="en-GB"/>
        </w:rPr>
      </w:pPr>
      <w:ins w:id="592" w:author="Tomáš Urban" w:date="2021-11-15T12:33:00Z">
        <w:r>
          <w:t>9.4.2.7</w:t>
        </w:r>
        <w:r>
          <w:tab/>
          <w:t>TriAddressType</w:t>
        </w:r>
        <w:r>
          <w:tab/>
        </w:r>
        <w:r>
          <w:fldChar w:fldCharType="begin"/>
        </w:r>
        <w:r>
          <w:instrText xml:space="preserve"> PAGEREF _Toc87872215 \h </w:instrText>
        </w:r>
      </w:ins>
      <w:r>
        <w:fldChar w:fldCharType="separate"/>
      </w:r>
      <w:ins w:id="593" w:author="Tomáš Urban" w:date="2021-11-15T12:33:00Z">
        <w:r>
          <w:t>73</w:t>
        </w:r>
        <w:r>
          <w:fldChar w:fldCharType="end"/>
        </w:r>
      </w:ins>
    </w:p>
    <w:p w14:paraId="36E1980F" w14:textId="77777777" w:rsidR="00B032C6" w:rsidRDefault="00B032C6">
      <w:pPr>
        <w:pStyle w:val="TOC4"/>
        <w:rPr>
          <w:ins w:id="594" w:author="Tomáš Urban" w:date="2021-11-15T12:33:00Z"/>
          <w:rFonts w:asciiTheme="minorHAnsi" w:eastAsiaTheme="minorEastAsia" w:hAnsiTheme="minorHAnsi" w:cstheme="minorBidi"/>
          <w:sz w:val="22"/>
          <w:szCs w:val="22"/>
          <w:lang w:eastAsia="en-GB"/>
        </w:rPr>
      </w:pPr>
      <w:ins w:id="595" w:author="Tomáš Urban" w:date="2021-11-15T12:33:00Z">
        <w:r>
          <w:t>9.4.2.8</w:t>
        </w:r>
        <w:r>
          <w:tab/>
          <w:t>TriAddressListType</w:t>
        </w:r>
        <w:r>
          <w:tab/>
        </w:r>
        <w:r>
          <w:fldChar w:fldCharType="begin"/>
        </w:r>
        <w:r>
          <w:instrText xml:space="preserve"> PAGEREF _Toc87872216 \h </w:instrText>
        </w:r>
      </w:ins>
      <w:r>
        <w:fldChar w:fldCharType="separate"/>
      </w:r>
      <w:ins w:id="596" w:author="Tomáš Urban" w:date="2021-11-15T12:33:00Z">
        <w:r>
          <w:t>73</w:t>
        </w:r>
        <w:r>
          <w:fldChar w:fldCharType="end"/>
        </w:r>
      </w:ins>
    </w:p>
    <w:p w14:paraId="07934EE5" w14:textId="77777777" w:rsidR="00B032C6" w:rsidRDefault="00B032C6">
      <w:pPr>
        <w:pStyle w:val="TOC4"/>
        <w:rPr>
          <w:ins w:id="597" w:author="Tomáš Urban" w:date="2021-11-15T12:33:00Z"/>
          <w:rFonts w:asciiTheme="minorHAnsi" w:eastAsiaTheme="minorEastAsia" w:hAnsiTheme="minorHAnsi" w:cstheme="minorBidi"/>
          <w:sz w:val="22"/>
          <w:szCs w:val="22"/>
          <w:lang w:eastAsia="en-GB"/>
        </w:rPr>
      </w:pPr>
      <w:ins w:id="598" w:author="Tomáš Urban" w:date="2021-11-15T12:33:00Z">
        <w:r>
          <w:t>9.4.2.9</w:t>
        </w:r>
        <w:r>
          <w:tab/>
          <w:t>TriSignatureIdType</w:t>
        </w:r>
        <w:r>
          <w:tab/>
        </w:r>
        <w:r>
          <w:fldChar w:fldCharType="begin"/>
        </w:r>
        <w:r>
          <w:instrText xml:space="preserve"> PAGEREF _Toc87872217 \h </w:instrText>
        </w:r>
      </w:ins>
      <w:r>
        <w:fldChar w:fldCharType="separate"/>
      </w:r>
      <w:ins w:id="599" w:author="Tomáš Urban" w:date="2021-11-15T12:33:00Z">
        <w:r>
          <w:t>74</w:t>
        </w:r>
        <w:r>
          <w:fldChar w:fldCharType="end"/>
        </w:r>
      </w:ins>
    </w:p>
    <w:p w14:paraId="394659B2" w14:textId="77777777" w:rsidR="00B032C6" w:rsidRDefault="00B032C6">
      <w:pPr>
        <w:pStyle w:val="TOC4"/>
        <w:rPr>
          <w:ins w:id="600" w:author="Tomáš Urban" w:date="2021-11-15T12:33:00Z"/>
          <w:rFonts w:asciiTheme="minorHAnsi" w:eastAsiaTheme="minorEastAsia" w:hAnsiTheme="minorHAnsi" w:cstheme="minorBidi"/>
          <w:sz w:val="22"/>
          <w:szCs w:val="22"/>
          <w:lang w:eastAsia="en-GB"/>
        </w:rPr>
      </w:pPr>
      <w:ins w:id="601" w:author="Tomáš Urban" w:date="2021-11-15T12:33:00Z">
        <w:r>
          <w:t>9.4.2.10</w:t>
        </w:r>
        <w:r>
          <w:tab/>
          <w:t>TriParameterPassingModeType</w:t>
        </w:r>
        <w:r>
          <w:tab/>
        </w:r>
        <w:r>
          <w:fldChar w:fldCharType="begin"/>
        </w:r>
        <w:r>
          <w:instrText xml:space="preserve"> PAGEREF _Toc87872218 \h </w:instrText>
        </w:r>
      </w:ins>
      <w:r>
        <w:fldChar w:fldCharType="separate"/>
      </w:r>
      <w:ins w:id="602" w:author="Tomáš Urban" w:date="2021-11-15T12:33:00Z">
        <w:r>
          <w:t>74</w:t>
        </w:r>
        <w:r>
          <w:fldChar w:fldCharType="end"/>
        </w:r>
      </w:ins>
    </w:p>
    <w:p w14:paraId="5AEBC579" w14:textId="77777777" w:rsidR="00B032C6" w:rsidRDefault="00B032C6">
      <w:pPr>
        <w:pStyle w:val="TOC4"/>
        <w:rPr>
          <w:ins w:id="603" w:author="Tomáš Urban" w:date="2021-11-15T12:33:00Z"/>
          <w:rFonts w:asciiTheme="minorHAnsi" w:eastAsiaTheme="minorEastAsia" w:hAnsiTheme="minorHAnsi" w:cstheme="minorBidi"/>
          <w:sz w:val="22"/>
          <w:szCs w:val="22"/>
          <w:lang w:eastAsia="en-GB"/>
        </w:rPr>
      </w:pPr>
      <w:ins w:id="604" w:author="Tomáš Urban" w:date="2021-11-15T12:33:00Z">
        <w:r>
          <w:t>9.4.2.11</w:t>
        </w:r>
        <w:r>
          <w:tab/>
          <w:t>TriParameterType</w:t>
        </w:r>
        <w:r>
          <w:tab/>
        </w:r>
        <w:r>
          <w:fldChar w:fldCharType="begin"/>
        </w:r>
        <w:r>
          <w:instrText xml:space="preserve"> PAGEREF _Toc87872219 \h </w:instrText>
        </w:r>
      </w:ins>
      <w:r>
        <w:fldChar w:fldCharType="separate"/>
      </w:r>
      <w:ins w:id="605" w:author="Tomáš Urban" w:date="2021-11-15T12:33:00Z">
        <w:r>
          <w:t>74</w:t>
        </w:r>
        <w:r>
          <w:fldChar w:fldCharType="end"/>
        </w:r>
      </w:ins>
    </w:p>
    <w:p w14:paraId="22039B8F" w14:textId="77777777" w:rsidR="00B032C6" w:rsidRDefault="00B032C6">
      <w:pPr>
        <w:pStyle w:val="TOC4"/>
        <w:rPr>
          <w:ins w:id="606" w:author="Tomáš Urban" w:date="2021-11-15T12:33:00Z"/>
          <w:rFonts w:asciiTheme="minorHAnsi" w:eastAsiaTheme="minorEastAsia" w:hAnsiTheme="minorHAnsi" w:cstheme="minorBidi"/>
          <w:sz w:val="22"/>
          <w:szCs w:val="22"/>
          <w:lang w:eastAsia="en-GB"/>
        </w:rPr>
      </w:pPr>
      <w:ins w:id="607" w:author="Tomáš Urban" w:date="2021-11-15T12:33:00Z">
        <w:r>
          <w:t>9.4.2.12</w:t>
        </w:r>
        <w:r>
          <w:tab/>
          <w:t>TriParameterListType</w:t>
        </w:r>
        <w:r>
          <w:tab/>
        </w:r>
        <w:r>
          <w:fldChar w:fldCharType="begin"/>
        </w:r>
        <w:r>
          <w:instrText xml:space="preserve"> PAGEREF _Toc87872220 \h </w:instrText>
        </w:r>
      </w:ins>
      <w:r>
        <w:fldChar w:fldCharType="separate"/>
      </w:r>
      <w:ins w:id="608" w:author="Tomáš Urban" w:date="2021-11-15T12:33:00Z">
        <w:r>
          <w:t>74</w:t>
        </w:r>
        <w:r>
          <w:fldChar w:fldCharType="end"/>
        </w:r>
      </w:ins>
    </w:p>
    <w:p w14:paraId="7F73864D" w14:textId="77777777" w:rsidR="00B032C6" w:rsidRDefault="00B032C6">
      <w:pPr>
        <w:pStyle w:val="TOC4"/>
        <w:rPr>
          <w:ins w:id="609" w:author="Tomáš Urban" w:date="2021-11-15T12:33:00Z"/>
          <w:rFonts w:asciiTheme="minorHAnsi" w:eastAsiaTheme="minorEastAsia" w:hAnsiTheme="minorHAnsi" w:cstheme="minorBidi"/>
          <w:sz w:val="22"/>
          <w:szCs w:val="22"/>
          <w:lang w:eastAsia="en-GB"/>
        </w:rPr>
      </w:pPr>
      <w:ins w:id="610" w:author="Tomáš Urban" w:date="2021-11-15T12:33:00Z">
        <w:r>
          <w:t>9.4.2.13</w:t>
        </w:r>
        <w:r>
          <w:tab/>
          <w:t>TriExceptionType</w:t>
        </w:r>
        <w:r>
          <w:tab/>
        </w:r>
        <w:r>
          <w:fldChar w:fldCharType="begin"/>
        </w:r>
        <w:r>
          <w:instrText xml:space="preserve"> PAGEREF _Toc87872221 \h </w:instrText>
        </w:r>
      </w:ins>
      <w:r>
        <w:fldChar w:fldCharType="separate"/>
      </w:r>
      <w:ins w:id="611" w:author="Tomáš Urban" w:date="2021-11-15T12:33:00Z">
        <w:r>
          <w:t>75</w:t>
        </w:r>
        <w:r>
          <w:fldChar w:fldCharType="end"/>
        </w:r>
      </w:ins>
    </w:p>
    <w:p w14:paraId="0DF43182" w14:textId="77777777" w:rsidR="00B032C6" w:rsidRDefault="00B032C6">
      <w:pPr>
        <w:pStyle w:val="TOC4"/>
        <w:rPr>
          <w:ins w:id="612" w:author="Tomáš Urban" w:date="2021-11-15T12:33:00Z"/>
          <w:rFonts w:asciiTheme="minorHAnsi" w:eastAsiaTheme="minorEastAsia" w:hAnsiTheme="minorHAnsi" w:cstheme="minorBidi"/>
          <w:sz w:val="22"/>
          <w:szCs w:val="22"/>
          <w:lang w:eastAsia="en-GB"/>
        </w:rPr>
      </w:pPr>
      <w:ins w:id="613" w:author="Tomáš Urban" w:date="2021-11-15T12:33:00Z">
        <w:r>
          <w:t>9.4.2.14</w:t>
        </w:r>
        <w:r>
          <w:tab/>
          <w:t>TriTimerIdType</w:t>
        </w:r>
        <w:r>
          <w:tab/>
        </w:r>
        <w:r>
          <w:fldChar w:fldCharType="begin"/>
        </w:r>
        <w:r>
          <w:instrText xml:space="preserve"> PAGEREF _Toc87872222 \h </w:instrText>
        </w:r>
      </w:ins>
      <w:r>
        <w:fldChar w:fldCharType="separate"/>
      </w:r>
      <w:ins w:id="614" w:author="Tomáš Urban" w:date="2021-11-15T12:33:00Z">
        <w:r>
          <w:t>75</w:t>
        </w:r>
        <w:r>
          <w:fldChar w:fldCharType="end"/>
        </w:r>
      </w:ins>
    </w:p>
    <w:p w14:paraId="6C1C13AD" w14:textId="77777777" w:rsidR="00B032C6" w:rsidRDefault="00B032C6">
      <w:pPr>
        <w:pStyle w:val="TOC4"/>
        <w:rPr>
          <w:ins w:id="615" w:author="Tomáš Urban" w:date="2021-11-15T12:33:00Z"/>
          <w:rFonts w:asciiTheme="minorHAnsi" w:eastAsiaTheme="minorEastAsia" w:hAnsiTheme="minorHAnsi" w:cstheme="minorBidi"/>
          <w:sz w:val="22"/>
          <w:szCs w:val="22"/>
          <w:lang w:eastAsia="en-GB"/>
        </w:rPr>
      </w:pPr>
      <w:ins w:id="616" w:author="Tomáš Urban" w:date="2021-11-15T12:33:00Z">
        <w:r>
          <w:t>9.4.2.15</w:t>
        </w:r>
        <w:r>
          <w:tab/>
          <w:t>TriTimerDurationType</w:t>
        </w:r>
        <w:r>
          <w:tab/>
        </w:r>
        <w:r>
          <w:fldChar w:fldCharType="begin"/>
        </w:r>
        <w:r>
          <w:instrText xml:space="preserve"> PAGEREF _Toc87872223 \h </w:instrText>
        </w:r>
      </w:ins>
      <w:r>
        <w:fldChar w:fldCharType="separate"/>
      </w:r>
      <w:ins w:id="617" w:author="Tomáš Urban" w:date="2021-11-15T12:33:00Z">
        <w:r>
          <w:t>76</w:t>
        </w:r>
        <w:r>
          <w:fldChar w:fldCharType="end"/>
        </w:r>
      </w:ins>
    </w:p>
    <w:p w14:paraId="0C2BD0AF" w14:textId="77777777" w:rsidR="00B032C6" w:rsidRDefault="00B032C6">
      <w:pPr>
        <w:pStyle w:val="TOC4"/>
        <w:rPr>
          <w:ins w:id="618" w:author="Tomáš Urban" w:date="2021-11-15T12:33:00Z"/>
          <w:rFonts w:asciiTheme="minorHAnsi" w:eastAsiaTheme="minorEastAsia" w:hAnsiTheme="minorHAnsi" w:cstheme="minorBidi"/>
          <w:sz w:val="22"/>
          <w:szCs w:val="22"/>
          <w:lang w:eastAsia="en-GB"/>
        </w:rPr>
      </w:pPr>
      <w:ins w:id="619" w:author="Tomáš Urban" w:date="2021-11-15T12:33:00Z">
        <w:r>
          <w:t>9.4.2.16</w:t>
        </w:r>
        <w:r>
          <w:tab/>
          <w:t>TriFunctionIdType</w:t>
        </w:r>
        <w:r>
          <w:tab/>
        </w:r>
        <w:r>
          <w:fldChar w:fldCharType="begin"/>
        </w:r>
        <w:r>
          <w:instrText xml:space="preserve"> PAGEREF _Toc87872224 \h </w:instrText>
        </w:r>
      </w:ins>
      <w:r>
        <w:fldChar w:fldCharType="separate"/>
      </w:r>
      <w:ins w:id="620" w:author="Tomáš Urban" w:date="2021-11-15T12:33:00Z">
        <w:r>
          <w:t>76</w:t>
        </w:r>
        <w:r>
          <w:fldChar w:fldCharType="end"/>
        </w:r>
      </w:ins>
    </w:p>
    <w:p w14:paraId="07F16E5E" w14:textId="77777777" w:rsidR="00B032C6" w:rsidRDefault="00B032C6">
      <w:pPr>
        <w:pStyle w:val="TOC4"/>
        <w:rPr>
          <w:ins w:id="621" w:author="Tomáš Urban" w:date="2021-11-15T12:33:00Z"/>
          <w:rFonts w:asciiTheme="minorHAnsi" w:eastAsiaTheme="minorEastAsia" w:hAnsiTheme="minorHAnsi" w:cstheme="minorBidi"/>
          <w:sz w:val="22"/>
          <w:szCs w:val="22"/>
          <w:lang w:eastAsia="en-GB"/>
        </w:rPr>
      </w:pPr>
      <w:ins w:id="622" w:author="Tomáš Urban" w:date="2021-11-15T12:33:00Z">
        <w:r>
          <w:t>9.4.2.17</w:t>
        </w:r>
        <w:r>
          <w:tab/>
          <w:t>TriTestCaseIdType</w:t>
        </w:r>
        <w:r>
          <w:tab/>
        </w:r>
        <w:r>
          <w:fldChar w:fldCharType="begin"/>
        </w:r>
        <w:r>
          <w:instrText xml:space="preserve"> PAGEREF _Toc87872225 \h </w:instrText>
        </w:r>
      </w:ins>
      <w:r>
        <w:fldChar w:fldCharType="separate"/>
      </w:r>
      <w:ins w:id="623" w:author="Tomáš Urban" w:date="2021-11-15T12:33:00Z">
        <w:r>
          <w:t>76</w:t>
        </w:r>
        <w:r>
          <w:fldChar w:fldCharType="end"/>
        </w:r>
      </w:ins>
    </w:p>
    <w:p w14:paraId="5423C6BE" w14:textId="77777777" w:rsidR="00B032C6" w:rsidRDefault="00B032C6">
      <w:pPr>
        <w:pStyle w:val="TOC4"/>
        <w:rPr>
          <w:ins w:id="624" w:author="Tomáš Urban" w:date="2021-11-15T12:33:00Z"/>
          <w:rFonts w:asciiTheme="minorHAnsi" w:eastAsiaTheme="minorEastAsia" w:hAnsiTheme="minorHAnsi" w:cstheme="minorBidi"/>
          <w:sz w:val="22"/>
          <w:szCs w:val="22"/>
          <w:lang w:eastAsia="en-GB"/>
        </w:rPr>
      </w:pPr>
      <w:ins w:id="625" w:author="Tomáš Urban" w:date="2021-11-15T12:33:00Z">
        <w:r>
          <w:t>9.4.2.18</w:t>
        </w:r>
        <w:r>
          <w:tab/>
          <w:t>TriStatusType</w:t>
        </w:r>
        <w:r>
          <w:tab/>
        </w:r>
        <w:r>
          <w:fldChar w:fldCharType="begin"/>
        </w:r>
        <w:r>
          <w:instrText xml:space="preserve"> PAGEREF _Toc87872226 \h </w:instrText>
        </w:r>
      </w:ins>
      <w:r>
        <w:fldChar w:fldCharType="separate"/>
      </w:r>
      <w:ins w:id="626" w:author="Tomáš Urban" w:date="2021-11-15T12:33:00Z">
        <w:r>
          <w:t>76</w:t>
        </w:r>
        <w:r>
          <w:fldChar w:fldCharType="end"/>
        </w:r>
      </w:ins>
    </w:p>
    <w:p w14:paraId="7B8C4282" w14:textId="77777777" w:rsidR="00B032C6" w:rsidRDefault="00B032C6">
      <w:pPr>
        <w:pStyle w:val="TOC2"/>
        <w:rPr>
          <w:ins w:id="627" w:author="Tomáš Urban" w:date="2021-11-15T12:33:00Z"/>
          <w:rFonts w:asciiTheme="minorHAnsi" w:eastAsiaTheme="minorEastAsia" w:hAnsiTheme="minorHAnsi" w:cstheme="minorBidi"/>
          <w:sz w:val="22"/>
          <w:szCs w:val="22"/>
          <w:lang w:eastAsia="en-GB"/>
        </w:rPr>
      </w:pPr>
      <w:ins w:id="628" w:author="Tomáš Urban" w:date="2021-11-15T12:33:00Z">
        <w:r>
          <w:t>9.5</w:t>
        </w:r>
        <w:r>
          <w:tab/>
          <w:t>Mapping of interfaces</w:t>
        </w:r>
        <w:r>
          <w:tab/>
        </w:r>
        <w:r>
          <w:fldChar w:fldCharType="begin"/>
        </w:r>
        <w:r>
          <w:instrText xml:space="preserve"> PAGEREF _Toc87872227 \h </w:instrText>
        </w:r>
      </w:ins>
      <w:r>
        <w:fldChar w:fldCharType="separate"/>
      </w:r>
      <w:ins w:id="629" w:author="Tomáš Urban" w:date="2021-11-15T12:33:00Z">
        <w:r>
          <w:t>76</w:t>
        </w:r>
        <w:r>
          <w:fldChar w:fldCharType="end"/>
        </w:r>
      </w:ins>
    </w:p>
    <w:p w14:paraId="4EE06D1C" w14:textId="77777777" w:rsidR="00B032C6" w:rsidRDefault="00B032C6">
      <w:pPr>
        <w:pStyle w:val="TOC3"/>
        <w:rPr>
          <w:ins w:id="630" w:author="Tomáš Urban" w:date="2021-11-15T12:33:00Z"/>
          <w:rFonts w:asciiTheme="minorHAnsi" w:eastAsiaTheme="minorEastAsia" w:hAnsiTheme="minorHAnsi" w:cstheme="minorBidi"/>
          <w:sz w:val="22"/>
          <w:szCs w:val="22"/>
          <w:lang w:eastAsia="en-GB"/>
        </w:rPr>
      </w:pPr>
      <w:ins w:id="631" w:author="Tomáš Urban" w:date="2021-11-15T12:33:00Z">
        <w:r>
          <w:t>9.5.0</w:t>
        </w:r>
        <w:r>
          <w:tab/>
          <w:t>Basic rules</w:t>
        </w:r>
        <w:r>
          <w:tab/>
        </w:r>
        <w:r>
          <w:fldChar w:fldCharType="begin"/>
        </w:r>
        <w:r>
          <w:instrText xml:space="preserve"> PAGEREF _Toc87872228 \h </w:instrText>
        </w:r>
      </w:ins>
      <w:r>
        <w:fldChar w:fldCharType="separate"/>
      </w:r>
      <w:ins w:id="632" w:author="Tomáš Urban" w:date="2021-11-15T12:33:00Z">
        <w:r>
          <w:t>76</w:t>
        </w:r>
        <w:r>
          <w:fldChar w:fldCharType="end"/>
        </w:r>
      </w:ins>
    </w:p>
    <w:p w14:paraId="12C6BCFE" w14:textId="77777777" w:rsidR="00B032C6" w:rsidRDefault="00B032C6">
      <w:pPr>
        <w:pStyle w:val="TOC3"/>
        <w:rPr>
          <w:ins w:id="633" w:author="Tomáš Urban" w:date="2021-11-15T12:33:00Z"/>
          <w:rFonts w:asciiTheme="minorHAnsi" w:eastAsiaTheme="minorEastAsia" w:hAnsiTheme="minorHAnsi" w:cstheme="minorBidi"/>
          <w:sz w:val="22"/>
          <w:szCs w:val="22"/>
          <w:lang w:eastAsia="en-GB"/>
        </w:rPr>
      </w:pPr>
      <w:ins w:id="634" w:author="Tomáš Urban" w:date="2021-11-15T12:33:00Z">
        <w:r>
          <w:t>9.5.1</w:t>
        </w:r>
        <w:r>
          <w:tab/>
          <w:t>Out and inout parameter passing mode</w:t>
        </w:r>
        <w:r>
          <w:tab/>
        </w:r>
        <w:r>
          <w:fldChar w:fldCharType="begin"/>
        </w:r>
        <w:r>
          <w:instrText xml:space="preserve"> PAGEREF _Toc87872229 \h </w:instrText>
        </w:r>
      </w:ins>
      <w:r>
        <w:fldChar w:fldCharType="separate"/>
      </w:r>
      <w:ins w:id="635" w:author="Tomáš Urban" w:date="2021-11-15T12:33:00Z">
        <w:r>
          <w:t>77</w:t>
        </w:r>
        <w:r>
          <w:fldChar w:fldCharType="end"/>
        </w:r>
      </w:ins>
    </w:p>
    <w:p w14:paraId="6D4D0C60" w14:textId="77777777" w:rsidR="00B032C6" w:rsidRDefault="00B032C6">
      <w:pPr>
        <w:pStyle w:val="TOC3"/>
        <w:rPr>
          <w:ins w:id="636" w:author="Tomáš Urban" w:date="2021-11-15T12:33:00Z"/>
          <w:rFonts w:asciiTheme="minorHAnsi" w:eastAsiaTheme="minorEastAsia" w:hAnsiTheme="minorHAnsi" w:cstheme="minorBidi"/>
          <w:sz w:val="22"/>
          <w:szCs w:val="22"/>
          <w:lang w:eastAsia="en-GB"/>
        </w:rPr>
      </w:pPr>
      <w:ins w:id="637" w:author="Tomáš Urban" w:date="2021-11-15T12:33:00Z">
        <w:r>
          <w:t>9.5.2</w:t>
        </w:r>
        <w:r>
          <w:tab/>
          <w:t>triCommunication interface</w:t>
        </w:r>
        <w:r>
          <w:tab/>
        </w:r>
        <w:r>
          <w:fldChar w:fldCharType="begin"/>
        </w:r>
        <w:r>
          <w:instrText xml:space="preserve"> PAGEREF _Toc87872230 \h </w:instrText>
        </w:r>
      </w:ins>
      <w:r>
        <w:fldChar w:fldCharType="separate"/>
      </w:r>
      <w:ins w:id="638" w:author="Tomáš Urban" w:date="2021-11-15T12:33:00Z">
        <w:r>
          <w:t>77</w:t>
        </w:r>
        <w:r>
          <w:fldChar w:fldCharType="end"/>
        </w:r>
      </w:ins>
    </w:p>
    <w:p w14:paraId="3FE0B03E" w14:textId="77777777" w:rsidR="00B032C6" w:rsidRDefault="00B032C6">
      <w:pPr>
        <w:pStyle w:val="TOC4"/>
        <w:rPr>
          <w:ins w:id="639" w:author="Tomáš Urban" w:date="2021-11-15T12:33:00Z"/>
          <w:rFonts w:asciiTheme="minorHAnsi" w:eastAsiaTheme="minorEastAsia" w:hAnsiTheme="minorHAnsi" w:cstheme="minorBidi"/>
          <w:sz w:val="22"/>
          <w:szCs w:val="22"/>
          <w:lang w:eastAsia="en-GB"/>
        </w:rPr>
      </w:pPr>
      <w:ins w:id="640" w:author="Tomáš Urban" w:date="2021-11-15T12:33:00Z">
        <w:r>
          <w:t>9.5.2.0</w:t>
        </w:r>
        <w:r>
          <w:tab/>
          <w:t>Introduction</w:t>
        </w:r>
        <w:r>
          <w:tab/>
        </w:r>
        <w:r>
          <w:fldChar w:fldCharType="begin"/>
        </w:r>
        <w:r>
          <w:instrText xml:space="preserve"> PAGEREF _Toc87872231 \h </w:instrText>
        </w:r>
      </w:ins>
      <w:r>
        <w:fldChar w:fldCharType="separate"/>
      </w:r>
      <w:ins w:id="641" w:author="Tomáš Urban" w:date="2021-11-15T12:33:00Z">
        <w:r>
          <w:t>77</w:t>
        </w:r>
        <w:r>
          <w:fldChar w:fldCharType="end"/>
        </w:r>
      </w:ins>
    </w:p>
    <w:p w14:paraId="29D60D9F" w14:textId="77777777" w:rsidR="00B032C6" w:rsidRDefault="00B032C6">
      <w:pPr>
        <w:pStyle w:val="TOC4"/>
        <w:rPr>
          <w:ins w:id="642" w:author="Tomáš Urban" w:date="2021-11-15T12:33:00Z"/>
          <w:rFonts w:asciiTheme="minorHAnsi" w:eastAsiaTheme="minorEastAsia" w:hAnsiTheme="minorHAnsi" w:cstheme="minorBidi"/>
          <w:sz w:val="22"/>
          <w:szCs w:val="22"/>
          <w:lang w:eastAsia="en-GB"/>
        </w:rPr>
      </w:pPr>
      <w:ins w:id="643" w:author="Tomáš Urban" w:date="2021-11-15T12:33:00Z">
        <w:r>
          <w:t>9.5.2.1</w:t>
        </w:r>
        <w:r>
          <w:tab/>
          <w:t>ITriCommunicationSA</w:t>
        </w:r>
        <w:r>
          <w:tab/>
        </w:r>
        <w:r>
          <w:fldChar w:fldCharType="begin"/>
        </w:r>
        <w:r>
          <w:instrText xml:space="preserve"> PAGEREF _Toc87872232 \h </w:instrText>
        </w:r>
      </w:ins>
      <w:r>
        <w:fldChar w:fldCharType="separate"/>
      </w:r>
      <w:ins w:id="644" w:author="Tomáš Urban" w:date="2021-11-15T12:33:00Z">
        <w:r>
          <w:t>77</w:t>
        </w:r>
        <w:r>
          <w:fldChar w:fldCharType="end"/>
        </w:r>
      </w:ins>
    </w:p>
    <w:p w14:paraId="13D55119" w14:textId="77777777" w:rsidR="00B032C6" w:rsidRDefault="00B032C6">
      <w:pPr>
        <w:pStyle w:val="TOC4"/>
        <w:rPr>
          <w:ins w:id="645" w:author="Tomáš Urban" w:date="2021-11-15T12:33:00Z"/>
          <w:rFonts w:asciiTheme="minorHAnsi" w:eastAsiaTheme="minorEastAsia" w:hAnsiTheme="minorHAnsi" w:cstheme="minorBidi"/>
          <w:sz w:val="22"/>
          <w:szCs w:val="22"/>
          <w:lang w:eastAsia="en-GB"/>
        </w:rPr>
      </w:pPr>
      <w:ins w:id="646" w:author="Tomáš Urban" w:date="2021-11-15T12:33:00Z">
        <w:r>
          <w:t>9.5.2.2</w:t>
        </w:r>
        <w:r>
          <w:tab/>
          <w:t>ITriCommunicationTE</w:t>
        </w:r>
        <w:r>
          <w:tab/>
        </w:r>
        <w:r>
          <w:fldChar w:fldCharType="begin"/>
        </w:r>
        <w:r>
          <w:instrText xml:space="preserve"> PAGEREF _Toc87872233 \h </w:instrText>
        </w:r>
      </w:ins>
      <w:r>
        <w:fldChar w:fldCharType="separate"/>
      </w:r>
      <w:ins w:id="647" w:author="Tomáš Urban" w:date="2021-11-15T12:33:00Z">
        <w:r>
          <w:t>78</w:t>
        </w:r>
        <w:r>
          <w:fldChar w:fldCharType="end"/>
        </w:r>
      </w:ins>
    </w:p>
    <w:p w14:paraId="7994F8BB" w14:textId="77777777" w:rsidR="00B032C6" w:rsidRDefault="00B032C6">
      <w:pPr>
        <w:pStyle w:val="TOC4"/>
        <w:rPr>
          <w:ins w:id="648" w:author="Tomáš Urban" w:date="2021-11-15T12:33:00Z"/>
          <w:rFonts w:asciiTheme="minorHAnsi" w:eastAsiaTheme="minorEastAsia" w:hAnsiTheme="minorHAnsi" w:cstheme="minorBidi"/>
          <w:sz w:val="22"/>
          <w:szCs w:val="22"/>
          <w:lang w:eastAsia="en-GB"/>
        </w:rPr>
      </w:pPr>
      <w:ins w:id="649" w:author="Tomáš Urban" w:date="2021-11-15T12:33:00Z">
        <w:r>
          <w:t>9.5.2.3</w:t>
        </w:r>
        <w:r>
          <w:tab/>
          <w:t>ITriPlatformPA</w:t>
        </w:r>
        <w:r>
          <w:tab/>
        </w:r>
        <w:r>
          <w:fldChar w:fldCharType="begin"/>
        </w:r>
        <w:r>
          <w:instrText xml:space="preserve"> PAGEREF _Toc87872234 \h </w:instrText>
        </w:r>
      </w:ins>
      <w:r>
        <w:fldChar w:fldCharType="separate"/>
      </w:r>
      <w:ins w:id="650" w:author="Tomáš Urban" w:date="2021-11-15T12:33:00Z">
        <w:r>
          <w:t>79</w:t>
        </w:r>
        <w:r>
          <w:fldChar w:fldCharType="end"/>
        </w:r>
      </w:ins>
    </w:p>
    <w:p w14:paraId="6317172A" w14:textId="77777777" w:rsidR="00B032C6" w:rsidRDefault="00B032C6">
      <w:pPr>
        <w:pStyle w:val="TOC4"/>
        <w:rPr>
          <w:ins w:id="651" w:author="Tomáš Urban" w:date="2021-11-15T12:33:00Z"/>
          <w:rFonts w:asciiTheme="minorHAnsi" w:eastAsiaTheme="minorEastAsia" w:hAnsiTheme="minorHAnsi" w:cstheme="minorBidi"/>
          <w:sz w:val="22"/>
          <w:szCs w:val="22"/>
          <w:lang w:eastAsia="en-GB"/>
        </w:rPr>
      </w:pPr>
      <w:ins w:id="652" w:author="Tomáš Urban" w:date="2021-11-15T12:33:00Z">
        <w:r>
          <w:t>9.5.2.4</w:t>
        </w:r>
        <w:r>
          <w:tab/>
          <w:t>ITriPlatformTE</w:t>
        </w:r>
        <w:r>
          <w:tab/>
        </w:r>
        <w:r>
          <w:fldChar w:fldCharType="begin"/>
        </w:r>
        <w:r>
          <w:instrText xml:space="preserve"> PAGEREF _Toc87872235 \h </w:instrText>
        </w:r>
      </w:ins>
      <w:r>
        <w:fldChar w:fldCharType="separate"/>
      </w:r>
      <w:ins w:id="653" w:author="Tomáš Urban" w:date="2021-11-15T12:33:00Z">
        <w:r>
          <w:t>79</w:t>
        </w:r>
        <w:r>
          <w:fldChar w:fldCharType="end"/>
        </w:r>
      </w:ins>
    </w:p>
    <w:p w14:paraId="07E0A291" w14:textId="77777777" w:rsidR="00B032C6" w:rsidRDefault="00B032C6">
      <w:pPr>
        <w:pStyle w:val="TOC2"/>
        <w:rPr>
          <w:ins w:id="654" w:author="Tomáš Urban" w:date="2021-11-15T12:33:00Z"/>
          <w:rFonts w:asciiTheme="minorHAnsi" w:eastAsiaTheme="minorEastAsia" w:hAnsiTheme="minorHAnsi" w:cstheme="minorBidi"/>
          <w:sz w:val="22"/>
          <w:szCs w:val="22"/>
          <w:lang w:eastAsia="en-GB"/>
        </w:rPr>
      </w:pPr>
      <w:ins w:id="655" w:author="Tomáš Urban" w:date="2021-11-15T12:33:00Z">
        <w:r>
          <w:t>9.6</w:t>
        </w:r>
        <w:r>
          <w:tab/>
          <w:t>Optional parameters</w:t>
        </w:r>
        <w:r>
          <w:tab/>
        </w:r>
        <w:r>
          <w:fldChar w:fldCharType="begin"/>
        </w:r>
        <w:r>
          <w:instrText xml:space="preserve"> PAGEREF _Toc87872236 \h </w:instrText>
        </w:r>
      </w:ins>
      <w:r>
        <w:fldChar w:fldCharType="separate"/>
      </w:r>
      <w:ins w:id="656" w:author="Tomáš Urban" w:date="2021-11-15T12:33:00Z">
        <w:r>
          <w:t>79</w:t>
        </w:r>
        <w:r>
          <w:fldChar w:fldCharType="end"/>
        </w:r>
      </w:ins>
    </w:p>
    <w:p w14:paraId="4FC95543" w14:textId="77777777" w:rsidR="00B032C6" w:rsidRDefault="00B032C6">
      <w:pPr>
        <w:pStyle w:val="TOC8"/>
        <w:rPr>
          <w:ins w:id="657" w:author="Tomáš Urban" w:date="2021-11-15T12:33:00Z"/>
          <w:rFonts w:asciiTheme="minorHAnsi" w:eastAsiaTheme="minorEastAsia" w:hAnsiTheme="minorHAnsi" w:cstheme="minorBidi"/>
          <w:b w:val="0"/>
          <w:szCs w:val="22"/>
          <w:lang w:eastAsia="en-GB"/>
        </w:rPr>
      </w:pPr>
      <w:ins w:id="658" w:author="Tomáš Urban" w:date="2021-11-15T12:33:00Z">
        <w:r>
          <w:t>Annex A (normative): IDL Summary</w:t>
        </w:r>
        <w:r>
          <w:tab/>
        </w:r>
        <w:r>
          <w:fldChar w:fldCharType="begin"/>
        </w:r>
        <w:r>
          <w:instrText xml:space="preserve"> PAGEREF _Toc87872237 \h </w:instrText>
        </w:r>
      </w:ins>
      <w:r>
        <w:fldChar w:fldCharType="separate"/>
      </w:r>
      <w:ins w:id="659" w:author="Tomáš Urban" w:date="2021-11-15T12:33:00Z">
        <w:r>
          <w:t>80</w:t>
        </w:r>
        <w:r>
          <w:fldChar w:fldCharType="end"/>
        </w:r>
      </w:ins>
    </w:p>
    <w:p w14:paraId="79D8DB34" w14:textId="77777777" w:rsidR="00B032C6" w:rsidRDefault="00B032C6">
      <w:pPr>
        <w:pStyle w:val="TOC8"/>
        <w:rPr>
          <w:ins w:id="660" w:author="Tomáš Urban" w:date="2021-11-15T12:33:00Z"/>
          <w:rFonts w:asciiTheme="minorHAnsi" w:eastAsiaTheme="minorEastAsia" w:hAnsiTheme="minorHAnsi" w:cstheme="minorBidi"/>
          <w:b w:val="0"/>
          <w:szCs w:val="22"/>
          <w:lang w:eastAsia="en-GB"/>
        </w:rPr>
      </w:pPr>
      <w:ins w:id="661" w:author="Tomáš Urban" w:date="2021-11-15T12:33:00Z">
        <w:r>
          <w:t>Annex B (informative): Use scenarios</w:t>
        </w:r>
        <w:r>
          <w:tab/>
        </w:r>
        <w:r>
          <w:fldChar w:fldCharType="begin"/>
        </w:r>
        <w:r>
          <w:instrText xml:space="preserve"> PAGEREF _Toc87872238 \h </w:instrText>
        </w:r>
      </w:ins>
      <w:r>
        <w:fldChar w:fldCharType="separate"/>
      </w:r>
      <w:ins w:id="662" w:author="Tomáš Urban" w:date="2021-11-15T12:33:00Z">
        <w:r>
          <w:t>84</w:t>
        </w:r>
        <w:r>
          <w:fldChar w:fldCharType="end"/>
        </w:r>
      </w:ins>
    </w:p>
    <w:p w14:paraId="0F5E615D" w14:textId="77777777" w:rsidR="00B032C6" w:rsidRDefault="00B032C6">
      <w:pPr>
        <w:pStyle w:val="TOC1"/>
        <w:rPr>
          <w:ins w:id="663" w:author="Tomáš Urban" w:date="2021-11-15T12:33:00Z"/>
          <w:rFonts w:asciiTheme="minorHAnsi" w:eastAsiaTheme="minorEastAsia" w:hAnsiTheme="minorHAnsi" w:cstheme="minorBidi"/>
          <w:szCs w:val="22"/>
          <w:lang w:eastAsia="en-GB"/>
        </w:rPr>
      </w:pPr>
      <w:ins w:id="664" w:author="Tomáš Urban" w:date="2021-11-15T12:33:00Z">
        <w:r>
          <w:t>B.0</w:t>
        </w:r>
        <w:r>
          <w:tab/>
          <w:t>Introduction</w:t>
        </w:r>
        <w:r>
          <w:tab/>
        </w:r>
        <w:r>
          <w:fldChar w:fldCharType="begin"/>
        </w:r>
        <w:r>
          <w:instrText xml:space="preserve"> PAGEREF _Toc87872239 \h </w:instrText>
        </w:r>
      </w:ins>
      <w:r>
        <w:fldChar w:fldCharType="separate"/>
      </w:r>
      <w:ins w:id="665" w:author="Tomáš Urban" w:date="2021-11-15T12:33:00Z">
        <w:r>
          <w:t>84</w:t>
        </w:r>
        <w:r>
          <w:fldChar w:fldCharType="end"/>
        </w:r>
      </w:ins>
    </w:p>
    <w:p w14:paraId="32C9EFD9" w14:textId="77777777" w:rsidR="00B032C6" w:rsidRDefault="00B032C6">
      <w:pPr>
        <w:pStyle w:val="TOC1"/>
        <w:rPr>
          <w:ins w:id="666" w:author="Tomáš Urban" w:date="2021-11-15T12:33:00Z"/>
          <w:rFonts w:asciiTheme="minorHAnsi" w:eastAsiaTheme="minorEastAsia" w:hAnsiTheme="minorHAnsi" w:cstheme="minorBidi"/>
          <w:szCs w:val="22"/>
          <w:lang w:eastAsia="en-GB"/>
        </w:rPr>
      </w:pPr>
      <w:ins w:id="667" w:author="Tomáš Urban" w:date="2021-11-15T12:33:00Z">
        <w:r>
          <w:t>B.1</w:t>
        </w:r>
        <w:r>
          <w:tab/>
          <w:t>First scenario</w:t>
        </w:r>
        <w:r>
          <w:tab/>
        </w:r>
        <w:r>
          <w:fldChar w:fldCharType="begin"/>
        </w:r>
        <w:r>
          <w:instrText xml:space="preserve"> PAGEREF _Toc87872240 \h </w:instrText>
        </w:r>
      </w:ins>
      <w:r>
        <w:fldChar w:fldCharType="separate"/>
      </w:r>
      <w:ins w:id="668" w:author="Tomáš Urban" w:date="2021-11-15T12:33:00Z">
        <w:r>
          <w:t>85</w:t>
        </w:r>
        <w:r>
          <w:fldChar w:fldCharType="end"/>
        </w:r>
      </w:ins>
    </w:p>
    <w:p w14:paraId="0803211E" w14:textId="77777777" w:rsidR="00B032C6" w:rsidRDefault="00B032C6">
      <w:pPr>
        <w:pStyle w:val="TOC2"/>
        <w:rPr>
          <w:ins w:id="669" w:author="Tomáš Urban" w:date="2021-11-15T12:33:00Z"/>
          <w:rFonts w:asciiTheme="minorHAnsi" w:eastAsiaTheme="minorEastAsia" w:hAnsiTheme="minorHAnsi" w:cstheme="minorBidi"/>
          <w:sz w:val="22"/>
          <w:szCs w:val="22"/>
          <w:lang w:eastAsia="en-GB"/>
        </w:rPr>
      </w:pPr>
      <w:ins w:id="670" w:author="Tomáš Urban" w:date="2021-11-15T12:33:00Z">
        <w:r>
          <w:t>B.1.0</w:t>
        </w:r>
        <w:r>
          <w:tab/>
          <w:t>Use case</w:t>
        </w:r>
        <w:r>
          <w:tab/>
        </w:r>
        <w:r>
          <w:fldChar w:fldCharType="begin"/>
        </w:r>
        <w:r>
          <w:instrText xml:space="preserve"> PAGEREF _Toc87872241 \h </w:instrText>
        </w:r>
      </w:ins>
      <w:r>
        <w:fldChar w:fldCharType="separate"/>
      </w:r>
      <w:ins w:id="671" w:author="Tomáš Urban" w:date="2021-11-15T12:33:00Z">
        <w:r>
          <w:t>85</w:t>
        </w:r>
        <w:r>
          <w:fldChar w:fldCharType="end"/>
        </w:r>
      </w:ins>
    </w:p>
    <w:p w14:paraId="7B1A21BC" w14:textId="77777777" w:rsidR="00B032C6" w:rsidRDefault="00B032C6">
      <w:pPr>
        <w:pStyle w:val="TOC2"/>
        <w:rPr>
          <w:ins w:id="672" w:author="Tomáš Urban" w:date="2021-11-15T12:33:00Z"/>
          <w:rFonts w:asciiTheme="minorHAnsi" w:eastAsiaTheme="minorEastAsia" w:hAnsiTheme="minorHAnsi" w:cstheme="minorBidi"/>
          <w:sz w:val="22"/>
          <w:szCs w:val="22"/>
          <w:lang w:eastAsia="en-GB"/>
        </w:rPr>
      </w:pPr>
      <w:ins w:id="673" w:author="Tomáš Urban" w:date="2021-11-15T12:33:00Z">
        <w:r>
          <w:t>B.1.1</w:t>
        </w:r>
        <w:r>
          <w:tab/>
          <w:t>TTCN</w:t>
        </w:r>
        <w:r>
          <w:noBreakHyphen/>
          <w:t>3 fragment</w:t>
        </w:r>
        <w:r>
          <w:tab/>
        </w:r>
        <w:r>
          <w:fldChar w:fldCharType="begin"/>
        </w:r>
        <w:r>
          <w:instrText xml:space="preserve"> PAGEREF _Toc87872242 \h </w:instrText>
        </w:r>
      </w:ins>
      <w:r>
        <w:fldChar w:fldCharType="separate"/>
      </w:r>
      <w:ins w:id="674" w:author="Tomáš Urban" w:date="2021-11-15T12:33:00Z">
        <w:r>
          <w:t>85</w:t>
        </w:r>
        <w:r>
          <w:fldChar w:fldCharType="end"/>
        </w:r>
      </w:ins>
    </w:p>
    <w:p w14:paraId="348D1F16" w14:textId="77777777" w:rsidR="00B032C6" w:rsidRDefault="00B032C6">
      <w:pPr>
        <w:pStyle w:val="TOC2"/>
        <w:rPr>
          <w:ins w:id="675" w:author="Tomáš Urban" w:date="2021-11-15T12:33:00Z"/>
          <w:rFonts w:asciiTheme="minorHAnsi" w:eastAsiaTheme="minorEastAsia" w:hAnsiTheme="minorHAnsi" w:cstheme="minorBidi"/>
          <w:sz w:val="22"/>
          <w:szCs w:val="22"/>
          <w:lang w:eastAsia="en-GB"/>
        </w:rPr>
      </w:pPr>
      <w:ins w:id="676" w:author="Tomáš Urban" w:date="2021-11-15T12:33:00Z">
        <w:r>
          <w:t>B.1.2</w:t>
        </w:r>
        <w:r>
          <w:tab/>
          <w:t>Message sequence chart</w:t>
        </w:r>
        <w:r>
          <w:tab/>
        </w:r>
        <w:r>
          <w:fldChar w:fldCharType="begin"/>
        </w:r>
        <w:r>
          <w:instrText xml:space="preserve"> PAGEREF _Toc87872243 \h </w:instrText>
        </w:r>
      </w:ins>
      <w:r>
        <w:fldChar w:fldCharType="separate"/>
      </w:r>
      <w:ins w:id="677" w:author="Tomáš Urban" w:date="2021-11-15T12:33:00Z">
        <w:r>
          <w:t>86</w:t>
        </w:r>
        <w:r>
          <w:fldChar w:fldCharType="end"/>
        </w:r>
      </w:ins>
    </w:p>
    <w:p w14:paraId="24EE5726" w14:textId="77777777" w:rsidR="00B032C6" w:rsidRDefault="00B032C6">
      <w:pPr>
        <w:pStyle w:val="TOC1"/>
        <w:rPr>
          <w:ins w:id="678" w:author="Tomáš Urban" w:date="2021-11-15T12:33:00Z"/>
          <w:rFonts w:asciiTheme="minorHAnsi" w:eastAsiaTheme="minorEastAsia" w:hAnsiTheme="minorHAnsi" w:cstheme="minorBidi"/>
          <w:szCs w:val="22"/>
          <w:lang w:eastAsia="en-GB"/>
        </w:rPr>
      </w:pPr>
      <w:ins w:id="679" w:author="Tomáš Urban" w:date="2021-11-15T12:33:00Z">
        <w:r>
          <w:t>B.2</w:t>
        </w:r>
        <w:r>
          <w:tab/>
          <w:t>Second scenario</w:t>
        </w:r>
        <w:r>
          <w:tab/>
        </w:r>
        <w:r>
          <w:fldChar w:fldCharType="begin"/>
        </w:r>
        <w:r>
          <w:instrText xml:space="preserve"> PAGEREF _Toc87872244 \h </w:instrText>
        </w:r>
      </w:ins>
      <w:r>
        <w:fldChar w:fldCharType="separate"/>
      </w:r>
      <w:ins w:id="680" w:author="Tomáš Urban" w:date="2021-11-15T12:33:00Z">
        <w:r>
          <w:t>87</w:t>
        </w:r>
        <w:r>
          <w:fldChar w:fldCharType="end"/>
        </w:r>
      </w:ins>
    </w:p>
    <w:p w14:paraId="66922392" w14:textId="77777777" w:rsidR="00B032C6" w:rsidRDefault="00B032C6">
      <w:pPr>
        <w:pStyle w:val="TOC2"/>
        <w:rPr>
          <w:ins w:id="681" w:author="Tomáš Urban" w:date="2021-11-15T12:33:00Z"/>
          <w:rFonts w:asciiTheme="minorHAnsi" w:eastAsiaTheme="minorEastAsia" w:hAnsiTheme="minorHAnsi" w:cstheme="minorBidi"/>
          <w:sz w:val="22"/>
          <w:szCs w:val="22"/>
          <w:lang w:eastAsia="en-GB"/>
        </w:rPr>
      </w:pPr>
      <w:ins w:id="682" w:author="Tomáš Urban" w:date="2021-11-15T12:33:00Z">
        <w:r>
          <w:t>B.2.0</w:t>
        </w:r>
        <w:r>
          <w:tab/>
          <w:t>Use case</w:t>
        </w:r>
        <w:r>
          <w:tab/>
        </w:r>
        <w:r>
          <w:fldChar w:fldCharType="begin"/>
        </w:r>
        <w:r>
          <w:instrText xml:space="preserve"> PAGEREF _Toc87872245 \h </w:instrText>
        </w:r>
      </w:ins>
      <w:r>
        <w:fldChar w:fldCharType="separate"/>
      </w:r>
      <w:ins w:id="683" w:author="Tomáš Urban" w:date="2021-11-15T12:33:00Z">
        <w:r>
          <w:t>87</w:t>
        </w:r>
        <w:r>
          <w:fldChar w:fldCharType="end"/>
        </w:r>
      </w:ins>
    </w:p>
    <w:p w14:paraId="0F6B7EEB" w14:textId="77777777" w:rsidR="00B032C6" w:rsidRDefault="00B032C6">
      <w:pPr>
        <w:pStyle w:val="TOC2"/>
        <w:rPr>
          <w:ins w:id="684" w:author="Tomáš Urban" w:date="2021-11-15T12:33:00Z"/>
          <w:rFonts w:asciiTheme="minorHAnsi" w:eastAsiaTheme="minorEastAsia" w:hAnsiTheme="minorHAnsi" w:cstheme="minorBidi"/>
          <w:sz w:val="22"/>
          <w:szCs w:val="22"/>
          <w:lang w:eastAsia="en-GB"/>
        </w:rPr>
      </w:pPr>
      <w:ins w:id="685" w:author="Tomáš Urban" w:date="2021-11-15T12:33:00Z">
        <w:r>
          <w:t>B.2.1</w:t>
        </w:r>
        <w:r>
          <w:tab/>
          <w:t>TTCN</w:t>
        </w:r>
        <w:r>
          <w:noBreakHyphen/>
          <w:t>3 fragment</w:t>
        </w:r>
        <w:r>
          <w:tab/>
        </w:r>
        <w:r>
          <w:fldChar w:fldCharType="begin"/>
        </w:r>
        <w:r>
          <w:instrText xml:space="preserve"> PAGEREF _Toc87872246 \h </w:instrText>
        </w:r>
      </w:ins>
      <w:r>
        <w:fldChar w:fldCharType="separate"/>
      </w:r>
      <w:ins w:id="686" w:author="Tomáš Urban" w:date="2021-11-15T12:33:00Z">
        <w:r>
          <w:t>87</w:t>
        </w:r>
        <w:r>
          <w:fldChar w:fldCharType="end"/>
        </w:r>
      </w:ins>
    </w:p>
    <w:p w14:paraId="29F0BFE9" w14:textId="77777777" w:rsidR="00B032C6" w:rsidRDefault="00B032C6">
      <w:pPr>
        <w:pStyle w:val="TOC2"/>
        <w:rPr>
          <w:ins w:id="687" w:author="Tomáš Urban" w:date="2021-11-15T12:33:00Z"/>
          <w:rFonts w:asciiTheme="minorHAnsi" w:eastAsiaTheme="minorEastAsia" w:hAnsiTheme="minorHAnsi" w:cstheme="minorBidi"/>
          <w:sz w:val="22"/>
          <w:szCs w:val="22"/>
          <w:lang w:eastAsia="en-GB"/>
        </w:rPr>
      </w:pPr>
      <w:ins w:id="688" w:author="Tomáš Urban" w:date="2021-11-15T12:33:00Z">
        <w:r>
          <w:t>B.2.2</w:t>
        </w:r>
        <w:r>
          <w:tab/>
          <w:t>Message sequence chart</w:t>
        </w:r>
        <w:r>
          <w:tab/>
        </w:r>
        <w:r>
          <w:fldChar w:fldCharType="begin"/>
        </w:r>
        <w:r>
          <w:instrText xml:space="preserve"> PAGEREF _Toc87872247 \h </w:instrText>
        </w:r>
      </w:ins>
      <w:r>
        <w:fldChar w:fldCharType="separate"/>
      </w:r>
      <w:ins w:id="689" w:author="Tomáš Urban" w:date="2021-11-15T12:33:00Z">
        <w:r>
          <w:t>88</w:t>
        </w:r>
        <w:r>
          <w:fldChar w:fldCharType="end"/>
        </w:r>
      </w:ins>
    </w:p>
    <w:p w14:paraId="13FF0C83" w14:textId="77777777" w:rsidR="00B032C6" w:rsidRDefault="00B032C6">
      <w:pPr>
        <w:pStyle w:val="TOC1"/>
        <w:rPr>
          <w:ins w:id="690" w:author="Tomáš Urban" w:date="2021-11-15T12:33:00Z"/>
          <w:rFonts w:asciiTheme="minorHAnsi" w:eastAsiaTheme="minorEastAsia" w:hAnsiTheme="minorHAnsi" w:cstheme="minorBidi"/>
          <w:szCs w:val="22"/>
          <w:lang w:eastAsia="en-GB"/>
        </w:rPr>
      </w:pPr>
      <w:ins w:id="691" w:author="Tomáš Urban" w:date="2021-11-15T12:33:00Z">
        <w:r>
          <w:lastRenderedPageBreak/>
          <w:t>B.3</w:t>
        </w:r>
        <w:r>
          <w:tab/>
          <w:t>Third scenario</w:t>
        </w:r>
        <w:r>
          <w:tab/>
        </w:r>
        <w:r>
          <w:fldChar w:fldCharType="begin"/>
        </w:r>
        <w:r>
          <w:instrText xml:space="preserve"> PAGEREF _Toc87872248 \h </w:instrText>
        </w:r>
      </w:ins>
      <w:r>
        <w:fldChar w:fldCharType="separate"/>
      </w:r>
      <w:ins w:id="692" w:author="Tomáš Urban" w:date="2021-11-15T12:33:00Z">
        <w:r>
          <w:t>89</w:t>
        </w:r>
        <w:r>
          <w:fldChar w:fldCharType="end"/>
        </w:r>
      </w:ins>
    </w:p>
    <w:p w14:paraId="3A8FC047" w14:textId="77777777" w:rsidR="00B032C6" w:rsidRDefault="00B032C6">
      <w:pPr>
        <w:pStyle w:val="TOC2"/>
        <w:rPr>
          <w:ins w:id="693" w:author="Tomáš Urban" w:date="2021-11-15T12:33:00Z"/>
          <w:rFonts w:asciiTheme="minorHAnsi" w:eastAsiaTheme="minorEastAsia" w:hAnsiTheme="minorHAnsi" w:cstheme="minorBidi"/>
          <w:sz w:val="22"/>
          <w:szCs w:val="22"/>
          <w:lang w:eastAsia="en-GB"/>
        </w:rPr>
      </w:pPr>
      <w:ins w:id="694" w:author="Tomáš Urban" w:date="2021-11-15T12:33:00Z">
        <w:r>
          <w:t>B.3.0</w:t>
        </w:r>
        <w:r>
          <w:tab/>
          <w:t>Use case</w:t>
        </w:r>
        <w:r>
          <w:tab/>
        </w:r>
        <w:r>
          <w:fldChar w:fldCharType="begin"/>
        </w:r>
        <w:r>
          <w:instrText xml:space="preserve"> PAGEREF _Toc87872249 \h </w:instrText>
        </w:r>
      </w:ins>
      <w:r>
        <w:fldChar w:fldCharType="separate"/>
      </w:r>
      <w:ins w:id="695" w:author="Tomáš Urban" w:date="2021-11-15T12:33:00Z">
        <w:r>
          <w:t>89</w:t>
        </w:r>
        <w:r>
          <w:fldChar w:fldCharType="end"/>
        </w:r>
      </w:ins>
    </w:p>
    <w:p w14:paraId="37D03098" w14:textId="77777777" w:rsidR="00B032C6" w:rsidRDefault="00B032C6">
      <w:pPr>
        <w:pStyle w:val="TOC2"/>
        <w:rPr>
          <w:ins w:id="696" w:author="Tomáš Urban" w:date="2021-11-15T12:33:00Z"/>
          <w:rFonts w:asciiTheme="minorHAnsi" w:eastAsiaTheme="minorEastAsia" w:hAnsiTheme="minorHAnsi" w:cstheme="minorBidi"/>
          <w:sz w:val="22"/>
          <w:szCs w:val="22"/>
          <w:lang w:eastAsia="en-GB"/>
        </w:rPr>
      </w:pPr>
      <w:ins w:id="697" w:author="Tomáš Urban" w:date="2021-11-15T12:33:00Z">
        <w:r>
          <w:t>B.3.1</w:t>
        </w:r>
        <w:r>
          <w:tab/>
          <w:t>TTCN</w:t>
        </w:r>
        <w:r>
          <w:noBreakHyphen/>
          <w:t>3 fragment</w:t>
        </w:r>
        <w:r>
          <w:tab/>
        </w:r>
        <w:r>
          <w:fldChar w:fldCharType="begin"/>
        </w:r>
        <w:r>
          <w:instrText xml:space="preserve"> PAGEREF _Toc87872250 \h </w:instrText>
        </w:r>
      </w:ins>
      <w:r>
        <w:fldChar w:fldCharType="separate"/>
      </w:r>
      <w:ins w:id="698" w:author="Tomáš Urban" w:date="2021-11-15T12:33:00Z">
        <w:r>
          <w:t>89</w:t>
        </w:r>
        <w:r>
          <w:fldChar w:fldCharType="end"/>
        </w:r>
      </w:ins>
    </w:p>
    <w:p w14:paraId="48E51807" w14:textId="77777777" w:rsidR="00B032C6" w:rsidRDefault="00B032C6">
      <w:pPr>
        <w:pStyle w:val="TOC2"/>
        <w:rPr>
          <w:ins w:id="699" w:author="Tomáš Urban" w:date="2021-11-15T12:33:00Z"/>
          <w:rFonts w:asciiTheme="minorHAnsi" w:eastAsiaTheme="minorEastAsia" w:hAnsiTheme="minorHAnsi" w:cstheme="minorBidi"/>
          <w:sz w:val="22"/>
          <w:szCs w:val="22"/>
          <w:lang w:eastAsia="en-GB"/>
        </w:rPr>
      </w:pPr>
      <w:ins w:id="700" w:author="Tomáš Urban" w:date="2021-11-15T12:33:00Z">
        <w:r>
          <w:t>B.3.2</w:t>
        </w:r>
        <w:r>
          <w:tab/>
          <w:t>Message sequence chart</w:t>
        </w:r>
        <w:r>
          <w:tab/>
        </w:r>
        <w:r>
          <w:fldChar w:fldCharType="begin"/>
        </w:r>
        <w:r>
          <w:instrText xml:space="preserve"> PAGEREF _Toc87872251 \h </w:instrText>
        </w:r>
      </w:ins>
      <w:r>
        <w:fldChar w:fldCharType="separate"/>
      </w:r>
      <w:ins w:id="701" w:author="Tomáš Urban" w:date="2021-11-15T12:33:00Z">
        <w:r>
          <w:t>90</w:t>
        </w:r>
        <w:r>
          <w:fldChar w:fldCharType="end"/>
        </w:r>
      </w:ins>
    </w:p>
    <w:p w14:paraId="17D79219" w14:textId="77777777" w:rsidR="00B032C6" w:rsidRDefault="00B032C6">
      <w:pPr>
        <w:pStyle w:val="TOC8"/>
        <w:rPr>
          <w:ins w:id="702" w:author="Tomáš Urban" w:date="2021-11-15T12:33:00Z"/>
          <w:rFonts w:asciiTheme="minorHAnsi" w:eastAsiaTheme="minorEastAsia" w:hAnsiTheme="minorHAnsi" w:cstheme="minorBidi"/>
          <w:b w:val="0"/>
          <w:szCs w:val="22"/>
          <w:lang w:eastAsia="en-GB"/>
        </w:rPr>
      </w:pPr>
      <w:ins w:id="703" w:author="Tomáš Urban" w:date="2021-11-15T12:33:00Z">
        <w:r>
          <w:t>Annex C (informative): Bibliography</w:t>
        </w:r>
        <w:r>
          <w:tab/>
        </w:r>
        <w:r>
          <w:fldChar w:fldCharType="begin"/>
        </w:r>
        <w:r>
          <w:instrText xml:space="preserve"> PAGEREF _Toc87872252 \h </w:instrText>
        </w:r>
      </w:ins>
      <w:r>
        <w:fldChar w:fldCharType="separate"/>
      </w:r>
      <w:ins w:id="704" w:author="Tomáš Urban" w:date="2021-11-15T12:33:00Z">
        <w:r>
          <w:t>91</w:t>
        </w:r>
        <w:r>
          <w:fldChar w:fldCharType="end"/>
        </w:r>
      </w:ins>
    </w:p>
    <w:p w14:paraId="440C7C7C" w14:textId="77777777" w:rsidR="00B032C6" w:rsidRDefault="00B032C6">
      <w:pPr>
        <w:pStyle w:val="TOC1"/>
        <w:rPr>
          <w:ins w:id="705" w:author="Tomáš Urban" w:date="2021-11-15T12:33:00Z"/>
          <w:rFonts w:asciiTheme="minorHAnsi" w:eastAsiaTheme="minorEastAsia" w:hAnsiTheme="minorHAnsi" w:cstheme="minorBidi"/>
          <w:szCs w:val="22"/>
          <w:lang w:eastAsia="en-GB"/>
        </w:rPr>
      </w:pPr>
      <w:ins w:id="706" w:author="Tomáš Urban" w:date="2021-11-15T12:33:00Z">
        <w:r>
          <w:t>History</w:t>
        </w:r>
        <w:r>
          <w:tab/>
        </w:r>
        <w:r>
          <w:fldChar w:fldCharType="begin"/>
        </w:r>
        <w:r>
          <w:instrText xml:space="preserve"> PAGEREF _Toc87872253 \h </w:instrText>
        </w:r>
      </w:ins>
      <w:r>
        <w:fldChar w:fldCharType="separate"/>
      </w:r>
      <w:ins w:id="707" w:author="Tomáš Urban" w:date="2021-11-15T12:33:00Z">
        <w:r>
          <w:t>92</w:t>
        </w:r>
        <w:r>
          <w:fldChar w:fldCharType="end"/>
        </w:r>
      </w:ins>
    </w:p>
    <w:p w14:paraId="521A1174" w14:textId="117BE7E1" w:rsidR="00F21A76" w:rsidRPr="00F21A76" w:rsidDel="00B032C6" w:rsidRDefault="00F21A76" w:rsidP="00F21A76">
      <w:pPr>
        <w:pStyle w:val="TOC1"/>
        <w:rPr>
          <w:del w:id="708" w:author="Tomáš Urban" w:date="2021-11-15T12:33:00Z"/>
          <w:rFonts w:asciiTheme="minorHAnsi" w:eastAsiaTheme="minorEastAsia" w:hAnsiTheme="minorHAnsi" w:cstheme="minorBidi"/>
          <w:szCs w:val="22"/>
          <w:lang w:eastAsia="en-GB"/>
        </w:rPr>
      </w:pPr>
      <w:del w:id="709" w:author="Tomáš Urban" w:date="2021-11-15T12:33:00Z">
        <w:r w:rsidRPr="00F21A76" w:rsidDel="00B032C6">
          <w:delText>Intellectual Property Rights</w:delText>
        </w:r>
        <w:r w:rsidRPr="00F21A76" w:rsidDel="00B032C6">
          <w:tab/>
          <w:delText>8</w:delText>
        </w:r>
      </w:del>
    </w:p>
    <w:p w14:paraId="4D1C5DD1" w14:textId="77777777" w:rsidR="00F21A76" w:rsidRPr="00F21A76" w:rsidDel="00B032C6" w:rsidRDefault="00F21A76" w:rsidP="00F21A76">
      <w:pPr>
        <w:pStyle w:val="TOC1"/>
        <w:rPr>
          <w:del w:id="710" w:author="Tomáš Urban" w:date="2021-11-15T12:33:00Z"/>
          <w:rFonts w:asciiTheme="minorHAnsi" w:eastAsiaTheme="minorEastAsia" w:hAnsiTheme="minorHAnsi" w:cstheme="minorBidi"/>
          <w:szCs w:val="22"/>
          <w:lang w:eastAsia="en-GB"/>
        </w:rPr>
      </w:pPr>
      <w:del w:id="711" w:author="Tomáš Urban" w:date="2021-11-15T12:33:00Z">
        <w:r w:rsidRPr="00F21A76" w:rsidDel="00B032C6">
          <w:delText>Foreword</w:delText>
        </w:r>
        <w:r w:rsidRPr="00F21A76" w:rsidDel="00B032C6">
          <w:tab/>
          <w:delText>8</w:delText>
        </w:r>
      </w:del>
    </w:p>
    <w:p w14:paraId="5447EA20" w14:textId="77777777" w:rsidR="00F21A76" w:rsidRPr="00F21A76" w:rsidDel="00B032C6" w:rsidRDefault="00F21A76" w:rsidP="00F21A76">
      <w:pPr>
        <w:pStyle w:val="TOC1"/>
        <w:rPr>
          <w:del w:id="712" w:author="Tomáš Urban" w:date="2021-11-15T12:33:00Z"/>
          <w:rFonts w:asciiTheme="minorHAnsi" w:eastAsiaTheme="minorEastAsia" w:hAnsiTheme="minorHAnsi" w:cstheme="minorBidi"/>
          <w:szCs w:val="22"/>
          <w:lang w:eastAsia="en-GB"/>
        </w:rPr>
      </w:pPr>
      <w:del w:id="713" w:author="Tomáš Urban" w:date="2021-11-15T12:33:00Z">
        <w:r w:rsidRPr="00F21A76" w:rsidDel="00B032C6">
          <w:delText>Modal verbs terminology</w:delText>
        </w:r>
        <w:r w:rsidRPr="00F21A76" w:rsidDel="00B032C6">
          <w:tab/>
          <w:delText>8</w:delText>
        </w:r>
      </w:del>
    </w:p>
    <w:p w14:paraId="65EDA73D" w14:textId="77777777" w:rsidR="00F21A76" w:rsidRPr="00F21A76" w:rsidDel="00B032C6" w:rsidRDefault="00F21A76" w:rsidP="00F21A76">
      <w:pPr>
        <w:pStyle w:val="TOC1"/>
        <w:rPr>
          <w:del w:id="714" w:author="Tomáš Urban" w:date="2021-11-15T12:33:00Z"/>
          <w:rFonts w:asciiTheme="minorHAnsi" w:eastAsiaTheme="minorEastAsia" w:hAnsiTheme="minorHAnsi" w:cstheme="minorBidi"/>
          <w:szCs w:val="22"/>
          <w:lang w:eastAsia="en-GB"/>
        </w:rPr>
      </w:pPr>
      <w:del w:id="715" w:author="Tomáš Urban" w:date="2021-11-15T12:33:00Z">
        <w:r w:rsidRPr="00F21A76" w:rsidDel="00B032C6">
          <w:delText>Introduction</w:delText>
        </w:r>
        <w:r w:rsidRPr="00F21A76" w:rsidDel="00B032C6">
          <w:tab/>
          <w:delText>8</w:delText>
        </w:r>
      </w:del>
    </w:p>
    <w:p w14:paraId="6935B24A" w14:textId="77777777" w:rsidR="00F21A76" w:rsidRPr="00F21A76" w:rsidDel="00B032C6" w:rsidRDefault="00F21A76" w:rsidP="00F21A76">
      <w:pPr>
        <w:pStyle w:val="TOC1"/>
        <w:rPr>
          <w:del w:id="716" w:author="Tomáš Urban" w:date="2021-11-15T12:33:00Z"/>
          <w:rFonts w:asciiTheme="minorHAnsi" w:eastAsiaTheme="minorEastAsia" w:hAnsiTheme="minorHAnsi" w:cstheme="minorBidi"/>
          <w:szCs w:val="22"/>
          <w:lang w:eastAsia="en-GB"/>
        </w:rPr>
      </w:pPr>
      <w:del w:id="717" w:author="Tomáš Urban" w:date="2021-11-15T12:33:00Z">
        <w:r w:rsidRPr="00F21A76" w:rsidDel="00B032C6">
          <w:delText>1</w:delText>
        </w:r>
        <w:r w:rsidRPr="00F21A76" w:rsidDel="00B032C6">
          <w:tab/>
          <w:delText>Scope</w:delText>
        </w:r>
        <w:r w:rsidRPr="00F21A76" w:rsidDel="00B032C6">
          <w:tab/>
          <w:delText>9</w:delText>
        </w:r>
      </w:del>
    </w:p>
    <w:p w14:paraId="4C05A6A3" w14:textId="77777777" w:rsidR="00F21A76" w:rsidRPr="00F21A76" w:rsidDel="00B032C6" w:rsidRDefault="00F21A76" w:rsidP="00F21A76">
      <w:pPr>
        <w:pStyle w:val="TOC2"/>
        <w:rPr>
          <w:del w:id="718" w:author="Tomáš Urban" w:date="2021-11-15T12:33:00Z"/>
          <w:rFonts w:asciiTheme="minorHAnsi" w:eastAsiaTheme="minorEastAsia" w:hAnsiTheme="minorHAnsi" w:cstheme="minorBidi"/>
          <w:sz w:val="22"/>
          <w:szCs w:val="22"/>
          <w:lang w:eastAsia="en-GB"/>
        </w:rPr>
      </w:pPr>
      <w:del w:id="719" w:author="Tomáš Urban" w:date="2021-11-15T12:33:00Z">
        <w:r w:rsidRPr="00F21A76" w:rsidDel="00B032C6">
          <w:delText>1.1</w:delText>
        </w:r>
        <w:r w:rsidRPr="00F21A76" w:rsidDel="00B032C6">
          <w:tab/>
          <w:delText>Scope of the present document</w:delText>
        </w:r>
        <w:r w:rsidRPr="00F21A76" w:rsidDel="00B032C6">
          <w:tab/>
          <w:delText>9</w:delText>
        </w:r>
      </w:del>
    </w:p>
    <w:p w14:paraId="0FD68852" w14:textId="77777777" w:rsidR="00F21A76" w:rsidRPr="00F21A76" w:rsidDel="00B032C6" w:rsidRDefault="00F21A76" w:rsidP="00F21A76">
      <w:pPr>
        <w:pStyle w:val="TOC2"/>
        <w:rPr>
          <w:del w:id="720" w:author="Tomáš Urban" w:date="2021-11-15T12:33:00Z"/>
          <w:rFonts w:asciiTheme="minorHAnsi" w:eastAsiaTheme="minorEastAsia" w:hAnsiTheme="minorHAnsi" w:cstheme="minorBidi"/>
          <w:sz w:val="22"/>
          <w:szCs w:val="22"/>
          <w:lang w:eastAsia="en-GB"/>
        </w:rPr>
      </w:pPr>
      <w:del w:id="721" w:author="Tomáš Urban" w:date="2021-11-15T12:33:00Z">
        <w:r w:rsidRPr="00F21A76" w:rsidDel="00B032C6">
          <w:delText>1.2</w:delText>
        </w:r>
        <w:r w:rsidRPr="00F21A76" w:rsidDel="00B032C6">
          <w:tab/>
          <w:delText>Compliance</w:delText>
        </w:r>
        <w:r w:rsidRPr="00F21A76" w:rsidDel="00B032C6">
          <w:tab/>
          <w:delText>9</w:delText>
        </w:r>
      </w:del>
    </w:p>
    <w:p w14:paraId="343861BF" w14:textId="77777777" w:rsidR="00F21A76" w:rsidRPr="00F21A76" w:rsidDel="00B032C6" w:rsidRDefault="00F21A76" w:rsidP="00F21A76">
      <w:pPr>
        <w:pStyle w:val="TOC1"/>
        <w:rPr>
          <w:del w:id="722" w:author="Tomáš Urban" w:date="2021-11-15T12:33:00Z"/>
          <w:rFonts w:asciiTheme="minorHAnsi" w:eastAsiaTheme="minorEastAsia" w:hAnsiTheme="minorHAnsi" w:cstheme="minorBidi"/>
          <w:szCs w:val="22"/>
          <w:lang w:eastAsia="en-GB"/>
        </w:rPr>
      </w:pPr>
      <w:del w:id="723" w:author="Tomáš Urban" w:date="2021-11-15T12:33:00Z">
        <w:r w:rsidRPr="00F21A76" w:rsidDel="00B032C6">
          <w:delText>2</w:delText>
        </w:r>
        <w:r w:rsidRPr="00F21A76" w:rsidDel="00B032C6">
          <w:tab/>
          <w:delText>References</w:delText>
        </w:r>
        <w:r w:rsidRPr="00F21A76" w:rsidDel="00B032C6">
          <w:tab/>
          <w:delText>9</w:delText>
        </w:r>
      </w:del>
    </w:p>
    <w:p w14:paraId="720A9973" w14:textId="77777777" w:rsidR="00F21A76" w:rsidRPr="00F21A76" w:rsidDel="00B032C6" w:rsidRDefault="00F21A76" w:rsidP="00F21A76">
      <w:pPr>
        <w:pStyle w:val="TOC2"/>
        <w:rPr>
          <w:del w:id="724" w:author="Tomáš Urban" w:date="2021-11-15T12:33:00Z"/>
          <w:rFonts w:asciiTheme="minorHAnsi" w:eastAsiaTheme="minorEastAsia" w:hAnsiTheme="minorHAnsi" w:cstheme="minorBidi"/>
          <w:sz w:val="22"/>
          <w:szCs w:val="22"/>
          <w:lang w:eastAsia="en-GB"/>
        </w:rPr>
      </w:pPr>
      <w:del w:id="725" w:author="Tomáš Urban" w:date="2021-11-15T12:33:00Z">
        <w:r w:rsidRPr="00F21A76" w:rsidDel="00B032C6">
          <w:delText>2.1</w:delText>
        </w:r>
        <w:r w:rsidRPr="00F21A76" w:rsidDel="00B032C6">
          <w:tab/>
          <w:delText>Normative references</w:delText>
        </w:r>
        <w:r w:rsidRPr="00F21A76" w:rsidDel="00B032C6">
          <w:tab/>
          <w:delText>9</w:delText>
        </w:r>
      </w:del>
    </w:p>
    <w:p w14:paraId="1BADD268" w14:textId="77777777" w:rsidR="00F21A76" w:rsidRPr="00F21A76" w:rsidDel="00B032C6" w:rsidRDefault="00F21A76" w:rsidP="00F21A76">
      <w:pPr>
        <w:pStyle w:val="TOC2"/>
        <w:rPr>
          <w:del w:id="726" w:author="Tomáš Urban" w:date="2021-11-15T12:33:00Z"/>
          <w:rFonts w:asciiTheme="minorHAnsi" w:eastAsiaTheme="minorEastAsia" w:hAnsiTheme="minorHAnsi" w:cstheme="minorBidi"/>
          <w:sz w:val="22"/>
          <w:szCs w:val="22"/>
          <w:lang w:eastAsia="en-GB"/>
        </w:rPr>
      </w:pPr>
      <w:del w:id="727" w:author="Tomáš Urban" w:date="2021-11-15T12:33:00Z">
        <w:r w:rsidRPr="00F21A76" w:rsidDel="00B032C6">
          <w:delText>2.2</w:delText>
        </w:r>
        <w:r w:rsidRPr="00F21A76" w:rsidDel="00B032C6">
          <w:tab/>
          <w:delText>Informative references</w:delText>
        </w:r>
        <w:r w:rsidRPr="00F21A76" w:rsidDel="00B032C6">
          <w:tab/>
          <w:delText>10</w:delText>
        </w:r>
      </w:del>
    </w:p>
    <w:p w14:paraId="766D9C8C" w14:textId="77777777" w:rsidR="00F21A76" w:rsidRPr="00F21A76" w:rsidDel="00B032C6" w:rsidRDefault="00F21A76" w:rsidP="00F21A76">
      <w:pPr>
        <w:pStyle w:val="TOC1"/>
        <w:rPr>
          <w:del w:id="728" w:author="Tomáš Urban" w:date="2021-11-15T12:33:00Z"/>
          <w:rFonts w:asciiTheme="minorHAnsi" w:eastAsiaTheme="minorEastAsia" w:hAnsiTheme="minorHAnsi" w:cstheme="minorBidi"/>
          <w:szCs w:val="22"/>
          <w:lang w:eastAsia="en-GB"/>
        </w:rPr>
      </w:pPr>
      <w:del w:id="729" w:author="Tomáš Urban" w:date="2021-11-15T12:33:00Z">
        <w:r w:rsidRPr="00F21A76" w:rsidDel="00B032C6">
          <w:delText>3</w:delText>
        </w:r>
        <w:r w:rsidRPr="00F21A76" w:rsidDel="00B032C6">
          <w:tab/>
          <w:delText>Definitions and abbreviations</w:delText>
        </w:r>
        <w:r w:rsidRPr="00F21A76" w:rsidDel="00B032C6">
          <w:tab/>
          <w:delText>10</w:delText>
        </w:r>
      </w:del>
    </w:p>
    <w:p w14:paraId="661B8C9C" w14:textId="77777777" w:rsidR="00F21A76" w:rsidRPr="00F21A76" w:rsidDel="00B032C6" w:rsidRDefault="00F21A76" w:rsidP="00F21A76">
      <w:pPr>
        <w:pStyle w:val="TOC2"/>
        <w:rPr>
          <w:del w:id="730" w:author="Tomáš Urban" w:date="2021-11-15T12:33:00Z"/>
          <w:rFonts w:asciiTheme="minorHAnsi" w:eastAsiaTheme="minorEastAsia" w:hAnsiTheme="minorHAnsi" w:cstheme="minorBidi"/>
          <w:sz w:val="22"/>
          <w:szCs w:val="22"/>
          <w:lang w:eastAsia="en-GB"/>
        </w:rPr>
      </w:pPr>
      <w:del w:id="731" w:author="Tomáš Urban" w:date="2021-11-15T12:33:00Z">
        <w:r w:rsidRPr="00F21A76" w:rsidDel="00B032C6">
          <w:delText>3.1</w:delText>
        </w:r>
        <w:r w:rsidRPr="00F21A76" w:rsidDel="00B032C6">
          <w:tab/>
          <w:delText>Definitions</w:delText>
        </w:r>
        <w:r w:rsidRPr="00F21A76" w:rsidDel="00B032C6">
          <w:tab/>
          <w:delText>10</w:delText>
        </w:r>
      </w:del>
    </w:p>
    <w:p w14:paraId="49EE3049" w14:textId="77777777" w:rsidR="00F21A76" w:rsidRPr="00F21A76" w:rsidDel="00B032C6" w:rsidRDefault="00F21A76" w:rsidP="00F21A76">
      <w:pPr>
        <w:pStyle w:val="TOC2"/>
        <w:rPr>
          <w:del w:id="732" w:author="Tomáš Urban" w:date="2021-11-15T12:33:00Z"/>
          <w:rFonts w:asciiTheme="minorHAnsi" w:eastAsiaTheme="minorEastAsia" w:hAnsiTheme="minorHAnsi" w:cstheme="minorBidi"/>
          <w:sz w:val="22"/>
          <w:szCs w:val="22"/>
          <w:lang w:eastAsia="en-GB"/>
        </w:rPr>
      </w:pPr>
      <w:del w:id="733" w:author="Tomáš Urban" w:date="2021-11-15T12:33:00Z">
        <w:r w:rsidRPr="00F21A76" w:rsidDel="00B032C6">
          <w:delText>3.2</w:delText>
        </w:r>
        <w:r w:rsidRPr="00F21A76" w:rsidDel="00B032C6">
          <w:tab/>
          <w:delText>Abbreviations</w:delText>
        </w:r>
        <w:r w:rsidRPr="00F21A76" w:rsidDel="00B032C6">
          <w:tab/>
          <w:delText>11</w:delText>
        </w:r>
      </w:del>
    </w:p>
    <w:p w14:paraId="51BF44C6" w14:textId="77777777" w:rsidR="00F21A76" w:rsidRPr="00F21A76" w:rsidDel="00B032C6" w:rsidRDefault="00F21A76" w:rsidP="00F21A76">
      <w:pPr>
        <w:pStyle w:val="TOC1"/>
        <w:rPr>
          <w:del w:id="734" w:author="Tomáš Urban" w:date="2021-11-15T12:33:00Z"/>
          <w:rFonts w:asciiTheme="minorHAnsi" w:eastAsiaTheme="minorEastAsia" w:hAnsiTheme="minorHAnsi" w:cstheme="minorBidi"/>
          <w:szCs w:val="22"/>
          <w:lang w:eastAsia="en-GB"/>
        </w:rPr>
      </w:pPr>
      <w:del w:id="735" w:author="Tomáš Urban" w:date="2021-11-15T12:33:00Z">
        <w:r w:rsidRPr="00F21A76" w:rsidDel="00B032C6">
          <w:delText>4</w:delText>
        </w:r>
        <w:r w:rsidRPr="00F21A76" w:rsidDel="00B032C6">
          <w:tab/>
          <w:delText>General Structure of a TTCN</w:delText>
        </w:r>
        <w:r w:rsidRPr="00F21A76" w:rsidDel="00B032C6">
          <w:noBreakHyphen/>
          <w:delText>3 Test System</w:delText>
        </w:r>
        <w:r w:rsidRPr="00F21A76" w:rsidDel="00B032C6">
          <w:tab/>
          <w:delText>12</w:delText>
        </w:r>
      </w:del>
    </w:p>
    <w:p w14:paraId="31BE3B1E" w14:textId="77777777" w:rsidR="00F21A76" w:rsidRPr="00F21A76" w:rsidDel="00B032C6" w:rsidRDefault="00F21A76" w:rsidP="00F21A76">
      <w:pPr>
        <w:pStyle w:val="TOC2"/>
        <w:rPr>
          <w:del w:id="736" w:author="Tomáš Urban" w:date="2021-11-15T12:33:00Z"/>
          <w:rFonts w:asciiTheme="minorHAnsi" w:eastAsiaTheme="minorEastAsia" w:hAnsiTheme="minorHAnsi" w:cstheme="minorBidi"/>
          <w:sz w:val="22"/>
          <w:szCs w:val="22"/>
          <w:lang w:eastAsia="en-GB"/>
        </w:rPr>
      </w:pPr>
      <w:del w:id="737" w:author="Tomáš Urban" w:date="2021-11-15T12:33:00Z">
        <w:r w:rsidRPr="00F21A76" w:rsidDel="00B032C6">
          <w:delText>4.1</w:delText>
        </w:r>
        <w:r w:rsidRPr="00F21A76" w:rsidDel="00B032C6">
          <w:tab/>
          <w:delText>Entities in a TTCN</w:delText>
        </w:r>
        <w:r w:rsidRPr="00F21A76" w:rsidDel="00B032C6">
          <w:noBreakHyphen/>
          <w:delText>3 test system</w:delText>
        </w:r>
        <w:r w:rsidRPr="00F21A76" w:rsidDel="00B032C6">
          <w:tab/>
          <w:delText>12</w:delText>
        </w:r>
      </w:del>
    </w:p>
    <w:p w14:paraId="69EEC9E8" w14:textId="77777777" w:rsidR="00F21A76" w:rsidRPr="00F21A76" w:rsidDel="00B032C6" w:rsidRDefault="00F21A76" w:rsidP="00F21A76">
      <w:pPr>
        <w:pStyle w:val="TOC3"/>
        <w:rPr>
          <w:del w:id="738" w:author="Tomáš Urban" w:date="2021-11-15T12:33:00Z"/>
          <w:rFonts w:asciiTheme="minorHAnsi" w:eastAsiaTheme="minorEastAsia" w:hAnsiTheme="minorHAnsi" w:cstheme="minorBidi"/>
          <w:sz w:val="22"/>
          <w:szCs w:val="22"/>
          <w:lang w:eastAsia="en-GB"/>
        </w:rPr>
      </w:pPr>
      <w:del w:id="739" w:author="Tomáš Urban" w:date="2021-11-15T12:33:00Z">
        <w:r w:rsidRPr="00F21A76" w:rsidDel="00B032C6">
          <w:delText>4.1.0</w:delText>
        </w:r>
        <w:r w:rsidRPr="00F21A76" w:rsidDel="00B032C6">
          <w:tab/>
          <w:delText>Types of entities</w:delText>
        </w:r>
        <w:r w:rsidRPr="00F21A76" w:rsidDel="00B032C6">
          <w:tab/>
          <w:delText>12</w:delText>
        </w:r>
      </w:del>
    </w:p>
    <w:p w14:paraId="08C4CB96" w14:textId="77777777" w:rsidR="00F21A76" w:rsidRPr="00F21A76" w:rsidDel="00B032C6" w:rsidRDefault="00F21A76" w:rsidP="00F21A76">
      <w:pPr>
        <w:pStyle w:val="TOC3"/>
        <w:rPr>
          <w:del w:id="740" w:author="Tomáš Urban" w:date="2021-11-15T12:33:00Z"/>
          <w:rFonts w:asciiTheme="minorHAnsi" w:eastAsiaTheme="minorEastAsia" w:hAnsiTheme="minorHAnsi" w:cstheme="minorBidi"/>
          <w:sz w:val="22"/>
          <w:szCs w:val="22"/>
          <w:lang w:eastAsia="en-GB"/>
        </w:rPr>
      </w:pPr>
      <w:del w:id="741" w:author="Tomáš Urban" w:date="2021-11-15T12:33:00Z">
        <w:r w:rsidRPr="00F21A76" w:rsidDel="00B032C6">
          <w:delText>4.1.1</w:delText>
        </w:r>
        <w:r w:rsidRPr="00F21A76" w:rsidDel="00B032C6">
          <w:tab/>
          <w:delText>Test Management and Control (TMC)</w:delText>
        </w:r>
        <w:r w:rsidRPr="00F21A76" w:rsidDel="00B032C6">
          <w:tab/>
          <w:delText>12</w:delText>
        </w:r>
      </w:del>
    </w:p>
    <w:p w14:paraId="00C2E81A" w14:textId="77777777" w:rsidR="00F21A76" w:rsidRPr="00F21A76" w:rsidDel="00B032C6" w:rsidRDefault="00F21A76" w:rsidP="00F21A76">
      <w:pPr>
        <w:pStyle w:val="TOC4"/>
        <w:rPr>
          <w:del w:id="742" w:author="Tomáš Urban" w:date="2021-11-15T12:33:00Z"/>
          <w:rFonts w:asciiTheme="minorHAnsi" w:eastAsiaTheme="minorEastAsia" w:hAnsiTheme="minorHAnsi" w:cstheme="minorBidi"/>
          <w:sz w:val="22"/>
          <w:szCs w:val="22"/>
          <w:lang w:eastAsia="en-GB"/>
        </w:rPr>
      </w:pPr>
      <w:del w:id="743" w:author="Tomáš Urban" w:date="2021-11-15T12:33:00Z">
        <w:r w:rsidRPr="00F21A76" w:rsidDel="00B032C6">
          <w:delText>4.1.1.0</w:delText>
        </w:r>
        <w:r w:rsidRPr="00F21A76" w:rsidDel="00B032C6">
          <w:tab/>
          <w:delText>Test Management and Control Entities</w:delText>
        </w:r>
        <w:r w:rsidRPr="00F21A76" w:rsidDel="00B032C6">
          <w:tab/>
          <w:delText>12</w:delText>
        </w:r>
      </w:del>
    </w:p>
    <w:p w14:paraId="504EE02C" w14:textId="77777777" w:rsidR="00F21A76" w:rsidRPr="00F21A76" w:rsidDel="00B032C6" w:rsidRDefault="00F21A76" w:rsidP="00F21A76">
      <w:pPr>
        <w:pStyle w:val="TOC4"/>
        <w:rPr>
          <w:del w:id="744" w:author="Tomáš Urban" w:date="2021-11-15T12:33:00Z"/>
          <w:rFonts w:asciiTheme="minorHAnsi" w:eastAsiaTheme="minorEastAsia" w:hAnsiTheme="minorHAnsi" w:cstheme="minorBidi"/>
          <w:sz w:val="22"/>
          <w:szCs w:val="22"/>
          <w:lang w:eastAsia="en-GB"/>
        </w:rPr>
      </w:pPr>
      <w:del w:id="745" w:author="Tomáš Urban" w:date="2021-11-15T12:33:00Z">
        <w:r w:rsidRPr="00F21A76" w:rsidDel="00B032C6">
          <w:delText>4.1.1.1</w:delText>
        </w:r>
        <w:r w:rsidRPr="00F21A76" w:rsidDel="00B032C6">
          <w:tab/>
          <w:delText>Test Management (TM)</w:delText>
        </w:r>
        <w:r w:rsidRPr="00F21A76" w:rsidDel="00B032C6">
          <w:tab/>
          <w:delText>13</w:delText>
        </w:r>
      </w:del>
    </w:p>
    <w:p w14:paraId="7CFAD0B2" w14:textId="77777777" w:rsidR="00F21A76" w:rsidRPr="00F21A76" w:rsidDel="00B032C6" w:rsidRDefault="00F21A76" w:rsidP="00F21A76">
      <w:pPr>
        <w:pStyle w:val="TOC4"/>
        <w:rPr>
          <w:del w:id="746" w:author="Tomáš Urban" w:date="2021-11-15T12:33:00Z"/>
          <w:rFonts w:asciiTheme="minorHAnsi" w:eastAsiaTheme="minorEastAsia" w:hAnsiTheme="minorHAnsi" w:cstheme="minorBidi"/>
          <w:sz w:val="22"/>
          <w:szCs w:val="22"/>
          <w:lang w:eastAsia="en-GB"/>
        </w:rPr>
      </w:pPr>
      <w:del w:id="747" w:author="Tomáš Urban" w:date="2021-11-15T12:33:00Z">
        <w:r w:rsidRPr="00F21A76" w:rsidDel="00B032C6">
          <w:delText>4.1.1.2</w:delText>
        </w:r>
        <w:r w:rsidRPr="00F21A76" w:rsidDel="00B032C6">
          <w:tab/>
          <w:delText>Test Logging (TL)</w:delText>
        </w:r>
        <w:r w:rsidRPr="00F21A76" w:rsidDel="00B032C6">
          <w:tab/>
          <w:delText>13</w:delText>
        </w:r>
      </w:del>
    </w:p>
    <w:p w14:paraId="3D254ABB" w14:textId="77777777" w:rsidR="00F21A76" w:rsidRPr="00F21A76" w:rsidDel="00B032C6" w:rsidRDefault="00F21A76" w:rsidP="00F21A76">
      <w:pPr>
        <w:pStyle w:val="TOC4"/>
        <w:rPr>
          <w:del w:id="748" w:author="Tomáš Urban" w:date="2021-11-15T12:33:00Z"/>
          <w:rFonts w:asciiTheme="minorHAnsi" w:eastAsiaTheme="minorEastAsia" w:hAnsiTheme="minorHAnsi" w:cstheme="minorBidi"/>
          <w:sz w:val="22"/>
          <w:szCs w:val="22"/>
          <w:lang w:eastAsia="en-GB"/>
        </w:rPr>
      </w:pPr>
      <w:del w:id="749" w:author="Tomáš Urban" w:date="2021-11-15T12:33:00Z">
        <w:r w:rsidRPr="00F21A76" w:rsidDel="00B032C6">
          <w:delText>4.1.1.3</w:delText>
        </w:r>
        <w:r w:rsidRPr="00F21A76" w:rsidDel="00B032C6">
          <w:tab/>
          <w:delText>Coding and Decoding (CD)</w:delText>
        </w:r>
        <w:r w:rsidRPr="00F21A76" w:rsidDel="00B032C6">
          <w:tab/>
          <w:delText>13</w:delText>
        </w:r>
      </w:del>
    </w:p>
    <w:p w14:paraId="5AB0AA65" w14:textId="77777777" w:rsidR="00F21A76" w:rsidRPr="00F21A76" w:rsidDel="00B032C6" w:rsidRDefault="00F21A76" w:rsidP="00F21A76">
      <w:pPr>
        <w:pStyle w:val="TOC4"/>
        <w:rPr>
          <w:del w:id="750" w:author="Tomáš Urban" w:date="2021-11-15T12:33:00Z"/>
          <w:rFonts w:asciiTheme="minorHAnsi" w:eastAsiaTheme="minorEastAsia" w:hAnsiTheme="minorHAnsi" w:cstheme="minorBidi"/>
          <w:sz w:val="22"/>
          <w:szCs w:val="22"/>
          <w:lang w:eastAsia="en-GB"/>
        </w:rPr>
      </w:pPr>
      <w:del w:id="751" w:author="Tomáš Urban" w:date="2021-11-15T12:33:00Z">
        <w:r w:rsidRPr="00F21A76" w:rsidDel="00B032C6">
          <w:delText>4.1.1.4</w:delText>
        </w:r>
        <w:r w:rsidRPr="00F21A76" w:rsidDel="00B032C6">
          <w:tab/>
          <w:delText>Component Handling (CH)</w:delText>
        </w:r>
        <w:r w:rsidRPr="00F21A76" w:rsidDel="00B032C6">
          <w:tab/>
          <w:delText>13</w:delText>
        </w:r>
      </w:del>
    </w:p>
    <w:p w14:paraId="4685C2F3" w14:textId="77777777" w:rsidR="00F21A76" w:rsidRPr="00F21A76" w:rsidDel="00B032C6" w:rsidRDefault="00F21A76" w:rsidP="00F21A76">
      <w:pPr>
        <w:pStyle w:val="TOC3"/>
        <w:rPr>
          <w:del w:id="752" w:author="Tomáš Urban" w:date="2021-11-15T12:33:00Z"/>
          <w:rFonts w:asciiTheme="minorHAnsi" w:eastAsiaTheme="minorEastAsia" w:hAnsiTheme="minorHAnsi" w:cstheme="minorBidi"/>
          <w:sz w:val="22"/>
          <w:szCs w:val="22"/>
          <w:lang w:eastAsia="en-GB"/>
        </w:rPr>
      </w:pPr>
      <w:del w:id="753" w:author="Tomáš Urban" w:date="2021-11-15T12:33:00Z">
        <w:r w:rsidRPr="00F21A76" w:rsidDel="00B032C6">
          <w:delText>4.1.2</w:delText>
        </w:r>
        <w:r w:rsidRPr="00F21A76" w:rsidDel="00B032C6">
          <w:tab/>
          <w:delText>TTCN</w:delText>
        </w:r>
        <w:r w:rsidRPr="00F21A76" w:rsidDel="00B032C6">
          <w:noBreakHyphen/>
          <w:delText>3 Executable (TE)</w:delText>
        </w:r>
        <w:r w:rsidRPr="00F21A76" w:rsidDel="00B032C6">
          <w:tab/>
          <w:delText>13</w:delText>
        </w:r>
      </w:del>
    </w:p>
    <w:p w14:paraId="1494D173" w14:textId="77777777" w:rsidR="00F21A76" w:rsidRPr="00F21A76" w:rsidDel="00B032C6" w:rsidRDefault="00F21A76" w:rsidP="00F21A76">
      <w:pPr>
        <w:pStyle w:val="TOC4"/>
        <w:rPr>
          <w:del w:id="754" w:author="Tomáš Urban" w:date="2021-11-15T12:33:00Z"/>
          <w:rFonts w:asciiTheme="minorHAnsi" w:eastAsiaTheme="minorEastAsia" w:hAnsiTheme="minorHAnsi" w:cstheme="minorBidi"/>
          <w:sz w:val="22"/>
          <w:szCs w:val="22"/>
          <w:lang w:eastAsia="en-GB"/>
        </w:rPr>
      </w:pPr>
      <w:del w:id="755" w:author="Tomáš Urban" w:date="2021-11-15T12:33:00Z">
        <w:r w:rsidRPr="00F21A76" w:rsidDel="00B032C6">
          <w:delText>4.1.2.0</w:delText>
        </w:r>
        <w:r w:rsidRPr="00F21A76" w:rsidDel="00B032C6">
          <w:tab/>
          <w:delText>TTCN-3 Executable Entity</w:delText>
        </w:r>
        <w:r w:rsidRPr="00F21A76" w:rsidDel="00B032C6">
          <w:tab/>
          <w:delText>13</w:delText>
        </w:r>
      </w:del>
    </w:p>
    <w:p w14:paraId="2C33F535" w14:textId="77777777" w:rsidR="00F21A76" w:rsidRPr="00F21A76" w:rsidDel="00B032C6" w:rsidRDefault="00F21A76" w:rsidP="00F21A76">
      <w:pPr>
        <w:pStyle w:val="TOC4"/>
        <w:rPr>
          <w:del w:id="756" w:author="Tomáš Urban" w:date="2021-11-15T12:33:00Z"/>
          <w:rFonts w:asciiTheme="minorHAnsi" w:eastAsiaTheme="minorEastAsia" w:hAnsiTheme="minorHAnsi" w:cstheme="minorBidi"/>
          <w:sz w:val="22"/>
          <w:szCs w:val="22"/>
          <w:lang w:eastAsia="en-GB"/>
        </w:rPr>
      </w:pPr>
      <w:del w:id="757" w:author="Tomáš Urban" w:date="2021-11-15T12:33:00Z">
        <w:r w:rsidRPr="00F21A76" w:rsidDel="00B032C6">
          <w:delText>4.1.2.1</w:delText>
        </w:r>
        <w:r w:rsidRPr="00F21A76" w:rsidDel="00B032C6">
          <w:tab/>
          <w:delText>Executable Test Suite (ETS)</w:delText>
        </w:r>
        <w:r w:rsidRPr="00F21A76" w:rsidDel="00B032C6">
          <w:tab/>
          <w:delText>13</w:delText>
        </w:r>
      </w:del>
    </w:p>
    <w:p w14:paraId="6052B038" w14:textId="77777777" w:rsidR="00F21A76" w:rsidRPr="00F21A76" w:rsidDel="00B032C6" w:rsidRDefault="00F21A76" w:rsidP="00F21A76">
      <w:pPr>
        <w:pStyle w:val="TOC4"/>
        <w:rPr>
          <w:del w:id="758" w:author="Tomáš Urban" w:date="2021-11-15T12:33:00Z"/>
          <w:rFonts w:asciiTheme="minorHAnsi" w:eastAsiaTheme="minorEastAsia" w:hAnsiTheme="minorHAnsi" w:cstheme="minorBidi"/>
          <w:sz w:val="22"/>
          <w:szCs w:val="22"/>
          <w:lang w:eastAsia="en-GB"/>
        </w:rPr>
      </w:pPr>
      <w:del w:id="759" w:author="Tomáš Urban" w:date="2021-11-15T12:33:00Z">
        <w:r w:rsidRPr="00F21A76" w:rsidDel="00B032C6">
          <w:delText>4.1.2.2</w:delText>
        </w:r>
        <w:r w:rsidRPr="00F21A76" w:rsidDel="00B032C6">
          <w:tab/>
          <w:delText>TTCN</w:delText>
        </w:r>
        <w:r w:rsidRPr="00F21A76" w:rsidDel="00B032C6">
          <w:noBreakHyphen/>
          <w:delText>3 RunTime System (T3RTS)</w:delText>
        </w:r>
        <w:r w:rsidRPr="00F21A76" w:rsidDel="00B032C6">
          <w:tab/>
          <w:delText>13</w:delText>
        </w:r>
      </w:del>
    </w:p>
    <w:p w14:paraId="5F3F3680" w14:textId="77777777" w:rsidR="00F21A76" w:rsidRPr="00F21A76" w:rsidDel="00B032C6" w:rsidRDefault="00F21A76" w:rsidP="00F21A76">
      <w:pPr>
        <w:pStyle w:val="TOC4"/>
        <w:rPr>
          <w:del w:id="760" w:author="Tomáš Urban" w:date="2021-11-15T12:33:00Z"/>
          <w:rFonts w:asciiTheme="minorHAnsi" w:eastAsiaTheme="minorEastAsia" w:hAnsiTheme="minorHAnsi" w:cstheme="minorBidi"/>
          <w:sz w:val="22"/>
          <w:szCs w:val="22"/>
          <w:lang w:eastAsia="en-GB"/>
        </w:rPr>
      </w:pPr>
      <w:del w:id="761" w:author="Tomáš Urban" w:date="2021-11-15T12:33:00Z">
        <w:r w:rsidRPr="00F21A76" w:rsidDel="00B032C6">
          <w:delText>4.1.2.3</w:delText>
        </w:r>
        <w:r w:rsidRPr="00F21A76" w:rsidDel="00B032C6">
          <w:tab/>
          <w:delText>Encoding/Decoding System (EDS)</w:delText>
        </w:r>
        <w:r w:rsidRPr="00F21A76" w:rsidDel="00B032C6">
          <w:tab/>
          <w:delText>14</w:delText>
        </w:r>
      </w:del>
    </w:p>
    <w:p w14:paraId="171AA465" w14:textId="77777777" w:rsidR="00F21A76" w:rsidRPr="00F21A76" w:rsidDel="00B032C6" w:rsidRDefault="00F21A76" w:rsidP="00F21A76">
      <w:pPr>
        <w:pStyle w:val="TOC4"/>
        <w:rPr>
          <w:del w:id="762" w:author="Tomáš Urban" w:date="2021-11-15T12:33:00Z"/>
          <w:rFonts w:asciiTheme="minorHAnsi" w:eastAsiaTheme="minorEastAsia" w:hAnsiTheme="minorHAnsi" w:cstheme="minorBidi"/>
          <w:sz w:val="22"/>
          <w:szCs w:val="22"/>
          <w:lang w:eastAsia="en-GB"/>
        </w:rPr>
      </w:pPr>
      <w:del w:id="763" w:author="Tomáš Urban" w:date="2021-11-15T12:33:00Z">
        <w:r w:rsidRPr="00F21A76" w:rsidDel="00B032C6">
          <w:delText>4.1.2.4</w:delText>
        </w:r>
        <w:r w:rsidRPr="00F21A76" w:rsidDel="00B032C6">
          <w:tab/>
          <w:delText>Timers in the TTCN</w:delText>
        </w:r>
        <w:r w:rsidRPr="00F21A76" w:rsidDel="00B032C6">
          <w:noBreakHyphen/>
          <w:delText>3 Executable</w:delText>
        </w:r>
        <w:r w:rsidRPr="00F21A76" w:rsidDel="00B032C6">
          <w:tab/>
          <w:delText>14</w:delText>
        </w:r>
      </w:del>
    </w:p>
    <w:p w14:paraId="74216CA3" w14:textId="77777777" w:rsidR="00F21A76" w:rsidRPr="00F21A76" w:rsidDel="00B032C6" w:rsidRDefault="00F21A76" w:rsidP="00F21A76">
      <w:pPr>
        <w:pStyle w:val="TOC3"/>
        <w:rPr>
          <w:del w:id="764" w:author="Tomáš Urban" w:date="2021-11-15T12:33:00Z"/>
          <w:rFonts w:asciiTheme="minorHAnsi" w:eastAsiaTheme="minorEastAsia" w:hAnsiTheme="minorHAnsi" w:cstheme="minorBidi"/>
          <w:sz w:val="22"/>
          <w:szCs w:val="22"/>
          <w:lang w:eastAsia="en-GB"/>
        </w:rPr>
      </w:pPr>
      <w:del w:id="765" w:author="Tomáš Urban" w:date="2021-11-15T12:33:00Z">
        <w:r w:rsidRPr="00F21A76" w:rsidDel="00B032C6">
          <w:delText>4.1.3</w:delText>
        </w:r>
        <w:r w:rsidRPr="00F21A76" w:rsidDel="00B032C6">
          <w:tab/>
          <w:delText>SUT Adaptor (SA)</w:delText>
        </w:r>
        <w:r w:rsidRPr="00F21A76" w:rsidDel="00B032C6">
          <w:tab/>
          <w:delText>14</w:delText>
        </w:r>
      </w:del>
    </w:p>
    <w:p w14:paraId="4151A107" w14:textId="77777777" w:rsidR="00F21A76" w:rsidRPr="00F21A76" w:rsidDel="00B032C6" w:rsidRDefault="00F21A76" w:rsidP="00F21A76">
      <w:pPr>
        <w:pStyle w:val="TOC3"/>
        <w:rPr>
          <w:del w:id="766" w:author="Tomáš Urban" w:date="2021-11-15T12:33:00Z"/>
          <w:rFonts w:asciiTheme="minorHAnsi" w:eastAsiaTheme="minorEastAsia" w:hAnsiTheme="minorHAnsi" w:cstheme="minorBidi"/>
          <w:sz w:val="22"/>
          <w:szCs w:val="22"/>
          <w:lang w:eastAsia="en-GB"/>
        </w:rPr>
      </w:pPr>
      <w:del w:id="767" w:author="Tomáš Urban" w:date="2021-11-15T12:33:00Z">
        <w:r w:rsidRPr="00F21A76" w:rsidDel="00B032C6">
          <w:delText>4.1.4</w:delText>
        </w:r>
        <w:r w:rsidRPr="00F21A76" w:rsidDel="00B032C6">
          <w:tab/>
          <w:delText>Platform Adaptor (PA)</w:delText>
        </w:r>
        <w:r w:rsidRPr="00F21A76" w:rsidDel="00B032C6">
          <w:tab/>
          <w:delText>14</w:delText>
        </w:r>
      </w:del>
    </w:p>
    <w:p w14:paraId="739B4E19" w14:textId="77777777" w:rsidR="00F21A76" w:rsidRPr="00F21A76" w:rsidDel="00B032C6" w:rsidRDefault="00F21A76" w:rsidP="00F21A76">
      <w:pPr>
        <w:pStyle w:val="TOC2"/>
        <w:rPr>
          <w:del w:id="768" w:author="Tomáš Urban" w:date="2021-11-15T12:33:00Z"/>
          <w:rFonts w:asciiTheme="minorHAnsi" w:eastAsiaTheme="minorEastAsia" w:hAnsiTheme="minorHAnsi" w:cstheme="minorBidi"/>
          <w:sz w:val="22"/>
          <w:szCs w:val="22"/>
          <w:lang w:eastAsia="en-GB"/>
        </w:rPr>
      </w:pPr>
      <w:del w:id="769" w:author="Tomáš Urban" w:date="2021-11-15T12:33:00Z">
        <w:r w:rsidRPr="00F21A76" w:rsidDel="00B032C6">
          <w:delText>4.2</w:delText>
        </w:r>
        <w:r w:rsidRPr="00F21A76" w:rsidDel="00B032C6">
          <w:tab/>
          <w:delText>Interfaces in a TTCN</w:delText>
        </w:r>
        <w:r w:rsidRPr="00F21A76" w:rsidDel="00B032C6">
          <w:noBreakHyphen/>
          <w:delText>3 Test System</w:delText>
        </w:r>
        <w:r w:rsidRPr="00F21A76" w:rsidDel="00B032C6">
          <w:tab/>
          <w:delText>15</w:delText>
        </w:r>
      </w:del>
    </w:p>
    <w:p w14:paraId="28101D01" w14:textId="77777777" w:rsidR="00F21A76" w:rsidRPr="00F21A76" w:rsidDel="00B032C6" w:rsidRDefault="00F21A76" w:rsidP="00F21A76">
      <w:pPr>
        <w:pStyle w:val="TOC2"/>
        <w:rPr>
          <w:del w:id="770" w:author="Tomáš Urban" w:date="2021-11-15T12:33:00Z"/>
          <w:rFonts w:asciiTheme="minorHAnsi" w:eastAsiaTheme="minorEastAsia" w:hAnsiTheme="minorHAnsi" w:cstheme="minorBidi"/>
          <w:sz w:val="22"/>
          <w:szCs w:val="22"/>
          <w:lang w:eastAsia="en-GB"/>
        </w:rPr>
      </w:pPr>
      <w:del w:id="771" w:author="Tomáš Urban" w:date="2021-11-15T12:33:00Z">
        <w:r w:rsidRPr="00F21A76" w:rsidDel="00B032C6">
          <w:delText>4.3</w:delText>
        </w:r>
        <w:r w:rsidRPr="00F21A76" w:rsidDel="00B032C6">
          <w:tab/>
          <w:delText>Execution requirements for a TTCN</w:delText>
        </w:r>
        <w:r w:rsidRPr="00F21A76" w:rsidDel="00B032C6">
          <w:noBreakHyphen/>
          <w:delText>3 test system</w:delText>
        </w:r>
        <w:r w:rsidRPr="00F21A76" w:rsidDel="00B032C6">
          <w:tab/>
          <w:delText>15</w:delText>
        </w:r>
      </w:del>
    </w:p>
    <w:p w14:paraId="0D357606" w14:textId="77777777" w:rsidR="00F21A76" w:rsidRPr="00F21A76" w:rsidDel="00B032C6" w:rsidRDefault="00F21A76" w:rsidP="00F21A76">
      <w:pPr>
        <w:pStyle w:val="TOC1"/>
        <w:rPr>
          <w:del w:id="772" w:author="Tomáš Urban" w:date="2021-11-15T12:33:00Z"/>
          <w:rFonts w:asciiTheme="minorHAnsi" w:eastAsiaTheme="minorEastAsia" w:hAnsiTheme="minorHAnsi" w:cstheme="minorBidi"/>
          <w:szCs w:val="22"/>
          <w:lang w:eastAsia="en-GB"/>
        </w:rPr>
      </w:pPr>
      <w:del w:id="773" w:author="Tomáš Urban" w:date="2021-11-15T12:33:00Z">
        <w:r w:rsidRPr="00F21A76" w:rsidDel="00B032C6">
          <w:delText>5</w:delText>
        </w:r>
        <w:r w:rsidRPr="00F21A76" w:rsidDel="00B032C6">
          <w:tab/>
          <w:delText>TTCN</w:delText>
        </w:r>
        <w:r w:rsidRPr="00F21A76" w:rsidDel="00B032C6">
          <w:noBreakHyphen/>
          <w:delText>3 Runtime Interface and operations</w:delText>
        </w:r>
        <w:r w:rsidRPr="00F21A76" w:rsidDel="00B032C6">
          <w:tab/>
          <w:delText>15</w:delText>
        </w:r>
      </w:del>
    </w:p>
    <w:p w14:paraId="56FD82AB" w14:textId="77777777" w:rsidR="00F21A76" w:rsidRPr="00F21A76" w:rsidDel="00B032C6" w:rsidRDefault="00F21A76" w:rsidP="00F21A76">
      <w:pPr>
        <w:pStyle w:val="TOC2"/>
        <w:rPr>
          <w:del w:id="774" w:author="Tomáš Urban" w:date="2021-11-15T12:33:00Z"/>
          <w:rFonts w:asciiTheme="minorHAnsi" w:eastAsiaTheme="minorEastAsia" w:hAnsiTheme="minorHAnsi" w:cstheme="minorBidi"/>
          <w:sz w:val="22"/>
          <w:szCs w:val="22"/>
          <w:lang w:eastAsia="en-GB"/>
        </w:rPr>
      </w:pPr>
      <w:del w:id="775" w:author="Tomáš Urban" w:date="2021-11-15T12:33:00Z">
        <w:r w:rsidRPr="00F21A76" w:rsidDel="00B032C6">
          <w:delText>5.1</w:delText>
        </w:r>
        <w:r w:rsidRPr="00F21A76" w:rsidDel="00B032C6">
          <w:tab/>
          <w:delText>Overview of the TRI</w:delText>
        </w:r>
        <w:r w:rsidRPr="00F21A76" w:rsidDel="00B032C6">
          <w:tab/>
          <w:delText>15</w:delText>
        </w:r>
      </w:del>
    </w:p>
    <w:p w14:paraId="568AC6B1" w14:textId="77777777" w:rsidR="00F21A76" w:rsidRPr="00F21A76" w:rsidDel="00B032C6" w:rsidRDefault="00F21A76" w:rsidP="00F21A76">
      <w:pPr>
        <w:pStyle w:val="TOC3"/>
        <w:rPr>
          <w:del w:id="776" w:author="Tomáš Urban" w:date="2021-11-15T12:33:00Z"/>
          <w:rFonts w:asciiTheme="minorHAnsi" w:eastAsiaTheme="minorEastAsia" w:hAnsiTheme="minorHAnsi" w:cstheme="minorBidi"/>
          <w:sz w:val="22"/>
          <w:szCs w:val="22"/>
          <w:lang w:eastAsia="en-GB"/>
        </w:rPr>
      </w:pPr>
      <w:del w:id="777" w:author="Tomáš Urban" w:date="2021-11-15T12:33:00Z">
        <w:r w:rsidRPr="00F21A76" w:rsidDel="00B032C6">
          <w:delText>5.1.0</w:delText>
        </w:r>
        <w:r w:rsidRPr="00F21A76" w:rsidDel="00B032C6">
          <w:tab/>
          <w:delText>Sub-interfaces</w:delText>
        </w:r>
        <w:r w:rsidRPr="00F21A76" w:rsidDel="00B032C6">
          <w:tab/>
          <w:delText>15</w:delText>
        </w:r>
      </w:del>
    </w:p>
    <w:p w14:paraId="24F555B6" w14:textId="77777777" w:rsidR="00F21A76" w:rsidRPr="00F21A76" w:rsidDel="00B032C6" w:rsidRDefault="00F21A76" w:rsidP="00F21A76">
      <w:pPr>
        <w:pStyle w:val="TOC3"/>
        <w:rPr>
          <w:del w:id="778" w:author="Tomáš Urban" w:date="2021-11-15T12:33:00Z"/>
          <w:rFonts w:asciiTheme="minorHAnsi" w:eastAsiaTheme="minorEastAsia" w:hAnsiTheme="minorHAnsi" w:cstheme="minorBidi"/>
          <w:sz w:val="22"/>
          <w:szCs w:val="22"/>
          <w:lang w:eastAsia="en-GB"/>
        </w:rPr>
      </w:pPr>
      <w:del w:id="779" w:author="Tomáš Urban" w:date="2021-11-15T12:33:00Z">
        <w:r w:rsidRPr="00F21A76" w:rsidDel="00B032C6">
          <w:delText>5.1.1</w:delText>
        </w:r>
        <w:r w:rsidRPr="00F21A76" w:rsidDel="00B032C6">
          <w:tab/>
          <w:delText>The triCommunication Interface</w:delText>
        </w:r>
        <w:r w:rsidRPr="00F21A76" w:rsidDel="00B032C6">
          <w:tab/>
          <w:delText>16</w:delText>
        </w:r>
      </w:del>
    </w:p>
    <w:p w14:paraId="72E5DFAF" w14:textId="77777777" w:rsidR="00F21A76" w:rsidRPr="00F21A76" w:rsidDel="00B032C6" w:rsidRDefault="00F21A76" w:rsidP="00F21A76">
      <w:pPr>
        <w:pStyle w:val="TOC3"/>
        <w:rPr>
          <w:del w:id="780" w:author="Tomáš Urban" w:date="2021-11-15T12:33:00Z"/>
          <w:rFonts w:asciiTheme="minorHAnsi" w:eastAsiaTheme="minorEastAsia" w:hAnsiTheme="minorHAnsi" w:cstheme="minorBidi"/>
          <w:sz w:val="22"/>
          <w:szCs w:val="22"/>
          <w:lang w:eastAsia="en-GB"/>
        </w:rPr>
      </w:pPr>
      <w:del w:id="781" w:author="Tomáš Urban" w:date="2021-11-15T12:33:00Z">
        <w:r w:rsidRPr="00F21A76" w:rsidDel="00B032C6">
          <w:delText>5.1.2</w:delText>
        </w:r>
        <w:r w:rsidRPr="00F21A76" w:rsidDel="00B032C6">
          <w:tab/>
          <w:delText>The triPlatform Interface</w:delText>
        </w:r>
        <w:r w:rsidRPr="00F21A76" w:rsidDel="00B032C6">
          <w:tab/>
          <w:delText>16</w:delText>
        </w:r>
      </w:del>
    </w:p>
    <w:p w14:paraId="77C34218" w14:textId="77777777" w:rsidR="00F21A76" w:rsidRPr="00F21A76" w:rsidDel="00B032C6" w:rsidRDefault="00F21A76" w:rsidP="00F21A76">
      <w:pPr>
        <w:pStyle w:val="TOC3"/>
        <w:rPr>
          <w:del w:id="782" w:author="Tomáš Urban" w:date="2021-11-15T12:33:00Z"/>
          <w:rFonts w:asciiTheme="minorHAnsi" w:eastAsiaTheme="minorEastAsia" w:hAnsiTheme="minorHAnsi" w:cstheme="minorBidi"/>
          <w:sz w:val="22"/>
          <w:szCs w:val="22"/>
          <w:lang w:eastAsia="en-GB"/>
        </w:rPr>
      </w:pPr>
      <w:del w:id="783" w:author="Tomáš Urban" w:date="2021-11-15T12:33:00Z">
        <w:r w:rsidRPr="00F21A76" w:rsidDel="00B032C6">
          <w:delText>5.1.3</w:delText>
        </w:r>
        <w:r w:rsidRPr="00F21A76" w:rsidDel="00B032C6">
          <w:tab/>
          <w:delText>Correlation between TTCN</w:delText>
        </w:r>
        <w:r w:rsidRPr="00F21A76" w:rsidDel="00B032C6">
          <w:noBreakHyphen/>
          <w:delText>3 and TRI Operation Invocations</w:delText>
        </w:r>
        <w:r w:rsidRPr="00F21A76" w:rsidDel="00B032C6">
          <w:tab/>
          <w:delText>16</w:delText>
        </w:r>
      </w:del>
    </w:p>
    <w:p w14:paraId="18CB86EF" w14:textId="77777777" w:rsidR="00F21A76" w:rsidRPr="00F21A76" w:rsidDel="00B032C6" w:rsidRDefault="00F21A76" w:rsidP="00F21A76">
      <w:pPr>
        <w:pStyle w:val="TOC2"/>
        <w:rPr>
          <w:del w:id="784" w:author="Tomáš Urban" w:date="2021-11-15T12:33:00Z"/>
          <w:rFonts w:asciiTheme="minorHAnsi" w:eastAsiaTheme="minorEastAsia" w:hAnsiTheme="minorHAnsi" w:cstheme="minorBidi"/>
          <w:sz w:val="22"/>
          <w:szCs w:val="22"/>
          <w:lang w:eastAsia="en-GB"/>
        </w:rPr>
      </w:pPr>
      <w:del w:id="785" w:author="Tomáš Urban" w:date="2021-11-15T12:33:00Z">
        <w:r w:rsidRPr="00F21A76" w:rsidDel="00B032C6">
          <w:delText>5.2</w:delText>
        </w:r>
        <w:r w:rsidRPr="00F21A76" w:rsidDel="00B032C6">
          <w:tab/>
          <w:delText>Error handling</w:delText>
        </w:r>
        <w:r w:rsidRPr="00F21A76" w:rsidDel="00B032C6">
          <w:tab/>
          <w:delText>17</w:delText>
        </w:r>
      </w:del>
    </w:p>
    <w:p w14:paraId="53044E2C" w14:textId="77777777" w:rsidR="00F21A76" w:rsidRPr="00F21A76" w:rsidDel="00B032C6" w:rsidRDefault="00F21A76" w:rsidP="00F21A76">
      <w:pPr>
        <w:pStyle w:val="TOC3"/>
        <w:rPr>
          <w:del w:id="786" w:author="Tomáš Urban" w:date="2021-11-15T12:33:00Z"/>
          <w:rFonts w:asciiTheme="minorHAnsi" w:eastAsiaTheme="minorEastAsia" w:hAnsiTheme="minorHAnsi" w:cstheme="minorBidi"/>
          <w:sz w:val="22"/>
          <w:szCs w:val="22"/>
          <w:lang w:eastAsia="en-GB"/>
        </w:rPr>
      </w:pPr>
      <w:del w:id="787" w:author="Tomáš Urban" w:date="2021-11-15T12:33:00Z">
        <w:r w:rsidRPr="00F21A76" w:rsidDel="00B032C6">
          <w:delText>5.2.0</w:delText>
        </w:r>
        <w:r w:rsidRPr="00F21A76" w:rsidDel="00B032C6">
          <w:tab/>
          <w:delText>Basic rules</w:delText>
        </w:r>
        <w:r w:rsidRPr="00F21A76" w:rsidDel="00B032C6">
          <w:tab/>
          <w:delText>17</w:delText>
        </w:r>
      </w:del>
    </w:p>
    <w:p w14:paraId="6737D589" w14:textId="77777777" w:rsidR="00F21A76" w:rsidRPr="00F21A76" w:rsidDel="00B032C6" w:rsidRDefault="00F21A76" w:rsidP="00F21A76">
      <w:pPr>
        <w:pStyle w:val="TOC3"/>
        <w:rPr>
          <w:del w:id="788" w:author="Tomáš Urban" w:date="2021-11-15T12:33:00Z"/>
          <w:rFonts w:asciiTheme="minorHAnsi" w:eastAsiaTheme="minorEastAsia" w:hAnsiTheme="minorHAnsi" w:cstheme="minorBidi"/>
          <w:sz w:val="22"/>
          <w:szCs w:val="22"/>
          <w:lang w:eastAsia="en-GB"/>
        </w:rPr>
      </w:pPr>
      <w:del w:id="789" w:author="Tomáš Urban" w:date="2021-11-15T12:33:00Z">
        <w:r w:rsidRPr="00F21A76" w:rsidDel="00B032C6">
          <w:delText>5.2.1</w:delText>
        </w:r>
        <w:r w:rsidRPr="00F21A76" w:rsidDel="00B032C6">
          <w:tab/>
          <w:delText xml:space="preserve">triSAErrorReq (SA </w:delText>
        </w:r>
        <w:r w:rsidRPr="00F21A76" w:rsidDel="00B032C6">
          <w:sym w:font="Symbol" w:char="F0AE"/>
        </w:r>
        <w:r w:rsidRPr="00F21A76" w:rsidDel="00B032C6">
          <w:delText xml:space="preserve"> TE)</w:delText>
        </w:r>
        <w:r w:rsidRPr="00F21A76" w:rsidDel="00B032C6">
          <w:tab/>
          <w:delText>18</w:delText>
        </w:r>
      </w:del>
    </w:p>
    <w:p w14:paraId="6407C3A8" w14:textId="77777777" w:rsidR="00F21A76" w:rsidRPr="00F21A76" w:rsidDel="00B032C6" w:rsidRDefault="00F21A76" w:rsidP="00F21A76">
      <w:pPr>
        <w:pStyle w:val="TOC3"/>
        <w:rPr>
          <w:del w:id="790" w:author="Tomáš Urban" w:date="2021-11-15T12:33:00Z"/>
          <w:rFonts w:asciiTheme="minorHAnsi" w:eastAsiaTheme="minorEastAsia" w:hAnsiTheme="minorHAnsi" w:cstheme="minorBidi"/>
          <w:sz w:val="22"/>
          <w:szCs w:val="22"/>
          <w:lang w:eastAsia="en-GB"/>
        </w:rPr>
      </w:pPr>
      <w:del w:id="791" w:author="Tomáš Urban" w:date="2021-11-15T12:33:00Z">
        <w:r w:rsidRPr="00F21A76" w:rsidDel="00B032C6">
          <w:delText>5.2.2</w:delText>
        </w:r>
        <w:r w:rsidRPr="00F21A76" w:rsidDel="00B032C6">
          <w:tab/>
          <w:delText xml:space="preserve">triPAErrorReq (PA </w:delText>
        </w:r>
        <w:r w:rsidRPr="00F21A76" w:rsidDel="00B032C6">
          <w:sym w:font="Symbol" w:char="F0AE"/>
        </w:r>
        <w:r w:rsidRPr="00F21A76" w:rsidDel="00B032C6">
          <w:delText xml:space="preserve"> TE)</w:delText>
        </w:r>
        <w:r w:rsidRPr="00F21A76" w:rsidDel="00B032C6">
          <w:tab/>
          <w:delText>18</w:delText>
        </w:r>
      </w:del>
    </w:p>
    <w:p w14:paraId="18E9EA89" w14:textId="77777777" w:rsidR="00F21A76" w:rsidRPr="00F21A76" w:rsidDel="00B032C6" w:rsidRDefault="00F21A76" w:rsidP="00F21A76">
      <w:pPr>
        <w:pStyle w:val="TOC2"/>
        <w:rPr>
          <w:del w:id="792" w:author="Tomáš Urban" w:date="2021-11-15T12:33:00Z"/>
          <w:rFonts w:asciiTheme="minorHAnsi" w:eastAsiaTheme="minorEastAsia" w:hAnsiTheme="minorHAnsi" w:cstheme="minorBidi"/>
          <w:sz w:val="22"/>
          <w:szCs w:val="22"/>
          <w:lang w:eastAsia="en-GB"/>
        </w:rPr>
      </w:pPr>
      <w:del w:id="793" w:author="Tomáš Urban" w:date="2021-11-15T12:33:00Z">
        <w:r w:rsidRPr="00F21A76" w:rsidDel="00B032C6">
          <w:delText>5.3</w:delText>
        </w:r>
        <w:r w:rsidRPr="00F21A76" w:rsidDel="00B032C6">
          <w:tab/>
          <w:delText>Data interface</w:delText>
        </w:r>
        <w:r w:rsidRPr="00F21A76" w:rsidDel="00B032C6">
          <w:tab/>
          <w:delText>18</w:delText>
        </w:r>
      </w:del>
    </w:p>
    <w:p w14:paraId="60D74FD3" w14:textId="77777777" w:rsidR="00F21A76" w:rsidRPr="00F21A76" w:rsidDel="00B032C6" w:rsidRDefault="00F21A76" w:rsidP="00F21A76">
      <w:pPr>
        <w:pStyle w:val="TOC3"/>
        <w:rPr>
          <w:del w:id="794" w:author="Tomáš Urban" w:date="2021-11-15T12:33:00Z"/>
          <w:rFonts w:asciiTheme="minorHAnsi" w:eastAsiaTheme="minorEastAsia" w:hAnsiTheme="minorHAnsi" w:cstheme="minorBidi"/>
          <w:sz w:val="22"/>
          <w:szCs w:val="22"/>
          <w:lang w:eastAsia="en-GB"/>
        </w:rPr>
      </w:pPr>
      <w:del w:id="795" w:author="Tomáš Urban" w:date="2021-11-15T12:33:00Z">
        <w:r w:rsidRPr="00F21A76" w:rsidDel="00B032C6">
          <w:delText>5.3.0</w:delText>
        </w:r>
        <w:r w:rsidRPr="00F21A76" w:rsidDel="00B032C6">
          <w:tab/>
          <w:delText>Basic rules</w:delText>
        </w:r>
        <w:r w:rsidRPr="00F21A76" w:rsidDel="00B032C6">
          <w:tab/>
          <w:delText>18</w:delText>
        </w:r>
      </w:del>
    </w:p>
    <w:p w14:paraId="3F1E4B7C" w14:textId="77777777" w:rsidR="00F21A76" w:rsidRPr="00F21A76" w:rsidDel="00B032C6" w:rsidRDefault="00F21A76" w:rsidP="00F21A76">
      <w:pPr>
        <w:pStyle w:val="TOC3"/>
        <w:rPr>
          <w:del w:id="796" w:author="Tomáš Urban" w:date="2021-11-15T12:33:00Z"/>
          <w:rFonts w:asciiTheme="minorHAnsi" w:eastAsiaTheme="minorEastAsia" w:hAnsiTheme="minorHAnsi" w:cstheme="minorBidi"/>
          <w:sz w:val="22"/>
          <w:szCs w:val="22"/>
          <w:lang w:eastAsia="en-GB"/>
        </w:rPr>
      </w:pPr>
      <w:del w:id="797" w:author="Tomáš Urban" w:date="2021-11-15T12:33:00Z">
        <w:r w:rsidRPr="00F21A76" w:rsidDel="00B032C6">
          <w:delText>5.3.1</w:delText>
        </w:r>
        <w:r w:rsidRPr="00F21A76" w:rsidDel="00B032C6">
          <w:tab/>
          <w:delText>Connection</w:delText>
        </w:r>
        <w:r w:rsidRPr="00F21A76" w:rsidDel="00B032C6">
          <w:tab/>
          <w:delText>18</w:delText>
        </w:r>
      </w:del>
    </w:p>
    <w:p w14:paraId="0842BB3A" w14:textId="77777777" w:rsidR="00F21A76" w:rsidRPr="00F21A76" w:rsidDel="00B032C6" w:rsidRDefault="00F21A76" w:rsidP="00F21A76">
      <w:pPr>
        <w:pStyle w:val="TOC3"/>
        <w:rPr>
          <w:del w:id="798" w:author="Tomáš Urban" w:date="2021-11-15T12:33:00Z"/>
          <w:rFonts w:asciiTheme="minorHAnsi" w:eastAsiaTheme="minorEastAsia" w:hAnsiTheme="minorHAnsi" w:cstheme="minorBidi"/>
          <w:sz w:val="22"/>
          <w:szCs w:val="22"/>
          <w:lang w:eastAsia="en-GB"/>
        </w:rPr>
      </w:pPr>
      <w:del w:id="799" w:author="Tomáš Urban" w:date="2021-11-15T12:33:00Z">
        <w:r w:rsidRPr="00F21A76" w:rsidDel="00B032C6">
          <w:delText>5.3.2</w:delText>
        </w:r>
        <w:r w:rsidRPr="00F21A76" w:rsidDel="00B032C6">
          <w:tab/>
          <w:delText>Communication</w:delText>
        </w:r>
        <w:r w:rsidRPr="00F21A76" w:rsidDel="00B032C6">
          <w:tab/>
          <w:delText>19</w:delText>
        </w:r>
      </w:del>
    </w:p>
    <w:p w14:paraId="0315581F" w14:textId="77777777" w:rsidR="00F21A76" w:rsidRPr="00F21A76" w:rsidDel="00B032C6" w:rsidRDefault="00F21A76" w:rsidP="00F21A76">
      <w:pPr>
        <w:pStyle w:val="TOC3"/>
        <w:rPr>
          <w:del w:id="800" w:author="Tomáš Urban" w:date="2021-11-15T12:33:00Z"/>
          <w:rFonts w:asciiTheme="minorHAnsi" w:eastAsiaTheme="minorEastAsia" w:hAnsiTheme="minorHAnsi" w:cstheme="minorBidi"/>
          <w:sz w:val="22"/>
          <w:szCs w:val="22"/>
          <w:lang w:eastAsia="en-GB"/>
        </w:rPr>
      </w:pPr>
      <w:del w:id="801" w:author="Tomáš Urban" w:date="2021-11-15T12:33:00Z">
        <w:r w:rsidRPr="00F21A76" w:rsidDel="00B032C6">
          <w:delText>5.3.3</w:delText>
        </w:r>
        <w:r w:rsidRPr="00F21A76" w:rsidDel="00B032C6">
          <w:tab/>
          <w:delText>Timer</w:delText>
        </w:r>
        <w:r w:rsidRPr="00F21A76" w:rsidDel="00B032C6">
          <w:tab/>
          <w:delText>20</w:delText>
        </w:r>
      </w:del>
    </w:p>
    <w:p w14:paraId="64E24BA4" w14:textId="77777777" w:rsidR="00F21A76" w:rsidRPr="00F21A76" w:rsidDel="00B032C6" w:rsidRDefault="00F21A76" w:rsidP="00F21A76">
      <w:pPr>
        <w:pStyle w:val="TOC3"/>
        <w:rPr>
          <w:del w:id="802" w:author="Tomáš Urban" w:date="2021-11-15T12:33:00Z"/>
          <w:rFonts w:asciiTheme="minorHAnsi" w:eastAsiaTheme="minorEastAsia" w:hAnsiTheme="minorHAnsi" w:cstheme="minorBidi"/>
          <w:sz w:val="22"/>
          <w:szCs w:val="22"/>
          <w:lang w:eastAsia="en-GB"/>
        </w:rPr>
      </w:pPr>
      <w:del w:id="803" w:author="Tomáš Urban" w:date="2021-11-15T12:33:00Z">
        <w:r w:rsidRPr="00F21A76" w:rsidDel="00B032C6">
          <w:delText>5.3.4</w:delText>
        </w:r>
        <w:r w:rsidRPr="00F21A76" w:rsidDel="00B032C6">
          <w:tab/>
          <w:delText>Miscellaneous</w:delText>
        </w:r>
        <w:r w:rsidRPr="00F21A76" w:rsidDel="00B032C6">
          <w:tab/>
          <w:delText>20</w:delText>
        </w:r>
      </w:del>
    </w:p>
    <w:p w14:paraId="587CBD21" w14:textId="77777777" w:rsidR="00F21A76" w:rsidRPr="00F21A76" w:rsidDel="00B032C6" w:rsidRDefault="00F21A76" w:rsidP="00F21A76">
      <w:pPr>
        <w:pStyle w:val="TOC2"/>
        <w:rPr>
          <w:del w:id="804" w:author="Tomáš Urban" w:date="2021-11-15T12:33:00Z"/>
          <w:rFonts w:asciiTheme="minorHAnsi" w:eastAsiaTheme="minorEastAsia" w:hAnsiTheme="minorHAnsi" w:cstheme="minorBidi"/>
          <w:sz w:val="22"/>
          <w:szCs w:val="22"/>
          <w:lang w:eastAsia="en-GB"/>
        </w:rPr>
      </w:pPr>
      <w:del w:id="805" w:author="Tomáš Urban" w:date="2021-11-15T12:33:00Z">
        <w:r w:rsidRPr="00F21A76" w:rsidDel="00B032C6">
          <w:lastRenderedPageBreak/>
          <w:delText>5.4</w:delText>
        </w:r>
        <w:r w:rsidRPr="00F21A76" w:rsidDel="00B032C6">
          <w:tab/>
          <w:delText>Operation descriptions</w:delText>
        </w:r>
        <w:r w:rsidRPr="00F21A76" w:rsidDel="00B032C6">
          <w:tab/>
          <w:delText>20</w:delText>
        </w:r>
      </w:del>
    </w:p>
    <w:p w14:paraId="447070B5" w14:textId="77777777" w:rsidR="00F21A76" w:rsidRPr="00F21A76" w:rsidDel="00B032C6" w:rsidRDefault="00F21A76" w:rsidP="00F21A76">
      <w:pPr>
        <w:pStyle w:val="TOC2"/>
        <w:rPr>
          <w:del w:id="806" w:author="Tomáš Urban" w:date="2021-11-15T12:33:00Z"/>
          <w:rFonts w:asciiTheme="minorHAnsi" w:eastAsiaTheme="minorEastAsia" w:hAnsiTheme="minorHAnsi" w:cstheme="minorBidi"/>
          <w:sz w:val="22"/>
          <w:szCs w:val="22"/>
          <w:lang w:eastAsia="en-GB"/>
        </w:rPr>
      </w:pPr>
      <w:del w:id="807" w:author="Tomáš Urban" w:date="2021-11-15T12:33:00Z">
        <w:r w:rsidRPr="00F21A76" w:rsidDel="00B032C6">
          <w:delText>5.5</w:delText>
        </w:r>
        <w:r w:rsidRPr="00F21A76" w:rsidDel="00B032C6">
          <w:tab/>
          <w:delText>Communication interface operations</w:delText>
        </w:r>
        <w:r w:rsidRPr="00F21A76" w:rsidDel="00B032C6">
          <w:tab/>
          <w:delText>21</w:delText>
        </w:r>
      </w:del>
    </w:p>
    <w:p w14:paraId="28A0A1CD" w14:textId="77777777" w:rsidR="00F21A76" w:rsidRPr="00F21A76" w:rsidDel="00B032C6" w:rsidRDefault="00F21A76" w:rsidP="00F21A76">
      <w:pPr>
        <w:pStyle w:val="TOC3"/>
        <w:rPr>
          <w:del w:id="808" w:author="Tomáš Urban" w:date="2021-11-15T12:33:00Z"/>
          <w:rFonts w:asciiTheme="minorHAnsi" w:eastAsiaTheme="minorEastAsia" w:hAnsiTheme="minorHAnsi" w:cstheme="minorBidi"/>
          <w:sz w:val="22"/>
          <w:szCs w:val="22"/>
          <w:lang w:eastAsia="en-GB"/>
        </w:rPr>
      </w:pPr>
      <w:del w:id="809" w:author="Tomáš Urban" w:date="2021-11-15T12:33:00Z">
        <w:r w:rsidRPr="00F21A76" w:rsidDel="00B032C6">
          <w:delText>5.5.1</w:delText>
        </w:r>
        <w:r w:rsidRPr="00F21A76" w:rsidDel="00B032C6">
          <w:tab/>
          <w:delText xml:space="preserve">triSAReset (TE </w:delText>
        </w:r>
        <w:r w:rsidRPr="00F21A76" w:rsidDel="00B032C6">
          <w:sym w:font="Symbol" w:char="F0AE"/>
        </w:r>
        <w:r w:rsidRPr="00F21A76" w:rsidDel="00B032C6">
          <w:delText xml:space="preserve"> SA)</w:delText>
        </w:r>
        <w:r w:rsidRPr="00F21A76" w:rsidDel="00B032C6">
          <w:tab/>
          <w:delText>21</w:delText>
        </w:r>
      </w:del>
    </w:p>
    <w:p w14:paraId="356C0B57" w14:textId="77777777" w:rsidR="00F21A76" w:rsidRPr="00F21A76" w:rsidDel="00B032C6" w:rsidRDefault="00F21A76" w:rsidP="00F21A76">
      <w:pPr>
        <w:pStyle w:val="TOC3"/>
        <w:rPr>
          <w:del w:id="810" w:author="Tomáš Urban" w:date="2021-11-15T12:33:00Z"/>
          <w:rFonts w:asciiTheme="minorHAnsi" w:eastAsiaTheme="minorEastAsia" w:hAnsiTheme="minorHAnsi" w:cstheme="minorBidi"/>
          <w:sz w:val="22"/>
          <w:szCs w:val="22"/>
          <w:lang w:eastAsia="en-GB"/>
        </w:rPr>
      </w:pPr>
      <w:del w:id="811" w:author="Tomáš Urban" w:date="2021-11-15T12:33:00Z">
        <w:r w:rsidRPr="00F21A76" w:rsidDel="00B032C6">
          <w:delText>5.5.2</w:delText>
        </w:r>
        <w:r w:rsidRPr="00F21A76" w:rsidDel="00B032C6">
          <w:tab/>
          <w:delText>Connection handling operations</w:delText>
        </w:r>
        <w:r w:rsidRPr="00F21A76" w:rsidDel="00B032C6">
          <w:tab/>
          <w:delText>21</w:delText>
        </w:r>
      </w:del>
    </w:p>
    <w:p w14:paraId="0CFBE898" w14:textId="77777777" w:rsidR="00F21A76" w:rsidRPr="00F21A76" w:rsidDel="00B032C6" w:rsidRDefault="00F21A76" w:rsidP="00F21A76">
      <w:pPr>
        <w:pStyle w:val="TOC4"/>
        <w:rPr>
          <w:del w:id="812" w:author="Tomáš Urban" w:date="2021-11-15T12:33:00Z"/>
          <w:rFonts w:asciiTheme="minorHAnsi" w:eastAsiaTheme="minorEastAsia" w:hAnsiTheme="minorHAnsi" w:cstheme="minorBidi"/>
          <w:sz w:val="22"/>
          <w:szCs w:val="22"/>
          <w:lang w:eastAsia="en-GB"/>
        </w:rPr>
      </w:pPr>
      <w:del w:id="813" w:author="Tomáš Urban" w:date="2021-11-15T12:33:00Z">
        <w:r w:rsidRPr="00F21A76" w:rsidDel="00B032C6">
          <w:delText>5.5.2.1</w:delText>
        </w:r>
        <w:r w:rsidRPr="00F21A76" w:rsidDel="00B032C6">
          <w:tab/>
          <w:delText xml:space="preserve">triExecuteTestCase (TE </w:delText>
        </w:r>
        <w:r w:rsidRPr="00F21A76" w:rsidDel="00B032C6">
          <w:sym w:font="Symbol" w:char="F0AE"/>
        </w:r>
        <w:r w:rsidRPr="00F21A76" w:rsidDel="00B032C6">
          <w:delText xml:space="preserve"> SA)</w:delText>
        </w:r>
        <w:r w:rsidRPr="00F21A76" w:rsidDel="00B032C6">
          <w:tab/>
          <w:delText>21</w:delText>
        </w:r>
      </w:del>
    </w:p>
    <w:p w14:paraId="3716B67B" w14:textId="77777777" w:rsidR="00F21A76" w:rsidRPr="00F21A76" w:rsidDel="00B032C6" w:rsidRDefault="00F21A76" w:rsidP="00F21A76">
      <w:pPr>
        <w:pStyle w:val="TOC4"/>
        <w:rPr>
          <w:del w:id="814" w:author="Tomáš Urban" w:date="2021-11-15T12:33:00Z"/>
          <w:rFonts w:asciiTheme="minorHAnsi" w:eastAsiaTheme="minorEastAsia" w:hAnsiTheme="minorHAnsi" w:cstheme="minorBidi"/>
          <w:sz w:val="22"/>
          <w:szCs w:val="22"/>
          <w:lang w:eastAsia="en-GB"/>
        </w:rPr>
      </w:pPr>
      <w:del w:id="815" w:author="Tomáš Urban" w:date="2021-11-15T12:33:00Z">
        <w:r w:rsidRPr="00F21A76" w:rsidDel="00B032C6">
          <w:delText>5.5.2.2</w:delText>
        </w:r>
        <w:r w:rsidRPr="00F21A76" w:rsidDel="00B032C6">
          <w:tab/>
          <w:delText xml:space="preserve">triMap (TE </w:delText>
        </w:r>
        <w:r w:rsidRPr="00F21A76" w:rsidDel="00B032C6">
          <w:sym w:font="Symbol" w:char="F0AE"/>
        </w:r>
        <w:r w:rsidRPr="00F21A76" w:rsidDel="00B032C6">
          <w:delText xml:space="preserve"> SA)</w:delText>
        </w:r>
        <w:r w:rsidRPr="00F21A76" w:rsidDel="00B032C6">
          <w:tab/>
          <w:delText>21</w:delText>
        </w:r>
      </w:del>
    </w:p>
    <w:p w14:paraId="7D636D6A" w14:textId="77777777" w:rsidR="00F21A76" w:rsidRPr="00F21A76" w:rsidDel="00B032C6" w:rsidRDefault="00F21A76" w:rsidP="00F21A76">
      <w:pPr>
        <w:pStyle w:val="TOC4"/>
        <w:rPr>
          <w:del w:id="816" w:author="Tomáš Urban" w:date="2021-11-15T12:33:00Z"/>
          <w:rFonts w:asciiTheme="minorHAnsi" w:eastAsiaTheme="minorEastAsia" w:hAnsiTheme="minorHAnsi" w:cstheme="minorBidi"/>
          <w:sz w:val="22"/>
          <w:szCs w:val="22"/>
          <w:lang w:eastAsia="en-GB"/>
        </w:rPr>
      </w:pPr>
      <w:del w:id="817" w:author="Tomáš Urban" w:date="2021-11-15T12:33:00Z">
        <w:r w:rsidRPr="00F21A76" w:rsidDel="00B032C6">
          <w:delText>5.5.2.3</w:delText>
        </w:r>
        <w:r w:rsidRPr="00F21A76" w:rsidDel="00B032C6">
          <w:tab/>
          <w:delText xml:space="preserve">triMapParam (TE </w:delText>
        </w:r>
        <w:r w:rsidRPr="00F21A76" w:rsidDel="00B032C6">
          <w:sym w:font="Symbol" w:char="F0AE"/>
        </w:r>
        <w:r w:rsidRPr="00F21A76" w:rsidDel="00B032C6">
          <w:delText xml:space="preserve"> SA)</w:delText>
        </w:r>
        <w:r w:rsidRPr="00F21A76" w:rsidDel="00B032C6">
          <w:tab/>
          <w:delText>22</w:delText>
        </w:r>
      </w:del>
    </w:p>
    <w:p w14:paraId="6A696874" w14:textId="77777777" w:rsidR="00F21A76" w:rsidRPr="00F21A76" w:rsidDel="00B032C6" w:rsidRDefault="00F21A76" w:rsidP="00F21A76">
      <w:pPr>
        <w:pStyle w:val="TOC4"/>
        <w:rPr>
          <w:del w:id="818" w:author="Tomáš Urban" w:date="2021-11-15T12:33:00Z"/>
          <w:rFonts w:asciiTheme="minorHAnsi" w:eastAsiaTheme="minorEastAsia" w:hAnsiTheme="minorHAnsi" w:cstheme="minorBidi"/>
          <w:sz w:val="22"/>
          <w:szCs w:val="22"/>
          <w:lang w:eastAsia="en-GB"/>
        </w:rPr>
      </w:pPr>
      <w:del w:id="819" w:author="Tomáš Urban" w:date="2021-11-15T12:33:00Z">
        <w:r w:rsidRPr="00F21A76" w:rsidDel="00B032C6">
          <w:delText>5.5.2.4</w:delText>
        </w:r>
        <w:r w:rsidRPr="00F21A76" w:rsidDel="00B032C6">
          <w:tab/>
          <w:delText xml:space="preserve">triUnmap (TE </w:delText>
        </w:r>
        <w:r w:rsidRPr="00F21A76" w:rsidDel="00B032C6">
          <w:sym w:font="Symbol" w:char="F0AE"/>
        </w:r>
        <w:r w:rsidRPr="00F21A76" w:rsidDel="00B032C6">
          <w:delText xml:space="preserve"> SA)</w:delText>
        </w:r>
        <w:r w:rsidRPr="00F21A76" w:rsidDel="00B032C6">
          <w:tab/>
          <w:delText>22</w:delText>
        </w:r>
      </w:del>
    </w:p>
    <w:p w14:paraId="68D9082C" w14:textId="77777777" w:rsidR="00F21A76" w:rsidRPr="00F21A76" w:rsidDel="00B032C6" w:rsidRDefault="00F21A76" w:rsidP="00F21A76">
      <w:pPr>
        <w:pStyle w:val="TOC4"/>
        <w:rPr>
          <w:del w:id="820" w:author="Tomáš Urban" w:date="2021-11-15T12:33:00Z"/>
          <w:rFonts w:asciiTheme="minorHAnsi" w:eastAsiaTheme="minorEastAsia" w:hAnsiTheme="minorHAnsi" w:cstheme="minorBidi"/>
          <w:sz w:val="22"/>
          <w:szCs w:val="22"/>
          <w:lang w:eastAsia="en-GB"/>
        </w:rPr>
      </w:pPr>
      <w:del w:id="821" w:author="Tomáš Urban" w:date="2021-11-15T12:33:00Z">
        <w:r w:rsidRPr="00F21A76" w:rsidDel="00B032C6">
          <w:delText>5.5.2.5</w:delText>
        </w:r>
        <w:r w:rsidRPr="00F21A76" w:rsidDel="00B032C6">
          <w:tab/>
          <w:delText xml:space="preserve">triUnmapParam (TE </w:delText>
        </w:r>
        <w:r w:rsidRPr="00F21A76" w:rsidDel="00B032C6">
          <w:sym w:font="Symbol" w:char="F0AE"/>
        </w:r>
        <w:r w:rsidRPr="00F21A76" w:rsidDel="00B032C6">
          <w:delText xml:space="preserve"> SA)</w:delText>
        </w:r>
        <w:r w:rsidRPr="00F21A76" w:rsidDel="00B032C6">
          <w:tab/>
          <w:delText>23</w:delText>
        </w:r>
      </w:del>
    </w:p>
    <w:p w14:paraId="691B7E9C" w14:textId="77777777" w:rsidR="00F21A76" w:rsidRPr="00F21A76" w:rsidDel="00B032C6" w:rsidRDefault="00F21A76" w:rsidP="00F21A76">
      <w:pPr>
        <w:pStyle w:val="TOC4"/>
        <w:rPr>
          <w:del w:id="822" w:author="Tomáš Urban" w:date="2021-11-15T12:33:00Z"/>
          <w:rFonts w:asciiTheme="minorHAnsi" w:eastAsiaTheme="minorEastAsia" w:hAnsiTheme="minorHAnsi" w:cstheme="minorBidi"/>
          <w:sz w:val="22"/>
          <w:szCs w:val="22"/>
          <w:lang w:eastAsia="en-GB"/>
        </w:rPr>
      </w:pPr>
      <w:del w:id="823" w:author="Tomáš Urban" w:date="2021-11-15T12:33:00Z">
        <w:r w:rsidRPr="00F21A76" w:rsidDel="00B032C6">
          <w:delText>5.5.2.6</w:delText>
        </w:r>
        <w:r w:rsidRPr="00F21A76" w:rsidDel="00B032C6">
          <w:tab/>
          <w:delText xml:space="preserve">triEndTestCase (TE </w:delText>
        </w:r>
        <w:r w:rsidRPr="00F21A76" w:rsidDel="00B032C6">
          <w:sym w:font="Symbol" w:char="F0AE"/>
        </w:r>
        <w:r w:rsidRPr="00F21A76" w:rsidDel="00B032C6">
          <w:delText xml:space="preserve"> SA)</w:delText>
        </w:r>
        <w:r w:rsidRPr="00F21A76" w:rsidDel="00B032C6">
          <w:tab/>
          <w:delText>23</w:delText>
        </w:r>
      </w:del>
    </w:p>
    <w:p w14:paraId="5ED525D3" w14:textId="77777777" w:rsidR="00F21A76" w:rsidRPr="00F21A76" w:rsidDel="00B032C6" w:rsidRDefault="00F21A76" w:rsidP="00F21A76">
      <w:pPr>
        <w:pStyle w:val="TOC3"/>
        <w:rPr>
          <w:del w:id="824" w:author="Tomáš Urban" w:date="2021-11-15T12:33:00Z"/>
          <w:rFonts w:asciiTheme="minorHAnsi" w:eastAsiaTheme="minorEastAsia" w:hAnsiTheme="minorHAnsi" w:cstheme="minorBidi"/>
          <w:sz w:val="22"/>
          <w:szCs w:val="22"/>
          <w:lang w:eastAsia="en-GB"/>
        </w:rPr>
      </w:pPr>
      <w:del w:id="825" w:author="Tomáš Urban" w:date="2021-11-15T12:33:00Z">
        <w:r w:rsidRPr="00F21A76" w:rsidDel="00B032C6">
          <w:delText>5.5.3</w:delText>
        </w:r>
        <w:r w:rsidRPr="00F21A76" w:rsidDel="00B032C6">
          <w:tab/>
          <w:delText>Message based communication operations</w:delText>
        </w:r>
        <w:r w:rsidRPr="00F21A76" w:rsidDel="00B032C6">
          <w:tab/>
          <w:delText>24</w:delText>
        </w:r>
      </w:del>
    </w:p>
    <w:p w14:paraId="3218F2DC" w14:textId="77777777" w:rsidR="00F21A76" w:rsidRPr="00F21A76" w:rsidDel="00B032C6" w:rsidRDefault="00F21A76" w:rsidP="00F21A76">
      <w:pPr>
        <w:pStyle w:val="TOC4"/>
        <w:rPr>
          <w:del w:id="826" w:author="Tomáš Urban" w:date="2021-11-15T12:33:00Z"/>
          <w:rFonts w:asciiTheme="minorHAnsi" w:eastAsiaTheme="minorEastAsia" w:hAnsiTheme="minorHAnsi" w:cstheme="minorBidi"/>
          <w:sz w:val="22"/>
          <w:szCs w:val="22"/>
          <w:lang w:eastAsia="en-GB"/>
        </w:rPr>
      </w:pPr>
      <w:del w:id="827" w:author="Tomáš Urban" w:date="2021-11-15T12:33:00Z">
        <w:r w:rsidRPr="00F21A76" w:rsidDel="00B032C6">
          <w:delText>5.5.3.1</w:delText>
        </w:r>
        <w:r w:rsidRPr="00F21A76" w:rsidDel="00B032C6">
          <w:tab/>
          <w:delText xml:space="preserve">triSend (TE </w:delText>
        </w:r>
        <w:r w:rsidRPr="00F21A76" w:rsidDel="00B032C6">
          <w:sym w:font="Symbol" w:char="F0AE"/>
        </w:r>
        <w:r w:rsidRPr="00F21A76" w:rsidDel="00B032C6">
          <w:delText xml:space="preserve"> SA)</w:delText>
        </w:r>
        <w:r w:rsidRPr="00F21A76" w:rsidDel="00B032C6">
          <w:tab/>
          <w:delText>24</w:delText>
        </w:r>
      </w:del>
    </w:p>
    <w:p w14:paraId="0229A849" w14:textId="77777777" w:rsidR="00F21A76" w:rsidRPr="00F21A76" w:rsidDel="00B032C6" w:rsidRDefault="00F21A76" w:rsidP="00F21A76">
      <w:pPr>
        <w:pStyle w:val="TOC4"/>
        <w:rPr>
          <w:del w:id="828" w:author="Tomáš Urban" w:date="2021-11-15T12:33:00Z"/>
          <w:rFonts w:asciiTheme="minorHAnsi" w:eastAsiaTheme="minorEastAsia" w:hAnsiTheme="minorHAnsi" w:cstheme="minorBidi"/>
          <w:sz w:val="22"/>
          <w:szCs w:val="22"/>
          <w:lang w:eastAsia="en-GB"/>
        </w:rPr>
      </w:pPr>
      <w:del w:id="829" w:author="Tomáš Urban" w:date="2021-11-15T12:33:00Z">
        <w:r w:rsidRPr="00F21A76" w:rsidDel="00B032C6">
          <w:delText>5.5.3.2</w:delText>
        </w:r>
        <w:r w:rsidRPr="00F21A76" w:rsidDel="00B032C6">
          <w:tab/>
          <w:delText xml:space="preserve">triSendBC (TE </w:delText>
        </w:r>
        <w:r w:rsidRPr="00F21A76" w:rsidDel="00B032C6">
          <w:sym w:font="Symbol" w:char="F0AE"/>
        </w:r>
        <w:r w:rsidRPr="00F21A76" w:rsidDel="00B032C6">
          <w:delText xml:space="preserve"> SA)</w:delText>
        </w:r>
        <w:r w:rsidRPr="00F21A76" w:rsidDel="00B032C6">
          <w:tab/>
          <w:delText>24</w:delText>
        </w:r>
      </w:del>
    </w:p>
    <w:p w14:paraId="13299B24" w14:textId="77777777" w:rsidR="00F21A76" w:rsidRPr="00F21A76" w:rsidDel="00B032C6" w:rsidRDefault="00F21A76" w:rsidP="00F21A76">
      <w:pPr>
        <w:pStyle w:val="TOC4"/>
        <w:rPr>
          <w:del w:id="830" w:author="Tomáš Urban" w:date="2021-11-15T12:33:00Z"/>
          <w:rFonts w:asciiTheme="minorHAnsi" w:eastAsiaTheme="minorEastAsia" w:hAnsiTheme="minorHAnsi" w:cstheme="minorBidi"/>
          <w:sz w:val="22"/>
          <w:szCs w:val="22"/>
          <w:lang w:eastAsia="en-GB"/>
        </w:rPr>
      </w:pPr>
      <w:del w:id="831" w:author="Tomáš Urban" w:date="2021-11-15T12:33:00Z">
        <w:r w:rsidRPr="00F21A76" w:rsidDel="00B032C6">
          <w:delText>5.5.3.3</w:delText>
        </w:r>
        <w:r w:rsidRPr="00F21A76" w:rsidDel="00B032C6">
          <w:tab/>
          <w:delText xml:space="preserve">triSendMC (TE </w:delText>
        </w:r>
        <w:r w:rsidRPr="00F21A76" w:rsidDel="00B032C6">
          <w:sym w:font="Symbol" w:char="F0AE"/>
        </w:r>
        <w:r w:rsidRPr="00F21A76" w:rsidDel="00B032C6">
          <w:delText xml:space="preserve"> SA)</w:delText>
        </w:r>
        <w:r w:rsidRPr="00F21A76" w:rsidDel="00B032C6">
          <w:tab/>
          <w:delText>25</w:delText>
        </w:r>
      </w:del>
    </w:p>
    <w:p w14:paraId="3E316469" w14:textId="77777777" w:rsidR="00F21A76" w:rsidRPr="00F21A76" w:rsidDel="00B032C6" w:rsidRDefault="00F21A76" w:rsidP="00F21A76">
      <w:pPr>
        <w:pStyle w:val="TOC4"/>
        <w:rPr>
          <w:del w:id="832" w:author="Tomáš Urban" w:date="2021-11-15T12:33:00Z"/>
          <w:rFonts w:asciiTheme="minorHAnsi" w:eastAsiaTheme="minorEastAsia" w:hAnsiTheme="minorHAnsi" w:cstheme="minorBidi"/>
          <w:sz w:val="22"/>
          <w:szCs w:val="22"/>
          <w:lang w:eastAsia="en-GB"/>
        </w:rPr>
      </w:pPr>
      <w:del w:id="833" w:author="Tomáš Urban" w:date="2021-11-15T12:33:00Z">
        <w:r w:rsidRPr="00F21A76" w:rsidDel="00B032C6">
          <w:delText>5.5.3.4</w:delText>
        </w:r>
        <w:r w:rsidRPr="00F21A76" w:rsidDel="00B032C6">
          <w:tab/>
          <w:delText xml:space="preserve">triEnqueueMsg (SA </w:delText>
        </w:r>
        <w:r w:rsidRPr="00F21A76" w:rsidDel="00B032C6">
          <w:sym w:font="Symbol" w:char="F0AE"/>
        </w:r>
        <w:r w:rsidRPr="00F21A76" w:rsidDel="00B032C6">
          <w:delText xml:space="preserve"> TE)</w:delText>
        </w:r>
        <w:r w:rsidRPr="00F21A76" w:rsidDel="00B032C6">
          <w:tab/>
          <w:delText>25</w:delText>
        </w:r>
      </w:del>
    </w:p>
    <w:p w14:paraId="07E5E0B2" w14:textId="77777777" w:rsidR="00F21A76" w:rsidRPr="00F21A76" w:rsidDel="00B032C6" w:rsidRDefault="00F21A76" w:rsidP="00F21A76">
      <w:pPr>
        <w:pStyle w:val="TOC3"/>
        <w:rPr>
          <w:del w:id="834" w:author="Tomáš Urban" w:date="2021-11-15T12:33:00Z"/>
          <w:rFonts w:asciiTheme="minorHAnsi" w:eastAsiaTheme="minorEastAsia" w:hAnsiTheme="minorHAnsi" w:cstheme="minorBidi"/>
          <w:sz w:val="22"/>
          <w:szCs w:val="22"/>
          <w:lang w:eastAsia="en-GB"/>
        </w:rPr>
      </w:pPr>
      <w:del w:id="835" w:author="Tomáš Urban" w:date="2021-11-15T12:33:00Z">
        <w:r w:rsidRPr="00F21A76" w:rsidDel="00B032C6">
          <w:delText>5.5.4</w:delText>
        </w:r>
        <w:r w:rsidRPr="00F21A76" w:rsidDel="00B032C6">
          <w:tab/>
          <w:delText>Procedure based communication operations</w:delText>
        </w:r>
        <w:r w:rsidRPr="00F21A76" w:rsidDel="00B032C6">
          <w:tab/>
          <w:delText>26</w:delText>
        </w:r>
      </w:del>
    </w:p>
    <w:p w14:paraId="18E9CA42" w14:textId="77777777" w:rsidR="00F21A76" w:rsidRPr="00F21A76" w:rsidDel="00B032C6" w:rsidRDefault="00F21A76" w:rsidP="00F21A76">
      <w:pPr>
        <w:pStyle w:val="TOC4"/>
        <w:rPr>
          <w:del w:id="836" w:author="Tomáš Urban" w:date="2021-11-15T12:33:00Z"/>
          <w:rFonts w:asciiTheme="minorHAnsi" w:eastAsiaTheme="minorEastAsia" w:hAnsiTheme="minorHAnsi" w:cstheme="minorBidi"/>
          <w:sz w:val="22"/>
          <w:szCs w:val="22"/>
          <w:lang w:eastAsia="en-GB"/>
        </w:rPr>
      </w:pPr>
      <w:del w:id="837" w:author="Tomáš Urban" w:date="2021-11-15T12:33:00Z">
        <w:r w:rsidRPr="00F21A76" w:rsidDel="00B032C6">
          <w:delText>5.5.4.1</w:delText>
        </w:r>
        <w:r w:rsidRPr="00F21A76" w:rsidDel="00B032C6">
          <w:tab/>
          <w:delText xml:space="preserve">triCall (TE </w:delText>
        </w:r>
        <w:r w:rsidRPr="00F21A76" w:rsidDel="00B032C6">
          <w:sym w:font="Symbol" w:char="F0AE"/>
        </w:r>
        <w:r w:rsidRPr="00F21A76" w:rsidDel="00B032C6">
          <w:delText xml:space="preserve"> SA)</w:delText>
        </w:r>
        <w:r w:rsidRPr="00F21A76" w:rsidDel="00B032C6">
          <w:tab/>
          <w:delText>26</w:delText>
        </w:r>
      </w:del>
    </w:p>
    <w:p w14:paraId="5C01054A" w14:textId="77777777" w:rsidR="00F21A76" w:rsidRPr="00F21A76" w:rsidDel="00B032C6" w:rsidRDefault="00F21A76" w:rsidP="00F21A76">
      <w:pPr>
        <w:pStyle w:val="TOC4"/>
        <w:rPr>
          <w:del w:id="838" w:author="Tomáš Urban" w:date="2021-11-15T12:33:00Z"/>
          <w:rFonts w:asciiTheme="minorHAnsi" w:eastAsiaTheme="minorEastAsia" w:hAnsiTheme="minorHAnsi" w:cstheme="minorBidi"/>
          <w:sz w:val="22"/>
          <w:szCs w:val="22"/>
          <w:lang w:eastAsia="en-GB"/>
        </w:rPr>
      </w:pPr>
      <w:del w:id="839" w:author="Tomáš Urban" w:date="2021-11-15T12:33:00Z">
        <w:r w:rsidRPr="00F21A76" w:rsidDel="00B032C6">
          <w:delText>5.5.4.2</w:delText>
        </w:r>
        <w:r w:rsidRPr="00F21A76" w:rsidDel="00B032C6">
          <w:tab/>
          <w:delText xml:space="preserve">triCallBC (TE </w:delText>
        </w:r>
        <w:r w:rsidRPr="00F21A76" w:rsidDel="00B032C6">
          <w:sym w:font="Symbol" w:char="F0AE"/>
        </w:r>
        <w:r w:rsidRPr="00F21A76" w:rsidDel="00B032C6">
          <w:delText xml:space="preserve"> SA)</w:delText>
        </w:r>
        <w:r w:rsidRPr="00F21A76" w:rsidDel="00B032C6">
          <w:tab/>
          <w:delText>27</w:delText>
        </w:r>
      </w:del>
    </w:p>
    <w:p w14:paraId="2E34D461" w14:textId="77777777" w:rsidR="00F21A76" w:rsidRPr="00F21A76" w:rsidDel="00B032C6" w:rsidRDefault="00F21A76" w:rsidP="00F21A76">
      <w:pPr>
        <w:pStyle w:val="TOC4"/>
        <w:rPr>
          <w:del w:id="840" w:author="Tomáš Urban" w:date="2021-11-15T12:33:00Z"/>
          <w:rFonts w:asciiTheme="minorHAnsi" w:eastAsiaTheme="minorEastAsia" w:hAnsiTheme="minorHAnsi" w:cstheme="minorBidi"/>
          <w:sz w:val="22"/>
          <w:szCs w:val="22"/>
          <w:lang w:eastAsia="en-GB"/>
        </w:rPr>
      </w:pPr>
      <w:del w:id="841" w:author="Tomáš Urban" w:date="2021-11-15T12:33:00Z">
        <w:r w:rsidRPr="00F21A76" w:rsidDel="00B032C6">
          <w:delText>5.5.4.3</w:delText>
        </w:r>
        <w:r w:rsidRPr="00F21A76" w:rsidDel="00B032C6">
          <w:tab/>
          <w:delText xml:space="preserve">triCallMC (TE </w:delText>
        </w:r>
        <w:r w:rsidRPr="00F21A76" w:rsidDel="00B032C6">
          <w:sym w:font="Symbol" w:char="F0AE"/>
        </w:r>
        <w:r w:rsidRPr="00F21A76" w:rsidDel="00B032C6">
          <w:delText xml:space="preserve"> SA)</w:delText>
        </w:r>
        <w:r w:rsidRPr="00F21A76" w:rsidDel="00B032C6">
          <w:tab/>
          <w:delText>28</w:delText>
        </w:r>
      </w:del>
    </w:p>
    <w:p w14:paraId="3BC467AD" w14:textId="77777777" w:rsidR="00F21A76" w:rsidRPr="00F21A76" w:rsidDel="00B032C6" w:rsidRDefault="00F21A76" w:rsidP="00F21A76">
      <w:pPr>
        <w:pStyle w:val="TOC4"/>
        <w:rPr>
          <w:del w:id="842" w:author="Tomáš Urban" w:date="2021-11-15T12:33:00Z"/>
          <w:rFonts w:asciiTheme="minorHAnsi" w:eastAsiaTheme="minorEastAsia" w:hAnsiTheme="minorHAnsi" w:cstheme="minorBidi"/>
          <w:sz w:val="22"/>
          <w:szCs w:val="22"/>
          <w:lang w:eastAsia="en-GB"/>
        </w:rPr>
      </w:pPr>
      <w:del w:id="843" w:author="Tomáš Urban" w:date="2021-11-15T12:33:00Z">
        <w:r w:rsidRPr="00F21A76" w:rsidDel="00B032C6">
          <w:delText>5.5.4.4</w:delText>
        </w:r>
        <w:r w:rsidRPr="00F21A76" w:rsidDel="00B032C6">
          <w:tab/>
          <w:delText xml:space="preserve">triReply (TE </w:delText>
        </w:r>
        <w:r w:rsidRPr="00F21A76" w:rsidDel="00B032C6">
          <w:sym w:font="Symbol" w:char="F0AE"/>
        </w:r>
        <w:r w:rsidRPr="00F21A76" w:rsidDel="00B032C6">
          <w:delText xml:space="preserve"> SA)</w:delText>
        </w:r>
        <w:r w:rsidRPr="00F21A76" w:rsidDel="00B032C6">
          <w:tab/>
          <w:delText>29</w:delText>
        </w:r>
      </w:del>
    </w:p>
    <w:p w14:paraId="78CA3AE6" w14:textId="77777777" w:rsidR="00F21A76" w:rsidRPr="00F21A76" w:rsidDel="00B032C6" w:rsidRDefault="00F21A76" w:rsidP="00F21A76">
      <w:pPr>
        <w:pStyle w:val="TOC4"/>
        <w:rPr>
          <w:del w:id="844" w:author="Tomáš Urban" w:date="2021-11-15T12:33:00Z"/>
          <w:rFonts w:asciiTheme="minorHAnsi" w:eastAsiaTheme="minorEastAsia" w:hAnsiTheme="minorHAnsi" w:cstheme="minorBidi"/>
          <w:sz w:val="22"/>
          <w:szCs w:val="22"/>
          <w:lang w:eastAsia="en-GB"/>
        </w:rPr>
      </w:pPr>
      <w:del w:id="845" w:author="Tomáš Urban" w:date="2021-11-15T12:33:00Z">
        <w:r w:rsidRPr="00F21A76" w:rsidDel="00B032C6">
          <w:delText>5.5.4.5</w:delText>
        </w:r>
        <w:r w:rsidRPr="00F21A76" w:rsidDel="00B032C6">
          <w:tab/>
          <w:delText xml:space="preserve">triReplyBC (TE </w:delText>
        </w:r>
        <w:r w:rsidRPr="00F21A76" w:rsidDel="00B032C6">
          <w:sym w:font="Symbol" w:char="F0AE"/>
        </w:r>
        <w:r w:rsidRPr="00F21A76" w:rsidDel="00B032C6">
          <w:delText xml:space="preserve"> SA)</w:delText>
        </w:r>
        <w:r w:rsidRPr="00F21A76" w:rsidDel="00B032C6">
          <w:tab/>
          <w:delText>30</w:delText>
        </w:r>
      </w:del>
    </w:p>
    <w:p w14:paraId="01428EB5" w14:textId="77777777" w:rsidR="00F21A76" w:rsidRPr="00F21A76" w:rsidDel="00B032C6" w:rsidRDefault="00F21A76" w:rsidP="00F21A76">
      <w:pPr>
        <w:pStyle w:val="TOC4"/>
        <w:rPr>
          <w:del w:id="846" w:author="Tomáš Urban" w:date="2021-11-15T12:33:00Z"/>
          <w:rFonts w:asciiTheme="minorHAnsi" w:eastAsiaTheme="minorEastAsia" w:hAnsiTheme="minorHAnsi" w:cstheme="minorBidi"/>
          <w:sz w:val="22"/>
          <w:szCs w:val="22"/>
          <w:lang w:eastAsia="en-GB"/>
        </w:rPr>
      </w:pPr>
      <w:del w:id="847" w:author="Tomáš Urban" w:date="2021-11-15T12:33:00Z">
        <w:r w:rsidRPr="00F21A76" w:rsidDel="00B032C6">
          <w:delText>5.5.4.6</w:delText>
        </w:r>
        <w:r w:rsidRPr="00F21A76" w:rsidDel="00B032C6">
          <w:tab/>
          <w:delText xml:space="preserve">triReplyMC (TE </w:delText>
        </w:r>
        <w:r w:rsidRPr="00F21A76" w:rsidDel="00B032C6">
          <w:sym w:font="Symbol" w:char="F0AE"/>
        </w:r>
        <w:r w:rsidRPr="00F21A76" w:rsidDel="00B032C6">
          <w:delText xml:space="preserve"> SA)</w:delText>
        </w:r>
        <w:r w:rsidRPr="00F21A76" w:rsidDel="00B032C6">
          <w:tab/>
          <w:delText>31</w:delText>
        </w:r>
      </w:del>
    </w:p>
    <w:p w14:paraId="716960AF" w14:textId="77777777" w:rsidR="00F21A76" w:rsidRPr="00F21A76" w:rsidDel="00B032C6" w:rsidRDefault="00F21A76" w:rsidP="00F21A76">
      <w:pPr>
        <w:pStyle w:val="TOC4"/>
        <w:rPr>
          <w:del w:id="848" w:author="Tomáš Urban" w:date="2021-11-15T12:33:00Z"/>
          <w:rFonts w:asciiTheme="minorHAnsi" w:eastAsiaTheme="minorEastAsia" w:hAnsiTheme="minorHAnsi" w:cstheme="minorBidi"/>
          <w:sz w:val="22"/>
          <w:szCs w:val="22"/>
          <w:lang w:eastAsia="en-GB"/>
        </w:rPr>
      </w:pPr>
      <w:del w:id="849" w:author="Tomáš Urban" w:date="2021-11-15T12:33:00Z">
        <w:r w:rsidRPr="00F21A76" w:rsidDel="00B032C6">
          <w:delText>5.5.4.7</w:delText>
        </w:r>
        <w:r w:rsidRPr="00F21A76" w:rsidDel="00B032C6">
          <w:tab/>
          <w:delText xml:space="preserve">triRaise (TE </w:delText>
        </w:r>
        <w:r w:rsidRPr="00F21A76" w:rsidDel="00B032C6">
          <w:sym w:font="Symbol" w:char="F0AE"/>
        </w:r>
        <w:r w:rsidRPr="00F21A76" w:rsidDel="00B032C6">
          <w:delText xml:space="preserve"> SA)</w:delText>
        </w:r>
        <w:r w:rsidRPr="00F21A76" w:rsidDel="00B032C6">
          <w:tab/>
          <w:delText>31</w:delText>
        </w:r>
      </w:del>
    </w:p>
    <w:p w14:paraId="72AF1CD9" w14:textId="77777777" w:rsidR="00F21A76" w:rsidRPr="00F21A76" w:rsidDel="00B032C6" w:rsidRDefault="00F21A76" w:rsidP="00F21A76">
      <w:pPr>
        <w:pStyle w:val="TOC4"/>
        <w:rPr>
          <w:del w:id="850" w:author="Tomáš Urban" w:date="2021-11-15T12:33:00Z"/>
          <w:rFonts w:asciiTheme="minorHAnsi" w:eastAsiaTheme="minorEastAsia" w:hAnsiTheme="minorHAnsi" w:cstheme="minorBidi"/>
          <w:sz w:val="22"/>
          <w:szCs w:val="22"/>
          <w:lang w:eastAsia="en-GB"/>
        </w:rPr>
      </w:pPr>
      <w:del w:id="851" w:author="Tomáš Urban" w:date="2021-11-15T12:33:00Z">
        <w:r w:rsidRPr="00F21A76" w:rsidDel="00B032C6">
          <w:delText>5.5.4.8</w:delText>
        </w:r>
        <w:r w:rsidRPr="00F21A76" w:rsidDel="00B032C6">
          <w:tab/>
          <w:delText xml:space="preserve">triRaiseBC (TE </w:delText>
        </w:r>
        <w:r w:rsidRPr="00F21A76" w:rsidDel="00B032C6">
          <w:sym w:font="Symbol" w:char="F0AE"/>
        </w:r>
        <w:r w:rsidRPr="00F21A76" w:rsidDel="00B032C6">
          <w:delText xml:space="preserve"> SA)</w:delText>
        </w:r>
        <w:r w:rsidRPr="00F21A76" w:rsidDel="00B032C6">
          <w:tab/>
          <w:delText>32</w:delText>
        </w:r>
      </w:del>
    </w:p>
    <w:p w14:paraId="42F29F34" w14:textId="77777777" w:rsidR="00F21A76" w:rsidRPr="00F21A76" w:rsidDel="00B032C6" w:rsidRDefault="00F21A76" w:rsidP="00F21A76">
      <w:pPr>
        <w:pStyle w:val="TOC4"/>
        <w:rPr>
          <w:del w:id="852" w:author="Tomáš Urban" w:date="2021-11-15T12:33:00Z"/>
          <w:rFonts w:asciiTheme="minorHAnsi" w:eastAsiaTheme="minorEastAsia" w:hAnsiTheme="minorHAnsi" w:cstheme="minorBidi"/>
          <w:sz w:val="22"/>
          <w:szCs w:val="22"/>
          <w:lang w:eastAsia="en-GB"/>
        </w:rPr>
      </w:pPr>
      <w:del w:id="853" w:author="Tomáš Urban" w:date="2021-11-15T12:33:00Z">
        <w:r w:rsidRPr="00F21A76" w:rsidDel="00B032C6">
          <w:delText>5.5.4.9</w:delText>
        </w:r>
        <w:r w:rsidRPr="00F21A76" w:rsidDel="00B032C6">
          <w:tab/>
          <w:delText xml:space="preserve">triRaiseMC (TE </w:delText>
        </w:r>
        <w:r w:rsidRPr="00F21A76" w:rsidDel="00B032C6">
          <w:sym w:font="Symbol" w:char="F0AE"/>
        </w:r>
        <w:r w:rsidRPr="00F21A76" w:rsidDel="00B032C6">
          <w:delText xml:space="preserve"> SA)</w:delText>
        </w:r>
        <w:r w:rsidRPr="00F21A76" w:rsidDel="00B032C6">
          <w:tab/>
          <w:delText>32</w:delText>
        </w:r>
      </w:del>
    </w:p>
    <w:p w14:paraId="70D256CB" w14:textId="77777777" w:rsidR="00F21A76" w:rsidRPr="00F21A76" w:rsidDel="00B032C6" w:rsidRDefault="00F21A76" w:rsidP="00F21A76">
      <w:pPr>
        <w:pStyle w:val="TOC4"/>
        <w:rPr>
          <w:del w:id="854" w:author="Tomáš Urban" w:date="2021-11-15T12:33:00Z"/>
          <w:rFonts w:asciiTheme="minorHAnsi" w:eastAsiaTheme="minorEastAsia" w:hAnsiTheme="minorHAnsi" w:cstheme="minorBidi"/>
          <w:sz w:val="22"/>
          <w:szCs w:val="22"/>
          <w:lang w:eastAsia="en-GB"/>
        </w:rPr>
      </w:pPr>
      <w:del w:id="855" w:author="Tomáš Urban" w:date="2021-11-15T12:33:00Z">
        <w:r w:rsidRPr="00F21A76" w:rsidDel="00B032C6">
          <w:delText>5.5.4.10</w:delText>
        </w:r>
        <w:r w:rsidRPr="00F21A76" w:rsidDel="00B032C6">
          <w:tab/>
          <w:delText xml:space="preserve">triEnqueueCall (SA </w:delText>
        </w:r>
        <w:r w:rsidRPr="00F21A76" w:rsidDel="00B032C6">
          <w:sym w:font="Symbol" w:char="F0AE"/>
        </w:r>
        <w:r w:rsidRPr="00F21A76" w:rsidDel="00B032C6">
          <w:delText xml:space="preserve"> TE)</w:delText>
        </w:r>
        <w:r w:rsidRPr="00F21A76" w:rsidDel="00B032C6">
          <w:tab/>
          <w:delText>33</w:delText>
        </w:r>
      </w:del>
    </w:p>
    <w:p w14:paraId="50589FD5" w14:textId="77777777" w:rsidR="00F21A76" w:rsidRPr="00F21A76" w:rsidDel="00B032C6" w:rsidRDefault="00F21A76" w:rsidP="00F21A76">
      <w:pPr>
        <w:pStyle w:val="TOC4"/>
        <w:rPr>
          <w:del w:id="856" w:author="Tomáš Urban" w:date="2021-11-15T12:33:00Z"/>
          <w:rFonts w:asciiTheme="minorHAnsi" w:eastAsiaTheme="minorEastAsia" w:hAnsiTheme="minorHAnsi" w:cstheme="minorBidi"/>
          <w:sz w:val="22"/>
          <w:szCs w:val="22"/>
          <w:lang w:eastAsia="en-GB"/>
        </w:rPr>
      </w:pPr>
      <w:del w:id="857" w:author="Tomáš Urban" w:date="2021-11-15T12:33:00Z">
        <w:r w:rsidRPr="00F21A76" w:rsidDel="00B032C6">
          <w:delText>5.5.4.11</w:delText>
        </w:r>
        <w:r w:rsidRPr="00F21A76" w:rsidDel="00B032C6">
          <w:tab/>
          <w:delText xml:space="preserve">triEnqueueReply (SA </w:delText>
        </w:r>
        <w:r w:rsidRPr="00F21A76" w:rsidDel="00B032C6">
          <w:sym w:font="Symbol" w:char="F0AE"/>
        </w:r>
        <w:r w:rsidRPr="00F21A76" w:rsidDel="00B032C6">
          <w:delText xml:space="preserve"> TE)</w:delText>
        </w:r>
        <w:r w:rsidRPr="00F21A76" w:rsidDel="00B032C6">
          <w:tab/>
          <w:delText>33</w:delText>
        </w:r>
      </w:del>
    </w:p>
    <w:p w14:paraId="72F89268" w14:textId="77777777" w:rsidR="00F21A76" w:rsidRPr="00F21A76" w:rsidDel="00B032C6" w:rsidRDefault="00F21A76" w:rsidP="00F21A76">
      <w:pPr>
        <w:pStyle w:val="TOC4"/>
        <w:rPr>
          <w:del w:id="858" w:author="Tomáš Urban" w:date="2021-11-15T12:33:00Z"/>
          <w:rFonts w:asciiTheme="minorHAnsi" w:eastAsiaTheme="minorEastAsia" w:hAnsiTheme="minorHAnsi" w:cstheme="minorBidi"/>
          <w:sz w:val="22"/>
          <w:szCs w:val="22"/>
          <w:lang w:eastAsia="en-GB"/>
        </w:rPr>
      </w:pPr>
      <w:del w:id="859" w:author="Tomáš Urban" w:date="2021-11-15T12:33:00Z">
        <w:r w:rsidRPr="00F21A76" w:rsidDel="00B032C6">
          <w:delText>5.5.4.12</w:delText>
        </w:r>
        <w:r w:rsidRPr="00F21A76" w:rsidDel="00B032C6">
          <w:tab/>
          <w:delText xml:space="preserve">triEnqueueException (SA </w:delText>
        </w:r>
        <w:r w:rsidRPr="00F21A76" w:rsidDel="00B032C6">
          <w:sym w:font="Symbol" w:char="F0AE"/>
        </w:r>
        <w:r w:rsidRPr="00F21A76" w:rsidDel="00B032C6">
          <w:delText xml:space="preserve"> TE)</w:delText>
        </w:r>
        <w:r w:rsidRPr="00F21A76" w:rsidDel="00B032C6">
          <w:tab/>
          <w:delText>34</w:delText>
        </w:r>
      </w:del>
    </w:p>
    <w:p w14:paraId="45158C6D" w14:textId="77777777" w:rsidR="00F21A76" w:rsidRPr="00F21A76" w:rsidDel="00B032C6" w:rsidRDefault="00F21A76" w:rsidP="00F21A76">
      <w:pPr>
        <w:pStyle w:val="TOC3"/>
        <w:rPr>
          <w:del w:id="860" w:author="Tomáš Urban" w:date="2021-11-15T12:33:00Z"/>
          <w:rFonts w:asciiTheme="minorHAnsi" w:eastAsiaTheme="minorEastAsia" w:hAnsiTheme="minorHAnsi" w:cstheme="minorBidi"/>
          <w:sz w:val="22"/>
          <w:szCs w:val="22"/>
          <w:lang w:eastAsia="en-GB"/>
        </w:rPr>
      </w:pPr>
      <w:del w:id="861" w:author="Tomáš Urban" w:date="2021-11-15T12:33:00Z">
        <w:r w:rsidRPr="00F21A76" w:rsidDel="00B032C6">
          <w:delText>5.5.5</w:delText>
        </w:r>
        <w:r w:rsidRPr="00F21A76" w:rsidDel="00B032C6">
          <w:tab/>
          <w:delText>Miscellaneous operations</w:delText>
        </w:r>
        <w:r w:rsidRPr="00F21A76" w:rsidDel="00B032C6">
          <w:tab/>
          <w:delText>34</w:delText>
        </w:r>
      </w:del>
    </w:p>
    <w:p w14:paraId="66B91A1F" w14:textId="77777777" w:rsidR="00F21A76" w:rsidRPr="00F21A76" w:rsidDel="00B032C6" w:rsidRDefault="00F21A76" w:rsidP="00F21A76">
      <w:pPr>
        <w:pStyle w:val="TOC4"/>
        <w:rPr>
          <w:del w:id="862" w:author="Tomáš Urban" w:date="2021-11-15T12:33:00Z"/>
          <w:rFonts w:asciiTheme="minorHAnsi" w:eastAsiaTheme="minorEastAsia" w:hAnsiTheme="minorHAnsi" w:cstheme="minorBidi"/>
          <w:sz w:val="22"/>
          <w:szCs w:val="22"/>
          <w:lang w:eastAsia="en-GB"/>
        </w:rPr>
      </w:pPr>
      <w:del w:id="863" w:author="Tomáš Urban" w:date="2021-11-15T12:33:00Z">
        <w:r w:rsidRPr="00F21A76" w:rsidDel="00B032C6">
          <w:delText>5.5.5.1</w:delText>
        </w:r>
        <w:r w:rsidRPr="00F21A76" w:rsidDel="00B032C6">
          <w:tab/>
          <w:delText xml:space="preserve">triSUTactionInformal (TE </w:delText>
        </w:r>
        <w:r w:rsidRPr="00F21A76" w:rsidDel="00B032C6">
          <w:sym w:font="Symbol" w:char="F0AE"/>
        </w:r>
        <w:r w:rsidRPr="00F21A76" w:rsidDel="00B032C6">
          <w:delText xml:space="preserve"> SA)</w:delText>
        </w:r>
        <w:r w:rsidRPr="00F21A76" w:rsidDel="00B032C6">
          <w:tab/>
          <w:delText>34</w:delText>
        </w:r>
      </w:del>
    </w:p>
    <w:p w14:paraId="662C0002" w14:textId="77777777" w:rsidR="00F21A76" w:rsidRPr="00F21A76" w:rsidDel="00B032C6" w:rsidRDefault="00F21A76" w:rsidP="00F21A76">
      <w:pPr>
        <w:pStyle w:val="TOC2"/>
        <w:rPr>
          <w:del w:id="864" w:author="Tomáš Urban" w:date="2021-11-15T12:33:00Z"/>
          <w:rFonts w:asciiTheme="minorHAnsi" w:eastAsiaTheme="minorEastAsia" w:hAnsiTheme="minorHAnsi" w:cstheme="minorBidi"/>
          <w:sz w:val="22"/>
          <w:szCs w:val="22"/>
          <w:lang w:eastAsia="en-GB"/>
        </w:rPr>
      </w:pPr>
      <w:del w:id="865" w:author="Tomáš Urban" w:date="2021-11-15T12:33:00Z">
        <w:r w:rsidRPr="00F21A76" w:rsidDel="00B032C6">
          <w:delText>5.6</w:delText>
        </w:r>
        <w:r w:rsidRPr="00F21A76" w:rsidDel="00B032C6">
          <w:tab/>
          <w:delText>Platform interface operations</w:delText>
        </w:r>
        <w:r w:rsidRPr="00F21A76" w:rsidDel="00B032C6">
          <w:tab/>
          <w:delText>34</w:delText>
        </w:r>
      </w:del>
    </w:p>
    <w:p w14:paraId="41094A62" w14:textId="77777777" w:rsidR="00F21A76" w:rsidRPr="00F21A76" w:rsidDel="00B032C6" w:rsidRDefault="00F21A76" w:rsidP="00F21A76">
      <w:pPr>
        <w:pStyle w:val="TOC3"/>
        <w:rPr>
          <w:del w:id="866" w:author="Tomáš Urban" w:date="2021-11-15T12:33:00Z"/>
          <w:rFonts w:asciiTheme="minorHAnsi" w:eastAsiaTheme="minorEastAsia" w:hAnsiTheme="minorHAnsi" w:cstheme="minorBidi"/>
          <w:sz w:val="22"/>
          <w:szCs w:val="22"/>
          <w:lang w:eastAsia="en-GB"/>
        </w:rPr>
      </w:pPr>
      <w:del w:id="867" w:author="Tomáš Urban" w:date="2021-11-15T12:33:00Z">
        <w:r w:rsidRPr="00F21A76" w:rsidDel="00B032C6">
          <w:delText>5.6.1</w:delText>
        </w:r>
        <w:r w:rsidRPr="00F21A76" w:rsidDel="00B032C6">
          <w:tab/>
          <w:delText xml:space="preserve">triPAReset (TE </w:delText>
        </w:r>
        <w:r w:rsidRPr="00F21A76" w:rsidDel="00B032C6">
          <w:sym w:font="Symbol" w:char="F0AE"/>
        </w:r>
        <w:r w:rsidRPr="00F21A76" w:rsidDel="00B032C6">
          <w:delText xml:space="preserve"> PA)</w:delText>
        </w:r>
        <w:r w:rsidRPr="00F21A76" w:rsidDel="00B032C6">
          <w:tab/>
          <w:delText>34</w:delText>
        </w:r>
      </w:del>
    </w:p>
    <w:p w14:paraId="1C775C88" w14:textId="77777777" w:rsidR="00F21A76" w:rsidRPr="00F21A76" w:rsidDel="00B032C6" w:rsidRDefault="00F21A76" w:rsidP="00F21A76">
      <w:pPr>
        <w:pStyle w:val="TOC3"/>
        <w:rPr>
          <w:del w:id="868" w:author="Tomáš Urban" w:date="2021-11-15T12:33:00Z"/>
          <w:rFonts w:asciiTheme="minorHAnsi" w:eastAsiaTheme="minorEastAsia" w:hAnsiTheme="minorHAnsi" w:cstheme="minorBidi"/>
          <w:sz w:val="22"/>
          <w:szCs w:val="22"/>
          <w:lang w:eastAsia="en-GB"/>
        </w:rPr>
      </w:pPr>
      <w:del w:id="869" w:author="Tomáš Urban" w:date="2021-11-15T12:33:00Z">
        <w:r w:rsidRPr="00F21A76" w:rsidDel="00B032C6">
          <w:delText>5.6.2</w:delText>
        </w:r>
        <w:r w:rsidRPr="00F21A76" w:rsidDel="00B032C6">
          <w:tab/>
          <w:delText>Timer operations</w:delText>
        </w:r>
        <w:r w:rsidRPr="00F21A76" w:rsidDel="00B032C6">
          <w:tab/>
          <w:delText>35</w:delText>
        </w:r>
      </w:del>
    </w:p>
    <w:p w14:paraId="2A259976" w14:textId="77777777" w:rsidR="00F21A76" w:rsidRPr="00F21A76" w:rsidDel="00B032C6" w:rsidRDefault="00F21A76" w:rsidP="00F21A76">
      <w:pPr>
        <w:pStyle w:val="TOC4"/>
        <w:rPr>
          <w:del w:id="870" w:author="Tomáš Urban" w:date="2021-11-15T12:33:00Z"/>
          <w:rFonts w:asciiTheme="minorHAnsi" w:eastAsiaTheme="minorEastAsia" w:hAnsiTheme="minorHAnsi" w:cstheme="minorBidi"/>
          <w:sz w:val="22"/>
          <w:szCs w:val="22"/>
          <w:lang w:eastAsia="en-GB"/>
        </w:rPr>
      </w:pPr>
      <w:del w:id="871" w:author="Tomáš Urban" w:date="2021-11-15T12:33:00Z">
        <w:r w:rsidRPr="00F21A76" w:rsidDel="00B032C6">
          <w:delText>5.6.2.1</w:delText>
        </w:r>
        <w:r w:rsidRPr="00F21A76" w:rsidDel="00B032C6">
          <w:tab/>
          <w:delText xml:space="preserve">triStartTimer (TE </w:delText>
        </w:r>
        <w:r w:rsidRPr="00F21A76" w:rsidDel="00B032C6">
          <w:sym w:font="Symbol" w:char="F0AE"/>
        </w:r>
        <w:r w:rsidRPr="00F21A76" w:rsidDel="00B032C6">
          <w:delText xml:space="preserve"> PA)</w:delText>
        </w:r>
        <w:r w:rsidRPr="00F21A76" w:rsidDel="00B032C6">
          <w:tab/>
          <w:delText>35</w:delText>
        </w:r>
      </w:del>
    </w:p>
    <w:p w14:paraId="7F7D055A" w14:textId="77777777" w:rsidR="00F21A76" w:rsidRPr="00F21A76" w:rsidDel="00B032C6" w:rsidRDefault="00F21A76" w:rsidP="00F21A76">
      <w:pPr>
        <w:pStyle w:val="TOC4"/>
        <w:rPr>
          <w:del w:id="872" w:author="Tomáš Urban" w:date="2021-11-15T12:33:00Z"/>
          <w:rFonts w:asciiTheme="minorHAnsi" w:eastAsiaTheme="minorEastAsia" w:hAnsiTheme="minorHAnsi" w:cstheme="minorBidi"/>
          <w:sz w:val="22"/>
          <w:szCs w:val="22"/>
          <w:lang w:eastAsia="en-GB"/>
        </w:rPr>
      </w:pPr>
      <w:del w:id="873" w:author="Tomáš Urban" w:date="2021-11-15T12:33:00Z">
        <w:r w:rsidRPr="00F21A76" w:rsidDel="00B032C6">
          <w:delText>5.6.2.2</w:delText>
        </w:r>
        <w:r w:rsidRPr="00F21A76" w:rsidDel="00B032C6">
          <w:tab/>
          <w:delText xml:space="preserve">triStopTimer (TE </w:delText>
        </w:r>
        <w:r w:rsidRPr="00F21A76" w:rsidDel="00B032C6">
          <w:sym w:font="Symbol" w:char="F0AE"/>
        </w:r>
        <w:r w:rsidRPr="00F21A76" w:rsidDel="00B032C6">
          <w:delText xml:space="preserve"> PA)</w:delText>
        </w:r>
        <w:r w:rsidRPr="00F21A76" w:rsidDel="00B032C6">
          <w:tab/>
          <w:delText>35</w:delText>
        </w:r>
      </w:del>
    </w:p>
    <w:p w14:paraId="7A434474" w14:textId="77777777" w:rsidR="00F21A76" w:rsidRPr="00F21A76" w:rsidDel="00B032C6" w:rsidRDefault="00F21A76" w:rsidP="00F21A76">
      <w:pPr>
        <w:pStyle w:val="TOC4"/>
        <w:rPr>
          <w:del w:id="874" w:author="Tomáš Urban" w:date="2021-11-15T12:33:00Z"/>
          <w:rFonts w:asciiTheme="minorHAnsi" w:eastAsiaTheme="minorEastAsia" w:hAnsiTheme="minorHAnsi" w:cstheme="minorBidi"/>
          <w:sz w:val="22"/>
          <w:szCs w:val="22"/>
          <w:lang w:eastAsia="en-GB"/>
        </w:rPr>
      </w:pPr>
      <w:del w:id="875" w:author="Tomáš Urban" w:date="2021-11-15T12:33:00Z">
        <w:r w:rsidRPr="00F21A76" w:rsidDel="00B032C6">
          <w:delText>5.6.2.3</w:delText>
        </w:r>
        <w:r w:rsidRPr="00F21A76" w:rsidDel="00B032C6">
          <w:tab/>
          <w:delText xml:space="preserve">triReadTimer (TE </w:delText>
        </w:r>
        <w:r w:rsidRPr="00F21A76" w:rsidDel="00B032C6">
          <w:sym w:font="Symbol" w:char="F0AE"/>
        </w:r>
        <w:r w:rsidRPr="00F21A76" w:rsidDel="00B032C6">
          <w:delText xml:space="preserve"> PA)</w:delText>
        </w:r>
        <w:r w:rsidRPr="00F21A76" w:rsidDel="00B032C6">
          <w:tab/>
          <w:delText>35</w:delText>
        </w:r>
      </w:del>
    </w:p>
    <w:p w14:paraId="01A6129A" w14:textId="77777777" w:rsidR="00F21A76" w:rsidRPr="00F21A76" w:rsidDel="00B032C6" w:rsidRDefault="00F21A76" w:rsidP="00F21A76">
      <w:pPr>
        <w:pStyle w:val="TOC4"/>
        <w:rPr>
          <w:del w:id="876" w:author="Tomáš Urban" w:date="2021-11-15T12:33:00Z"/>
          <w:rFonts w:asciiTheme="minorHAnsi" w:eastAsiaTheme="minorEastAsia" w:hAnsiTheme="minorHAnsi" w:cstheme="minorBidi"/>
          <w:sz w:val="22"/>
          <w:szCs w:val="22"/>
          <w:lang w:eastAsia="en-GB"/>
        </w:rPr>
      </w:pPr>
      <w:del w:id="877" w:author="Tomáš Urban" w:date="2021-11-15T12:33:00Z">
        <w:r w:rsidRPr="00F21A76" w:rsidDel="00B032C6">
          <w:delText>5.6.2.4</w:delText>
        </w:r>
        <w:r w:rsidRPr="00F21A76" w:rsidDel="00B032C6">
          <w:tab/>
          <w:delText xml:space="preserve">triTimerRunning (TE </w:delText>
        </w:r>
        <w:r w:rsidRPr="00F21A76" w:rsidDel="00B032C6">
          <w:sym w:font="Symbol" w:char="F0AE"/>
        </w:r>
        <w:r w:rsidRPr="00F21A76" w:rsidDel="00B032C6">
          <w:delText xml:space="preserve"> PA)</w:delText>
        </w:r>
        <w:r w:rsidRPr="00F21A76" w:rsidDel="00B032C6">
          <w:tab/>
          <w:delText>36</w:delText>
        </w:r>
      </w:del>
    </w:p>
    <w:p w14:paraId="5B24462E" w14:textId="77777777" w:rsidR="00F21A76" w:rsidRPr="00F21A76" w:rsidDel="00B032C6" w:rsidRDefault="00F21A76" w:rsidP="00F21A76">
      <w:pPr>
        <w:pStyle w:val="TOC4"/>
        <w:rPr>
          <w:del w:id="878" w:author="Tomáš Urban" w:date="2021-11-15T12:33:00Z"/>
          <w:rFonts w:asciiTheme="minorHAnsi" w:eastAsiaTheme="minorEastAsia" w:hAnsiTheme="minorHAnsi" w:cstheme="minorBidi"/>
          <w:sz w:val="22"/>
          <w:szCs w:val="22"/>
          <w:lang w:eastAsia="en-GB"/>
        </w:rPr>
      </w:pPr>
      <w:del w:id="879" w:author="Tomáš Urban" w:date="2021-11-15T12:33:00Z">
        <w:r w:rsidRPr="00F21A76" w:rsidDel="00B032C6">
          <w:delText>5.6.2.5</w:delText>
        </w:r>
        <w:r w:rsidRPr="00F21A76" w:rsidDel="00B032C6">
          <w:tab/>
          <w:delText xml:space="preserve">triTimeout (PA </w:delText>
        </w:r>
        <w:r w:rsidRPr="00F21A76" w:rsidDel="00B032C6">
          <w:sym w:font="Symbol" w:char="F0AE"/>
        </w:r>
        <w:r w:rsidRPr="00F21A76" w:rsidDel="00B032C6">
          <w:delText xml:space="preserve"> TE)</w:delText>
        </w:r>
        <w:r w:rsidRPr="00F21A76" w:rsidDel="00B032C6">
          <w:tab/>
          <w:delText>36</w:delText>
        </w:r>
      </w:del>
    </w:p>
    <w:p w14:paraId="19A5414F" w14:textId="77777777" w:rsidR="00F21A76" w:rsidRPr="00F21A76" w:rsidDel="00B032C6" w:rsidRDefault="00F21A76" w:rsidP="00F21A76">
      <w:pPr>
        <w:pStyle w:val="TOC3"/>
        <w:rPr>
          <w:del w:id="880" w:author="Tomáš Urban" w:date="2021-11-15T12:33:00Z"/>
          <w:rFonts w:asciiTheme="minorHAnsi" w:eastAsiaTheme="minorEastAsia" w:hAnsiTheme="minorHAnsi" w:cstheme="minorBidi"/>
          <w:sz w:val="22"/>
          <w:szCs w:val="22"/>
          <w:lang w:eastAsia="en-GB"/>
        </w:rPr>
      </w:pPr>
      <w:del w:id="881" w:author="Tomáš Urban" w:date="2021-11-15T12:33:00Z">
        <w:r w:rsidRPr="00F21A76" w:rsidDel="00B032C6">
          <w:delText>5.6.3</w:delText>
        </w:r>
        <w:r w:rsidRPr="00F21A76" w:rsidDel="00B032C6">
          <w:tab/>
          <w:delText>Miscellaneous operations</w:delText>
        </w:r>
        <w:r w:rsidRPr="00F21A76" w:rsidDel="00B032C6">
          <w:tab/>
          <w:delText>37</w:delText>
        </w:r>
      </w:del>
    </w:p>
    <w:p w14:paraId="73C73688" w14:textId="77777777" w:rsidR="00F21A76" w:rsidRPr="00F21A76" w:rsidDel="00B032C6" w:rsidRDefault="00F21A76" w:rsidP="00F21A76">
      <w:pPr>
        <w:pStyle w:val="TOC4"/>
        <w:rPr>
          <w:del w:id="882" w:author="Tomáš Urban" w:date="2021-11-15T12:33:00Z"/>
          <w:rFonts w:asciiTheme="minorHAnsi" w:eastAsiaTheme="minorEastAsia" w:hAnsiTheme="minorHAnsi" w:cstheme="minorBidi"/>
          <w:sz w:val="22"/>
          <w:szCs w:val="22"/>
          <w:lang w:eastAsia="en-GB"/>
        </w:rPr>
      </w:pPr>
      <w:del w:id="883" w:author="Tomáš Urban" w:date="2021-11-15T12:33:00Z">
        <w:r w:rsidRPr="00F21A76" w:rsidDel="00B032C6">
          <w:delText>5.6.3.1</w:delText>
        </w:r>
        <w:r w:rsidRPr="00F21A76" w:rsidDel="00B032C6">
          <w:tab/>
          <w:delText xml:space="preserve">triExternalFunction (TE </w:delText>
        </w:r>
        <w:r w:rsidRPr="00F21A76" w:rsidDel="00B032C6">
          <w:sym w:font="Symbol" w:char="F0AE"/>
        </w:r>
        <w:r w:rsidRPr="00F21A76" w:rsidDel="00B032C6">
          <w:delText xml:space="preserve"> PA)</w:delText>
        </w:r>
        <w:r w:rsidRPr="00F21A76" w:rsidDel="00B032C6">
          <w:tab/>
          <w:delText>37</w:delText>
        </w:r>
      </w:del>
    </w:p>
    <w:p w14:paraId="3C840082" w14:textId="77777777" w:rsidR="00F21A76" w:rsidRPr="00F21A76" w:rsidDel="00B032C6" w:rsidRDefault="00F21A76" w:rsidP="00F21A76">
      <w:pPr>
        <w:pStyle w:val="TOC4"/>
        <w:rPr>
          <w:del w:id="884" w:author="Tomáš Urban" w:date="2021-11-15T12:33:00Z"/>
          <w:rFonts w:asciiTheme="minorHAnsi" w:eastAsiaTheme="minorEastAsia" w:hAnsiTheme="minorHAnsi" w:cstheme="minorBidi"/>
          <w:sz w:val="22"/>
          <w:szCs w:val="22"/>
          <w:lang w:eastAsia="en-GB"/>
        </w:rPr>
      </w:pPr>
      <w:del w:id="885" w:author="Tomáš Urban" w:date="2021-11-15T12:33:00Z">
        <w:r w:rsidRPr="00F21A76" w:rsidDel="00B032C6">
          <w:delText>5.6.3.2</w:delText>
        </w:r>
        <w:r w:rsidRPr="00F21A76" w:rsidDel="00B032C6">
          <w:tab/>
          <w:delText xml:space="preserve">triSelf (PA </w:delText>
        </w:r>
        <w:r w:rsidRPr="00F21A76" w:rsidDel="00B032C6">
          <w:sym w:font="Symbol" w:char="F0AE"/>
        </w:r>
        <w:r w:rsidRPr="00F21A76" w:rsidDel="00B032C6">
          <w:delText xml:space="preserve"> TE)</w:delText>
        </w:r>
        <w:r w:rsidRPr="00F21A76" w:rsidDel="00B032C6">
          <w:tab/>
          <w:delText>37</w:delText>
        </w:r>
      </w:del>
    </w:p>
    <w:p w14:paraId="2F1453DE" w14:textId="77777777" w:rsidR="00F21A76" w:rsidRPr="00F21A76" w:rsidDel="00B032C6" w:rsidRDefault="00F21A76" w:rsidP="00F21A76">
      <w:pPr>
        <w:pStyle w:val="TOC4"/>
        <w:rPr>
          <w:del w:id="886" w:author="Tomáš Urban" w:date="2021-11-15T12:33:00Z"/>
          <w:rFonts w:asciiTheme="minorHAnsi" w:eastAsiaTheme="minorEastAsia" w:hAnsiTheme="minorHAnsi" w:cstheme="minorBidi"/>
          <w:sz w:val="22"/>
          <w:szCs w:val="22"/>
          <w:lang w:eastAsia="en-GB"/>
        </w:rPr>
      </w:pPr>
      <w:del w:id="887" w:author="Tomáš Urban" w:date="2021-11-15T12:33:00Z">
        <w:r w:rsidRPr="00F21A76" w:rsidDel="00B032C6">
          <w:delText>5.6.3.3</w:delText>
        </w:r>
        <w:r w:rsidRPr="00F21A76" w:rsidDel="00B032C6">
          <w:tab/>
          <w:delText xml:space="preserve">triRnd (PA </w:delText>
        </w:r>
        <w:r w:rsidRPr="00F21A76" w:rsidDel="00B032C6">
          <w:sym w:font="Symbol" w:char="F0AE"/>
        </w:r>
        <w:r w:rsidRPr="00F21A76" w:rsidDel="00B032C6">
          <w:delText xml:space="preserve"> TE)</w:delText>
        </w:r>
        <w:r w:rsidRPr="00F21A76" w:rsidDel="00B032C6">
          <w:tab/>
          <w:delText>37</w:delText>
        </w:r>
      </w:del>
    </w:p>
    <w:p w14:paraId="39E240EB" w14:textId="77777777" w:rsidR="00F21A76" w:rsidRPr="00F21A76" w:rsidDel="00B032C6" w:rsidRDefault="00F21A76" w:rsidP="00F21A76">
      <w:pPr>
        <w:pStyle w:val="TOC1"/>
        <w:rPr>
          <w:del w:id="888" w:author="Tomáš Urban" w:date="2021-11-15T12:33:00Z"/>
          <w:rFonts w:asciiTheme="minorHAnsi" w:eastAsiaTheme="minorEastAsia" w:hAnsiTheme="minorHAnsi" w:cstheme="minorBidi"/>
          <w:szCs w:val="22"/>
          <w:lang w:eastAsia="en-GB"/>
        </w:rPr>
      </w:pPr>
      <w:del w:id="889" w:author="Tomáš Urban" w:date="2021-11-15T12:33:00Z">
        <w:r w:rsidRPr="00F21A76" w:rsidDel="00B032C6">
          <w:delText>6</w:delText>
        </w:r>
        <w:r w:rsidRPr="00F21A76" w:rsidDel="00B032C6">
          <w:tab/>
          <w:delText>Java</w:delText>
        </w:r>
        <w:r w:rsidRPr="00F21A76" w:rsidDel="00B032C6">
          <w:rPr>
            <w:vertAlign w:val="superscript"/>
          </w:rPr>
          <w:delText>TM</w:delText>
        </w:r>
        <w:r w:rsidRPr="00F21A76" w:rsidDel="00B032C6">
          <w:delText xml:space="preserve"> language mapping</w:delText>
        </w:r>
        <w:r w:rsidRPr="00F21A76" w:rsidDel="00B032C6">
          <w:tab/>
          <w:delText>38</w:delText>
        </w:r>
      </w:del>
    </w:p>
    <w:p w14:paraId="37E145F9" w14:textId="77777777" w:rsidR="00F21A76" w:rsidRPr="00F21A76" w:rsidDel="00B032C6" w:rsidRDefault="00F21A76" w:rsidP="00F21A76">
      <w:pPr>
        <w:pStyle w:val="TOC2"/>
        <w:rPr>
          <w:del w:id="890" w:author="Tomáš Urban" w:date="2021-11-15T12:33:00Z"/>
          <w:rFonts w:asciiTheme="minorHAnsi" w:eastAsiaTheme="minorEastAsia" w:hAnsiTheme="minorHAnsi" w:cstheme="minorBidi"/>
          <w:sz w:val="22"/>
          <w:szCs w:val="22"/>
          <w:lang w:eastAsia="en-GB"/>
        </w:rPr>
      </w:pPr>
      <w:del w:id="891" w:author="Tomáš Urban" w:date="2021-11-15T12:33:00Z">
        <w:r w:rsidRPr="00F21A76" w:rsidDel="00B032C6">
          <w:delText>6.1</w:delText>
        </w:r>
        <w:r w:rsidRPr="00F21A76" w:rsidDel="00B032C6">
          <w:tab/>
          <w:delText>Introduction</w:delText>
        </w:r>
        <w:r w:rsidRPr="00F21A76" w:rsidDel="00B032C6">
          <w:tab/>
          <w:delText>38</w:delText>
        </w:r>
      </w:del>
    </w:p>
    <w:p w14:paraId="584629B0" w14:textId="77777777" w:rsidR="00F21A76" w:rsidRPr="00F21A76" w:rsidDel="00B032C6" w:rsidRDefault="00F21A76" w:rsidP="00F21A76">
      <w:pPr>
        <w:pStyle w:val="TOC2"/>
        <w:rPr>
          <w:del w:id="892" w:author="Tomáš Urban" w:date="2021-11-15T12:33:00Z"/>
          <w:rFonts w:asciiTheme="minorHAnsi" w:eastAsiaTheme="minorEastAsia" w:hAnsiTheme="minorHAnsi" w:cstheme="minorBidi"/>
          <w:sz w:val="22"/>
          <w:szCs w:val="22"/>
          <w:lang w:eastAsia="en-GB"/>
        </w:rPr>
      </w:pPr>
      <w:del w:id="893" w:author="Tomáš Urban" w:date="2021-11-15T12:33:00Z">
        <w:r w:rsidRPr="00F21A76" w:rsidDel="00B032C6">
          <w:delText>6.2</w:delText>
        </w:r>
        <w:r w:rsidRPr="00F21A76" w:rsidDel="00B032C6">
          <w:tab/>
          <w:delText>Names and scopes</w:delText>
        </w:r>
        <w:r w:rsidRPr="00F21A76" w:rsidDel="00B032C6">
          <w:tab/>
          <w:delText>38</w:delText>
        </w:r>
      </w:del>
    </w:p>
    <w:p w14:paraId="16BA22AD" w14:textId="77777777" w:rsidR="00F21A76" w:rsidRPr="00F21A76" w:rsidDel="00B032C6" w:rsidRDefault="00F21A76" w:rsidP="00F21A76">
      <w:pPr>
        <w:pStyle w:val="TOC3"/>
        <w:rPr>
          <w:del w:id="894" w:author="Tomáš Urban" w:date="2021-11-15T12:33:00Z"/>
          <w:rFonts w:asciiTheme="minorHAnsi" w:eastAsiaTheme="minorEastAsia" w:hAnsiTheme="minorHAnsi" w:cstheme="minorBidi"/>
          <w:sz w:val="22"/>
          <w:szCs w:val="22"/>
          <w:lang w:eastAsia="en-GB"/>
        </w:rPr>
      </w:pPr>
      <w:del w:id="895" w:author="Tomáš Urban" w:date="2021-11-15T12:33:00Z">
        <w:r w:rsidRPr="00F21A76" w:rsidDel="00B032C6">
          <w:delText>6.2.1</w:delText>
        </w:r>
        <w:r w:rsidRPr="00F21A76" w:rsidDel="00B032C6">
          <w:tab/>
          <w:delText>Names</w:delText>
        </w:r>
        <w:r w:rsidRPr="00F21A76" w:rsidDel="00B032C6">
          <w:tab/>
          <w:delText>38</w:delText>
        </w:r>
      </w:del>
    </w:p>
    <w:p w14:paraId="7DD1033D" w14:textId="77777777" w:rsidR="00F21A76" w:rsidRPr="00F21A76" w:rsidDel="00B032C6" w:rsidRDefault="00F21A76" w:rsidP="00F21A76">
      <w:pPr>
        <w:pStyle w:val="TOC3"/>
        <w:rPr>
          <w:del w:id="896" w:author="Tomáš Urban" w:date="2021-11-15T12:33:00Z"/>
          <w:rFonts w:asciiTheme="minorHAnsi" w:eastAsiaTheme="minorEastAsia" w:hAnsiTheme="minorHAnsi" w:cstheme="minorBidi"/>
          <w:sz w:val="22"/>
          <w:szCs w:val="22"/>
          <w:lang w:eastAsia="en-GB"/>
        </w:rPr>
      </w:pPr>
      <w:del w:id="897" w:author="Tomáš Urban" w:date="2021-11-15T12:33:00Z">
        <w:r w:rsidRPr="00F21A76" w:rsidDel="00B032C6">
          <w:delText>6.2.2</w:delText>
        </w:r>
        <w:r w:rsidRPr="00F21A76" w:rsidDel="00B032C6">
          <w:tab/>
          <w:delText>Scopes</w:delText>
        </w:r>
        <w:r w:rsidRPr="00F21A76" w:rsidDel="00B032C6">
          <w:tab/>
          <w:delText>38</w:delText>
        </w:r>
      </w:del>
    </w:p>
    <w:p w14:paraId="5676246F" w14:textId="77777777" w:rsidR="00F21A76" w:rsidRPr="00F21A76" w:rsidDel="00B032C6" w:rsidRDefault="00F21A76" w:rsidP="00F21A76">
      <w:pPr>
        <w:pStyle w:val="TOC2"/>
        <w:rPr>
          <w:del w:id="898" w:author="Tomáš Urban" w:date="2021-11-15T12:33:00Z"/>
          <w:rFonts w:asciiTheme="minorHAnsi" w:eastAsiaTheme="minorEastAsia" w:hAnsiTheme="minorHAnsi" w:cstheme="minorBidi"/>
          <w:sz w:val="22"/>
          <w:szCs w:val="22"/>
          <w:lang w:eastAsia="en-GB"/>
        </w:rPr>
      </w:pPr>
      <w:del w:id="899" w:author="Tomáš Urban" w:date="2021-11-15T12:33:00Z">
        <w:r w:rsidRPr="00F21A76" w:rsidDel="00B032C6">
          <w:delText>6.3</w:delText>
        </w:r>
        <w:r w:rsidRPr="00F21A76" w:rsidDel="00B032C6">
          <w:tab/>
          <w:delText>Type mapping</w:delText>
        </w:r>
        <w:r w:rsidRPr="00F21A76" w:rsidDel="00B032C6">
          <w:tab/>
          <w:delText>38</w:delText>
        </w:r>
      </w:del>
    </w:p>
    <w:p w14:paraId="0D60981C" w14:textId="77777777" w:rsidR="00F21A76" w:rsidRPr="00F21A76" w:rsidDel="00B032C6" w:rsidRDefault="00F21A76" w:rsidP="00F21A76">
      <w:pPr>
        <w:pStyle w:val="TOC3"/>
        <w:rPr>
          <w:del w:id="900" w:author="Tomáš Urban" w:date="2021-11-15T12:33:00Z"/>
          <w:rFonts w:asciiTheme="minorHAnsi" w:eastAsiaTheme="minorEastAsia" w:hAnsiTheme="minorHAnsi" w:cstheme="minorBidi"/>
          <w:sz w:val="22"/>
          <w:szCs w:val="22"/>
          <w:lang w:eastAsia="en-GB"/>
        </w:rPr>
      </w:pPr>
      <w:del w:id="901" w:author="Tomáš Urban" w:date="2021-11-15T12:33:00Z">
        <w:r w:rsidRPr="00F21A76" w:rsidDel="00B032C6">
          <w:delText>6.3.1</w:delText>
        </w:r>
        <w:r w:rsidRPr="00F21A76" w:rsidDel="00B032C6">
          <w:tab/>
          <w:delText>Basic type mapping</w:delText>
        </w:r>
        <w:r w:rsidRPr="00F21A76" w:rsidDel="00B032C6">
          <w:tab/>
          <w:delText>38</w:delText>
        </w:r>
      </w:del>
    </w:p>
    <w:p w14:paraId="4DB81F38" w14:textId="77777777" w:rsidR="00F21A76" w:rsidRPr="00F21A76" w:rsidDel="00B032C6" w:rsidRDefault="00F21A76" w:rsidP="00F21A76">
      <w:pPr>
        <w:pStyle w:val="TOC4"/>
        <w:rPr>
          <w:del w:id="902" w:author="Tomáš Urban" w:date="2021-11-15T12:33:00Z"/>
          <w:rFonts w:asciiTheme="minorHAnsi" w:eastAsiaTheme="minorEastAsia" w:hAnsiTheme="minorHAnsi" w:cstheme="minorBidi"/>
          <w:sz w:val="22"/>
          <w:szCs w:val="22"/>
          <w:lang w:eastAsia="en-GB"/>
        </w:rPr>
      </w:pPr>
      <w:del w:id="903" w:author="Tomáš Urban" w:date="2021-11-15T12:33:00Z">
        <w:r w:rsidRPr="00F21A76" w:rsidDel="00B032C6">
          <w:delText>6.3.1.0</w:delText>
        </w:r>
        <w:r w:rsidRPr="00F21A76" w:rsidDel="00B032C6">
          <w:tab/>
          <w:delText>IDL type mapping</w:delText>
        </w:r>
        <w:r w:rsidRPr="00F21A76" w:rsidDel="00B032C6">
          <w:tab/>
          <w:delText>38</w:delText>
        </w:r>
      </w:del>
    </w:p>
    <w:p w14:paraId="2B929843" w14:textId="77777777" w:rsidR="00F21A76" w:rsidRPr="00F21A76" w:rsidDel="00B032C6" w:rsidRDefault="00F21A76" w:rsidP="00F21A76">
      <w:pPr>
        <w:pStyle w:val="TOC4"/>
        <w:rPr>
          <w:del w:id="904" w:author="Tomáš Urban" w:date="2021-11-15T12:33:00Z"/>
          <w:rFonts w:asciiTheme="minorHAnsi" w:eastAsiaTheme="minorEastAsia" w:hAnsiTheme="minorHAnsi" w:cstheme="minorBidi"/>
          <w:sz w:val="22"/>
          <w:szCs w:val="22"/>
          <w:lang w:eastAsia="en-GB"/>
        </w:rPr>
      </w:pPr>
      <w:del w:id="905" w:author="Tomáš Urban" w:date="2021-11-15T12:33:00Z">
        <w:r w:rsidRPr="00F21A76" w:rsidDel="00B032C6">
          <w:delText>6.3.1.1</w:delText>
        </w:r>
        <w:r w:rsidRPr="00F21A76" w:rsidDel="00B032C6">
          <w:tab/>
          <w:delText>Boolean</w:delText>
        </w:r>
        <w:r w:rsidRPr="00F21A76" w:rsidDel="00B032C6">
          <w:tab/>
          <w:delText>39</w:delText>
        </w:r>
      </w:del>
    </w:p>
    <w:p w14:paraId="31E811EA" w14:textId="77777777" w:rsidR="00F21A76" w:rsidRPr="00F21A76" w:rsidDel="00B032C6" w:rsidRDefault="00F21A76" w:rsidP="00F21A76">
      <w:pPr>
        <w:pStyle w:val="TOC4"/>
        <w:rPr>
          <w:del w:id="906" w:author="Tomáš Urban" w:date="2021-11-15T12:33:00Z"/>
          <w:rFonts w:asciiTheme="minorHAnsi" w:eastAsiaTheme="minorEastAsia" w:hAnsiTheme="minorHAnsi" w:cstheme="minorBidi"/>
          <w:sz w:val="22"/>
          <w:szCs w:val="22"/>
          <w:lang w:eastAsia="en-GB"/>
        </w:rPr>
      </w:pPr>
      <w:del w:id="907" w:author="Tomáš Urban" w:date="2021-11-15T12:33:00Z">
        <w:r w:rsidRPr="00F21A76" w:rsidDel="00B032C6">
          <w:delText>6.3.1.2</w:delText>
        </w:r>
        <w:r w:rsidRPr="00F21A76" w:rsidDel="00B032C6">
          <w:tab/>
          <w:delText>String</w:delText>
        </w:r>
        <w:r w:rsidRPr="00F21A76" w:rsidDel="00B032C6">
          <w:tab/>
          <w:delText>39</w:delText>
        </w:r>
      </w:del>
    </w:p>
    <w:p w14:paraId="2F04141A" w14:textId="77777777" w:rsidR="00F21A76" w:rsidRPr="00F21A76" w:rsidDel="00B032C6" w:rsidRDefault="00F21A76" w:rsidP="00F21A76">
      <w:pPr>
        <w:pStyle w:val="TOC3"/>
        <w:rPr>
          <w:del w:id="908" w:author="Tomáš Urban" w:date="2021-11-15T12:33:00Z"/>
          <w:rFonts w:asciiTheme="minorHAnsi" w:eastAsiaTheme="minorEastAsia" w:hAnsiTheme="minorHAnsi" w:cstheme="minorBidi"/>
          <w:sz w:val="22"/>
          <w:szCs w:val="22"/>
          <w:lang w:eastAsia="en-GB"/>
        </w:rPr>
      </w:pPr>
      <w:del w:id="909" w:author="Tomáš Urban" w:date="2021-11-15T12:33:00Z">
        <w:r w:rsidRPr="00F21A76" w:rsidDel="00B032C6">
          <w:delText>6.3.2</w:delText>
        </w:r>
        <w:r w:rsidRPr="00F21A76" w:rsidDel="00B032C6">
          <w:tab/>
          <w:delText>Structured type mapping</w:delText>
        </w:r>
        <w:r w:rsidRPr="00F21A76" w:rsidDel="00B032C6">
          <w:tab/>
          <w:delText>39</w:delText>
        </w:r>
      </w:del>
    </w:p>
    <w:p w14:paraId="4A83F7F8" w14:textId="77777777" w:rsidR="00F21A76" w:rsidRPr="00F21A76" w:rsidDel="00B032C6" w:rsidRDefault="00F21A76" w:rsidP="00F21A76">
      <w:pPr>
        <w:pStyle w:val="TOC4"/>
        <w:rPr>
          <w:del w:id="910" w:author="Tomáš Urban" w:date="2021-11-15T12:33:00Z"/>
          <w:rFonts w:asciiTheme="minorHAnsi" w:eastAsiaTheme="minorEastAsia" w:hAnsiTheme="minorHAnsi" w:cstheme="minorBidi"/>
          <w:sz w:val="22"/>
          <w:szCs w:val="22"/>
          <w:lang w:eastAsia="en-GB"/>
        </w:rPr>
      </w:pPr>
      <w:del w:id="911" w:author="Tomáš Urban" w:date="2021-11-15T12:33:00Z">
        <w:r w:rsidRPr="00F21A76" w:rsidDel="00B032C6">
          <w:delText>6.3.2.0</w:delText>
        </w:r>
        <w:r w:rsidRPr="00F21A76" w:rsidDel="00B032C6">
          <w:tab/>
          <w:delText>Mapping rules</w:delText>
        </w:r>
        <w:r w:rsidRPr="00F21A76" w:rsidDel="00B032C6">
          <w:tab/>
          <w:delText>39</w:delText>
        </w:r>
      </w:del>
    </w:p>
    <w:p w14:paraId="43CCCCB8" w14:textId="77777777" w:rsidR="00F21A76" w:rsidRPr="00F21A76" w:rsidDel="00B032C6" w:rsidRDefault="00F21A76" w:rsidP="00F21A76">
      <w:pPr>
        <w:pStyle w:val="TOC4"/>
        <w:rPr>
          <w:del w:id="912" w:author="Tomáš Urban" w:date="2021-11-15T12:33:00Z"/>
          <w:rFonts w:asciiTheme="minorHAnsi" w:eastAsiaTheme="minorEastAsia" w:hAnsiTheme="minorHAnsi" w:cstheme="minorBidi"/>
          <w:sz w:val="22"/>
          <w:szCs w:val="22"/>
          <w:lang w:eastAsia="en-GB"/>
        </w:rPr>
      </w:pPr>
      <w:del w:id="913" w:author="Tomáš Urban" w:date="2021-11-15T12:33:00Z">
        <w:r w:rsidRPr="00F21A76" w:rsidDel="00B032C6">
          <w:delText>6.3.2.1</w:delText>
        </w:r>
        <w:r w:rsidRPr="00F21A76" w:rsidDel="00B032C6">
          <w:tab/>
          <w:delText>TriPortIdType</w:delText>
        </w:r>
        <w:r w:rsidRPr="00F21A76" w:rsidDel="00B032C6">
          <w:tab/>
          <w:delText>39</w:delText>
        </w:r>
      </w:del>
    </w:p>
    <w:p w14:paraId="22D690B4" w14:textId="77777777" w:rsidR="00F21A76" w:rsidRPr="00F21A76" w:rsidDel="00B032C6" w:rsidRDefault="00F21A76" w:rsidP="00F21A76">
      <w:pPr>
        <w:pStyle w:val="TOC4"/>
        <w:rPr>
          <w:del w:id="914" w:author="Tomáš Urban" w:date="2021-11-15T12:33:00Z"/>
          <w:rFonts w:asciiTheme="minorHAnsi" w:eastAsiaTheme="minorEastAsia" w:hAnsiTheme="minorHAnsi" w:cstheme="minorBidi"/>
          <w:sz w:val="22"/>
          <w:szCs w:val="22"/>
          <w:lang w:eastAsia="en-GB"/>
        </w:rPr>
      </w:pPr>
      <w:del w:id="915" w:author="Tomáš Urban" w:date="2021-11-15T12:33:00Z">
        <w:r w:rsidRPr="00F21A76" w:rsidDel="00B032C6">
          <w:delText>6.3.2.2</w:delText>
        </w:r>
        <w:r w:rsidRPr="00F21A76" w:rsidDel="00B032C6">
          <w:tab/>
          <w:delText>TriPortIdListType</w:delText>
        </w:r>
        <w:r w:rsidRPr="00F21A76" w:rsidDel="00B032C6">
          <w:tab/>
          <w:delText>40</w:delText>
        </w:r>
      </w:del>
    </w:p>
    <w:p w14:paraId="1C7A0569" w14:textId="77777777" w:rsidR="00F21A76" w:rsidRPr="00F21A76" w:rsidDel="00B032C6" w:rsidRDefault="00F21A76" w:rsidP="00F21A76">
      <w:pPr>
        <w:pStyle w:val="TOC4"/>
        <w:rPr>
          <w:del w:id="916" w:author="Tomáš Urban" w:date="2021-11-15T12:33:00Z"/>
          <w:rFonts w:asciiTheme="minorHAnsi" w:eastAsiaTheme="minorEastAsia" w:hAnsiTheme="minorHAnsi" w:cstheme="minorBidi"/>
          <w:sz w:val="22"/>
          <w:szCs w:val="22"/>
          <w:lang w:eastAsia="en-GB"/>
        </w:rPr>
      </w:pPr>
      <w:del w:id="917" w:author="Tomáš Urban" w:date="2021-11-15T12:33:00Z">
        <w:r w:rsidRPr="00F21A76" w:rsidDel="00B032C6">
          <w:delText>6.3.2.3</w:delText>
        </w:r>
        <w:r w:rsidRPr="00F21A76" w:rsidDel="00B032C6">
          <w:tab/>
          <w:delText>TriComponentIdType</w:delText>
        </w:r>
        <w:r w:rsidRPr="00F21A76" w:rsidDel="00B032C6">
          <w:tab/>
          <w:delText>40</w:delText>
        </w:r>
      </w:del>
    </w:p>
    <w:p w14:paraId="102E5395" w14:textId="77777777" w:rsidR="00F21A76" w:rsidRPr="00F21A76" w:rsidDel="00B032C6" w:rsidRDefault="00F21A76" w:rsidP="00F21A76">
      <w:pPr>
        <w:pStyle w:val="TOC4"/>
        <w:rPr>
          <w:del w:id="918" w:author="Tomáš Urban" w:date="2021-11-15T12:33:00Z"/>
          <w:rFonts w:asciiTheme="minorHAnsi" w:eastAsiaTheme="minorEastAsia" w:hAnsiTheme="minorHAnsi" w:cstheme="minorBidi"/>
          <w:sz w:val="22"/>
          <w:szCs w:val="22"/>
          <w:lang w:eastAsia="en-GB"/>
        </w:rPr>
      </w:pPr>
      <w:del w:id="919" w:author="Tomáš Urban" w:date="2021-11-15T12:33:00Z">
        <w:r w:rsidRPr="00F21A76" w:rsidDel="00B032C6">
          <w:delText>6.3.2.4</w:delText>
        </w:r>
        <w:r w:rsidRPr="00F21A76" w:rsidDel="00B032C6">
          <w:tab/>
          <w:delText>TriComponentIdListType</w:delText>
        </w:r>
        <w:r w:rsidRPr="00F21A76" w:rsidDel="00B032C6">
          <w:tab/>
          <w:delText>41</w:delText>
        </w:r>
      </w:del>
    </w:p>
    <w:p w14:paraId="5C4924B6" w14:textId="77777777" w:rsidR="00F21A76" w:rsidRPr="00F21A76" w:rsidDel="00B032C6" w:rsidRDefault="00F21A76" w:rsidP="00F21A76">
      <w:pPr>
        <w:pStyle w:val="TOC4"/>
        <w:rPr>
          <w:del w:id="920" w:author="Tomáš Urban" w:date="2021-11-15T12:33:00Z"/>
          <w:rFonts w:asciiTheme="minorHAnsi" w:eastAsiaTheme="minorEastAsia" w:hAnsiTheme="minorHAnsi" w:cstheme="minorBidi"/>
          <w:sz w:val="22"/>
          <w:szCs w:val="22"/>
          <w:lang w:eastAsia="en-GB"/>
        </w:rPr>
      </w:pPr>
      <w:del w:id="921" w:author="Tomáš Urban" w:date="2021-11-15T12:33:00Z">
        <w:r w:rsidRPr="00F21A76" w:rsidDel="00B032C6">
          <w:delText>6.3.2.5</w:delText>
        </w:r>
        <w:r w:rsidRPr="00F21A76" w:rsidDel="00B032C6">
          <w:tab/>
          <w:delText>TriMessageType</w:delText>
        </w:r>
        <w:r w:rsidRPr="00F21A76" w:rsidDel="00B032C6">
          <w:tab/>
          <w:delText>41</w:delText>
        </w:r>
      </w:del>
    </w:p>
    <w:p w14:paraId="7D12530C" w14:textId="77777777" w:rsidR="00F21A76" w:rsidRPr="00F21A76" w:rsidDel="00B032C6" w:rsidRDefault="00F21A76" w:rsidP="00F21A76">
      <w:pPr>
        <w:pStyle w:val="TOC4"/>
        <w:rPr>
          <w:del w:id="922" w:author="Tomáš Urban" w:date="2021-11-15T12:33:00Z"/>
          <w:rFonts w:asciiTheme="minorHAnsi" w:eastAsiaTheme="minorEastAsia" w:hAnsiTheme="minorHAnsi" w:cstheme="minorBidi"/>
          <w:sz w:val="22"/>
          <w:szCs w:val="22"/>
          <w:lang w:eastAsia="en-GB"/>
        </w:rPr>
      </w:pPr>
      <w:del w:id="923" w:author="Tomáš Urban" w:date="2021-11-15T12:33:00Z">
        <w:r w:rsidRPr="00F21A76" w:rsidDel="00B032C6">
          <w:lastRenderedPageBreak/>
          <w:delText>6.3.2.6</w:delText>
        </w:r>
        <w:r w:rsidRPr="00F21A76" w:rsidDel="00B032C6">
          <w:tab/>
          <w:delText>TriAddressType</w:delText>
        </w:r>
        <w:r w:rsidRPr="00F21A76" w:rsidDel="00B032C6">
          <w:tab/>
          <w:delText>42</w:delText>
        </w:r>
      </w:del>
    </w:p>
    <w:p w14:paraId="4308FA01" w14:textId="77777777" w:rsidR="00F21A76" w:rsidRPr="00F21A76" w:rsidDel="00B032C6" w:rsidRDefault="00F21A76" w:rsidP="00F21A76">
      <w:pPr>
        <w:pStyle w:val="TOC4"/>
        <w:rPr>
          <w:del w:id="924" w:author="Tomáš Urban" w:date="2021-11-15T12:33:00Z"/>
          <w:rFonts w:asciiTheme="minorHAnsi" w:eastAsiaTheme="minorEastAsia" w:hAnsiTheme="minorHAnsi" w:cstheme="minorBidi"/>
          <w:sz w:val="22"/>
          <w:szCs w:val="22"/>
          <w:lang w:eastAsia="en-GB"/>
        </w:rPr>
      </w:pPr>
      <w:del w:id="925" w:author="Tomáš Urban" w:date="2021-11-15T12:33:00Z">
        <w:r w:rsidRPr="00F21A76" w:rsidDel="00B032C6">
          <w:delText>6.3.2.7</w:delText>
        </w:r>
        <w:r w:rsidRPr="00F21A76" w:rsidDel="00B032C6">
          <w:tab/>
          <w:delText>TriAddressListType</w:delText>
        </w:r>
        <w:r w:rsidRPr="00F21A76" w:rsidDel="00B032C6">
          <w:tab/>
          <w:delText>42</w:delText>
        </w:r>
      </w:del>
    </w:p>
    <w:p w14:paraId="4A6BE1F0" w14:textId="77777777" w:rsidR="00F21A76" w:rsidRPr="00F21A76" w:rsidDel="00B032C6" w:rsidRDefault="00F21A76" w:rsidP="00F21A76">
      <w:pPr>
        <w:pStyle w:val="TOC4"/>
        <w:rPr>
          <w:del w:id="926" w:author="Tomáš Urban" w:date="2021-11-15T12:33:00Z"/>
          <w:rFonts w:asciiTheme="minorHAnsi" w:eastAsiaTheme="minorEastAsia" w:hAnsiTheme="minorHAnsi" w:cstheme="minorBidi"/>
          <w:sz w:val="22"/>
          <w:szCs w:val="22"/>
          <w:lang w:eastAsia="en-GB"/>
        </w:rPr>
      </w:pPr>
      <w:del w:id="927" w:author="Tomáš Urban" w:date="2021-11-15T12:33:00Z">
        <w:r w:rsidRPr="00F21A76" w:rsidDel="00B032C6">
          <w:delText>6.3.2.8</w:delText>
        </w:r>
        <w:r w:rsidRPr="00F21A76" w:rsidDel="00B032C6">
          <w:tab/>
          <w:delText>TriSignatureIdType</w:delText>
        </w:r>
        <w:r w:rsidRPr="00F21A76" w:rsidDel="00B032C6">
          <w:tab/>
          <w:delText>43</w:delText>
        </w:r>
      </w:del>
    </w:p>
    <w:p w14:paraId="27C78B68" w14:textId="77777777" w:rsidR="00F21A76" w:rsidRPr="00F21A76" w:rsidDel="00B032C6" w:rsidRDefault="00F21A76" w:rsidP="00F21A76">
      <w:pPr>
        <w:pStyle w:val="TOC4"/>
        <w:rPr>
          <w:del w:id="928" w:author="Tomáš Urban" w:date="2021-11-15T12:33:00Z"/>
          <w:rFonts w:asciiTheme="minorHAnsi" w:eastAsiaTheme="minorEastAsia" w:hAnsiTheme="minorHAnsi" w:cstheme="minorBidi"/>
          <w:sz w:val="22"/>
          <w:szCs w:val="22"/>
          <w:lang w:eastAsia="en-GB"/>
        </w:rPr>
      </w:pPr>
      <w:del w:id="929" w:author="Tomáš Urban" w:date="2021-11-15T12:33:00Z">
        <w:r w:rsidRPr="00F21A76" w:rsidDel="00B032C6">
          <w:delText>6.3.2.9</w:delText>
        </w:r>
        <w:r w:rsidRPr="00F21A76" w:rsidDel="00B032C6">
          <w:tab/>
          <w:delText>TriParameterType</w:delText>
        </w:r>
        <w:r w:rsidRPr="00F21A76" w:rsidDel="00B032C6">
          <w:tab/>
          <w:delText>43</w:delText>
        </w:r>
      </w:del>
    </w:p>
    <w:p w14:paraId="2D3BD8BE" w14:textId="77777777" w:rsidR="00F21A76" w:rsidRPr="00F21A76" w:rsidDel="00B032C6" w:rsidRDefault="00F21A76" w:rsidP="00F21A76">
      <w:pPr>
        <w:pStyle w:val="TOC4"/>
        <w:rPr>
          <w:del w:id="930" w:author="Tomáš Urban" w:date="2021-11-15T12:33:00Z"/>
          <w:rFonts w:asciiTheme="minorHAnsi" w:eastAsiaTheme="minorEastAsia" w:hAnsiTheme="minorHAnsi" w:cstheme="minorBidi"/>
          <w:sz w:val="22"/>
          <w:szCs w:val="22"/>
          <w:lang w:eastAsia="en-GB"/>
        </w:rPr>
      </w:pPr>
      <w:del w:id="931" w:author="Tomáš Urban" w:date="2021-11-15T12:33:00Z">
        <w:r w:rsidRPr="00F21A76" w:rsidDel="00B032C6">
          <w:delText>6.3.2.10</w:delText>
        </w:r>
        <w:r w:rsidRPr="00F21A76" w:rsidDel="00B032C6">
          <w:tab/>
          <w:delText>TriParameterPassingModeType</w:delText>
        </w:r>
        <w:r w:rsidRPr="00F21A76" w:rsidDel="00B032C6">
          <w:tab/>
          <w:delText>44</w:delText>
        </w:r>
      </w:del>
    </w:p>
    <w:p w14:paraId="6BF6C132" w14:textId="77777777" w:rsidR="00F21A76" w:rsidRPr="00F21A76" w:rsidDel="00B032C6" w:rsidRDefault="00F21A76" w:rsidP="00F21A76">
      <w:pPr>
        <w:pStyle w:val="TOC4"/>
        <w:rPr>
          <w:del w:id="932" w:author="Tomáš Urban" w:date="2021-11-15T12:33:00Z"/>
          <w:rFonts w:asciiTheme="minorHAnsi" w:eastAsiaTheme="minorEastAsia" w:hAnsiTheme="minorHAnsi" w:cstheme="minorBidi"/>
          <w:sz w:val="22"/>
          <w:szCs w:val="22"/>
          <w:lang w:eastAsia="en-GB"/>
        </w:rPr>
      </w:pPr>
      <w:del w:id="933" w:author="Tomáš Urban" w:date="2021-11-15T12:33:00Z">
        <w:r w:rsidRPr="00F21A76" w:rsidDel="00B032C6">
          <w:delText>6.3.2.11</w:delText>
        </w:r>
        <w:r w:rsidRPr="00F21A76" w:rsidDel="00B032C6">
          <w:tab/>
          <w:delText>TriParameterListType</w:delText>
        </w:r>
        <w:r w:rsidRPr="00F21A76" w:rsidDel="00B032C6">
          <w:tab/>
          <w:delText>44</w:delText>
        </w:r>
      </w:del>
    </w:p>
    <w:p w14:paraId="745E82A3" w14:textId="77777777" w:rsidR="00F21A76" w:rsidRPr="00F21A76" w:rsidDel="00B032C6" w:rsidRDefault="00F21A76" w:rsidP="00F21A76">
      <w:pPr>
        <w:pStyle w:val="TOC4"/>
        <w:rPr>
          <w:del w:id="934" w:author="Tomáš Urban" w:date="2021-11-15T12:33:00Z"/>
          <w:rFonts w:asciiTheme="minorHAnsi" w:eastAsiaTheme="minorEastAsia" w:hAnsiTheme="minorHAnsi" w:cstheme="minorBidi"/>
          <w:sz w:val="22"/>
          <w:szCs w:val="22"/>
          <w:lang w:eastAsia="en-GB"/>
        </w:rPr>
      </w:pPr>
      <w:del w:id="935" w:author="Tomáš Urban" w:date="2021-11-15T12:33:00Z">
        <w:r w:rsidRPr="00F21A76" w:rsidDel="00B032C6">
          <w:delText>6.3.2.12</w:delText>
        </w:r>
        <w:r w:rsidRPr="00F21A76" w:rsidDel="00B032C6">
          <w:tab/>
          <w:delText>TriExceptionType</w:delText>
        </w:r>
        <w:r w:rsidRPr="00F21A76" w:rsidDel="00B032C6">
          <w:tab/>
          <w:delText>45</w:delText>
        </w:r>
      </w:del>
    </w:p>
    <w:p w14:paraId="68C6A192" w14:textId="77777777" w:rsidR="00F21A76" w:rsidRPr="00F21A76" w:rsidDel="00B032C6" w:rsidRDefault="00F21A76" w:rsidP="00F21A76">
      <w:pPr>
        <w:pStyle w:val="TOC4"/>
        <w:rPr>
          <w:del w:id="936" w:author="Tomáš Urban" w:date="2021-11-15T12:33:00Z"/>
          <w:rFonts w:asciiTheme="minorHAnsi" w:eastAsiaTheme="minorEastAsia" w:hAnsiTheme="minorHAnsi" w:cstheme="minorBidi"/>
          <w:sz w:val="22"/>
          <w:szCs w:val="22"/>
          <w:lang w:eastAsia="en-GB"/>
        </w:rPr>
      </w:pPr>
      <w:del w:id="937" w:author="Tomáš Urban" w:date="2021-11-15T12:33:00Z">
        <w:r w:rsidRPr="00F21A76" w:rsidDel="00B032C6">
          <w:delText>6.3.2.13</w:delText>
        </w:r>
        <w:r w:rsidRPr="00F21A76" w:rsidDel="00B032C6">
          <w:tab/>
          <w:delText>TriTimerIdType</w:delText>
        </w:r>
        <w:r w:rsidRPr="00F21A76" w:rsidDel="00B032C6">
          <w:tab/>
          <w:delText>45</w:delText>
        </w:r>
      </w:del>
    </w:p>
    <w:p w14:paraId="27314FB5" w14:textId="77777777" w:rsidR="00F21A76" w:rsidRPr="00F21A76" w:rsidDel="00B032C6" w:rsidRDefault="00F21A76" w:rsidP="00F21A76">
      <w:pPr>
        <w:pStyle w:val="TOC4"/>
        <w:rPr>
          <w:del w:id="938" w:author="Tomáš Urban" w:date="2021-11-15T12:33:00Z"/>
          <w:rFonts w:asciiTheme="minorHAnsi" w:eastAsiaTheme="minorEastAsia" w:hAnsiTheme="minorHAnsi" w:cstheme="minorBidi"/>
          <w:sz w:val="22"/>
          <w:szCs w:val="22"/>
          <w:lang w:eastAsia="en-GB"/>
        </w:rPr>
      </w:pPr>
      <w:del w:id="939" w:author="Tomáš Urban" w:date="2021-11-15T12:33:00Z">
        <w:r w:rsidRPr="00F21A76" w:rsidDel="00B032C6">
          <w:delText>6.3.2.14</w:delText>
        </w:r>
        <w:r w:rsidRPr="00F21A76" w:rsidDel="00B032C6">
          <w:tab/>
          <w:delText>TriTimerDurationType</w:delText>
        </w:r>
        <w:r w:rsidRPr="00F21A76" w:rsidDel="00B032C6">
          <w:tab/>
          <w:delText>45</w:delText>
        </w:r>
      </w:del>
    </w:p>
    <w:p w14:paraId="29CB9B49" w14:textId="77777777" w:rsidR="00F21A76" w:rsidRPr="00F21A76" w:rsidDel="00B032C6" w:rsidRDefault="00F21A76" w:rsidP="00F21A76">
      <w:pPr>
        <w:pStyle w:val="TOC4"/>
        <w:rPr>
          <w:del w:id="940" w:author="Tomáš Urban" w:date="2021-11-15T12:33:00Z"/>
          <w:rFonts w:asciiTheme="minorHAnsi" w:eastAsiaTheme="minorEastAsia" w:hAnsiTheme="minorHAnsi" w:cstheme="minorBidi"/>
          <w:sz w:val="22"/>
          <w:szCs w:val="22"/>
          <w:lang w:eastAsia="en-GB"/>
        </w:rPr>
      </w:pPr>
      <w:del w:id="941" w:author="Tomáš Urban" w:date="2021-11-15T12:33:00Z">
        <w:r w:rsidRPr="00F21A76" w:rsidDel="00B032C6">
          <w:delText>6.3.2.15</w:delText>
        </w:r>
        <w:r w:rsidRPr="00F21A76" w:rsidDel="00B032C6">
          <w:tab/>
          <w:delText>TriFunctionIdType</w:delText>
        </w:r>
        <w:r w:rsidRPr="00F21A76" w:rsidDel="00B032C6">
          <w:tab/>
          <w:delText>46</w:delText>
        </w:r>
      </w:del>
    </w:p>
    <w:p w14:paraId="031112C5" w14:textId="77777777" w:rsidR="00F21A76" w:rsidRPr="00F21A76" w:rsidDel="00B032C6" w:rsidRDefault="00F21A76" w:rsidP="00F21A76">
      <w:pPr>
        <w:pStyle w:val="TOC4"/>
        <w:rPr>
          <w:del w:id="942" w:author="Tomáš Urban" w:date="2021-11-15T12:33:00Z"/>
          <w:rFonts w:asciiTheme="minorHAnsi" w:eastAsiaTheme="minorEastAsia" w:hAnsiTheme="minorHAnsi" w:cstheme="minorBidi"/>
          <w:sz w:val="22"/>
          <w:szCs w:val="22"/>
          <w:lang w:eastAsia="en-GB"/>
        </w:rPr>
      </w:pPr>
      <w:del w:id="943" w:author="Tomáš Urban" w:date="2021-11-15T12:33:00Z">
        <w:r w:rsidRPr="00F21A76" w:rsidDel="00B032C6">
          <w:delText>6.3.2.16</w:delText>
        </w:r>
        <w:r w:rsidRPr="00F21A76" w:rsidDel="00B032C6">
          <w:tab/>
          <w:delText>TriTestCaseIdType</w:delText>
        </w:r>
        <w:r w:rsidRPr="00F21A76" w:rsidDel="00B032C6">
          <w:tab/>
          <w:delText>46</w:delText>
        </w:r>
      </w:del>
    </w:p>
    <w:p w14:paraId="4109BB7A" w14:textId="77777777" w:rsidR="00F21A76" w:rsidRPr="00F21A76" w:rsidDel="00B032C6" w:rsidRDefault="00F21A76" w:rsidP="00F21A76">
      <w:pPr>
        <w:pStyle w:val="TOC4"/>
        <w:rPr>
          <w:del w:id="944" w:author="Tomáš Urban" w:date="2021-11-15T12:33:00Z"/>
          <w:rFonts w:asciiTheme="minorHAnsi" w:eastAsiaTheme="minorEastAsia" w:hAnsiTheme="minorHAnsi" w:cstheme="minorBidi"/>
          <w:sz w:val="22"/>
          <w:szCs w:val="22"/>
          <w:lang w:eastAsia="en-GB"/>
        </w:rPr>
      </w:pPr>
      <w:del w:id="945" w:author="Tomáš Urban" w:date="2021-11-15T12:33:00Z">
        <w:r w:rsidRPr="00F21A76" w:rsidDel="00B032C6">
          <w:delText>6.3.2.17</w:delText>
        </w:r>
        <w:r w:rsidRPr="00F21A76" w:rsidDel="00B032C6">
          <w:tab/>
          <w:delText>TriActionTemplateType</w:delText>
        </w:r>
        <w:r w:rsidRPr="00F21A76" w:rsidDel="00B032C6">
          <w:tab/>
          <w:delText>46</w:delText>
        </w:r>
      </w:del>
    </w:p>
    <w:p w14:paraId="2D69FBBC" w14:textId="77777777" w:rsidR="00F21A76" w:rsidRPr="00F21A76" w:rsidDel="00B032C6" w:rsidRDefault="00F21A76" w:rsidP="00F21A76">
      <w:pPr>
        <w:pStyle w:val="TOC4"/>
        <w:rPr>
          <w:del w:id="946" w:author="Tomáš Urban" w:date="2021-11-15T12:33:00Z"/>
          <w:rFonts w:asciiTheme="minorHAnsi" w:eastAsiaTheme="minorEastAsia" w:hAnsiTheme="minorHAnsi" w:cstheme="minorBidi"/>
          <w:sz w:val="22"/>
          <w:szCs w:val="22"/>
          <w:lang w:eastAsia="en-GB"/>
        </w:rPr>
      </w:pPr>
      <w:del w:id="947" w:author="Tomáš Urban" w:date="2021-11-15T12:33:00Z">
        <w:r w:rsidRPr="00F21A76" w:rsidDel="00B032C6">
          <w:delText>6.3.2.18</w:delText>
        </w:r>
        <w:r w:rsidRPr="00F21A76" w:rsidDel="00B032C6">
          <w:tab/>
          <w:delText>TriStatusType</w:delText>
        </w:r>
        <w:r w:rsidRPr="00F21A76" w:rsidDel="00B032C6">
          <w:tab/>
          <w:delText>47</w:delText>
        </w:r>
      </w:del>
    </w:p>
    <w:p w14:paraId="55EB1F8E" w14:textId="77777777" w:rsidR="00F21A76" w:rsidRPr="00F21A76" w:rsidDel="00B032C6" w:rsidRDefault="00F21A76" w:rsidP="00F21A76">
      <w:pPr>
        <w:pStyle w:val="TOC2"/>
        <w:rPr>
          <w:del w:id="948" w:author="Tomáš Urban" w:date="2021-11-15T12:33:00Z"/>
          <w:rFonts w:asciiTheme="minorHAnsi" w:eastAsiaTheme="minorEastAsia" w:hAnsiTheme="minorHAnsi" w:cstheme="minorBidi"/>
          <w:sz w:val="22"/>
          <w:szCs w:val="22"/>
          <w:lang w:eastAsia="en-GB"/>
        </w:rPr>
      </w:pPr>
      <w:del w:id="949" w:author="Tomáš Urban" w:date="2021-11-15T12:33:00Z">
        <w:r w:rsidRPr="00F21A76" w:rsidDel="00B032C6">
          <w:delText>6.4</w:delText>
        </w:r>
        <w:r w:rsidRPr="00F21A76" w:rsidDel="00B032C6">
          <w:tab/>
          <w:delText>Constants</w:delText>
        </w:r>
        <w:r w:rsidRPr="00F21A76" w:rsidDel="00B032C6">
          <w:tab/>
          <w:delText>47</w:delText>
        </w:r>
      </w:del>
    </w:p>
    <w:p w14:paraId="382676A2" w14:textId="77777777" w:rsidR="00F21A76" w:rsidRPr="00F21A76" w:rsidDel="00B032C6" w:rsidRDefault="00F21A76" w:rsidP="00F21A76">
      <w:pPr>
        <w:pStyle w:val="TOC2"/>
        <w:rPr>
          <w:del w:id="950" w:author="Tomáš Urban" w:date="2021-11-15T12:33:00Z"/>
          <w:rFonts w:asciiTheme="minorHAnsi" w:eastAsiaTheme="minorEastAsia" w:hAnsiTheme="minorHAnsi" w:cstheme="minorBidi"/>
          <w:sz w:val="22"/>
          <w:szCs w:val="22"/>
          <w:lang w:eastAsia="en-GB"/>
        </w:rPr>
      </w:pPr>
      <w:del w:id="951" w:author="Tomáš Urban" w:date="2021-11-15T12:33:00Z">
        <w:r w:rsidRPr="00F21A76" w:rsidDel="00B032C6">
          <w:delText>6.5</w:delText>
        </w:r>
        <w:r w:rsidRPr="00F21A76" w:rsidDel="00B032C6">
          <w:tab/>
          <w:delText>Mapping of interfaces</w:delText>
        </w:r>
        <w:r w:rsidRPr="00F21A76" w:rsidDel="00B032C6">
          <w:tab/>
          <w:delText>48</w:delText>
        </w:r>
      </w:del>
    </w:p>
    <w:p w14:paraId="36A1FBD8" w14:textId="77777777" w:rsidR="00F21A76" w:rsidRPr="00F21A76" w:rsidDel="00B032C6" w:rsidRDefault="00F21A76" w:rsidP="00F21A76">
      <w:pPr>
        <w:pStyle w:val="TOC3"/>
        <w:rPr>
          <w:del w:id="952" w:author="Tomáš Urban" w:date="2021-11-15T12:33:00Z"/>
          <w:rFonts w:asciiTheme="minorHAnsi" w:eastAsiaTheme="minorEastAsia" w:hAnsiTheme="minorHAnsi" w:cstheme="minorBidi"/>
          <w:sz w:val="22"/>
          <w:szCs w:val="22"/>
          <w:lang w:eastAsia="en-GB"/>
        </w:rPr>
      </w:pPr>
      <w:del w:id="953" w:author="Tomáš Urban" w:date="2021-11-15T12:33:00Z">
        <w:r w:rsidRPr="00F21A76" w:rsidDel="00B032C6">
          <w:delText>6.5.0</w:delText>
        </w:r>
        <w:r w:rsidRPr="00F21A76" w:rsidDel="00B032C6">
          <w:tab/>
          <w:delText>Basic rules</w:delText>
        </w:r>
        <w:r w:rsidRPr="00F21A76" w:rsidDel="00B032C6">
          <w:tab/>
          <w:delText>48</w:delText>
        </w:r>
      </w:del>
    </w:p>
    <w:p w14:paraId="7F4762E2" w14:textId="77777777" w:rsidR="00F21A76" w:rsidRPr="00F21A76" w:rsidDel="00B032C6" w:rsidRDefault="00F21A76" w:rsidP="00F21A76">
      <w:pPr>
        <w:pStyle w:val="TOC3"/>
        <w:rPr>
          <w:del w:id="954" w:author="Tomáš Urban" w:date="2021-11-15T12:33:00Z"/>
          <w:rFonts w:asciiTheme="minorHAnsi" w:eastAsiaTheme="minorEastAsia" w:hAnsiTheme="minorHAnsi" w:cstheme="minorBidi"/>
          <w:sz w:val="22"/>
          <w:szCs w:val="22"/>
          <w:lang w:eastAsia="en-GB"/>
        </w:rPr>
      </w:pPr>
      <w:del w:id="955" w:author="Tomáš Urban" w:date="2021-11-15T12:33:00Z">
        <w:r w:rsidRPr="00F21A76" w:rsidDel="00B032C6">
          <w:delText>6.5.1</w:delText>
        </w:r>
        <w:r w:rsidRPr="00F21A76" w:rsidDel="00B032C6">
          <w:tab/>
          <w:delText>Out and InOut Parameter Passing Mode</w:delText>
        </w:r>
        <w:r w:rsidRPr="00F21A76" w:rsidDel="00B032C6">
          <w:tab/>
          <w:delText>48</w:delText>
        </w:r>
      </w:del>
    </w:p>
    <w:p w14:paraId="70A97B00" w14:textId="77777777" w:rsidR="00F21A76" w:rsidRPr="00F21A76" w:rsidDel="00B032C6" w:rsidRDefault="00F21A76" w:rsidP="00F21A76">
      <w:pPr>
        <w:pStyle w:val="TOC3"/>
        <w:rPr>
          <w:del w:id="956" w:author="Tomáš Urban" w:date="2021-11-15T12:33:00Z"/>
          <w:rFonts w:asciiTheme="minorHAnsi" w:eastAsiaTheme="minorEastAsia" w:hAnsiTheme="minorHAnsi" w:cstheme="minorBidi"/>
          <w:sz w:val="22"/>
          <w:szCs w:val="22"/>
          <w:lang w:eastAsia="en-GB"/>
        </w:rPr>
      </w:pPr>
      <w:del w:id="957" w:author="Tomáš Urban" w:date="2021-11-15T12:33:00Z">
        <w:r w:rsidRPr="00F21A76" w:rsidDel="00B032C6">
          <w:delText>6.5.2</w:delText>
        </w:r>
        <w:r w:rsidRPr="00F21A76" w:rsidDel="00B032C6">
          <w:tab/>
          <w:delText>triCommunication - Interface</w:delText>
        </w:r>
        <w:r w:rsidRPr="00F21A76" w:rsidDel="00B032C6">
          <w:tab/>
          <w:delText>48</w:delText>
        </w:r>
      </w:del>
    </w:p>
    <w:p w14:paraId="30E0956E" w14:textId="77777777" w:rsidR="00F21A76" w:rsidRPr="00F21A76" w:rsidDel="00B032C6" w:rsidRDefault="00F21A76" w:rsidP="00F21A76">
      <w:pPr>
        <w:pStyle w:val="TOC4"/>
        <w:rPr>
          <w:del w:id="958" w:author="Tomáš Urban" w:date="2021-11-15T12:33:00Z"/>
          <w:rFonts w:asciiTheme="minorHAnsi" w:eastAsiaTheme="minorEastAsia" w:hAnsiTheme="minorHAnsi" w:cstheme="minorBidi"/>
          <w:sz w:val="22"/>
          <w:szCs w:val="22"/>
          <w:lang w:eastAsia="en-GB"/>
        </w:rPr>
      </w:pPr>
      <w:del w:id="959" w:author="Tomáš Urban" w:date="2021-11-15T12:33:00Z">
        <w:r w:rsidRPr="00F21A76" w:rsidDel="00B032C6">
          <w:delText>6.5.2.0</w:delText>
        </w:r>
        <w:r w:rsidRPr="00F21A76" w:rsidDel="00B032C6">
          <w:tab/>
          <w:delText>Introduction</w:delText>
        </w:r>
        <w:r w:rsidRPr="00F21A76" w:rsidDel="00B032C6">
          <w:tab/>
          <w:delText>48</w:delText>
        </w:r>
      </w:del>
    </w:p>
    <w:p w14:paraId="32D15C20" w14:textId="77777777" w:rsidR="00F21A76" w:rsidRPr="00F21A76" w:rsidDel="00B032C6" w:rsidRDefault="00F21A76" w:rsidP="00F21A76">
      <w:pPr>
        <w:pStyle w:val="TOC4"/>
        <w:rPr>
          <w:del w:id="960" w:author="Tomáš Urban" w:date="2021-11-15T12:33:00Z"/>
          <w:rFonts w:asciiTheme="minorHAnsi" w:eastAsiaTheme="minorEastAsia" w:hAnsiTheme="minorHAnsi" w:cstheme="minorBidi"/>
          <w:sz w:val="22"/>
          <w:szCs w:val="22"/>
          <w:lang w:eastAsia="en-GB"/>
        </w:rPr>
      </w:pPr>
      <w:del w:id="961" w:author="Tomáš Urban" w:date="2021-11-15T12:33:00Z">
        <w:r w:rsidRPr="00F21A76" w:rsidDel="00B032C6">
          <w:delText>6.5.2.1</w:delText>
        </w:r>
        <w:r w:rsidRPr="00F21A76" w:rsidDel="00B032C6">
          <w:tab/>
          <w:delText>triCommunicationSA</w:delText>
        </w:r>
        <w:r w:rsidRPr="00F21A76" w:rsidDel="00B032C6">
          <w:tab/>
          <w:delText>48</w:delText>
        </w:r>
      </w:del>
    </w:p>
    <w:p w14:paraId="24C81630" w14:textId="77777777" w:rsidR="00F21A76" w:rsidRPr="00F21A76" w:rsidDel="00B032C6" w:rsidRDefault="00F21A76" w:rsidP="00F21A76">
      <w:pPr>
        <w:pStyle w:val="TOC4"/>
        <w:rPr>
          <w:del w:id="962" w:author="Tomáš Urban" w:date="2021-11-15T12:33:00Z"/>
          <w:rFonts w:asciiTheme="minorHAnsi" w:eastAsiaTheme="minorEastAsia" w:hAnsiTheme="minorHAnsi" w:cstheme="minorBidi"/>
          <w:sz w:val="22"/>
          <w:szCs w:val="22"/>
          <w:lang w:eastAsia="en-GB"/>
        </w:rPr>
      </w:pPr>
      <w:del w:id="963" w:author="Tomáš Urban" w:date="2021-11-15T12:33:00Z">
        <w:r w:rsidRPr="00F21A76" w:rsidDel="00B032C6">
          <w:delText>6.5.2.2</w:delText>
        </w:r>
        <w:r w:rsidRPr="00F21A76" w:rsidDel="00B032C6">
          <w:tab/>
          <w:delText>triCommunicationTE</w:delText>
        </w:r>
        <w:r w:rsidRPr="00F21A76" w:rsidDel="00B032C6">
          <w:tab/>
          <w:delText>49</w:delText>
        </w:r>
      </w:del>
    </w:p>
    <w:p w14:paraId="2B07EBC2" w14:textId="77777777" w:rsidR="00F21A76" w:rsidRPr="00F21A76" w:rsidDel="00B032C6" w:rsidRDefault="00F21A76" w:rsidP="00F21A76">
      <w:pPr>
        <w:pStyle w:val="TOC3"/>
        <w:rPr>
          <w:del w:id="964" w:author="Tomáš Urban" w:date="2021-11-15T12:33:00Z"/>
          <w:rFonts w:asciiTheme="minorHAnsi" w:eastAsiaTheme="minorEastAsia" w:hAnsiTheme="minorHAnsi" w:cstheme="minorBidi"/>
          <w:sz w:val="22"/>
          <w:szCs w:val="22"/>
          <w:lang w:eastAsia="en-GB"/>
        </w:rPr>
      </w:pPr>
      <w:del w:id="965" w:author="Tomáš Urban" w:date="2021-11-15T12:33:00Z">
        <w:r w:rsidRPr="00F21A76" w:rsidDel="00B032C6">
          <w:delText>6.5.3</w:delText>
        </w:r>
        <w:r w:rsidRPr="00F21A76" w:rsidDel="00B032C6">
          <w:tab/>
          <w:delText>triPlatform - Interface</w:delText>
        </w:r>
        <w:r w:rsidRPr="00F21A76" w:rsidDel="00B032C6">
          <w:tab/>
          <w:delText>50</w:delText>
        </w:r>
      </w:del>
    </w:p>
    <w:p w14:paraId="69EC2D6B" w14:textId="77777777" w:rsidR="00F21A76" w:rsidRPr="00F21A76" w:rsidDel="00B032C6" w:rsidRDefault="00F21A76" w:rsidP="00F21A76">
      <w:pPr>
        <w:pStyle w:val="TOC4"/>
        <w:rPr>
          <w:del w:id="966" w:author="Tomáš Urban" w:date="2021-11-15T12:33:00Z"/>
          <w:rFonts w:asciiTheme="minorHAnsi" w:eastAsiaTheme="minorEastAsia" w:hAnsiTheme="minorHAnsi" w:cstheme="minorBidi"/>
          <w:sz w:val="22"/>
          <w:szCs w:val="22"/>
          <w:lang w:eastAsia="en-GB"/>
        </w:rPr>
      </w:pPr>
      <w:del w:id="967" w:author="Tomáš Urban" w:date="2021-11-15T12:33:00Z">
        <w:r w:rsidRPr="00F21A76" w:rsidDel="00B032C6">
          <w:delText>6.5.3.0</w:delText>
        </w:r>
        <w:r w:rsidRPr="00F21A76" w:rsidDel="00B032C6">
          <w:tab/>
          <w:delText>Introduction</w:delText>
        </w:r>
        <w:r w:rsidRPr="00F21A76" w:rsidDel="00B032C6">
          <w:tab/>
          <w:delText>50</w:delText>
        </w:r>
      </w:del>
    </w:p>
    <w:p w14:paraId="249747B3" w14:textId="77777777" w:rsidR="00F21A76" w:rsidRPr="00F21A76" w:rsidDel="00B032C6" w:rsidRDefault="00F21A76" w:rsidP="00F21A76">
      <w:pPr>
        <w:pStyle w:val="TOC4"/>
        <w:rPr>
          <w:del w:id="968" w:author="Tomáš Urban" w:date="2021-11-15T12:33:00Z"/>
          <w:rFonts w:asciiTheme="minorHAnsi" w:eastAsiaTheme="minorEastAsia" w:hAnsiTheme="minorHAnsi" w:cstheme="minorBidi"/>
          <w:sz w:val="22"/>
          <w:szCs w:val="22"/>
          <w:lang w:eastAsia="en-GB"/>
        </w:rPr>
      </w:pPr>
      <w:del w:id="969" w:author="Tomáš Urban" w:date="2021-11-15T12:33:00Z">
        <w:r w:rsidRPr="00F21A76" w:rsidDel="00B032C6">
          <w:delText>6.5.3.1</w:delText>
        </w:r>
        <w:r w:rsidRPr="00F21A76" w:rsidDel="00B032C6">
          <w:tab/>
          <w:delText>TriPlatformPA</w:delText>
        </w:r>
        <w:r w:rsidRPr="00F21A76" w:rsidDel="00B032C6">
          <w:tab/>
          <w:delText>50</w:delText>
        </w:r>
      </w:del>
    </w:p>
    <w:p w14:paraId="5AA67218" w14:textId="77777777" w:rsidR="00F21A76" w:rsidRPr="00F21A76" w:rsidDel="00B032C6" w:rsidRDefault="00F21A76" w:rsidP="00F21A76">
      <w:pPr>
        <w:pStyle w:val="TOC4"/>
        <w:rPr>
          <w:del w:id="970" w:author="Tomáš Urban" w:date="2021-11-15T12:33:00Z"/>
          <w:rFonts w:asciiTheme="minorHAnsi" w:eastAsiaTheme="minorEastAsia" w:hAnsiTheme="minorHAnsi" w:cstheme="minorBidi"/>
          <w:sz w:val="22"/>
          <w:szCs w:val="22"/>
          <w:lang w:eastAsia="en-GB"/>
        </w:rPr>
      </w:pPr>
      <w:del w:id="971" w:author="Tomáš Urban" w:date="2021-11-15T12:33:00Z">
        <w:r w:rsidRPr="00F21A76" w:rsidDel="00B032C6">
          <w:delText>6.5.3.2</w:delText>
        </w:r>
        <w:r w:rsidRPr="00F21A76" w:rsidDel="00B032C6">
          <w:tab/>
          <w:delText>TriPlatformTE</w:delText>
        </w:r>
        <w:r w:rsidRPr="00F21A76" w:rsidDel="00B032C6">
          <w:tab/>
          <w:delText>51</w:delText>
        </w:r>
      </w:del>
    </w:p>
    <w:p w14:paraId="3E73FB47" w14:textId="77777777" w:rsidR="00F21A76" w:rsidRPr="00F21A76" w:rsidDel="00B032C6" w:rsidRDefault="00F21A76" w:rsidP="00F21A76">
      <w:pPr>
        <w:pStyle w:val="TOC2"/>
        <w:rPr>
          <w:del w:id="972" w:author="Tomáš Urban" w:date="2021-11-15T12:33:00Z"/>
          <w:rFonts w:asciiTheme="minorHAnsi" w:eastAsiaTheme="minorEastAsia" w:hAnsiTheme="minorHAnsi" w:cstheme="minorBidi"/>
          <w:sz w:val="22"/>
          <w:szCs w:val="22"/>
          <w:lang w:eastAsia="en-GB"/>
        </w:rPr>
      </w:pPr>
      <w:del w:id="973" w:author="Tomáš Urban" w:date="2021-11-15T12:33:00Z">
        <w:r w:rsidRPr="00F21A76" w:rsidDel="00B032C6">
          <w:delText>6.6</w:delText>
        </w:r>
        <w:r w:rsidRPr="00F21A76" w:rsidDel="00B032C6">
          <w:tab/>
          <w:delText>Optional parameters</w:delText>
        </w:r>
        <w:r w:rsidRPr="00F21A76" w:rsidDel="00B032C6">
          <w:tab/>
          <w:delText>51</w:delText>
        </w:r>
      </w:del>
    </w:p>
    <w:p w14:paraId="027BB69A" w14:textId="77777777" w:rsidR="00F21A76" w:rsidRPr="00F21A76" w:rsidDel="00B032C6" w:rsidRDefault="00F21A76" w:rsidP="00F21A76">
      <w:pPr>
        <w:pStyle w:val="TOC2"/>
        <w:rPr>
          <w:del w:id="974" w:author="Tomáš Urban" w:date="2021-11-15T12:33:00Z"/>
          <w:rFonts w:asciiTheme="minorHAnsi" w:eastAsiaTheme="minorEastAsia" w:hAnsiTheme="minorHAnsi" w:cstheme="minorBidi"/>
          <w:sz w:val="22"/>
          <w:szCs w:val="22"/>
          <w:lang w:eastAsia="en-GB"/>
        </w:rPr>
      </w:pPr>
      <w:del w:id="975" w:author="Tomáš Urban" w:date="2021-11-15T12:33:00Z">
        <w:r w:rsidRPr="00F21A76" w:rsidDel="00B032C6">
          <w:delText>6.7</w:delText>
        </w:r>
        <w:r w:rsidRPr="00F21A76" w:rsidDel="00B032C6">
          <w:tab/>
          <w:delText>TRI initialization</w:delText>
        </w:r>
        <w:r w:rsidRPr="00F21A76" w:rsidDel="00B032C6">
          <w:tab/>
          <w:delText>51</w:delText>
        </w:r>
      </w:del>
    </w:p>
    <w:p w14:paraId="5F18E352" w14:textId="77777777" w:rsidR="00F21A76" w:rsidRPr="00F21A76" w:rsidDel="00B032C6" w:rsidRDefault="00F21A76" w:rsidP="00F21A76">
      <w:pPr>
        <w:pStyle w:val="TOC1"/>
        <w:rPr>
          <w:del w:id="976" w:author="Tomáš Urban" w:date="2021-11-15T12:33:00Z"/>
          <w:rFonts w:asciiTheme="minorHAnsi" w:eastAsiaTheme="minorEastAsia" w:hAnsiTheme="minorHAnsi" w:cstheme="minorBidi"/>
          <w:szCs w:val="22"/>
          <w:lang w:eastAsia="en-GB"/>
        </w:rPr>
      </w:pPr>
      <w:del w:id="977" w:author="Tomáš Urban" w:date="2021-11-15T12:33:00Z">
        <w:r w:rsidRPr="00F21A76" w:rsidDel="00B032C6">
          <w:delText>7</w:delText>
        </w:r>
        <w:r w:rsidRPr="00F21A76" w:rsidDel="00B032C6">
          <w:tab/>
          <w:delText>ANSI C language mapping</w:delText>
        </w:r>
        <w:r w:rsidRPr="00F21A76" w:rsidDel="00B032C6">
          <w:tab/>
          <w:delText>51</w:delText>
        </w:r>
      </w:del>
    </w:p>
    <w:p w14:paraId="58D5B587" w14:textId="77777777" w:rsidR="00F21A76" w:rsidRPr="00F21A76" w:rsidDel="00B032C6" w:rsidRDefault="00F21A76" w:rsidP="00F21A76">
      <w:pPr>
        <w:pStyle w:val="TOC2"/>
        <w:rPr>
          <w:del w:id="978" w:author="Tomáš Urban" w:date="2021-11-15T12:33:00Z"/>
          <w:rFonts w:asciiTheme="minorHAnsi" w:eastAsiaTheme="minorEastAsia" w:hAnsiTheme="minorHAnsi" w:cstheme="minorBidi"/>
          <w:sz w:val="22"/>
          <w:szCs w:val="22"/>
          <w:lang w:eastAsia="en-GB"/>
        </w:rPr>
      </w:pPr>
      <w:del w:id="979" w:author="Tomáš Urban" w:date="2021-11-15T12:33:00Z">
        <w:r w:rsidRPr="00F21A76" w:rsidDel="00B032C6">
          <w:delText>7.1</w:delText>
        </w:r>
        <w:r w:rsidRPr="00F21A76" w:rsidDel="00B032C6">
          <w:tab/>
          <w:delText>Introduction</w:delText>
        </w:r>
        <w:r w:rsidRPr="00F21A76" w:rsidDel="00B032C6">
          <w:tab/>
          <w:delText>51</w:delText>
        </w:r>
      </w:del>
    </w:p>
    <w:p w14:paraId="19A1ECBD" w14:textId="77777777" w:rsidR="00F21A76" w:rsidRPr="00F21A76" w:rsidDel="00B032C6" w:rsidRDefault="00F21A76" w:rsidP="00F21A76">
      <w:pPr>
        <w:pStyle w:val="TOC2"/>
        <w:rPr>
          <w:del w:id="980" w:author="Tomáš Urban" w:date="2021-11-15T12:33:00Z"/>
          <w:rFonts w:asciiTheme="minorHAnsi" w:eastAsiaTheme="minorEastAsia" w:hAnsiTheme="minorHAnsi" w:cstheme="minorBidi"/>
          <w:sz w:val="22"/>
          <w:szCs w:val="22"/>
          <w:lang w:eastAsia="en-GB"/>
        </w:rPr>
      </w:pPr>
      <w:del w:id="981" w:author="Tomáš Urban" w:date="2021-11-15T12:33:00Z">
        <w:r w:rsidRPr="00F21A76" w:rsidDel="00B032C6">
          <w:delText>7.2</w:delText>
        </w:r>
        <w:r w:rsidRPr="00F21A76" w:rsidDel="00B032C6">
          <w:tab/>
          <w:delText>Names and scopes</w:delText>
        </w:r>
        <w:r w:rsidRPr="00F21A76" w:rsidDel="00B032C6">
          <w:tab/>
          <w:delText>51</w:delText>
        </w:r>
      </w:del>
    </w:p>
    <w:p w14:paraId="7403C953" w14:textId="77777777" w:rsidR="00F21A76" w:rsidRPr="00F21A76" w:rsidDel="00B032C6" w:rsidRDefault="00F21A76" w:rsidP="00F21A76">
      <w:pPr>
        <w:pStyle w:val="TOC3"/>
        <w:rPr>
          <w:del w:id="982" w:author="Tomáš Urban" w:date="2021-11-15T12:33:00Z"/>
          <w:rFonts w:asciiTheme="minorHAnsi" w:eastAsiaTheme="minorEastAsia" w:hAnsiTheme="minorHAnsi" w:cstheme="minorBidi"/>
          <w:sz w:val="22"/>
          <w:szCs w:val="22"/>
          <w:lang w:eastAsia="en-GB"/>
        </w:rPr>
      </w:pPr>
      <w:del w:id="983" w:author="Tomáš Urban" w:date="2021-11-15T12:33:00Z">
        <w:r w:rsidRPr="00F21A76" w:rsidDel="00B032C6">
          <w:delText>7.2.0</w:delText>
        </w:r>
        <w:r w:rsidRPr="00F21A76" w:rsidDel="00B032C6">
          <w:tab/>
          <w:delText>Naming rules</w:delText>
        </w:r>
        <w:r w:rsidRPr="00F21A76" w:rsidDel="00B032C6">
          <w:tab/>
          <w:delText>51</w:delText>
        </w:r>
      </w:del>
    </w:p>
    <w:p w14:paraId="504F7DF9" w14:textId="77777777" w:rsidR="00F21A76" w:rsidRPr="00F21A76" w:rsidDel="00B032C6" w:rsidRDefault="00F21A76" w:rsidP="00F21A76">
      <w:pPr>
        <w:pStyle w:val="TOC3"/>
        <w:rPr>
          <w:del w:id="984" w:author="Tomáš Urban" w:date="2021-11-15T12:33:00Z"/>
          <w:rFonts w:asciiTheme="minorHAnsi" w:eastAsiaTheme="minorEastAsia" w:hAnsiTheme="minorHAnsi" w:cstheme="minorBidi"/>
          <w:sz w:val="22"/>
          <w:szCs w:val="22"/>
          <w:lang w:eastAsia="en-GB"/>
        </w:rPr>
      </w:pPr>
      <w:del w:id="985" w:author="Tomáš Urban" w:date="2021-11-15T12:33:00Z">
        <w:r w:rsidRPr="00F21A76" w:rsidDel="00B032C6">
          <w:delText>7.2.1</w:delText>
        </w:r>
        <w:r w:rsidRPr="00F21A76" w:rsidDel="00B032C6">
          <w:tab/>
          <w:delText>Abstract type mapping</w:delText>
        </w:r>
        <w:r w:rsidRPr="00F21A76" w:rsidDel="00B032C6">
          <w:tab/>
          <w:delText>52</w:delText>
        </w:r>
      </w:del>
    </w:p>
    <w:p w14:paraId="14A08703" w14:textId="77777777" w:rsidR="00F21A76" w:rsidRPr="00F21A76" w:rsidDel="00B032C6" w:rsidRDefault="00F21A76" w:rsidP="00F21A76">
      <w:pPr>
        <w:pStyle w:val="TOC3"/>
        <w:rPr>
          <w:del w:id="986" w:author="Tomáš Urban" w:date="2021-11-15T12:33:00Z"/>
          <w:rFonts w:asciiTheme="minorHAnsi" w:eastAsiaTheme="minorEastAsia" w:hAnsiTheme="minorHAnsi" w:cstheme="minorBidi"/>
          <w:sz w:val="22"/>
          <w:szCs w:val="22"/>
          <w:lang w:eastAsia="en-GB"/>
        </w:rPr>
      </w:pPr>
      <w:del w:id="987" w:author="Tomáš Urban" w:date="2021-11-15T12:33:00Z">
        <w:r w:rsidRPr="00F21A76" w:rsidDel="00B032C6">
          <w:delText>7.2.2</w:delText>
        </w:r>
        <w:r w:rsidRPr="00F21A76" w:rsidDel="00B032C6">
          <w:tab/>
          <w:delText>ANSI C type definitions</w:delText>
        </w:r>
        <w:r w:rsidRPr="00F21A76" w:rsidDel="00B032C6">
          <w:tab/>
          <w:delText>53</w:delText>
        </w:r>
      </w:del>
    </w:p>
    <w:p w14:paraId="6D68317D" w14:textId="77777777" w:rsidR="00F21A76" w:rsidRPr="00F21A76" w:rsidDel="00B032C6" w:rsidRDefault="00F21A76" w:rsidP="00F21A76">
      <w:pPr>
        <w:pStyle w:val="TOC3"/>
        <w:rPr>
          <w:del w:id="988" w:author="Tomáš Urban" w:date="2021-11-15T12:33:00Z"/>
          <w:rFonts w:asciiTheme="minorHAnsi" w:eastAsiaTheme="minorEastAsia" w:hAnsiTheme="minorHAnsi" w:cstheme="minorBidi"/>
          <w:sz w:val="22"/>
          <w:szCs w:val="22"/>
          <w:lang w:eastAsia="en-GB"/>
        </w:rPr>
      </w:pPr>
      <w:del w:id="989" w:author="Tomáš Urban" w:date="2021-11-15T12:33:00Z">
        <w:r w:rsidRPr="00F21A76" w:rsidDel="00B032C6">
          <w:delText>7.2.3</w:delText>
        </w:r>
        <w:r w:rsidRPr="00F21A76" w:rsidDel="00B032C6">
          <w:tab/>
          <w:delText>IDL type mapping</w:delText>
        </w:r>
        <w:r w:rsidRPr="00F21A76" w:rsidDel="00B032C6">
          <w:tab/>
          <w:delText>53</w:delText>
        </w:r>
      </w:del>
    </w:p>
    <w:p w14:paraId="513F797A" w14:textId="77777777" w:rsidR="00F21A76" w:rsidRPr="00F21A76" w:rsidDel="00B032C6" w:rsidRDefault="00F21A76" w:rsidP="00F21A76">
      <w:pPr>
        <w:pStyle w:val="TOC3"/>
        <w:rPr>
          <w:del w:id="990" w:author="Tomáš Urban" w:date="2021-11-15T12:33:00Z"/>
          <w:rFonts w:asciiTheme="minorHAnsi" w:eastAsiaTheme="minorEastAsia" w:hAnsiTheme="minorHAnsi" w:cstheme="minorBidi"/>
          <w:sz w:val="22"/>
          <w:szCs w:val="22"/>
          <w:lang w:eastAsia="en-GB"/>
        </w:rPr>
      </w:pPr>
      <w:del w:id="991" w:author="Tomáš Urban" w:date="2021-11-15T12:33:00Z">
        <w:r w:rsidRPr="00F21A76" w:rsidDel="00B032C6">
          <w:delText>7.2.4</w:delText>
        </w:r>
        <w:r w:rsidRPr="00F21A76" w:rsidDel="00B032C6">
          <w:tab/>
          <w:delText>TRI operation mapping</w:delText>
        </w:r>
        <w:r w:rsidRPr="00F21A76" w:rsidDel="00B032C6">
          <w:tab/>
          <w:delText>53</w:delText>
        </w:r>
      </w:del>
    </w:p>
    <w:p w14:paraId="0B241AE9" w14:textId="77777777" w:rsidR="00F21A76" w:rsidRPr="00F21A76" w:rsidDel="00B032C6" w:rsidRDefault="00F21A76" w:rsidP="00F21A76">
      <w:pPr>
        <w:pStyle w:val="TOC2"/>
        <w:rPr>
          <w:del w:id="992" w:author="Tomáš Urban" w:date="2021-11-15T12:33:00Z"/>
          <w:rFonts w:asciiTheme="minorHAnsi" w:eastAsiaTheme="minorEastAsia" w:hAnsiTheme="minorHAnsi" w:cstheme="minorBidi"/>
          <w:sz w:val="22"/>
          <w:szCs w:val="22"/>
          <w:lang w:eastAsia="en-GB"/>
        </w:rPr>
      </w:pPr>
      <w:del w:id="993" w:author="Tomáš Urban" w:date="2021-11-15T12:33:00Z">
        <w:r w:rsidRPr="00F21A76" w:rsidDel="00B032C6">
          <w:delText>7.3</w:delText>
        </w:r>
        <w:r w:rsidRPr="00F21A76" w:rsidDel="00B032C6">
          <w:tab/>
          <w:delText>Memory management</w:delText>
        </w:r>
        <w:r w:rsidRPr="00F21A76" w:rsidDel="00B032C6">
          <w:tab/>
          <w:delText>56</w:delText>
        </w:r>
      </w:del>
    </w:p>
    <w:p w14:paraId="03290B1B" w14:textId="77777777" w:rsidR="00F21A76" w:rsidRPr="00F21A76" w:rsidDel="00B032C6" w:rsidRDefault="00F21A76" w:rsidP="00F21A76">
      <w:pPr>
        <w:pStyle w:val="TOC1"/>
        <w:rPr>
          <w:del w:id="994" w:author="Tomáš Urban" w:date="2021-11-15T12:33:00Z"/>
          <w:rFonts w:asciiTheme="minorHAnsi" w:eastAsiaTheme="minorEastAsia" w:hAnsiTheme="minorHAnsi" w:cstheme="minorBidi"/>
          <w:szCs w:val="22"/>
          <w:lang w:eastAsia="en-GB"/>
        </w:rPr>
      </w:pPr>
      <w:del w:id="995" w:author="Tomáš Urban" w:date="2021-11-15T12:33:00Z">
        <w:r w:rsidRPr="00F21A76" w:rsidDel="00B032C6">
          <w:delText>8</w:delText>
        </w:r>
        <w:r w:rsidRPr="00F21A76" w:rsidDel="00B032C6">
          <w:tab/>
          <w:delText>C++ language mapping</w:delText>
        </w:r>
        <w:r w:rsidRPr="00F21A76" w:rsidDel="00B032C6">
          <w:tab/>
          <w:delText>56</w:delText>
        </w:r>
      </w:del>
    </w:p>
    <w:p w14:paraId="589BAF99" w14:textId="77777777" w:rsidR="00F21A76" w:rsidRPr="00F21A76" w:rsidDel="00B032C6" w:rsidRDefault="00F21A76" w:rsidP="00F21A76">
      <w:pPr>
        <w:pStyle w:val="TOC2"/>
        <w:rPr>
          <w:del w:id="996" w:author="Tomáš Urban" w:date="2021-11-15T12:33:00Z"/>
          <w:rFonts w:asciiTheme="minorHAnsi" w:eastAsiaTheme="minorEastAsia" w:hAnsiTheme="minorHAnsi" w:cstheme="minorBidi"/>
          <w:sz w:val="22"/>
          <w:szCs w:val="22"/>
          <w:lang w:eastAsia="en-GB"/>
        </w:rPr>
      </w:pPr>
      <w:del w:id="997" w:author="Tomáš Urban" w:date="2021-11-15T12:33:00Z">
        <w:r w:rsidRPr="00F21A76" w:rsidDel="00B032C6">
          <w:delText>8.1</w:delText>
        </w:r>
        <w:r w:rsidRPr="00F21A76" w:rsidDel="00B032C6">
          <w:tab/>
          <w:delText>Introduction</w:delText>
        </w:r>
        <w:r w:rsidRPr="00F21A76" w:rsidDel="00B032C6">
          <w:tab/>
          <w:delText>56</w:delText>
        </w:r>
      </w:del>
    </w:p>
    <w:p w14:paraId="67AC618A" w14:textId="77777777" w:rsidR="00F21A76" w:rsidRPr="00F21A76" w:rsidDel="00B032C6" w:rsidRDefault="00F21A76" w:rsidP="00F21A76">
      <w:pPr>
        <w:pStyle w:val="TOC2"/>
        <w:rPr>
          <w:del w:id="998" w:author="Tomáš Urban" w:date="2021-11-15T12:33:00Z"/>
          <w:rFonts w:asciiTheme="minorHAnsi" w:eastAsiaTheme="minorEastAsia" w:hAnsiTheme="minorHAnsi" w:cstheme="minorBidi"/>
          <w:sz w:val="22"/>
          <w:szCs w:val="22"/>
          <w:lang w:eastAsia="en-GB"/>
        </w:rPr>
      </w:pPr>
      <w:del w:id="999" w:author="Tomáš Urban" w:date="2021-11-15T12:33:00Z">
        <w:r w:rsidRPr="00F21A76" w:rsidDel="00B032C6">
          <w:delText>8.2</w:delText>
        </w:r>
        <w:r w:rsidRPr="00F21A76" w:rsidDel="00B032C6">
          <w:tab/>
          <w:delText>Names and scopes</w:delText>
        </w:r>
        <w:r w:rsidRPr="00F21A76" w:rsidDel="00B032C6">
          <w:tab/>
          <w:delText>56</w:delText>
        </w:r>
      </w:del>
    </w:p>
    <w:p w14:paraId="5B26DD9F" w14:textId="77777777" w:rsidR="00F21A76" w:rsidRPr="00F21A76" w:rsidDel="00B032C6" w:rsidRDefault="00F21A76" w:rsidP="00F21A76">
      <w:pPr>
        <w:pStyle w:val="TOC2"/>
        <w:rPr>
          <w:del w:id="1000" w:author="Tomáš Urban" w:date="2021-11-15T12:33:00Z"/>
          <w:rFonts w:asciiTheme="minorHAnsi" w:eastAsiaTheme="minorEastAsia" w:hAnsiTheme="minorHAnsi" w:cstheme="minorBidi"/>
          <w:sz w:val="22"/>
          <w:szCs w:val="22"/>
          <w:lang w:eastAsia="en-GB"/>
        </w:rPr>
      </w:pPr>
      <w:del w:id="1001" w:author="Tomáš Urban" w:date="2021-11-15T12:33:00Z">
        <w:r w:rsidRPr="00F21A76" w:rsidDel="00B032C6">
          <w:delText>8.3</w:delText>
        </w:r>
        <w:r w:rsidRPr="00F21A76" w:rsidDel="00B032C6">
          <w:tab/>
          <w:delText>Memory management</w:delText>
        </w:r>
        <w:r w:rsidRPr="00F21A76" w:rsidDel="00B032C6">
          <w:tab/>
          <w:delText>56</w:delText>
        </w:r>
      </w:del>
    </w:p>
    <w:p w14:paraId="7D110B94" w14:textId="77777777" w:rsidR="00F21A76" w:rsidRPr="00F21A76" w:rsidDel="00B032C6" w:rsidRDefault="00F21A76" w:rsidP="00F21A76">
      <w:pPr>
        <w:pStyle w:val="TOC2"/>
        <w:rPr>
          <w:del w:id="1002" w:author="Tomáš Urban" w:date="2021-11-15T12:33:00Z"/>
          <w:rFonts w:asciiTheme="minorHAnsi" w:eastAsiaTheme="minorEastAsia" w:hAnsiTheme="minorHAnsi" w:cstheme="minorBidi"/>
          <w:sz w:val="22"/>
          <w:szCs w:val="22"/>
          <w:lang w:eastAsia="en-GB"/>
        </w:rPr>
      </w:pPr>
      <w:del w:id="1003" w:author="Tomáš Urban" w:date="2021-11-15T12:33:00Z">
        <w:r w:rsidRPr="00F21A76" w:rsidDel="00B032C6">
          <w:delText>8.4</w:delText>
        </w:r>
        <w:r w:rsidRPr="00F21A76" w:rsidDel="00B032C6">
          <w:tab/>
          <w:delText>Void</w:delText>
        </w:r>
        <w:r w:rsidRPr="00F21A76" w:rsidDel="00B032C6">
          <w:tab/>
          <w:delText>56</w:delText>
        </w:r>
      </w:del>
    </w:p>
    <w:p w14:paraId="11F61F69" w14:textId="77777777" w:rsidR="00F21A76" w:rsidRPr="00F21A76" w:rsidDel="00B032C6" w:rsidRDefault="00F21A76" w:rsidP="00F21A76">
      <w:pPr>
        <w:pStyle w:val="TOC2"/>
        <w:rPr>
          <w:del w:id="1004" w:author="Tomáš Urban" w:date="2021-11-15T12:33:00Z"/>
          <w:rFonts w:asciiTheme="minorHAnsi" w:eastAsiaTheme="minorEastAsia" w:hAnsiTheme="minorHAnsi" w:cstheme="minorBidi"/>
          <w:sz w:val="22"/>
          <w:szCs w:val="22"/>
          <w:lang w:eastAsia="en-GB"/>
        </w:rPr>
      </w:pPr>
      <w:del w:id="1005" w:author="Tomáš Urban" w:date="2021-11-15T12:33:00Z">
        <w:r w:rsidRPr="00F21A76" w:rsidDel="00B032C6">
          <w:delText>8.5</w:delText>
        </w:r>
        <w:r w:rsidRPr="00F21A76" w:rsidDel="00B032C6">
          <w:tab/>
          <w:delText>Type mapping</w:delText>
        </w:r>
        <w:r w:rsidRPr="00F21A76" w:rsidDel="00B032C6">
          <w:tab/>
          <w:delText>56</w:delText>
        </w:r>
      </w:del>
    </w:p>
    <w:p w14:paraId="2A1FAF53" w14:textId="77777777" w:rsidR="00F21A76" w:rsidRPr="00F21A76" w:rsidDel="00B032C6" w:rsidRDefault="00F21A76" w:rsidP="00F21A76">
      <w:pPr>
        <w:pStyle w:val="TOC3"/>
        <w:rPr>
          <w:del w:id="1006" w:author="Tomáš Urban" w:date="2021-11-15T12:33:00Z"/>
          <w:rFonts w:asciiTheme="minorHAnsi" w:eastAsiaTheme="minorEastAsia" w:hAnsiTheme="minorHAnsi" w:cstheme="minorBidi"/>
          <w:sz w:val="22"/>
          <w:szCs w:val="22"/>
          <w:lang w:eastAsia="en-GB"/>
        </w:rPr>
      </w:pPr>
      <w:del w:id="1007" w:author="Tomáš Urban" w:date="2021-11-15T12:33:00Z">
        <w:r w:rsidRPr="00F21A76" w:rsidDel="00B032C6">
          <w:delText>8.5.0</w:delText>
        </w:r>
        <w:r w:rsidRPr="00F21A76" w:rsidDel="00B032C6">
          <w:tab/>
          <w:delText>Basic rules</w:delText>
        </w:r>
        <w:r w:rsidRPr="00F21A76" w:rsidDel="00B032C6">
          <w:tab/>
          <w:delText>56</w:delText>
        </w:r>
      </w:del>
    </w:p>
    <w:p w14:paraId="1C95D520" w14:textId="77777777" w:rsidR="00F21A76" w:rsidRPr="00F21A76" w:rsidDel="00B032C6" w:rsidRDefault="00F21A76" w:rsidP="00F21A76">
      <w:pPr>
        <w:pStyle w:val="TOC3"/>
        <w:rPr>
          <w:del w:id="1008" w:author="Tomáš Urban" w:date="2021-11-15T12:33:00Z"/>
          <w:rFonts w:asciiTheme="minorHAnsi" w:eastAsiaTheme="minorEastAsia" w:hAnsiTheme="minorHAnsi" w:cstheme="minorBidi"/>
          <w:sz w:val="22"/>
          <w:szCs w:val="22"/>
          <w:lang w:eastAsia="en-GB"/>
        </w:rPr>
      </w:pPr>
      <w:del w:id="1009" w:author="Tomáš Urban" w:date="2021-11-15T12:33:00Z">
        <w:r w:rsidRPr="00F21A76" w:rsidDel="00B032C6">
          <w:delText>8.5.1</w:delText>
        </w:r>
        <w:r w:rsidRPr="00F21A76" w:rsidDel="00B032C6">
          <w:tab/>
          <w:delText>Encapsulated C++ types</w:delText>
        </w:r>
        <w:r w:rsidRPr="00F21A76" w:rsidDel="00B032C6">
          <w:tab/>
          <w:delText>56</w:delText>
        </w:r>
      </w:del>
    </w:p>
    <w:p w14:paraId="3B1DFB86" w14:textId="77777777" w:rsidR="00F21A76" w:rsidRPr="00F21A76" w:rsidDel="00B032C6" w:rsidRDefault="00F21A76" w:rsidP="00F21A76">
      <w:pPr>
        <w:pStyle w:val="TOC3"/>
        <w:rPr>
          <w:del w:id="1010" w:author="Tomáš Urban" w:date="2021-11-15T12:33:00Z"/>
          <w:rFonts w:asciiTheme="minorHAnsi" w:eastAsiaTheme="minorEastAsia" w:hAnsiTheme="minorHAnsi" w:cstheme="minorBidi"/>
          <w:sz w:val="22"/>
          <w:szCs w:val="22"/>
          <w:lang w:eastAsia="en-GB"/>
        </w:rPr>
      </w:pPr>
      <w:del w:id="1011" w:author="Tomáš Urban" w:date="2021-11-15T12:33:00Z">
        <w:r w:rsidRPr="00F21A76" w:rsidDel="00B032C6">
          <w:delText>8.5.2</w:delText>
        </w:r>
        <w:r w:rsidRPr="00F21A76" w:rsidDel="00B032C6">
          <w:tab/>
          <w:delText>Abstract data types</w:delText>
        </w:r>
        <w:r w:rsidRPr="00F21A76" w:rsidDel="00B032C6">
          <w:tab/>
          <w:delText>57</w:delText>
        </w:r>
      </w:del>
    </w:p>
    <w:p w14:paraId="084727CA" w14:textId="77777777" w:rsidR="00F21A76" w:rsidRPr="00F21A76" w:rsidDel="00B032C6" w:rsidRDefault="00F21A76" w:rsidP="00F21A76">
      <w:pPr>
        <w:pStyle w:val="TOC4"/>
        <w:rPr>
          <w:del w:id="1012" w:author="Tomáš Urban" w:date="2021-11-15T12:33:00Z"/>
          <w:rFonts w:asciiTheme="minorHAnsi" w:eastAsiaTheme="minorEastAsia" w:hAnsiTheme="minorHAnsi" w:cstheme="minorBidi"/>
          <w:sz w:val="22"/>
          <w:szCs w:val="22"/>
          <w:lang w:eastAsia="en-GB"/>
        </w:rPr>
      </w:pPr>
      <w:del w:id="1013" w:author="Tomáš Urban" w:date="2021-11-15T12:33:00Z">
        <w:r w:rsidRPr="00F21A76" w:rsidDel="00B032C6">
          <w:delText>8.5.2.1</w:delText>
        </w:r>
        <w:r w:rsidRPr="00F21A76" w:rsidDel="00B032C6">
          <w:tab/>
          <w:delText>QualifiedName</w:delText>
        </w:r>
        <w:r w:rsidRPr="00F21A76" w:rsidDel="00B032C6">
          <w:tab/>
          <w:delText>57</w:delText>
        </w:r>
      </w:del>
    </w:p>
    <w:p w14:paraId="2CCE1746" w14:textId="77777777" w:rsidR="00F21A76" w:rsidRPr="00F21A76" w:rsidDel="00B032C6" w:rsidRDefault="00F21A76" w:rsidP="00F21A76">
      <w:pPr>
        <w:pStyle w:val="TOC4"/>
        <w:rPr>
          <w:del w:id="1014" w:author="Tomáš Urban" w:date="2021-11-15T12:33:00Z"/>
          <w:rFonts w:asciiTheme="minorHAnsi" w:eastAsiaTheme="minorEastAsia" w:hAnsiTheme="minorHAnsi" w:cstheme="minorBidi"/>
          <w:sz w:val="22"/>
          <w:szCs w:val="22"/>
          <w:lang w:eastAsia="en-GB"/>
        </w:rPr>
      </w:pPr>
      <w:del w:id="1015" w:author="Tomáš Urban" w:date="2021-11-15T12:33:00Z">
        <w:r w:rsidRPr="00F21A76" w:rsidDel="00B032C6">
          <w:delText>8.5.2.2</w:delText>
        </w:r>
        <w:r w:rsidRPr="00F21A76" w:rsidDel="00B032C6">
          <w:tab/>
          <w:delText>TriAddress</w:delText>
        </w:r>
        <w:r w:rsidRPr="00F21A76" w:rsidDel="00B032C6">
          <w:tab/>
          <w:delText>57</w:delText>
        </w:r>
      </w:del>
    </w:p>
    <w:p w14:paraId="795F9651" w14:textId="77777777" w:rsidR="00F21A76" w:rsidRPr="00F21A76" w:rsidDel="00B032C6" w:rsidRDefault="00F21A76" w:rsidP="00F21A76">
      <w:pPr>
        <w:pStyle w:val="TOC4"/>
        <w:rPr>
          <w:del w:id="1016" w:author="Tomáš Urban" w:date="2021-11-15T12:33:00Z"/>
          <w:rFonts w:asciiTheme="minorHAnsi" w:eastAsiaTheme="minorEastAsia" w:hAnsiTheme="minorHAnsi" w:cstheme="minorBidi"/>
          <w:sz w:val="22"/>
          <w:szCs w:val="22"/>
          <w:lang w:eastAsia="en-GB"/>
        </w:rPr>
      </w:pPr>
      <w:del w:id="1017" w:author="Tomáš Urban" w:date="2021-11-15T12:33:00Z">
        <w:r w:rsidRPr="00F21A76" w:rsidDel="00B032C6">
          <w:delText>8.5.2.3</w:delText>
        </w:r>
        <w:r w:rsidRPr="00F21A76" w:rsidDel="00B032C6">
          <w:tab/>
          <w:delText>TriAddressList</w:delText>
        </w:r>
        <w:r w:rsidRPr="00F21A76" w:rsidDel="00B032C6">
          <w:tab/>
          <w:delText>58</w:delText>
        </w:r>
      </w:del>
    </w:p>
    <w:p w14:paraId="6316A2FA" w14:textId="77777777" w:rsidR="00F21A76" w:rsidRPr="00F21A76" w:rsidDel="00B032C6" w:rsidRDefault="00F21A76" w:rsidP="00F21A76">
      <w:pPr>
        <w:pStyle w:val="TOC4"/>
        <w:rPr>
          <w:del w:id="1018" w:author="Tomáš Urban" w:date="2021-11-15T12:33:00Z"/>
          <w:rFonts w:asciiTheme="minorHAnsi" w:eastAsiaTheme="minorEastAsia" w:hAnsiTheme="minorHAnsi" w:cstheme="minorBidi"/>
          <w:sz w:val="22"/>
          <w:szCs w:val="22"/>
          <w:lang w:eastAsia="en-GB"/>
        </w:rPr>
      </w:pPr>
      <w:del w:id="1019" w:author="Tomáš Urban" w:date="2021-11-15T12:33:00Z">
        <w:r w:rsidRPr="00F21A76" w:rsidDel="00B032C6">
          <w:delText>8.5.2.4</w:delText>
        </w:r>
        <w:r w:rsidRPr="00F21A76" w:rsidDel="00B032C6">
          <w:tab/>
          <w:delText>TriComponentId</w:delText>
        </w:r>
        <w:r w:rsidRPr="00F21A76" w:rsidDel="00B032C6">
          <w:tab/>
          <w:delText>59</w:delText>
        </w:r>
      </w:del>
    </w:p>
    <w:p w14:paraId="76772CE7" w14:textId="77777777" w:rsidR="00F21A76" w:rsidRPr="00F21A76" w:rsidDel="00B032C6" w:rsidRDefault="00F21A76" w:rsidP="00F21A76">
      <w:pPr>
        <w:pStyle w:val="TOC4"/>
        <w:rPr>
          <w:del w:id="1020" w:author="Tomáš Urban" w:date="2021-11-15T12:33:00Z"/>
          <w:rFonts w:asciiTheme="minorHAnsi" w:eastAsiaTheme="minorEastAsia" w:hAnsiTheme="minorHAnsi" w:cstheme="minorBidi"/>
          <w:sz w:val="22"/>
          <w:szCs w:val="22"/>
          <w:lang w:eastAsia="en-GB"/>
        </w:rPr>
      </w:pPr>
      <w:del w:id="1021" w:author="Tomáš Urban" w:date="2021-11-15T12:33:00Z">
        <w:r w:rsidRPr="00F21A76" w:rsidDel="00B032C6">
          <w:delText>8.5.2.5</w:delText>
        </w:r>
        <w:r w:rsidRPr="00F21A76" w:rsidDel="00B032C6">
          <w:tab/>
          <w:delText>TriComponentIdList</w:delText>
        </w:r>
        <w:r w:rsidRPr="00F21A76" w:rsidDel="00B032C6">
          <w:tab/>
          <w:delText>59</w:delText>
        </w:r>
      </w:del>
    </w:p>
    <w:p w14:paraId="5502A330" w14:textId="77777777" w:rsidR="00F21A76" w:rsidRPr="00F21A76" w:rsidDel="00B032C6" w:rsidRDefault="00F21A76" w:rsidP="00F21A76">
      <w:pPr>
        <w:pStyle w:val="TOC4"/>
        <w:rPr>
          <w:del w:id="1022" w:author="Tomáš Urban" w:date="2021-11-15T12:33:00Z"/>
          <w:rFonts w:asciiTheme="minorHAnsi" w:eastAsiaTheme="minorEastAsia" w:hAnsiTheme="minorHAnsi" w:cstheme="minorBidi"/>
          <w:sz w:val="22"/>
          <w:szCs w:val="22"/>
          <w:lang w:eastAsia="en-GB"/>
        </w:rPr>
      </w:pPr>
      <w:del w:id="1023" w:author="Tomáš Urban" w:date="2021-11-15T12:33:00Z">
        <w:r w:rsidRPr="00F21A76" w:rsidDel="00B032C6">
          <w:delText>8.5.2.6</w:delText>
        </w:r>
        <w:r w:rsidRPr="00F21A76" w:rsidDel="00B032C6">
          <w:tab/>
          <w:delText>TriException</w:delText>
        </w:r>
        <w:r w:rsidRPr="00F21A76" w:rsidDel="00B032C6">
          <w:tab/>
          <w:delText>60</w:delText>
        </w:r>
      </w:del>
    </w:p>
    <w:p w14:paraId="613B3949" w14:textId="77777777" w:rsidR="00F21A76" w:rsidRPr="00F21A76" w:rsidDel="00B032C6" w:rsidRDefault="00F21A76" w:rsidP="00F21A76">
      <w:pPr>
        <w:pStyle w:val="TOC4"/>
        <w:rPr>
          <w:del w:id="1024" w:author="Tomáš Urban" w:date="2021-11-15T12:33:00Z"/>
          <w:rFonts w:asciiTheme="minorHAnsi" w:eastAsiaTheme="minorEastAsia" w:hAnsiTheme="minorHAnsi" w:cstheme="minorBidi"/>
          <w:sz w:val="22"/>
          <w:szCs w:val="22"/>
          <w:lang w:eastAsia="en-GB"/>
        </w:rPr>
      </w:pPr>
      <w:del w:id="1025" w:author="Tomáš Urban" w:date="2021-11-15T12:33:00Z">
        <w:r w:rsidRPr="00F21A76" w:rsidDel="00B032C6">
          <w:delText>8.5.2.7</w:delText>
        </w:r>
        <w:r w:rsidRPr="00F21A76" w:rsidDel="00B032C6">
          <w:tab/>
          <w:delText>TriFunctionId</w:delText>
        </w:r>
        <w:r w:rsidRPr="00F21A76" w:rsidDel="00B032C6">
          <w:tab/>
          <w:delText>61</w:delText>
        </w:r>
      </w:del>
    </w:p>
    <w:p w14:paraId="38117EFC" w14:textId="77777777" w:rsidR="00F21A76" w:rsidRPr="00F21A76" w:rsidDel="00B032C6" w:rsidRDefault="00F21A76" w:rsidP="00F21A76">
      <w:pPr>
        <w:pStyle w:val="TOC4"/>
        <w:rPr>
          <w:del w:id="1026" w:author="Tomáš Urban" w:date="2021-11-15T12:33:00Z"/>
          <w:rFonts w:asciiTheme="minorHAnsi" w:eastAsiaTheme="minorEastAsia" w:hAnsiTheme="minorHAnsi" w:cstheme="minorBidi"/>
          <w:sz w:val="22"/>
          <w:szCs w:val="22"/>
          <w:lang w:eastAsia="en-GB"/>
        </w:rPr>
      </w:pPr>
      <w:del w:id="1027" w:author="Tomáš Urban" w:date="2021-11-15T12:33:00Z">
        <w:r w:rsidRPr="00F21A76" w:rsidDel="00B032C6">
          <w:delText>8.5.2.8</w:delText>
        </w:r>
        <w:r w:rsidRPr="00F21A76" w:rsidDel="00B032C6">
          <w:tab/>
          <w:delText>TriMessage</w:delText>
        </w:r>
        <w:r w:rsidRPr="00F21A76" w:rsidDel="00B032C6">
          <w:tab/>
          <w:delText>61</w:delText>
        </w:r>
      </w:del>
    </w:p>
    <w:p w14:paraId="12415EBE" w14:textId="77777777" w:rsidR="00F21A76" w:rsidRPr="00F21A76" w:rsidDel="00B032C6" w:rsidRDefault="00F21A76" w:rsidP="00F21A76">
      <w:pPr>
        <w:pStyle w:val="TOC4"/>
        <w:rPr>
          <w:del w:id="1028" w:author="Tomáš Urban" w:date="2021-11-15T12:33:00Z"/>
          <w:rFonts w:asciiTheme="minorHAnsi" w:eastAsiaTheme="minorEastAsia" w:hAnsiTheme="minorHAnsi" w:cstheme="minorBidi"/>
          <w:sz w:val="22"/>
          <w:szCs w:val="22"/>
          <w:lang w:eastAsia="en-GB"/>
        </w:rPr>
      </w:pPr>
      <w:del w:id="1029" w:author="Tomáš Urban" w:date="2021-11-15T12:33:00Z">
        <w:r w:rsidRPr="00F21A76" w:rsidDel="00B032C6">
          <w:delText>8.5.2.9</w:delText>
        </w:r>
        <w:r w:rsidRPr="00F21A76" w:rsidDel="00B032C6">
          <w:tab/>
          <w:delText>TriParameter</w:delText>
        </w:r>
        <w:r w:rsidRPr="00F21A76" w:rsidDel="00B032C6">
          <w:tab/>
          <w:delText>62</w:delText>
        </w:r>
      </w:del>
    </w:p>
    <w:p w14:paraId="70DC66A7" w14:textId="77777777" w:rsidR="00F21A76" w:rsidRPr="00F21A76" w:rsidDel="00B032C6" w:rsidRDefault="00F21A76" w:rsidP="00F21A76">
      <w:pPr>
        <w:pStyle w:val="TOC4"/>
        <w:rPr>
          <w:del w:id="1030" w:author="Tomáš Urban" w:date="2021-11-15T12:33:00Z"/>
          <w:rFonts w:asciiTheme="minorHAnsi" w:eastAsiaTheme="minorEastAsia" w:hAnsiTheme="minorHAnsi" w:cstheme="minorBidi"/>
          <w:sz w:val="22"/>
          <w:szCs w:val="22"/>
          <w:lang w:eastAsia="en-GB"/>
        </w:rPr>
      </w:pPr>
      <w:del w:id="1031" w:author="Tomáš Urban" w:date="2021-11-15T12:33:00Z">
        <w:r w:rsidRPr="00F21A76" w:rsidDel="00B032C6">
          <w:delText>8.5.2.10</w:delText>
        </w:r>
        <w:r w:rsidRPr="00F21A76" w:rsidDel="00B032C6">
          <w:tab/>
          <w:delText>TriParameterList</w:delText>
        </w:r>
        <w:r w:rsidRPr="00F21A76" w:rsidDel="00B032C6">
          <w:tab/>
          <w:delText>62</w:delText>
        </w:r>
      </w:del>
    </w:p>
    <w:p w14:paraId="525B0762" w14:textId="77777777" w:rsidR="00F21A76" w:rsidRPr="00F21A76" w:rsidDel="00B032C6" w:rsidRDefault="00F21A76" w:rsidP="00F21A76">
      <w:pPr>
        <w:pStyle w:val="TOC4"/>
        <w:rPr>
          <w:del w:id="1032" w:author="Tomáš Urban" w:date="2021-11-15T12:33:00Z"/>
          <w:rFonts w:asciiTheme="minorHAnsi" w:eastAsiaTheme="minorEastAsia" w:hAnsiTheme="minorHAnsi" w:cstheme="minorBidi"/>
          <w:sz w:val="22"/>
          <w:szCs w:val="22"/>
          <w:lang w:eastAsia="en-GB"/>
        </w:rPr>
      </w:pPr>
      <w:del w:id="1033" w:author="Tomáš Urban" w:date="2021-11-15T12:33:00Z">
        <w:r w:rsidRPr="00F21A76" w:rsidDel="00B032C6">
          <w:delText>8.5.2.11</w:delText>
        </w:r>
        <w:r w:rsidRPr="00F21A76" w:rsidDel="00B032C6">
          <w:tab/>
          <w:delText>TriParameterPassingMode</w:delText>
        </w:r>
        <w:r w:rsidRPr="00F21A76" w:rsidDel="00B032C6">
          <w:tab/>
          <w:delText>63</w:delText>
        </w:r>
      </w:del>
    </w:p>
    <w:p w14:paraId="0937180A" w14:textId="77777777" w:rsidR="00F21A76" w:rsidRPr="00F21A76" w:rsidDel="00B032C6" w:rsidRDefault="00F21A76" w:rsidP="00F21A76">
      <w:pPr>
        <w:pStyle w:val="TOC4"/>
        <w:rPr>
          <w:del w:id="1034" w:author="Tomáš Urban" w:date="2021-11-15T12:33:00Z"/>
          <w:rFonts w:asciiTheme="minorHAnsi" w:eastAsiaTheme="minorEastAsia" w:hAnsiTheme="minorHAnsi" w:cstheme="minorBidi"/>
          <w:sz w:val="22"/>
          <w:szCs w:val="22"/>
          <w:lang w:eastAsia="en-GB"/>
        </w:rPr>
      </w:pPr>
      <w:del w:id="1035" w:author="Tomáš Urban" w:date="2021-11-15T12:33:00Z">
        <w:r w:rsidRPr="00F21A76" w:rsidDel="00B032C6">
          <w:delText>8.5.2.12</w:delText>
        </w:r>
        <w:r w:rsidRPr="00F21A76" w:rsidDel="00B032C6">
          <w:tab/>
          <w:delText>TriPortId</w:delText>
        </w:r>
        <w:r w:rsidRPr="00F21A76" w:rsidDel="00B032C6">
          <w:tab/>
          <w:delText>63</w:delText>
        </w:r>
      </w:del>
    </w:p>
    <w:p w14:paraId="21A1FE84" w14:textId="77777777" w:rsidR="00F21A76" w:rsidRPr="00F21A76" w:rsidDel="00B032C6" w:rsidRDefault="00F21A76" w:rsidP="00F21A76">
      <w:pPr>
        <w:pStyle w:val="TOC4"/>
        <w:rPr>
          <w:del w:id="1036" w:author="Tomáš Urban" w:date="2021-11-15T12:33:00Z"/>
          <w:rFonts w:asciiTheme="minorHAnsi" w:eastAsiaTheme="minorEastAsia" w:hAnsiTheme="minorHAnsi" w:cstheme="minorBidi"/>
          <w:sz w:val="22"/>
          <w:szCs w:val="22"/>
          <w:lang w:eastAsia="en-GB"/>
        </w:rPr>
      </w:pPr>
      <w:del w:id="1037" w:author="Tomáš Urban" w:date="2021-11-15T12:33:00Z">
        <w:r w:rsidRPr="00F21A76" w:rsidDel="00B032C6">
          <w:delText>8.5.2.13</w:delText>
        </w:r>
        <w:r w:rsidRPr="00F21A76" w:rsidDel="00B032C6">
          <w:tab/>
          <w:delText>TriPortIdList</w:delText>
        </w:r>
        <w:r w:rsidRPr="00F21A76" w:rsidDel="00B032C6">
          <w:tab/>
          <w:delText>64</w:delText>
        </w:r>
      </w:del>
    </w:p>
    <w:p w14:paraId="5EADE159" w14:textId="77777777" w:rsidR="00F21A76" w:rsidRPr="00F21A76" w:rsidDel="00B032C6" w:rsidRDefault="00F21A76" w:rsidP="00F21A76">
      <w:pPr>
        <w:pStyle w:val="TOC4"/>
        <w:rPr>
          <w:del w:id="1038" w:author="Tomáš Urban" w:date="2021-11-15T12:33:00Z"/>
          <w:rFonts w:asciiTheme="minorHAnsi" w:eastAsiaTheme="minorEastAsia" w:hAnsiTheme="minorHAnsi" w:cstheme="minorBidi"/>
          <w:sz w:val="22"/>
          <w:szCs w:val="22"/>
          <w:lang w:eastAsia="en-GB"/>
        </w:rPr>
      </w:pPr>
      <w:del w:id="1039" w:author="Tomáš Urban" w:date="2021-11-15T12:33:00Z">
        <w:r w:rsidRPr="00F21A76" w:rsidDel="00B032C6">
          <w:delText>8.5.2.14</w:delText>
        </w:r>
        <w:r w:rsidRPr="00F21A76" w:rsidDel="00B032C6">
          <w:tab/>
          <w:delText>TriSignatureId</w:delText>
        </w:r>
        <w:r w:rsidRPr="00F21A76" w:rsidDel="00B032C6">
          <w:tab/>
          <w:delText>65</w:delText>
        </w:r>
      </w:del>
    </w:p>
    <w:p w14:paraId="4FAAF38A" w14:textId="77777777" w:rsidR="00F21A76" w:rsidRPr="00F21A76" w:rsidDel="00B032C6" w:rsidRDefault="00F21A76" w:rsidP="00F21A76">
      <w:pPr>
        <w:pStyle w:val="TOC4"/>
        <w:rPr>
          <w:del w:id="1040" w:author="Tomáš Urban" w:date="2021-11-15T12:33:00Z"/>
          <w:rFonts w:asciiTheme="minorHAnsi" w:eastAsiaTheme="minorEastAsia" w:hAnsiTheme="minorHAnsi" w:cstheme="minorBidi"/>
          <w:sz w:val="22"/>
          <w:szCs w:val="22"/>
          <w:lang w:eastAsia="en-GB"/>
        </w:rPr>
      </w:pPr>
      <w:del w:id="1041" w:author="Tomáš Urban" w:date="2021-11-15T12:33:00Z">
        <w:r w:rsidRPr="00F21A76" w:rsidDel="00B032C6">
          <w:delText>8.5.2.15</w:delText>
        </w:r>
        <w:r w:rsidRPr="00F21A76" w:rsidDel="00B032C6">
          <w:tab/>
          <w:delText>TriStatus</w:delText>
        </w:r>
        <w:r w:rsidRPr="00F21A76" w:rsidDel="00B032C6">
          <w:tab/>
          <w:delText>65</w:delText>
        </w:r>
      </w:del>
    </w:p>
    <w:p w14:paraId="6C4DD7A9" w14:textId="77777777" w:rsidR="00F21A76" w:rsidRPr="00F21A76" w:rsidDel="00B032C6" w:rsidRDefault="00F21A76" w:rsidP="00F21A76">
      <w:pPr>
        <w:pStyle w:val="TOC4"/>
        <w:rPr>
          <w:del w:id="1042" w:author="Tomáš Urban" w:date="2021-11-15T12:33:00Z"/>
          <w:rFonts w:asciiTheme="minorHAnsi" w:eastAsiaTheme="minorEastAsia" w:hAnsiTheme="minorHAnsi" w:cstheme="minorBidi"/>
          <w:sz w:val="22"/>
          <w:szCs w:val="22"/>
          <w:lang w:eastAsia="en-GB"/>
        </w:rPr>
      </w:pPr>
      <w:del w:id="1043" w:author="Tomáš Urban" w:date="2021-11-15T12:33:00Z">
        <w:r w:rsidRPr="00F21A76" w:rsidDel="00B032C6">
          <w:lastRenderedPageBreak/>
          <w:delText>8.5.2.16</w:delText>
        </w:r>
        <w:r w:rsidRPr="00F21A76" w:rsidDel="00B032C6">
          <w:tab/>
          <w:delText>TriTestCaseId</w:delText>
        </w:r>
        <w:r w:rsidRPr="00F21A76" w:rsidDel="00B032C6">
          <w:tab/>
          <w:delText>65</w:delText>
        </w:r>
      </w:del>
    </w:p>
    <w:p w14:paraId="01576922" w14:textId="77777777" w:rsidR="00F21A76" w:rsidRPr="00F21A76" w:rsidDel="00B032C6" w:rsidRDefault="00F21A76" w:rsidP="00F21A76">
      <w:pPr>
        <w:pStyle w:val="TOC4"/>
        <w:rPr>
          <w:del w:id="1044" w:author="Tomáš Urban" w:date="2021-11-15T12:33:00Z"/>
          <w:rFonts w:asciiTheme="minorHAnsi" w:eastAsiaTheme="minorEastAsia" w:hAnsiTheme="minorHAnsi" w:cstheme="minorBidi"/>
          <w:sz w:val="22"/>
          <w:szCs w:val="22"/>
          <w:lang w:eastAsia="en-GB"/>
        </w:rPr>
      </w:pPr>
      <w:del w:id="1045" w:author="Tomáš Urban" w:date="2021-11-15T12:33:00Z">
        <w:r w:rsidRPr="00F21A76" w:rsidDel="00B032C6">
          <w:delText>8.5.2.17</w:delText>
        </w:r>
        <w:r w:rsidRPr="00F21A76" w:rsidDel="00B032C6">
          <w:tab/>
          <w:delText>TriTimerDuration</w:delText>
        </w:r>
        <w:r w:rsidRPr="00F21A76" w:rsidDel="00B032C6">
          <w:tab/>
          <w:delText>66</w:delText>
        </w:r>
      </w:del>
    </w:p>
    <w:p w14:paraId="1168DED9" w14:textId="77777777" w:rsidR="00F21A76" w:rsidRPr="00F21A76" w:rsidDel="00B032C6" w:rsidRDefault="00F21A76" w:rsidP="00F21A76">
      <w:pPr>
        <w:pStyle w:val="TOC4"/>
        <w:rPr>
          <w:del w:id="1046" w:author="Tomáš Urban" w:date="2021-11-15T12:33:00Z"/>
          <w:rFonts w:asciiTheme="minorHAnsi" w:eastAsiaTheme="minorEastAsia" w:hAnsiTheme="minorHAnsi" w:cstheme="minorBidi"/>
          <w:sz w:val="22"/>
          <w:szCs w:val="22"/>
          <w:lang w:eastAsia="en-GB"/>
        </w:rPr>
      </w:pPr>
      <w:del w:id="1047" w:author="Tomáš Urban" w:date="2021-11-15T12:33:00Z">
        <w:r w:rsidRPr="00F21A76" w:rsidDel="00B032C6">
          <w:delText>8.5.2.18</w:delText>
        </w:r>
        <w:r w:rsidRPr="00F21A76" w:rsidDel="00B032C6">
          <w:tab/>
          <w:delText>TriTimerId</w:delText>
        </w:r>
        <w:r w:rsidRPr="00F21A76" w:rsidDel="00B032C6">
          <w:tab/>
          <w:delText>66</w:delText>
        </w:r>
      </w:del>
    </w:p>
    <w:p w14:paraId="7F39E5B9" w14:textId="77777777" w:rsidR="00F21A76" w:rsidRPr="00F21A76" w:rsidDel="00B032C6" w:rsidRDefault="00F21A76" w:rsidP="00F21A76">
      <w:pPr>
        <w:pStyle w:val="TOC2"/>
        <w:rPr>
          <w:del w:id="1048" w:author="Tomáš Urban" w:date="2021-11-15T12:33:00Z"/>
          <w:rFonts w:asciiTheme="minorHAnsi" w:eastAsiaTheme="minorEastAsia" w:hAnsiTheme="minorHAnsi" w:cstheme="minorBidi"/>
          <w:sz w:val="22"/>
          <w:szCs w:val="22"/>
          <w:lang w:eastAsia="en-GB"/>
        </w:rPr>
      </w:pPr>
      <w:del w:id="1049" w:author="Tomáš Urban" w:date="2021-11-15T12:33:00Z">
        <w:r w:rsidRPr="00F21A76" w:rsidDel="00B032C6">
          <w:delText>8.6</w:delText>
        </w:r>
        <w:r w:rsidRPr="00F21A76" w:rsidDel="00B032C6">
          <w:tab/>
          <w:delText>Mapping of interfaces</w:delText>
        </w:r>
        <w:r w:rsidRPr="00F21A76" w:rsidDel="00B032C6">
          <w:tab/>
          <w:delText>67</w:delText>
        </w:r>
      </w:del>
    </w:p>
    <w:p w14:paraId="6B2EED11" w14:textId="77777777" w:rsidR="00F21A76" w:rsidRPr="00F21A76" w:rsidDel="00B032C6" w:rsidRDefault="00F21A76" w:rsidP="00F21A76">
      <w:pPr>
        <w:pStyle w:val="TOC3"/>
        <w:rPr>
          <w:del w:id="1050" w:author="Tomáš Urban" w:date="2021-11-15T12:33:00Z"/>
          <w:rFonts w:asciiTheme="minorHAnsi" w:eastAsiaTheme="minorEastAsia" w:hAnsiTheme="minorHAnsi" w:cstheme="minorBidi"/>
          <w:sz w:val="22"/>
          <w:szCs w:val="22"/>
          <w:lang w:eastAsia="en-GB"/>
        </w:rPr>
      </w:pPr>
      <w:del w:id="1051" w:author="Tomáš Urban" w:date="2021-11-15T12:33:00Z">
        <w:r w:rsidRPr="00F21A76" w:rsidDel="00B032C6">
          <w:delText>8.6.1</w:delText>
        </w:r>
        <w:r w:rsidRPr="00F21A76" w:rsidDel="00B032C6">
          <w:tab/>
          <w:delText>TriCommunicationSA</w:delText>
        </w:r>
        <w:r w:rsidRPr="00F21A76" w:rsidDel="00B032C6">
          <w:tab/>
          <w:delText>67</w:delText>
        </w:r>
      </w:del>
    </w:p>
    <w:p w14:paraId="02499B57" w14:textId="77777777" w:rsidR="00F21A76" w:rsidRPr="00F21A76" w:rsidDel="00B032C6" w:rsidRDefault="00F21A76" w:rsidP="00F21A76">
      <w:pPr>
        <w:pStyle w:val="TOC3"/>
        <w:rPr>
          <w:del w:id="1052" w:author="Tomáš Urban" w:date="2021-11-15T12:33:00Z"/>
          <w:rFonts w:asciiTheme="minorHAnsi" w:eastAsiaTheme="minorEastAsia" w:hAnsiTheme="minorHAnsi" w:cstheme="minorBidi"/>
          <w:sz w:val="22"/>
          <w:szCs w:val="22"/>
          <w:lang w:eastAsia="en-GB"/>
        </w:rPr>
      </w:pPr>
      <w:del w:id="1053" w:author="Tomáš Urban" w:date="2021-11-15T12:33:00Z">
        <w:r w:rsidRPr="00F21A76" w:rsidDel="00B032C6">
          <w:delText>8.6.2</w:delText>
        </w:r>
        <w:r w:rsidRPr="00F21A76" w:rsidDel="00B032C6">
          <w:tab/>
          <w:delText>TriCommunicationTE</w:delText>
        </w:r>
        <w:r w:rsidRPr="00F21A76" w:rsidDel="00B032C6">
          <w:tab/>
          <w:delText>68</w:delText>
        </w:r>
      </w:del>
    </w:p>
    <w:p w14:paraId="5CD91D50" w14:textId="77777777" w:rsidR="00F21A76" w:rsidRPr="00F21A76" w:rsidDel="00B032C6" w:rsidRDefault="00F21A76" w:rsidP="00F21A76">
      <w:pPr>
        <w:pStyle w:val="TOC3"/>
        <w:rPr>
          <w:del w:id="1054" w:author="Tomáš Urban" w:date="2021-11-15T12:33:00Z"/>
          <w:rFonts w:asciiTheme="minorHAnsi" w:eastAsiaTheme="minorEastAsia" w:hAnsiTheme="minorHAnsi" w:cstheme="minorBidi"/>
          <w:sz w:val="22"/>
          <w:szCs w:val="22"/>
          <w:lang w:eastAsia="en-GB"/>
        </w:rPr>
      </w:pPr>
      <w:del w:id="1055" w:author="Tomáš Urban" w:date="2021-11-15T12:33:00Z">
        <w:r w:rsidRPr="00F21A76" w:rsidDel="00B032C6">
          <w:delText>8.6.3</w:delText>
        </w:r>
        <w:r w:rsidRPr="00F21A76" w:rsidDel="00B032C6">
          <w:tab/>
          <w:delText>TriPlatformPA</w:delText>
        </w:r>
        <w:r w:rsidRPr="00F21A76" w:rsidDel="00B032C6">
          <w:tab/>
          <w:delText>69</w:delText>
        </w:r>
      </w:del>
    </w:p>
    <w:p w14:paraId="10467590" w14:textId="77777777" w:rsidR="00F21A76" w:rsidRPr="00F21A76" w:rsidDel="00B032C6" w:rsidRDefault="00F21A76" w:rsidP="00F21A76">
      <w:pPr>
        <w:pStyle w:val="TOC3"/>
        <w:rPr>
          <w:del w:id="1056" w:author="Tomáš Urban" w:date="2021-11-15T12:33:00Z"/>
          <w:rFonts w:asciiTheme="minorHAnsi" w:eastAsiaTheme="minorEastAsia" w:hAnsiTheme="minorHAnsi" w:cstheme="minorBidi"/>
          <w:sz w:val="22"/>
          <w:szCs w:val="22"/>
          <w:lang w:eastAsia="en-GB"/>
        </w:rPr>
      </w:pPr>
      <w:del w:id="1057" w:author="Tomáš Urban" w:date="2021-11-15T12:33:00Z">
        <w:r w:rsidRPr="00F21A76" w:rsidDel="00B032C6">
          <w:delText>8.6.4</w:delText>
        </w:r>
        <w:r w:rsidRPr="00F21A76" w:rsidDel="00B032C6">
          <w:tab/>
          <w:delText>TriPlatformTE</w:delText>
        </w:r>
        <w:r w:rsidRPr="00F21A76" w:rsidDel="00B032C6">
          <w:tab/>
          <w:delText>69</w:delText>
        </w:r>
      </w:del>
    </w:p>
    <w:p w14:paraId="7A18C437" w14:textId="77777777" w:rsidR="00F21A76" w:rsidRPr="00F21A76" w:rsidDel="00B032C6" w:rsidRDefault="00F21A76" w:rsidP="00F21A76">
      <w:pPr>
        <w:pStyle w:val="TOC1"/>
        <w:rPr>
          <w:del w:id="1058" w:author="Tomáš Urban" w:date="2021-11-15T12:33:00Z"/>
          <w:rFonts w:asciiTheme="minorHAnsi" w:eastAsiaTheme="minorEastAsia" w:hAnsiTheme="minorHAnsi" w:cstheme="minorBidi"/>
          <w:szCs w:val="22"/>
          <w:lang w:eastAsia="en-GB"/>
        </w:rPr>
      </w:pPr>
      <w:del w:id="1059" w:author="Tomáš Urban" w:date="2021-11-15T12:33:00Z">
        <w:r w:rsidRPr="00F21A76" w:rsidDel="00B032C6">
          <w:delText>9</w:delText>
        </w:r>
        <w:r w:rsidRPr="00F21A76" w:rsidDel="00B032C6">
          <w:tab/>
          <w:delText>C# language mapping</w:delText>
        </w:r>
        <w:r w:rsidRPr="00F21A76" w:rsidDel="00B032C6">
          <w:tab/>
          <w:delText>70</w:delText>
        </w:r>
      </w:del>
    </w:p>
    <w:p w14:paraId="232C66F2" w14:textId="77777777" w:rsidR="00F21A76" w:rsidRPr="00F21A76" w:rsidDel="00B032C6" w:rsidRDefault="00F21A76" w:rsidP="00F21A76">
      <w:pPr>
        <w:pStyle w:val="TOC2"/>
        <w:rPr>
          <w:del w:id="1060" w:author="Tomáš Urban" w:date="2021-11-15T12:33:00Z"/>
          <w:rFonts w:asciiTheme="minorHAnsi" w:eastAsiaTheme="minorEastAsia" w:hAnsiTheme="minorHAnsi" w:cstheme="minorBidi"/>
          <w:sz w:val="22"/>
          <w:szCs w:val="22"/>
          <w:lang w:eastAsia="en-GB"/>
        </w:rPr>
      </w:pPr>
      <w:del w:id="1061" w:author="Tomáš Urban" w:date="2021-11-15T12:33:00Z">
        <w:r w:rsidRPr="00F21A76" w:rsidDel="00B032C6">
          <w:delText>9.1</w:delText>
        </w:r>
        <w:r w:rsidRPr="00F21A76" w:rsidDel="00B032C6">
          <w:tab/>
          <w:delText>Introduction</w:delText>
        </w:r>
        <w:r w:rsidRPr="00F21A76" w:rsidDel="00B032C6">
          <w:tab/>
          <w:delText>70</w:delText>
        </w:r>
      </w:del>
    </w:p>
    <w:p w14:paraId="79761A37" w14:textId="77777777" w:rsidR="00F21A76" w:rsidRPr="00F21A76" w:rsidDel="00B032C6" w:rsidRDefault="00F21A76" w:rsidP="00F21A76">
      <w:pPr>
        <w:pStyle w:val="TOC2"/>
        <w:rPr>
          <w:del w:id="1062" w:author="Tomáš Urban" w:date="2021-11-15T12:33:00Z"/>
          <w:rFonts w:asciiTheme="minorHAnsi" w:eastAsiaTheme="minorEastAsia" w:hAnsiTheme="minorHAnsi" w:cstheme="minorBidi"/>
          <w:sz w:val="22"/>
          <w:szCs w:val="22"/>
          <w:lang w:eastAsia="en-GB"/>
        </w:rPr>
      </w:pPr>
      <w:del w:id="1063" w:author="Tomáš Urban" w:date="2021-11-15T12:33:00Z">
        <w:r w:rsidRPr="00F21A76" w:rsidDel="00B032C6">
          <w:delText>9.2</w:delText>
        </w:r>
        <w:r w:rsidRPr="00F21A76" w:rsidDel="00B032C6">
          <w:tab/>
          <w:delText>Names and scopes</w:delText>
        </w:r>
        <w:r w:rsidRPr="00F21A76" w:rsidDel="00B032C6">
          <w:tab/>
          <w:delText>70</w:delText>
        </w:r>
      </w:del>
    </w:p>
    <w:p w14:paraId="42D8BB0C" w14:textId="77777777" w:rsidR="00F21A76" w:rsidRPr="00F21A76" w:rsidDel="00B032C6" w:rsidRDefault="00F21A76" w:rsidP="00F21A76">
      <w:pPr>
        <w:pStyle w:val="TOC3"/>
        <w:rPr>
          <w:del w:id="1064" w:author="Tomáš Urban" w:date="2021-11-15T12:33:00Z"/>
          <w:rFonts w:asciiTheme="minorHAnsi" w:eastAsiaTheme="minorEastAsia" w:hAnsiTheme="minorHAnsi" w:cstheme="minorBidi"/>
          <w:sz w:val="22"/>
          <w:szCs w:val="22"/>
          <w:lang w:eastAsia="en-GB"/>
        </w:rPr>
      </w:pPr>
      <w:del w:id="1065" w:author="Tomáš Urban" w:date="2021-11-15T12:33:00Z">
        <w:r w:rsidRPr="00F21A76" w:rsidDel="00B032C6">
          <w:delText>9.2.1</w:delText>
        </w:r>
        <w:r w:rsidRPr="00F21A76" w:rsidDel="00B032C6">
          <w:tab/>
          <w:delText>Names</w:delText>
        </w:r>
        <w:r w:rsidRPr="00F21A76" w:rsidDel="00B032C6">
          <w:tab/>
          <w:delText>70</w:delText>
        </w:r>
      </w:del>
    </w:p>
    <w:p w14:paraId="0F8C99FF" w14:textId="77777777" w:rsidR="00F21A76" w:rsidRPr="00F21A76" w:rsidDel="00B032C6" w:rsidRDefault="00F21A76" w:rsidP="00F21A76">
      <w:pPr>
        <w:pStyle w:val="TOC3"/>
        <w:rPr>
          <w:del w:id="1066" w:author="Tomáš Urban" w:date="2021-11-15T12:33:00Z"/>
          <w:rFonts w:asciiTheme="minorHAnsi" w:eastAsiaTheme="minorEastAsia" w:hAnsiTheme="minorHAnsi" w:cstheme="minorBidi"/>
          <w:sz w:val="22"/>
          <w:szCs w:val="22"/>
          <w:lang w:eastAsia="en-GB"/>
        </w:rPr>
      </w:pPr>
      <w:del w:id="1067" w:author="Tomáš Urban" w:date="2021-11-15T12:33:00Z">
        <w:r w:rsidRPr="00F21A76" w:rsidDel="00B032C6">
          <w:delText>9.2.2</w:delText>
        </w:r>
        <w:r w:rsidRPr="00F21A76" w:rsidDel="00B032C6">
          <w:tab/>
          <w:delText>Scopes</w:delText>
        </w:r>
        <w:r w:rsidRPr="00F21A76" w:rsidDel="00B032C6">
          <w:tab/>
          <w:delText>70</w:delText>
        </w:r>
      </w:del>
    </w:p>
    <w:p w14:paraId="1FFC8EED" w14:textId="77777777" w:rsidR="00F21A76" w:rsidRPr="00F21A76" w:rsidDel="00B032C6" w:rsidRDefault="00F21A76" w:rsidP="00F21A76">
      <w:pPr>
        <w:pStyle w:val="TOC2"/>
        <w:rPr>
          <w:del w:id="1068" w:author="Tomáš Urban" w:date="2021-11-15T12:33:00Z"/>
          <w:rFonts w:asciiTheme="minorHAnsi" w:eastAsiaTheme="minorEastAsia" w:hAnsiTheme="minorHAnsi" w:cstheme="minorBidi"/>
          <w:sz w:val="22"/>
          <w:szCs w:val="22"/>
          <w:lang w:eastAsia="en-GB"/>
        </w:rPr>
      </w:pPr>
      <w:del w:id="1069" w:author="Tomáš Urban" w:date="2021-11-15T12:33:00Z">
        <w:r w:rsidRPr="00F21A76" w:rsidDel="00B032C6">
          <w:delText>9.3</w:delText>
        </w:r>
        <w:r w:rsidRPr="00F21A76" w:rsidDel="00B032C6">
          <w:tab/>
          <w:delText>Null value mapping</w:delText>
        </w:r>
        <w:r w:rsidRPr="00F21A76" w:rsidDel="00B032C6">
          <w:tab/>
          <w:delText>70</w:delText>
        </w:r>
      </w:del>
    </w:p>
    <w:p w14:paraId="3703D1EC" w14:textId="77777777" w:rsidR="00F21A76" w:rsidRPr="00F21A76" w:rsidDel="00B032C6" w:rsidRDefault="00F21A76" w:rsidP="00F21A76">
      <w:pPr>
        <w:pStyle w:val="TOC2"/>
        <w:rPr>
          <w:del w:id="1070" w:author="Tomáš Urban" w:date="2021-11-15T12:33:00Z"/>
          <w:rFonts w:asciiTheme="minorHAnsi" w:eastAsiaTheme="minorEastAsia" w:hAnsiTheme="minorHAnsi" w:cstheme="minorBidi"/>
          <w:sz w:val="22"/>
          <w:szCs w:val="22"/>
          <w:lang w:eastAsia="en-GB"/>
        </w:rPr>
      </w:pPr>
      <w:del w:id="1071" w:author="Tomáš Urban" w:date="2021-11-15T12:33:00Z">
        <w:r w:rsidRPr="00F21A76" w:rsidDel="00B032C6">
          <w:delText>9.4</w:delText>
        </w:r>
        <w:r w:rsidRPr="00F21A76" w:rsidDel="00B032C6">
          <w:tab/>
          <w:delText>Type mapping</w:delText>
        </w:r>
        <w:r w:rsidRPr="00F21A76" w:rsidDel="00B032C6">
          <w:tab/>
          <w:delText>70</w:delText>
        </w:r>
      </w:del>
    </w:p>
    <w:p w14:paraId="28990A93" w14:textId="77777777" w:rsidR="00F21A76" w:rsidRPr="00F21A76" w:rsidDel="00B032C6" w:rsidRDefault="00F21A76" w:rsidP="00F21A76">
      <w:pPr>
        <w:pStyle w:val="TOC3"/>
        <w:rPr>
          <w:del w:id="1072" w:author="Tomáš Urban" w:date="2021-11-15T12:33:00Z"/>
          <w:rFonts w:asciiTheme="minorHAnsi" w:eastAsiaTheme="minorEastAsia" w:hAnsiTheme="minorHAnsi" w:cstheme="minorBidi"/>
          <w:sz w:val="22"/>
          <w:szCs w:val="22"/>
          <w:lang w:eastAsia="en-GB"/>
        </w:rPr>
      </w:pPr>
      <w:del w:id="1073" w:author="Tomáš Urban" w:date="2021-11-15T12:33:00Z">
        <w:r w:rsidRPr="00F21A76" w:rsidDel="00B032C6">
          <w:delText>9.4.1</w:delText>
        </w:r>
        <w:r w:rsidRPr="00F21A76" w:rsidDel="00B032C6">
          <w:tab/>
          <w:delText>Basic type mapping</w:delText>
        </w:r>
        <w:r w:rsidRPr="00F21A76" w:rsidDel="00B032C6">
          <w:tab/>
          <w:delText>70</w:delText>
        </w:r>
      </w:del>
    </w:p>
    <w:p w14:paraId="123779F4" w14:textId="77777777" w:rsidR="00F21A76" w:rsidRPr="00F21A76" w:rsidDel="00B032C6" w:rsidRDefault="00F21A76" w:rsidP="00F21A76">
      <w:pPr>
        <w:pStyle w:val="TOC4"/>
        <w:rPr>
          <w:del w:id="1074" w:author="Tomáš Urban" w:date="2021-11-15T12:33:00Z"/>
          <w:rFonts w:asciiTheme="minorHAnsi" w:eastAsiaTheme="minorEastAsia" w:hAnsiTheme="minorHAnsi" w:cstheme="minorBidi"/>
          <w:sz w:val="22"/>
          <w:szCs w:val="22"/>
          <w:lang w:eastAsia="en-GB"/>
        </w:rPr>
      </w:pPr>
      <w:del w:id="1075" w:author="Tomáš Urban" w:date="2021-11-15T12:33:00Z">
        <w:r w:rsidRPr="00F21A76" w:rsidDel="00B032C6">
          <w:delText>9.4.1.0</w:delText>
        </w:r>
        <w:r w:rsidRPr="00F21A76" w:rsidDel="00B032C6">
          <w:tab/>
          <w:delText>IDL type mapping</w:delText>
        </w:r>
        <w:r w:rsidRPr="00F21A76" w:rsidDel="00B032C6">
          <w:tab/>
          <w:delText>70</w:delText>
        </w:r>
      </w:del>
    </w:p>
    <w:p w14:paraId="754E433B" w14:textId="77777777" w:rsidR="00F21A76" w:rsidRPr="00F21A76" w:rsidDel="00B032C6" w:rsidRDefault="00F21A76" w:rsidP="00F21A76">
      <w:pPr>
        <w:pStyle w:val="TOC4"/>
        <w:rPr>
          <w:del w:id="1076" w:author="Tomáš Urban" w:date="2021-11-15T12:33:00Z"/>
          <w:rFonts w:asciiTheme="minorHAnsi" w:eastAsiaTheme="minorEastAsia" w:hAnsiTheme="minorHAnsi" w:cstheme="minorBidi"/>
          <w:sz w:val="22"/>
          <w:szCs w:val="22"/>
          <w:lang w:eastAsia="en-GB"/>
        </w:rPr>
      </w:pPr>
      <w:del w:id="1077" w:author="Tomáš Urban" w:date="2021-11-15T12:33:00Z">
        <w:r w:rsidRPr="00F21A76" w:rsidDel="00B032C6">
          <w:delText>9.4.1.1</w:delText>
        </w:r>
        <w:r w:rsidRPr="00F21A76" w:rsidDel="00B032C6">
          <w:tab/>
          <w:delText>Boolean</w:delText>
        </w:r>
        <w:r w:rsidRPr="00F21A76" w:rsidDel="00B032C6">
          <w:tab/>
          <w:delText>71</w:delText>
        </w:r>
      </w:del>
    </w:p>
    <w:p w14:paraId="5676141C" w14:textId="77777777" w:rsidR="00F21A76" w:rsidRPr="00F21A76" w:rsidDel="00B032C6" w:rsidRDefault="00F21A76" w:rsidP="00F21A76">
      <w:pPr>
        <w:pStyle w:val="TOC4"/>
        <w:rPr>
          <w:del w:id="1078" w:author="Tomáš Urban" w:date="2021-11-15T12:33:00Z"/>
          <w:rFonts w:asciiTheme="minorHAnsi" w:eastAsiaTheme="minorEastAsia" w:hAnsiTheme="minorHAnsi" w:cstheme="minorBidi"/>
          <w:sz w:val="22"/>
          <w:szCs w:val="22"/>
          <w:lang w:eastAsia="en-GB"/>
        </w:rPr>
      </w:pPr>
      <w:del w:id="1079" w:author="Tomáš Urban" w:date="2021-11-15T12:33:00Z">
        <w:r w:rsidRPr="00F21A76" w:rsidDel="00B032C6">
          <w:delText>9.4.1.2</w:delText>
        </w:r>
        <w:r w:rsidRPr="00F21A76" w:rsidDel="00B032C6">
          <w:tab/>
          <w:delText>String</w:delText>
        </w:r>
        <w:r w:rsidRPr="00F21A76" w:rsidDel="00B032C6">
          <w:tab/>
          <w:delText>71</w:delText>
        </w:r>
      </w:del>
    </w:p>
    <w:p w14:paraId="0AEE62BF" w14:textId="77777777" w:rsidR="00F21A76" w:rsidRPr="00F21A76" w:rsidDel="00B032C6" w:rsidRDefault="00F21A76" w:rsidP="00F21A76">
      <w:pPr>
        <w:pStyle w:val="TOC3"/>
        <w:rPr>
          <w:del w:id="1080" w:author="Tomáš Urban" w:date="2021-11-15T12:33:00Z"/>
          <w:rFonts w:asciiTheme="minorHAnsi" w:eastAsiaTheme="minorEastAsia" w:hAnsiTheme="minorHAnsi" w:cstheme="minorBidi"/>
          <w:sz w:val="22"/>
          <w:szCs w:val="22"/>
          <w:lang w:eastAsia="en-GB"/>
        </w:rPr>
      </w:pPr>
      <w:del w:id="1081" w:author="Tomáš Urban" w:date="2021-11-15T12:33:00Z">
        <w:r w:rsidRPr="00F21A76" w:rsidDel="00B032C6">
          <w:delText>9.4.2</w:delText>
        </w:r>
        <w:r w:rsidRPr="00F21A76" w:rsidDel="00B032C6">
          <w:tab/>
          <w:delText>Structured type mapping</w:delText>
        </w:r>
        <w:r w:rsidRPr="00F21A76" w:rsidDel="00B032C6">
          <w:tab/>
          <w:delText>71</w:delText>
        </w:r>
      </w:del>
    </w:p>
    <w:p w14:paraId="764EF46D" w14:textId="77777777" w:rsidR="00F21A76" w:rsidRPr="00F21A76" w:rsidDel="00B032C6" w:rsidRDefault="00F21A76" w:rsidP="00F21A76">
      <w:pPr>
        <w:pStyle w:val="TOC4"/>
        <w:rPr>
          <w:del w:id="1082" w:author="Tomáš Urban" w:date="2021-11-15T12:33:00Z"/>
          <w:rFonts w:asciiTheme="minorHAnsi" w:eastAsiaTheme="minorEastAsia" w:hAnsiTheme="minorHAnsi" w:cstheme="minorBidi"/>
          <w:sz w:val="22"/>
          <w:szCs w:val="22"/>
          <w:lang w:eastAsia="en-GB"/>
        </w:rPr>
      </w:pPr>
      <w:del w:id="1083" w:author="Tomáš Urban" w:date="2021-11-15T12:33:00Z">
        <w:r w:rsidRPr="00F21A76" w:rsidDel="00B032C6">
          <w:delText>9.4.2.0</w:delText>
        </w:r>
        <w:r w:rsidRPr="00F21A76" w:rsidDel="00B032C6">
          <w:tab/>
          <w:delText>Mapping rules</w:delText>
        </w:r>
        <w:r w:rsidRPr="00F21A76" w:rsidDel="00B032C6">
          <w:tab/>
          <w:delText>71</w:delText>
        </w:r>
      </w:del>
    </w:p>
    <w:p w14:paraId="4E03FEE5" w14:textId="77777777" w:rsidR="00F21A76" w:rsidRPr="00F21A76" w:rsidDel="00B032C6" w:rsidRDefault="00F21A76" w:rsidP="00F21A76">
      <w:pPr>
        <w:pStyle w:val="TOC4"/>
        <w:rPr>
          <w:del w:id="1084" w:author="Tomáš Urban" w:date="2021-11-15T12:33:00Z"/>
          <w:rFonts w:asciiTheme="minorHAnsi" w:eastAsiaTheme="minorEastAsia" w:hAnsiTheme="minorHAnsi" w:cstheme="minorBidi"/>
          <w:sz w:val="22"/>
          <w:szCs w:val="22"/>
          <w:lang w:eastAsia="en-GB"/>
        </w:rPr>
      </w:pPr>
      <w:del w:id="1085" w:author="Tomáš Urban" w:date="2021-11-15T12:33:00Z">
        <w:r w:rsidRPr="00F21A76" w:rsidDel="00B032C6">
          <w:delText>9.4.2.1</w:delText>
        </w:r>
        <w:r w:rsidRPr="00F21A76" w:rsidDel="00B032C6">
          <w:tab/>
          <w:delText>IQualifiedName</w:delText>
        </w:r>
        <w:r w:rsidRPr="00F21A76" w:rsidDel="00B032C6">
          <w:tab/>
          <w:delText>71</w:delText>
        </w:r>
      </w:del>
    </w:p>
    <w:p w14:paraId="0A56766E" w14:textId="77777777" w:rsidR="00F21A76" w:rsidRPr="00F21A76" w:rsidDel="00B032C6" w:rsidRDefault="00F21A76" w:rsidP="00F21A76">
      <w:pPr>
        <w:pStyle w:val="TOC4"/>
        <w:rPr>
          <w:del w:id="1086" w:author="Tomáš Urban" w:date="2021-11-15T12:33:00Z"/>
          <w:rFonts w:asciiTheme="minorHAnsi" w:eastAsiaTheme="minorEastAsia" w:hAnsiTheme="minorHAnsi" w:cstheme="minorBidi"/>
          <w:sz w:val="22"/>
          <w:szCs w:val="22"/>
          <w:lang w:eastAsia="en-GB"/>
        </w:rPr>
      </w:pPr>
      <w:del w:id="1087" w:author="Tomáš Urban" w:date="2021-11-15T12:33:00Z">
        <w:r w:rsidRPr="00F21A76" w:rsidDel="00B032C6">
          <w:delText>9.4.2.2</w:delText>
        </w:r>
        <w:r w:rsidRPr="00F21A76" w:rsidDel="00B032C6">
          <w:tab/>
          <w:delText>TriPortIdType</w:delText>
        </w:r>
        <w:r w:rsidRPr="00F21A76" w:rsidDel="00B032C6">
          <w:tab/>
          <w:delText>71</w:delText>
        </w:r>
      </w:del>
    </w:p>
    <w:p w14:paraId="320A0845" w14:textId="77777777" w:rsidR="00F21A76" w:rsidRPr="00F21A76" w:rsidDel="00B032C6" w:rsidRDefault="00F21A76" w:rsidP="00F21A76">
      <w:pPr>
        <w:pStyle w:val="TOC4"/>
        <w:rPr>
          <w:del w:id="1088" w:author="Tomáš Urban" w:date="2021-11-15T12:33:00Z"/>
          <w:rFonts w:asciiTheme="minorHAnsi" w:eastAsiaTheme="minorEastAsia" w:hAnsiTheme="minorHAnsi" w:cstheme="minorBidi"/>
          <w:sz w:val="22"/>
          <w:szCs w:val="22"/>
          <w:lang w:eastAsia="en-GB"/>
        </w:rPr>
      </w:pPr>
      <w:del w:id="1089" w:author="Tomáš Urban" w:date="2021-11-15T12:33:00Z">
        <w:r w:rsidRPr="00F21A76" w:rsidDel="00B032C6">
          <w:delText>9.4.2.3</w:delText>
        </w:r>
        <w:r w:rsidRPr="00F21A76" w:rsidDel="00B032C6">
          <w:tab/>
          <w:delText>TriPortIdListType</w:delText>
        </w:r>
        <w:r w:rsidRPr="00F21A76" w:rsidDel="00B032C6">
          <w:tab/>
          <w:delText>72</w:delText>
        </w:r>
      </w:del>
    </w:p>
    <w:p w14:paraId="45EBFC48" w14:textId="77777777" w:rsidR="00F21A76" w:rsidRPr="00F21A76" w:rsidDel="00B032C6" w:rsidRDefault="00F21A76" w:rsidP="00F21A76">
      <w:pPr>
        <w:pStyle w:val="TOC4"/>
        <w:rPr>
          <w:del w:id="1090" w:author="Tomáš Urban" w:date="2021-11-15T12:33:00Z"/>
          <w:rFonts w:asciiTheme="minorHAnsi" w:eastAsiaTheme="minorEastAsia" w:hAnsiTheme="minorHAnsi" w:cstheme="minorBidi"/>
          <w:sz w:val="22"/>
          <w:szCs w:val="22"/>
          <w:lang w:eastAsia="en-GB"/>
        </w:rPr>
      </w:pPr>
      <w:del w:id="1091" w:author="Tomáš Urban" w:date="2021-11-15T12:33:00Z">
        <w:r w:rsidRPr="00F21A76" w:rsidDel="00B032C6">
          <w:delText>9.4.2.4</w:delText>
        </w:r>
        <w:r w:rsidRPr="00F21A76" w:rsidDel="00B032C6">
          <w:tab/>
          <w:delText>TriComponentIdType</w:delText>
        </w:r>
        <w:r w:rsidRPr="00F21A76" w:rsidDel="00B032C6">
          <w:tab/>
          <w:delText>72</w:delText>
        </w:r>
      </w:del>
    </w:p>
    <w:p w14:paraId="093A3F5C" w14:textId="77777777" w:rsidR="00F21A76" w:rsidRPr="00F21A76" w:rsidDel="00B032C6" w:rsidRDefault="00F21A76" w:rsidP="00F21A76">
      <w:pPr>
        <w:pStyle w:val="TOC4"/>
        <w:rPr>
          <w:del w:id="1092" w:author="Tomáš Urban" w:date="2021-11-15T12:33:00Z"/>
          <w:rFonts w:asciiTheme="minorHAnsi" w:eastAsiaTheme="minorEastAsia" w:hAnsiTheme="minorHAnsi" w:cstheme="minorBidi"/>
          <w:sz w:val="22"/>
          <w:szCs w:val="22"/>
          <w:lang w:eastAsia="en-GB"/>
        </w:rPr>
      </w:pPr>
      <w:del w:id="1093" w:author="Tomáš Urban" w:date="2021-11-15T12:33:00Z">
        <w:r w:rsidRPr="00F21A76" w:rsidDel="00B032C6">
          <w:delText>9.4.2.5</w:delText>
        </w:r>
        <w:r w:rsidRPr="00F21A76" w:rsidDel="00B032C6">
          <w:tab/>
          <w:delText>TriComponentIdListType</w:delText>
        </w:r>
        <w:r w:rsidRPr="00F21A76" w:rsidDel="00B032C6">
          <w:tab/>
          <w:delText>73</w:delText>
        </w:r>
      </w:del>
    </w:p>
    <w:p w14:paraId="1A9D60CD" w14:textId="77777777" w:rsidR="00F21A76" w:rsidRPr="00F21A76" w:rsidDel="00B032C6" w:rsidRDefault="00F21A76" w:rsidP="00F21A76">
      <w:pPr>
        <w:pStyle w:val="TOC4"/>
        <w:rPr>
          <w:del w:id="1094" w:author="Tomáš Urban" w:date="2021-11-15T12:33:00Z"/>
          <w:rFonts w:asciiTheme="minorHAnsi" w:eastAsiaTheme="minorEastAsia" w:hAnsiTheme="minorHAnsi" w:cstheme="minorBidi"/>
          <w:sz w:val="22"/>
          <w:szCs w:val="22"/>
          <w:lang w:eastAsia="en-GB"/>
        </w:rPr>
      </w:pPr>
      <w:del w:id="1095" w:author="Tomáš Urban" w:date="2021-11-15T12:33:00Z">
        <w:r w:rsidRPr="00F21A76" w:rsidDel="00B032C6">
          <w:delText>9.4.2.6</w:delText>
        </w:r>
        <w:r w:rsidRPr="00F21A76" w:rsidDel="00B032C6">
          <w:tab/>
          <w:delText>TriMessageType</w:delText>
        </w:r>
        <w:r w:rsidRPr="00F21A76" w:rsidDel="00B032C6">
          <w:tab/>
          <w:delText>73</w:delText>
        </w:r>
      </w:del>
    </w:p>
    <w:p w14:paraId="22974AAD" w14:textId="77777777" w:rsidR="00F21A76" w:rsidRPr="00F21A76" w:rsidDel="00B032C6" w:rsidRDefault="00F21A76" w:rsidP="00F21A76">
      <w:pPr>
        <w:pStyle w:val="TOC4"/>
        <w:rPr>
          <w:del w:id="1096" w:author="Tomáš Urban" w:date="2021-11-15T12:33:00Z"/>
          <w:rFonts w:asciiTheme="minorHAnsi" w:eastAsiaTheme="minorEastAsia" w:hAnsiTheme="minorHAnsi" w:cstheme="minorBidi"/>
          <w:sz w:val="22"/>
          <w:szCs w:val="22"/>
          <w:lang w:eastAsia="en-GB"/>
        </w:rPr>
      </w:pPr>
      <w:del w:id="1097" w:author="Tomáš Urban" w:date="2021-11-15T12:33:00Z">
        <w:r w:rsidRPr="00F21A76" w:rsidDel="00B032C6">
          <w:delText>9.4.2.7</w:delText>
        </w:r>
        <w:r w:rsidRPr="00F21A76" w:rsidDel="00B032C6">
          <w:tab/>
          <w:delText>TriAddressType</w:delText>
        </w:r>
        <w:r w:rsidRPr="00F21A76" w:rsidDel="00B032C6">
          <w:tab/>
          <w:delText>74</w:delText>
        </w:r>
      </w:del>
    </w:p>
    <w:p w14:paraId="21189D26" w14:textId="77777777" w:rsidR="00F21A76" w:rsidRPr="00F21A76" w:rsidDel="00B032C6" w:rsidRDefault="00F21A76" w:rsidP="00F21A76">
      <w:pPr>
        <w:pStyle w:val="TOC4"/>
        <w:rPr>
          <w:del w:id="1098" w:author="Tomáš Urban" w:date="2021-11-15T12:33:00Z"/>
          <w:rFonts w:asciiTheme="minorHAnsi" w:eastAsiaTheme="minorEastAsia" w:hAnsiTheme="minorHAnsi" w:cstheme="minorBidi"/>
          <w:sz w:val="22"/>
          <w:szCs w:val="22"/>
          <w:lang w:eastAsia="en-GB"/>
        </w:rPr>
      </w:pPr>
      <w:del w:id="1099" w:author="Tomáš Urban" w:date="2021-11-15T12:33:00Z">
        <w:r w:rsidRPr="00F21A76" w:rsidDel="00B032C6">
          <w:delText>9.4.2.8</w:delText>
        </w:r>
        <w:r w:rsidRPr="00F21A76" w:rsidDel="00B032C6">
          <w:tab/>
          <w:delText>TriAddressListType</w:delText>
        </w:r>
        <w:r w:rsidRPr="00F21A76" w:rsidDel="00B032C6">
          <w:tab/>
          <w:delText>74</w:delText>
        </w:r>
      </w:del>
    </w:p>
    <w:p w14:paraId="48518D86" w14:textId="77777777" w:rsidR="00F21A76" w:rsidRPr="00F21A76" w:rsidDel="00B032C6" w:rsidRDefault="00F21A76" w:rsidP="00F21A76">
      <w:pPr>
        <w:pStyle w:val="TOC4"/>
        <w:rPr>
          <w:del w:id="1100" w:author="Tomáš Urban" w:date="2021-11-15T12:33:00Z"/>
          <w:rFonts w:asciiTheme="minorHAnsi" w:eastAsiaTheme="minorEastAsia" w:hAnsiTheme="minorHAnsi" w:cstheme="minorBidi"/>
          <w:sz w:val="22"/>
          <w:szCs w:val="22"/>
          <w:lang w:eastAsia="en-GB"/>
        </w:rPr>
      </w:pPr>
      <w:del w:id="1101" w:author="Tomáš Urban" w:date="2021-11-15T12:33:00Z">
        <w:r w:rsidRPr="00F21A76" w:rsidDel="00B032C6">
          <w:delText>9.4.2.9</w:delText>
        </w:r>
        <w:r w:rsidRPr="00F21A76" w:rsidDel="00B032C6">
          <w:tab/>
          <w:delText>TriSignatureIdType</w:delText>
        </w:r>
        <w:r w:rsidRPr="00F21A76" w:rsidDel="00B032C6">
          <w:tab/>
          <w:delText>75</w:delText>
        </w:r>
      </w:del>
    </w:p>
    <w:p w14:paraId="7BAF3BE5" w14:textId="77777777" w:rsidR="00F21A76" w:rsidRPr="00F21A76" w:rsidDel="00B032C6" w:rsidRDefault="00F21A76" w:rsidP="00F21A76">
      <w:pPr>
        <w:pStyle w:val="TOC4"/>
        <w:rPr>
          <w:del w:id="1102" w:author="Tomáš Urban" w:date="2021-11-15T12:33:00Z"/>
          <w:rFonts w:asciiTheme="minorHAnsi" w:eastAsiaTheme="minorEastAsia" w:hAnsiTheme="minorHAnsi" w:cstheme="minorBidi"/>
          <w:sz w:val="22"/>
          <w:szCs w:val="22"/>
          <w:lang w:eastAsia="en-GB"/>
        </w:rPr>
      </w:pPr>
      <w:del w:id="1103" w:author="Tomáš Urban" w:date="2021-11-15T12:33:00Z">
        <w:r w:rsidRPr="00F21A76" w:rsidDel="00B032C6">
          <w:delText>9.4.2.10</w:delText>
        </w:r>
        <w:r w:rsidRPr="00F21A76" w:rsidDel="00B032C6">
          <w:tab/>
          <w:delText>TriParameterPassingModeType</w:delText>
        </w:r>
        <w:r w:rsidRPr="00F21A76" w:rsidDel="00B032C6">
          <w:tab/>
          <w:delText>75</w:delText>
        </w:r>
      </w:del>
    </w:p>
    <w:p w14:paraId="0C99C7D1" w14:textId="77777777" w:rsidR="00F21A76" w:rsidRPr="00F21A76" w:rsidDel="00B032C6" w:rsidRDefault="00F21A76" w:rsidP="00F21A76">
      <w:pPr>
        <w:pStyle w:val="TOC4"/>
        <w:rPr>
          <w:del w:id="1104" w:author="Tomáš Urban" w:date="2021-11-15T12:33:00Z"/>
          <w:rFonts w:asciiTheme="minorHAnsi" w:eastAsiaTheme="minorEastAsia" w:hAnsiTheme="minorHAnsi" w:cstheme="minorBidi"/>
          <w:sz w:val="22"/>
          <w:szCs w:val="22"/>
          <w:lang w:eastAsia="en-GB"/>
        </w:rPr>
      </w:pPr>
      <w:del w:id="1105" w:author="Tomáš Urban" w:date="2021-11-15T12:33:00Z">
        <w:r w:rsidRPr="00F21A76" w:rsidDel="00B032C6">
          <w:delText>9.4.2.11</w:delText>
        </w:r>
        <w:r w:rsidRPr="00F21A76" w:rsidDel="00B032C6">
          <w:tab/>
          <w:delText>TriParameterType</w:delText>
        </w:r>
        <w:r w:rsidRPr="00F21A76" w:rsidDel="00B032C6">
          <w:tab/>
          <w:delText>75</w:delText>
        </w:r>
      </w:del>
    </w:p>
    <w:p w14:paraId="029347B7" w14:textId="77777777" w:rsidR="00F21A76" w:rsidRPr="00F21A76" w:rsidDel="00B032C6" w:rsidRDefault="00F21A76" w:rsidP="00F21A76">
      <w:pPr>
        <w:pStyle w:val="TOC4"/>
        <w:rPr>
          <w:del w:id="1106" w:author="Tomáš Urban" w:date="2021-11-15T12:33:00Z"/>
          <w:rFonts w:asciiTheme="minorHAnsi" w:eastAsiaTheme="minorEastAsia" w:hAnsiTheme="minorHAnsi" w:cstheme="minorBidi"/>
          <w:sz w:val="22"/>
          <w:szCs w:val="22"/>
          <w:lang w:eastAsia="en-GB"/>
        </w:rPr>
      </w:pPr>
      <w:del w:id="1107" w:author="Tomáš Urban" w:date="2021-11-15T12:33:00Z">
        <w:r w:rsidRPr="00F21A76" w:rsidDel="00B032C6">
          <w:delText>9.4.2.12</w:delText>
        </w:r>
        <w:r w:rsidRPr="00F21A76" w:rsidDel="00B032C6">
          <w:tab/>
          <w:delText>TriParameterListType</w:delText>
        </w:r>
        <w:r w:rsidRPr="00F21A76" w:rsidDel="00B032C6">
          <w:tab/>
          <w:delText>75</w:delText>
        </w:r>
      </w:del>
    </w:p>
    <w:p w14:paraId="6732E017" w14:textId="77777777" w:rsidR="00F21A76" w:rsidRPr="00F21A76" w:rsidDel="00B032C6" w:rsidRDefault="00F21A76" w:rsidP="00F21A76">
      <w:pPr>
        <w:pStyle w:val="TOC4"/>
        <w:rPr>
          <w:del w:id="1108" w:author="Tomáš Urban" w:date="2021-11-15T12:33:00Z"/>
          <w:rFonts w:asciiTheme="minorHAnsi" w:eastAsiaTheme="minorEastAsia" w:hAnsiTheme="minorHAnsi" w:cstheme="minorBidi"/>
          <w:sz w:val="22"/>
          <w:szCs w:val="22"/>
          <w:lang w:eastAsia="en-GB"/>
        </w:rPr>
      </w:pPr>
      <w:del w:id="1109" w:author="Tomáš Urban" w:date="2021-11-15T12:33:00Z">
        <w:r w:rsidRPr="00F21A76" w:rsidDel="00B032C6">
          <w:delText>9.4.2.13</w:delText>
        </w:r>
        <w:r w:rsidRPr="00F21A76" w:rsidDel="00B032C6">
          <w:tab/>
          <w:delText>TriExceptionType</w:delText>
        </w:r>
        <w:r w:rsidRPr="00F21A76" w:rsidDel="00B032C6">
          <w:tab/>
          <w:delText>76</w:delText>
        </w:r>
      </w:del>
    </w:p>
    <w:p w14:paraId="25CBBD6F" w14:textId="77777777" w:rsidR="00F21A76" w:rsidRPr="00F21A76" w:rsidDel="00B032C6" w:rsidRDefault="00F21A76" w:rsidP="00F21A76">
      <w:pPr>
        <w:pStyle w:val="TOC4"/>
        <w:rPr>
          <w:del w:id="1110" w:author="Tomáš Urban" w:date="2021-11-15T12:33:00Z"/>
          <w:rFonts w:asciiTheme="minorHAnsi" w:eastAsiaTheme="minorEastAsia" w:hAnsiTheme="minorHAnsi" w:cstheme="minorBidi"/>
          <w:sz w:val="22"/>
          <w:szCs w:val="22"/>
          <w:lang w:eastAsia="en-GB"/>
        </w:rPr>
      </w:pPr>
      <w:del w:id="1111" w:author="Tomáš Urban" w:date="2021-11-15T12:33:00Z">
        <w:r w:rsidRPr="00F21A76" w:rsidDel="00B032C6">
          <w:delText>9.4.2.14</w:delText>
        </w:r>
        <w:r w:rsidRPr="00F21A76" w:rsidDel="00B032C6">
          <w:tab/>
          <w:delText>TriTimerIdType</w:delText>
        </w:r>
        <w:r w:rsidRPr="00F21A76" w:rsidDel="00B032C6">
          <w:tab/>
          <w:delText>76</w:delText>
        </w:r>
      </w:del>
    </w:p>
    <w:p w14:paraId="142F0519" w14:textId="77777777" w:rsidR="00F21A76" w:rsidRPr="00F21A76" w:rsidDel="00B032C6" w:rsidRDefault="00F21A76" w:rsidP="00F21A76">
      <w:pPr>
        <w:pStyle w:val="TOC4"/>
        <w:rPr>
          <w:del w:id="1112" w:author="Tomáš Urban" w:date="2021-11-15T12:33:00Z"/>
          <w:rFonts w:asciiTheme="minorHAnsi" w:eastAsiaTheme="minorEastAsia" w:hAnsiTheme="minorHAnsi" w:cstheme="minorBidi"/>
          <w:sz w:val="22"/>
          <w:szCs w:val="22"/>
          <w:lang w:eastAsia="en-GB"/>
        </w:rPr>
      </w:pPr>
      <w:del w:id="1113" w:author="Tomáš Urban" w:date="2021-11-15T12:33:00Z">
        <w:r w:rsidRPr="00F21A76" w:rsidDel="00B032C6">
          <w:delText>9.4.2.15</w:delText>
        </w:r>
        <w:r w:rsidRPr="00F21A76" w:rsidDel="00B032C6">
          <w:tab/>
          <w:delText>TriTimerDurationType</w:delText>
        </w:r>
        <w:r w:rsidRPr="00F21A76" w:rsidDel="00B032C6">
          <w:tab/>
          <w:delText>77</w:delText>
        </w:r>
      </w:del>
    </w:p>
    <w:p w14:paraId="6AE34547" w14:textId="77777777" w:rsidR="00F21A76" w:rsidRPr="00F21A76" w:rsidDel="00B032C6" w:rsidRDefault="00F21A76" w:rsidP="00F21A76">
      <w:pPr>
        <w:pStyle w:val="TOC4"/>
        <w:rPr>
          <w:del w:id="1114" w:author="Tomáš Urban" w:date="2021-11-15T12:33:00Z"/>
          <w:rFonts w:asciiTheme="minorHAnsi" w:eastAsiaTheme="minorEastAsia" w:hAnsiTheme="minorHAnsi" w:cstheme="minorBidi"/>
          <w:sz w:val="22"/>
          <w:szCs w:val="22"/>
          <w:lang w:eastAsia="en-GB"/>
        </w:rPr>
      </w:pPr>
      <w:del w:id="1115" w:author="Tomáš Urban" w:date="2021-11-15T12:33:00Z">
        <w:r w:rsidRPr="00F21A76" w:rsidDel="00B032C6">
          <w:delText>9.4.2.16</w:delText>
        </w:r>
        <w:r w:rsidRPr="00F21A76" w:rsidDel="00B032C6">
          <w:tab/>
          <w:delText>TriFunctionIdType</w:delText>
        </w:r>
        <w:r w:rsidRPr="00F21A76" w:rsidDel="00B032C6">
          <w:tab/>
          <w:delText>77</w:delText>
        </w:r>
      </w:del>
    </w:p>
    <w:p w14:paraId="2BE5B3A6" w14:textId="77777777" w:rsidR="00F21A76" w:rsidRPr="00F21A76" w:rsidDel="00B032C6" w:rsidRDefault="00F21A76" w:rsidP="00F21A76">
      <w:pPr>
        <w:pStyle w:val="TOC4"/>
        <w:rPr>
          <w:del w:id="1116" w:author="Tomáš Urban" w:date="2021-11-15T12:33:00Z"/>
          <w:rFonts w:asciiTheme="minorHAnsi" w:eastAsiaTheme="minorEastAsia" w:hAnsiTheme="minorHAnsi" w:cstheme="minorBidi"/>
          <w:sz w:val="22"/>
          <w:szCs w:val="22"/>
          <w:lang w:eastAsia="en-GB"/>
        </w:rPr>
      </w:pPr>
      <w:del w:id="1117" w:author="Tomáš Urban" w:date="2021-11-15T12:33:00Z">
        <w:r w:rsidRPr="00F21A76" w:rsidDel="00B032C6">
          <w:delText>9.4.2.17</w:delText>
        </w:r>
        <w:r w:rsidRPr="00F21A76" w:rsidDel="00B032C6">
          <w:tab/>
          <w:delText>TriTestCaseIdType</w:delText>
        </w:r>
        <w:r w:rsidRPr="00F21A76" w:rsidDel="00B032C6">
          <w:tab/>
          <w:delText>77</w:delText>
        </w:r>
      </w:del>
    </w:p>
    <w:p w14:paraId="2629AEB7" w14:textId="77777777" w:rsidR="00F21A76" w:rsidRPr="00F21A76" w:rsidDel="00B032C6" w:rsidRDefault="00F21A76" w:rsidP="00F21A76">
      <w:pPr>
        <w:pStyle w:val="TOC4"/>
        <w:rPr>
          <w:del w:id="1118" w:author="Tomáš Urban" w:date="2021-11-15T12:33:00Z"/>
          <w:rFonts w:asciiTheme="minorHAnsi" w:eastAsiaTheme="minorEastAsia" w:hAnsiTheme="minorHAnsi" w:cstheme="minorBidi"/>
          <w:sz w:val="22"/>
          <w:szCs w:val="22"/>
          <w:lang w:eastAsia="en-GB"/>
        </w:rPr>
      </w:pPr>
      <w:del w:id="1119" w:author="Tomáš Urban" w:date="2021-11-15T12:33:00Z">
        <w:r w:rsidRPr="00F21A76" w:rsidDel="00B032C6">
          <w:delText>9.4.2.18</w:delText>
        </w:r>
        <w:r w:rsidRPr="00F21A76" w:rsidDel="00B032C6">
          <w:tab/>
          <w:delText>TriStatusType</w:delText>
        </w:r>
        <w:r w:rsidRPr="00F21A76" w:rsidDel="00B032C6">
          <w:tab/>
          <w:delText>77</w:delText>
        </w:r>
      </w:del>
    </w:p>
    <w:p w14:paraId="282059EE" w14:textId="77777777" w:rsidR="00F21A76" w:rsidRPr="00F21A76" w:rsidDel="00B032C6" w:rsidRDefault="00F21A76" w:rsidP="00F21A76">
      <w:pPr>
        <w:pStyle w:val="TOC2"/>
        <w:rPr>
          <w:del w:id="1120" w:author="Tomáš Urban" w:date="2021-11-15T12:33:00Z"/>
          <w:rFonts w:asciiTheme="minorHAnsi" w:eastAsiaTheme="minorEastAsia" w:hAnsiTheme="minorHAnsi" w:cstheme="minorBidi"/>
          <w:sz w:val="22"/>
          <w:szCs w:val="22"/>
          <w:lang w:eastAsia="en-GB"/>
        </w:rPr>
      </w:pPr>
      <w:del w:id="1121" w:author="Tomáš Urban" w:date="2021-11-15T12:33:00Z">
        <w:r w:rsidRPr="00F21A76" w:rsidDel="00B032C6">
          <w:delText>9.5</w:delText>
        </w:r>
        <w:r w:rsidRPr="00F21A76" w:rsidDel="00B032C6">
          <w:tab/>
          <w:delText>Mapping of interfaces</w:delText>
        </w:r>
        <w:r w:rsidRPr="00F21A76" w:rsidDel="00B032C6">
          <w:tab/>
          <w:delText>77</w:delText>
        </w:r>
      </w:del>
    </w:p>
    <w:p w14:paraId="7C26C2D1" w14:textId="77777777" w:rsidR="00F21A76" w:rsidRPr="00F21A76" w:rsidDel="00B032C6" w:rsidRDefault="00F21A76" w:rsidP="00F21A76">
      <w:pPr>
        <w:pStyle w:val="TOC3"/>
        <w:rPr>
          <w:del w:id="1122" w:author="Tomáš Urban" w:date="2021-11-15T12:33:00Z"/>
          <w:rFonts w:asciiTheme="minorHAnsi" w:eastAsiaTheme="minorEastAsia" w:hAnsiTheme="minorHAnsi" w:cstheme="minorBidi"/>
          <w:sz w:val="22"/>
          <w:szCs w:val="22"/>
          <w:lang w:eastAsia="en-GB"/>
        </w:rPr>
      </w:pPr>
      <w:del w:id="1123" w:author="Tomáš Urban" w:date="2021-11-15T12:33:00Z">
        <w:r w:rsidRPr="00F21A76" w:rsidDel="00B032C6">
          <w:delText>9.5.0</w:delText>
        </w:r>
        <w:r w:rsidRPr="00F21A76" w:rsidDel="00B032C6">
          <w:tab/>
          <w:delText>Basic rules</w:delText>
        </w:r>
        <w:r w:rsidRPr="00F21A76" w:rsidDel="00B032C6">
          <w:tab/>
          <w:delText>77</w:delText>
        </w:r>
      </w:del>
    </w:p>
    <w:p w14:paraId="760CD770" w14:textId="77777777" w:rsidR="00F21A76" w:rsidRPr="00F21A76" w:rsidDel="00B032C6" w:rsidRDefault="00F21A76" w:rsidP="00F21A76">
      <w:pPr>
        <w:pStyle w:val="TOC3"/>
        <w:rPr>
          <w:del w:id="1124" w:author="Tomáš Urban" w:date="2021-11-15T12:33:00Z"/>
          <w:rFonts w:asciiTheme="minorHAnsi" w:eastAsiaTheme="minorEastAsia" w:hAnsiTheme="minorHAnsi" w:cstheme="minorBidi"/>
          <w:sz w:val="22"/>
          <w:szCs w:val="22"/>
          <w:lang w:eastAsia="en-GB"/>
        </w:rPr>
      </w:pPr>
      <w:del w:id="1125" w:author="Tomáš Urban" w:date="2021-11-15T12:33:00Z">
        <w:r w:rsidRPr="00F21A76" w:rsidDel="00B032C6">
          <w:delText>9.5.1</w:delText>
        </w:r>
        <w:r w:rsidRPr="00F21A76" w:rsidDel="00B032C6">
          <w:tab/>
          <w:delText>Out and inout parameter passing mode</w:delText>
        </w:r>
        <w:r w:rsidRPr="00F21A76" w:rsidDel="00B032C6">
          <w:tab/>
          <w:delText>78</w:delText>
        </w:r>
      </w:del>
    </w:p>
    <w:p w14:paraId="65B1EC48" w14:textId="77777777" w:rsidR="00F21A76" w:rsidRPr="00F21A76" w:rsidDel="00B032C6" w:rsidRDefault="00F21A76" w:rsidP="00F21A76">
      <w:pPr>
        <w:pStyle w:val="TOC3"/>
        <w:rPr>
          <w:del w:id="1126" w:author="Tomáš Urban" w:date="2021-11-15T12:33:00Z"/>
          <w:rFonts w:asciiTheme="minorHAnsi" w:eastAsiaTheme="minorEastAsia" w:hAnsiTheme="minorHAnsi" w:cstheme="minorBidi"/>
          <w:sz w:val="22"/>
          <w:szCs w:val="22"/>
          <w:lang w:eastAsia="en-GB"/>
        </w:rPr>
      </w:pPr>
      <w:del w:id="1127" w:author="Tomáš Urban" w:date="2021-11-15T12:33:00Z">
        <w:r w:rsidRPr="00F21A76" w:rsidDel="00B032C6">
          <w:delText>9.5.2</w:delText>
        </w:r>
        <w:r w:rsidRPr="00F21A76" w:rsidDel="00B032C6">
          <w:tab/>
          <w:delText>triCommunication interface</w:delText>
        </w:r>
        <w:r w:rsidRPr="00F21A76" w:rsidDel="00B032C6">
          <w:tab/>
          <w:delText>78</w:delText>
        </w:r>
      </w:del>
    </w:p>
    <w:p w14:paraId="75C26516" w14:textId="77777777" w:rsidR="00F21A76" w:rsidRPr="00F21A76" w:rsidDel="00B032C6" w:rsidRDefault="00F21A76" w:rsidP="00F21A76">
      <w:pPr>
        <w:pStyle w:val="TOC4"/>
        <w:rPr>
          <w:del w:id="1128" w:author="Tomáš Urban" w:date="2021-11-15T12:33:00Z"/>
          <w:rFonts w:asciiTheme="minorHAnsi" w:eastAsiaTheme="minorEastAsia" w:hAnsiTheme="minorHAnsi" w:cstheme="minorBidi"/>
          <w:sz w:val="22"/>
          <w:szCs w:val="22"/>
          <w:lang w:eastAsia="en-GB"/>
        </w:rPr>
      </w:pPr>
      <w:del w:id="1129" w:author="Tomáš Urban" w:date="2021-11-15T12:33:00Z">
        <w:r w:rsidRPr="00F21A76" w:rsidDel="00B032C6">
          <w:delText>9.5.2.0</w:delText>
        </w:r>
        <w:r w:rsidRPr="00F21A76" w:rsidDel="00B032C6">
          <w:tab/>
          <w:delText>Introduction</w:delText>
        </w:r>
        <w:r w:rsidRPr="00F21A76" w:rsidDel="00B032C6">
          <w:tab/>
          <w:delText>78</w:delText>
        </w:r>
      </w:del>
    </w:p>
    <w:p w14:paraId="3DAD0284" w14:textId="77777777" w:rsidR="00F21A76" w:rsidRPr="00F21A76" w:rsidDel="00B032C6" w:rsidRDefault="00F21A76" w:rsidP="00F21A76">
      <w:pPr>
        <w:pStyle w:val="TOC4"/>
        <w:rPr>
          <w:del w:id="1130" w:author="Tomáš Urban" w:date="2021-11-15T12:33:00Z"/>
          <w:rFonts w:asciiTheme="minorHAnsi" w:eastAsiaTheme="minorEastAsia" w:hAnsiTheme="minorHAnsi" w:cstheme="minorBidi"/>
          <w:sz w:val="22"/>
          <w:szCs w:val="22"/>
          <w:lang w:eastAsia="en-GB"/>
        </w:rPr>
      </w:pPr>
      <w:del w:id="1131" w:author="Tomáš Urban" w:date="2021-11-15T12:33:00Z">
        <w:r w:rsidRPr="00F21A76" w:rsidDel="00B032C6">
          <w:delText>9.5.2.1</w:delText>
        </w:r>
        <w:r w:rsidRPr="00F21A76" w:rsidDel="00B032C6">
          <w:tab/>
          <w:delText>ITriCommunicationSA</w:delText>
        </w:r>
        <w:r w:rsidRPr="00F21A76" w:rsidDel="00B032C6">
          <w:tab/>
          <w:delText>78</w:delText>
        </w:r>
      </w:del>
    </w:p>
    <w:p w14:paraId="31464FCE" w14:textId="77777777" w:rsidR="00F21A76" w:rsidRPr="00F21A76" w:rsidDel="00B032C6" w:rsidRDefault="00F21A76" w:rsidP="00F21A76">
      <w:pPr>
        <w:pStyle w:val="TOC4"/>
        <w:rPr>
          <w:del w:id="1132" w:author="Tomáš Urban" w:date="2021-11-15T12:33:00Z"/>
          <w:rFonts w:asciiTheme="minorHAnsi" w:eastAsiaTheme="minorEastAsia" w:hAnsiTheme="minorHAnsi" w:cstheme="minorBidi"/>
          <w:sz w:val="22"/>
          <w:szCs w:val="22"/>
          <w:lang w:eastAsia="en-GB"/>
        </w:rPr>
      </w:pPr>
      <w:del w:id="1133" w:author="Tomáš Urban" w:date="2021-11-15T12:33:00Z">
        <w:r w:rsidRPr="00F21A76" w:rsidDel="00B032C6">
          <w:delText>9.5.2.2</w:delText>
        </w:r>
        <w:r w:rsidRPr="00F21A76" w:rsidDel="00B032C6">
          <w:tab/>
          <w:delText>ITriCommunicationTE</w:delText>
        </w:r>
        <w:r w:rsidRPr="00F21A76" w:rsidDel="00B032C6">
          <w:tab/>
          <w:delText>79</w:delText>
        </w:r>
      </w:del>
    </w:p>
    <w:p w14:paraId="7170611B" w14:textId="77777777" w:rsidR="00F21A76" w:rsidRPr="00F21A76" w:rsidDel="00B032C6" w:rsidRDefault="00F21A76" w:rsidP="00F21A76">
      <w:pPr>
        <w:pStyle w:val="TOC4"/>
        <w:rPr>
          <w:del w:id="1134" w:author="Tomáš Urban" w:date="2021-11-15T12:33:00Z"/>
          <w:rFonts w:asciiTheme="minorHAnsi" w:eastAsiaTheme="minorEastAsia" w:hAnsiTheme="minorHAnsi" w:cstheme="minorBidi"/>
          <w:sz w:val="22"/>
          <w:szCs w:val="22"/>
          <w:lang w:eastAsia="en-GB"/>
        </w:rPr>
      </w:pPr>
      <w:del w:id="1135" w:author="Tomáš Urban" w:date="2021-11-15T12:33:00Z">
        <w:r w:rsidRPr="00F21A76" w:rsidDel="00B032C6">
          <w:delText>9.5.2.3</w:delText>
        </w:r>
        <w:r w:rsidRPr="00F21A76" w:rsidDel="00B032C6">
          <w:tab/>
          <w:delText>ITriPlatformPA</w:delText>
        </w:r>
        <w:r w:rsidRPr="00F21A76" w:rsidDel="00B032C6">
          <w:tab/>
          <w:delText>80</w:delText>
        </w:r>
      </w:del>
    </w:p>
    <w:p w14:paraId="7F4A4FC0" w14:textId="77777777" w:rsidR="00F21A76" w:rsidRPr="00F21A76" w:rsidDel="00B032C6" w:rsidRDefault="00F21A76" w:rsidP="00F21A76">
      <w:pPr>
        <w:pStyle w:val="TOC4"/>
        <w:rPr>
          <w:del w:id="1136" w:author="Tomáš Urban" w:date="2021-11-15T12:33:00Z"/>
          <w:rFonts w:asciiTheme="minorHAnsi" w:eastAsiaTheme="minorEastAsia" w:hAnsiTheme="minorHAnsi" w:cstheme="minorBidi"/>
          <w:sz w:val="22"/>
          <w:szCs w:val="22"/>
          <w:lang w:eastAsia="en-GB"/>
        </w:rPr>
      </w:pPr>
      <w:del w:id="1137" w:author="Tomáš Urban" w:date="2021-11-15T12:33:00Z">
        <w:r w:rsidRPr="00F21A76" w:rsidDel="00B032C6">
          <w:delText>9.5.2.4</w:delText>
        </w:r>
        <w:r w:rsidRPr="00F21A76" w:rsidDel="00B032C6">
          <w:tab/>
          <w:delText>ITriPlatformTE</w:delText>
        </w:r>
        <w:r w:rsidRPr="00F21A76" w:rsidDel="00B032C6">
          <w:tab/>
          <w:delText>80</w:delText>
        </w:r>
      </w:del>
    </w:p>
    <w:p w14:paraId="60E27E32" w14:textId="77777777" w:rsidR="00F21A76" w:rsidRPr="00F21A76" w:rsidDel="00B032C6" w:rsidRDefault="00F21A76" w:rsidP="00F21A76">
      <w:pPr>
        <w:pStyle w:val="TOC2"/>
        <w:rPr>
          <w:del w:id="1138" w:author="Tomáš Urban" w:date="2021-11-15T12:33:00Z"/>
          <w:rFonts w:asciiTheme="minorHAnsi" w:eastAsiaTheme="minorEastAsia" w:hAnsiTheme="minorHAnsi" w:cstheme="minorBidi"/>
          <w:sz w:val="22"/>
          <w:szCs w:val="22"/>
          <w:lang w:eastAsia="en-GB"/>
        </w:rPr>
      </w:pPr>
      <w:del w:id="1139" w:author="Tomáš Urban" w:date="2021-11-15T12:33:00Z">
        <w:r w:rsidRPr="00F21A76" w:rsidDel="00B032C6">
          <w:delText>9.6</w:delText>
        </w:r>
        <w:r w:rsidRPr="00F21A76" w:rsidDel="00B032C6">
          <w:tab/>
          <w:delText>Optional parameters</w:delText>
        </w:r>
        <w:r w:rsidRPr="00F21A76" w:rsidDel="00B032C6">
          <w:tab/>
          <w:delText>80</w:delText>
        </w:r>
      </w:del>
    </w:p>
    <w:p w14:paraId="6C103155" w14:textId="614C0050" w:rsidR="00F21A76" w:rsidRPr="00F21A76" w:rsidDel="00B032C6" w:rsidRDefault="00F21A76" w:rsidP="00F21A76">
      <w:pPr>
        <w:pStyle w:val="TOC8"/>
        <w:rPr>
          <w:del w:id="1140" w:author="Tomáš Urban" w:date="2021-11-15T12:33:00Z"/>
          <w:rFonts w:asciiTheme="minorHAnsi" w:eastAsiaTheme="minorEastAsia" w:hAnsiTheme="minorHAnsi" w:cstheme="minorBidi"/>
          <w:szCs w:val="22"/>
          <w:lang w:eastAsia="en-GB"/>
        </w:rPr>
      </w:pPr>
      <w:del w:id="1141" w:author="Tomáš Urban" w:date="2021-11-15T12:33:00Z">
        <w:r w:rsidRPr="00F21A76" w:rsidDel="00B032C6">
          <w:delText>Annex A (normative):</w:delText>
        </w:r>
        <w:r w:rsidRPr="00F21A76" w:rsidDel="00B032C6">
          <w:tab/>
          <w:delText>IDL Summary</w:delText>
        </w:r>
        <w:r w:rsidRPr="00F21A76" w:rsidDel="00B032C6">
          <w:tab/>
          <w:delText>81</w:delText>
        </w:r>
      </w:del>
    </w:p>
    <w:p w14:paraId="44417CAB" w14:textId="28C9B25C" w:rsidR="00F21A76" w:rsidRPr="00F21A76" w:rsidDel="00B032C6" w:rsidRDefault="00F21A76" w:rsidP="00F21A76">
      <w:pPr>
        <w:pStyle w:val="TOC8"/>
        <w:rPr>
          <w:del w:id="1142" w:author="Tomáš Urban" w:date="2021-11-15T12:33:00Z"/>
          <w:rFonts w:asciiTheme="minorHAnsi" w:eastAsiaTheme="minorEastAsia" w:hAnsiTheme="minorHAnsi" w:cstheme="minorBidi"/>
          <w:szCs w:val="22"/>
          <w:lang w:eastAsia="en-GB"/>
        </w:rPr>
      </w:pPr>
      <w:del w:id="1143" w:author="Tomáš Urban" w:date="2021-11-15T12:33:00Z">
        <w:r w:rsidRPr="00F21A76" w:rsidDel="00B032C6">
          <w:delText>Annex B (informative):</w:delText>
        </w:r>
        <w:r w:rsidRPr="00F21A76" w:rsidDel="00B032C6">
          <w:tab/>
          <w:delText>Use scenarios</w:delText>
        </w:r>
        <w:r w:rsidRPr="00F21A76" w:rsidDel="00B032C6">
          <w:tab/>
          <w:delText>85</w:delText>
        </w:r>
      </w:del>
    </w:p>
    <w:p w14:paraId="1F589074" w14:textId="77777777" w:rsidR="00F21A76" w:rsidRPr="00F21A76" w:rsidDel="00B032C6" w:rsidRDefault="00F21A76" w:rsidP="00F21A76">
      <w:pPr>
        <w:pStyle w:val="TOC1"/>
        <w:rPr>
          <w:del w:id="1144" w:author="Tomáš Urban" w:date="2021-11-15T12:33:00Z"/>
          <w:rFonts w:asciiTheme="minorHAnsi" w:eastAsiaTheme="minorEastAsia" w:hAnsiTheme="minorHAnsi" w:cstheme="minorBidi"/>
          <w:szCs w:val="22"/>
          <w:lang w:eastAsia="en-GB"/>
        </w:rPr>
      </w:pPr>
      <w:del w:id="1145" w:author="Tomáš Urban" w:date="2021-11-15T12:33:00Z">
        <w:r w:rsidRPr="00F21A76" w:rsidDel="00B032C6">
          <w:delText>B.0</w:delText>
        </w:r>
        <w:r w:rsidRPr="00F21A76" w:rsidDel="00B032C6">
          <w:tab/>
          <w:delText>Introduction</w:delText>
        </w:r>
        <w:r w:rsidRPr="00F21A76" w:rsidDel="00B032C6">
          <w:tab/>
          <w:delText>85</w:delText>
        </w:r>
      </w:del>
    </w:p>
    <w:p w14:paraId="23AA6DEF" w14:textId="77777777" w:rsidR="00F21A76" w:rsidRPr="00F21A76" w:rsidDel="00B032C6" w:rsidRDefault="00F21A76" w:rsidP="00F21A76">
      <w:pPr>
        <w:pStyle w:val="TOC1"/>
        <w:rPr>
          <w:del w:id="1146" w:author="Tomáš Urban" w:date="2021-11-15T12:33:00Z"/>
          <w:rFonts w:asciiTheme="minorHAnsi" w:eastAsiaTheme="minorEastAsia" w:hAnsiTheme="minorHAnsi" w:cstheme="minorBidi"/>
          <w:szCs w:val="22"/>
          <w:lang w:eastAsia="en-GB"/>
        </w:rPr>
      </w:pPr>
      <w:del w:id="1147" w:author="Tomáš Urban" w:date="2021-11-15T12:33:00Z">
        <w:r w:rsidRPr="00F21A76" w:rsidDel="00B032C6">
          <w:delText>B.1</w:delText>
        </w:r>
        <w:r w:rsidRPr="00F21A76" w:rsidDel="00B032C6">
          <w:tab/>
          <w:delText>First scenario</w:delText>
        </w:r>
        <w:r w:rsidRPr="00F21A76" w:rsidDel="00B032C6">
          <w:tab/>
          <w:delText>86</w:delText>
        </w:r>
      </w:del>
    </w:p>
    <w:p w14:paraId="5C4841B7" w14:textId="77777777" w:rsidR="00F21A76" w:rsidRPr="00F21A76" w:rsidDel="00B032C6" w:rsidRDefault="00F21A76" w:rsidP="00F21A76">
      <w:pPr>
        <w:pStyle w:val="TOC2"/>
        <w:rPr>
          <w:del w:id="1148" w:author="Tomáš Urban" w:date="2021-11-15T12:33:00Z"/>
          <w:rFonts w:asciiTheme="minorHAnsi" w:eastAsiaTheme="minorEastAsia" w:hAnsiTheme="minorHAnsi" w:cstheme="minorBidi"/>
          <w:sz w:val="22"/>
          <w:szCs w:val="22"/>
          <w:lang w:eastAsia="en-GB"/>
        </w:rPr>
      </w:pPr>
      <w:del w:id="1149" w:author="Tomáš Urban" w:date="2021-11-15T12:33:00Z">
        <w:r w:rsidRPr="00F21A76" w:rsidDel="00B032C6">
          <w:delText>B.1.0</w:delText>
        </w:r>
        <w:r w:rsidRPr="00F21A76" w:rsidDel="00B032C6">
          <w:tab/>
          <w:delText>Use case</w:delText>
        </w:r>
        <w:r w:rsidRPr="00F21A76" w:rsidDel="00B032C6">
          <w:tab/>
          <w:delText>86</w:delText>
        </w:r>
      </w:del>
    </w:p>
    <w:p w14:paraId="5B0DE5CA" w14:textId="77777777" w:rsidR="00F21A76" w:rsidRPr="00F21A76" w:rsidDel="00B032C6" w:rsidRDefault="00F21A76" w:rsidP="00F21A76">
      <w:pPr>
        <w:pStyle w:val="TOC2"/>
        <w:rPr>
          <w:del w:id="1150" w:author="Tomáš Urban" w:date="2021-11-15T12:33:00Z"/>
          <w:rFonts w:asciiTheme="minorHAnsi" w:eastAsiaTheme="minorEastAsia" w:hAnsiTheme="minorHAnsi" w:cstheme="minorBidi"/>
          <w:sz w:val="22"/>
          <w:szCs w:val="22"/>
          <w:lang w:eastAsia="en-GB"/>
        </w:rPr>
      </w:pPr>
      <w:del w:id="1151" w:author="Tomáš Urban" w:date="2021-11-15T12:33:00Z">
        <w:r w:rsidRPr="00F21A76" w:rsidDel="00B032C6">
          <w:delText>B.1.1</w:delText>
        </w:r>
        <w:r w:rsidRPr="00F21A76" w:rsidDel="00B032C6">
          <w:tab/>
          <w:delText>TTCN</w:delText>
        </w:r>
        <w:r w:rsidRPr="00F21A76" w:rsidDel="00B032C6">
          <w:noBreakHyphen/>
          <w:delText>3 fragment</w:delText>
        </w:r>
        <w:r w:rsidRPr="00F21A76" w:rsidDel="00B032C6">
          <w:tab/>
          <w:delText>86</w:delText>
        </w:r>
      </w:del>
    </w:p>
    <w:p w14:paraId="3F356E32" w14:textId="77777777" w:rsidR="00F21A76" w:rsidRPr="00F21A76" w:rsidDel="00B032C6" w:rsidRDefault="00F21A76" w:rsidP="00F21A76">
      <w:pPr>
        <w:pStyle w:val="TOC2"/>
        <w:rPr>
          <w:del w:id="1152" w:author="Tomáš Urban" w:date="2021-11-15T12:33:00Z"/>
          <w:rFonts w:asciiTheme="minorHAnsi" w:eastAsiaTheme="minorEastAsia" w:hAnsiTheme="minorHAnsi" w:cstheme="minorBidi"/>
          <w:sz w:val="22"/>
          <w:szCs w:val="22"/>
          <w:lang w:eastAsia="en-GB"/>
        </w:rPr>
      </w:pPr>
      <w:del w:id="1153" w:author="Tomáš Urban" w:date="2021-11-15T12:33:00Z">
        <w:r w:rsidRPr="00F21A76" w:rsidDel="00B032C6">
          <w:delText>B.1.2</w:delText>
        </w:r>
        <w:r w:rsidRPr="00F21A76" w:rsidDel="00B032C6">
          <w:tab/>
          <w:delText>Message sequence chart</w:delText>
        </w:r>
        <w:r w:rsidRPr="00F21A76" w:rsidDel="00B032C6">
          <w:tab/>
          <w:delText>87</w:delText>
        </w:r>
      </w:del>
    </w:p>
    <w:p w14:paraId="7FD138A5" w14:textId="77777777" w:rsidR="00F21A76" w:rsidRPr="00F21A76" w:rsidDel="00B032C6" w:rsidRDefault="00F21A76" w:rsidP="00F21A76">
      <w:pPr>
        <w:pStyle w:val="TOC1"/>
        <w:rPr>
          <w:del w:id="1154" w:author="Tomáš Urban" w:date="2021-11-15T12:33:00Z"/>
          <w:rFonts w:asciiTheme="minorHAnsi" w:eastAsiaTheme="minorEastAsia" w:hAnsiTheme="minorHAnsi" w:cstheme="minorBidi"/>
          <w:szCs w:val="22"/>
          <w:lang w:eastAsia="en-GB"/>
        </w:rPr>
      </w:pPr>
      <w:del w:id="1155" w:author="Tomáš Urban" w:date="2021-11-15T12:33:00Z">
        <w:r w:rsidRPr="00F21A76" w:rsidDel="00B032C6">
          <w:delText>B.2</w:delText>
        </w:r>
        <w:r w:rsidRPr="00F21A76" w:rsidDel="00B032C6">
          <w:tab/>
          <w:delText>Second scenario</w:delText>
        </w:r>
        <w:r w:rsidRPr="00F21A76" w:rsidDel="00B032C6">
          <w:tab/>
          <w:delText>88</w:delText>
        </w:r>
      </w:del>
    </w:p>
    <w:p w14:paraId="187712E5" w14:textId="77777777" w:rsidR="00F21A76" w:rsidRPr="00F21A76" w:rsidDel="00B032C6" w:rsidRDefault="00F21A76" w:rsidP="00F21A76">
      <w:pPr>
        <w:pStyle w:val="TOC2"/>
        <w:rPr>
          <w:del w:id="1156" w:author="Tomáš Urban" w:date="2021-11-15T12:33:00Z"/>
          <w:rFonts w:asciiTheme="minorHAnsi" w:eastAsiaTheme="minorEastAsia" w:hAnsiTheme="minorHAnsi" w:cstheme="minorBidi"/>
          <w:sz w:val="22"/>
          <w:szCs w:val="22"/>
          <w:lang w:eastAsia="en-GB"/>
        </w:rPr>
      </w:pPr>
      <w:del w:id="1157" w:author="Tomáš Urban" w:date="2021-11-15T12:33:00Z">
        <w:r w:rsidRPr="00F21A76" w:rsidDel="00B032C6">
          <w:lastRenderedPageBreak/>
          <w:delText>B.2.0</w:delText>
        </w:r>
        <w:r w:rsidRPr="00F21A76" w:rsidDel="00B032C6">
          <w:tab/>
          <w:delText>Use case</w:delText>
        </w:r>
        <w:r w:rsidRPr="00F21A76" w:rsidDel="00B032C6">
          <w:tab/>
          <w:delText>88</w:delText>
        </w:r>
      </w:del>
    </w:p>
    <w:p w14:paraId="2B1CA5E6" w14:textId="77777777" w:rsidR="00F21A76" w:rsidRPr="00F21A76" w:rsidDel="00B032C6" w:rsidRDefault="00F21A76" w:rsidP="00F21A76">
      <w:pPr>
        <w:pStyle w:val="TOC2"/>
        <w:rPr>
          <w:del w:id="1158" w:author="Tomáš Urban" w:date="2021-11-15T12:33:00Z"/>
          <w:rFonts w:asciiTheme="minorHAnsi" w:eastAsiaTheme="minorEastAsia" w:hAnsiTheme="minorHAnsi" w:cstheme="minorBidi"/>
          <w:sz w:val="22"/>
          <w:szCs w:val="22"/>
          <w:lang w:eastAsia="en-GB"/>
        </w:rPr>
      </w:pPr>
      <w:del w:id="1159" w:author="Tomáš Urban" w:date="2021-11-15T12:33:00Z">
        <w:r w:rsidRPr="00F21A76" w:rsidDel="00B032C6">
          <w:delText>B.2.1</w:delText>
        </w:r>
        <w:r w:rsidRPr="00F21A76" w:rsidDel="00B032C6">
          <w:tab/>
          <w:delText>TTCN</w:delText>
        </w:r>
        <w:r w:rsidRPr="00F21A76" w:rsidDel="00B032C6">
          <w:noBreakHyphen/>
          <w:delText>3 fragment</w:delText>
        </w:r>
        <w:r w:rsidRPr="00F21A76" w:rsidDel="00B032C6">
          <w:tab/>
          <w:delText>88</w:delText>
        </w:r>
      </w:del>
    </w:p>
    <w:p w14:paraId="05151FB5" w14:textId="77777777" w:rsidR="00F21A76" w:rsidRPr="00F21A76" w:rsidDel="00B032C6" w:rsidRDefault="00F21A76" w:rsidP="00F21A76">
      <w:pPr>
        <w:pStyle w:val="TOC2"/>
        <w:rPr>
          <w:del w:id="1160" w:author="Tomáš Urban" w:date="2021-11-15T12:33:00Z"/>
          <w:rFonts w:asciiTheme="minorHAnsi" w:eastAsiaTheme="minorEastAsia" w:hAnsiTheme="minorHAnsi" w:cstheme="minorBidi"/>
          <w:sz w:val="22"/>
          <w:szCs w:val="22"/>
          <w:lang w:eastAsia="en-GB"/>
        </w:rPr>
      </w:pPr>
      <w:del w:id="1161" w:author="Tomáš Urban" w:date="2021-11-15T12:33:00Z">
        <w:r w:rsidRPr="00F21A76" w:rsidDel="00B032C6">
          <w:delText>B.2.2</w:delText>
        </w:r>
        <w:r w:rsidRPr="00F21A76" w:rsidDel="00B032C6">
          <w:tab/>
          <w:delText>Message sequence chart</w:delText>
        </w:r>
        <w:r w:rsidRPr="00F21A76" w:rsidDel="00B032C6">
          <w:tab/>
          <w:delText>89</w:delText>
        </w:r>
      </w:del>
    </w:p>
    <w:p w14:paraId="166E0A3E" w14:textId="77777777" w:rsidR="00F21A76" w:rsidRPr="00F21A76" w:rsidDel="00B032C6" w:rsidRDefault="00F21A76" w:rsidP="00F21A76">
      <w:pPr>
        <w:pStyle w:val="TOC1"/>
        <w:rPr>
          <w:del w:id="1162" w:author="Tomáš Urban" w:date="2021-11-15T12:33:00Z"/>
          <w:rFonts w:asciiTheme="minorHAnsi" w:eastAsiaTheme="minorEastAsia" w:hAnsiTheme="minorHAnsi" w:cstheme="minorBidi"/>
          <w:szCs w:val="22"/>
          <w:lang w:eastAsia="en-GB"/>
        </w:rPr>
      </w:pPr>
      <w:del w:id="1163" w:author="Tomáš Urban" w:date="2021-11-15T12:33:00Z">
        <w:r w:rsidRPr="00F21A76" w:rsidDel="00B032C6">
          <w:delText>B.3</w:delText>
        </w:r>
        <w:r w:rsidRPr="00F21A76" w:rsidDel="00B032C6">
          <w:tab/>
          <w:delText>Third scenario</w:delText>
        </w:r>
        <w:r w:rsidRPr="00F21A76" w:rsidDel="00B032C6">
          <w:tab/>
          <w:delText>90</w:delText>
        </w:r>
      </w:del>
    </w:p>
    <w:p w14:paraId="168BBBCD" w14:textId="77777777" w:rsidR="00F21A76" w:rsidRPr="00F21A76" w:rsidDel="00B032C6" w:rsidRDefault="00F21A76" w:rsidP="00F21A76">
      <w:pPr>
        <w:pStyle w:val="TOC2"/>
        <w:rPr>
          <w:del w:id="1164" w:author="Tomáš Urban" w:date="2021-11-15T12:33:00Z"/>
          <w:rFonts w:asciiTheme="minorHAnsi" w:eastAsiaTheme="minorEastAsia" w:hAnsiTheme="minorHAnsi" w:cstheme="minorBidi"/>
          <w:sz w:val="22"/>
          <w:szCs w:val="22"/>
          <w:lang w:eastAsia="en-GB"/>
        </w:rPr>
      </w:pPr>
      <w:del w:id="1165" w:author="Tomáš Urban" w:date="2021-11-15T12:33:00Z">
        <w:r w:rsidRPr="00F21A76" w:rsidDel="00B032C6">
          <w:delText>B.3.0</w:delText>
        </w:r>
        <w:r w:rsidRPr="00F21A76" w:rsidDel="00B032C6">
          <w:tab/>
          <w:delText>Use case</w:delText>
        </w:r>
        <w:r w:rsidRPr="00F21A76" w:rsidDel="00B032C6">
          <w:tab/>
          <w:delText>90</w:delText>
        </w:r>
      </w:del>
    </w:p>
    <w:p w14:paraId="09B061B2" w14:textId="77777777" w:rsidR="00F21A76" w:rsidRPr="00F21A76" w:rsidDel="00B032C6" w:rsidRDefault="00F21A76" w:rsidP="00F21A76">
      <w:pPr>
        <w:pStyle w:val="TOC2"/>
        <w:rPr>
          <w:del w:id="1166" w:author="Tomáš Urban" w:date="2021-11-15T12:33:00Z"/>
          <w:rFonts w:asciiTheme="minorHAnsi" w:eastAsiaTheme="minorEastAsia" w:hAnsiTheme="minorHAnsi" w:cstheme="minorBidi"/>
          <w:sz w:val="22"/>
          <w:szCs w:val="22"/>
          <w:lang w:eastAsia="en-GB"/>
        </w:rPr>
      </w:pPr>
      <w:del w:id="1167" w:author="Tomáš Urban" w:date="2021-11-15T12:33:00Z">
        <w:r w:rsidRPr="00F21A76" w:rsidDel="00B032C6">
          <w:delText>B.3.1</w:delText>
        </w:r>
        <w:r w:rsidRPr="00F21A76" w:rsidDel="00B032C6">
          <w:tab/>
          <w:delText>TTCN</w:delText>
        </w:r>
        <w:r w:rsidRPr="00F21A76" w:rsidDel="00B032C6">
          <w:noBreakHyphen/>
          <w:delText>3 fragment</w:delText>
        </w:r>
        <w:r w:rsidRPr="00F21A76" w:rsidDel="00B032C6">
          <w:tab/>
          <w:delText>90</w:delText>
        </w:r>
      </w:del>
    </w:p>
    <w:p w14:paraId="4EA0A24F" w14:textId="77777777" w:rsidR="00F21A76" w:rsidRPr="00F21A76" w:rsidDel="00B032C6" w:rsidRDefault="00F21A76" w:rsidP="00F21A76">
      <w:pPr>
        <w:pStyle w:val="TOC2"/>
        <w:rPr>
          <w:del w:id="1168" w:author="Tomáš Urban" w:date="2021-11-15T12:33:00Z"/>
          <w:rFonts w:asciiTheme="minorHAnsi" w:eastAsiaTheme="minorEastAsia" w:hAnsiTheme="minorHAnsi" w:cstheme="minorBidi"/>
          <w:sz w:val="22"/>
          <w:szCs w:val="22"/>
          <w:lang w:eastAsia="en-GB"/>
        </w:rPr>
      </w:pPr>
      <w:del w:id="1169" w:author="Tomáš Urban" w:date="2021-11-15T12:33:00Z">
        <w:r w:rsidRPr="00F21A76" w:rsidDel="00B032C6">
          <w:delText>B.3.2</w:delText>
        </w:r>
        <w:r w:rsidRPr="00F21A76" w:rsidDel="00B032C6">
          <w:tab/>
          <w:delText>Message sequence chart</w:delText>
        </w:r>
        <w:r w:rsidRPr="00F21A76" w:rsidDel="00B032C6">
          <w:tab/>
          <w:delText>91</w:delText>
        </w:r>
      </w:del>
    </w:p>
    <w:p w14:paraId="037F96D5" w14:textId="238662FB" w:rsidR="00F21A76" w:rsidRPr="00F21A76" w:rsidDel="00B032C6" w:rsidRDefault="00F21A76" w:rsidP="00F21A76">
      <w:pPr>
        <w:pStyle w:val="TOC8"/>
        <w:rPr>
          <w:del w:id="1170" w:author="Tomáš Urban" w:date="2021-11-15T12:33:00Z"/>
          <w:rFonts w:asciiTheme="minorHAnsi" w:eastAsiaTheme="minorEastAsia" w:hAnsiTheme="minorHAnsi" w:cstheme="minorBidi"/>
          <w:szCs w:val="22"/>
          <w:lang w:eastAsia="en-GB"/>
        </w:rPr>
      </w:pPr>
      <w:del w:id="1171" w:author="Tomáš Urban" w:date="2021-11-15T12:33:00Z">
        <w:r w:rsidRPr="00F21A76" w:rsidDel="00B032C6">
          <w:delText>Annex C (informative):</w:delText>
        </w:r>
        <w:r w:rsidRPr="00F21A76" w:rsidDel="00B032C6">
          <w:tab/>
          <w:delText>Bibliography</w:delText>
        </w:r>
        <w:r w:rsidRPr="00F21A76" w:rsidDel="00B032C6">
          <w:tab/>
          <w:delText>92</w:delText>
        </w:r>
      </w:del>
    </w:p>
    <w:p w14:paraId="50CA0C98" w14:textId="77777777" w:rsidR="00F21A76" w:rsidRPr="00F21A76" w:rsidDel="00B032C6" w:rsidRDefault="00F21A76" w:rsidP="00F21A76">
      <w:pPr>
        <w:pStyle w:val="TOC1"/>
        <w:rPr>
          <w:del w:id="1172" w:author="Tomáš Urban" w:date="2021-11-15T12:33:00Z"/>
          <w:rFonts w:asciiTheme="minorHAnsi" w:eastAsiaTheme="minorEastAsia" w:hAnsiTheme="minorHAnsi" w:cstheme="minorBidi"/>
          <w:szCs w:val="22"/>
          <w:lang w:eastAsia="en-GB"/>
        </w:rPr>
      </w:pPr>
      <w:del w:id="1173" w:author="Tomáš Urban" w:date="2021-11-15T12:33:00Z">
        <w:r w:rsidRPr="00F21A76" w:rsidDel="00B032C6">
          <w:delText>History</w:delText>
        </w:r>
        <w:r w:rsidRPr="00F21A76" w:rsidDel="00B032C6">
          <w:tab/>
          <w:delText>93</w:delText>
        </w:r>
      </w:del>
    </w:p>
    <w:p w14:paraId="1DA96E44" w14:textId="0A82F9FB" w:rsidR="00072818" w:rsidRPr="00F21A76" w:rsidRDefault="00F21A76" w:rsidP="00072818">
      <w:r w:rsidRPr="00F21A76">
        <w:fldChar w:fldCharType="end"/>
      </w:r>
    </w:p>
    <w:p w14:paraId="07F7F6F4" w14:textId="77777777" w:rsidR="0020187D" w:rsidRPr="00F21A76" w:rsidRDefault="0020187D" w:rsidP="00DD778F">
      <w:pPr>
        <w:pStyle w:val="Heading1"/>
      </w:pPr>
      <w:r w:rsidRPr="00F21A76">
        <w:br w:type="page"/>
      </w:r>
      <w:bookmarkStart w:id="1174" w:name="_Toc87872020"/>
      <w:r w:rsidRPr="00F21A76">
        <w:lastRenderedPageBreak/>
        <w:t>Intellectual Property Rights</w:t>
      </w:r>
      <w:bookmarkEnd w:id="1174"/>
    </w:p>
    <w:p w14:paraId="21C30284" w14:textId="77777777" w:rsidR="00B32AAE" w:rsidRPr="00F21A76" w:rsidRDefault="00B32AAE" w:rsidP="00B32AAE">
      <w:r w:rsidRPr="00F21A76">
        <w:t xml:space="preserve">IPRs essential or potentially essential to the present document may have been declared to ETSI. The information pertaining to these essential IPRs, if any, is publicly available for </w:t>
      </w:r>
      <w:r w:rsidRPr="00F21A76">
        <w:rPr>
          <w:b/>
        </w:rPr>
        <w:t>ETSI members and non-members</w:t>
      </w:r>
      <w:r w:rsidRPr="00F21A76">
        <w:t xml:space="preserve">, and can be found in ETSI SR 000 314: </w:t>
      </w:r>
      <w:r w:rsidRPr="00F21A76">
        <w:rPr>
          <w:i/>
        </w:rPr>
        <w:t>"Intellectual Property Rights (IPRs); Essential, or potentially Essential, IPRs notified to ETSI in respect of ETSI standards"</w:t>
      </w:r>
      <w:r w:rsidRPr="00F21A76">
        <w:t>, which is available from the ETSI Secretariat. Latest updates are available on the ETSI Web server (</w:t>
      </w:r>
      <w:hyperlink r:id="rId14" w:history="1">
        <w:r w:rsidRPr="00F21A76">
          <w:rPr>
            <w:rStyle w:val="Hyperlink"/>
          </w:rPr>
          <w:t>https://ipr.etsi.org/</w:t>
        </w:r>
      </w:hyperlink>
      <w:r w:rsidRPr="00F21A76">
        <w:t>).</w:t>
      </w:r>
    </w:p>
    <w:p w14:paraId="51444AC8" w14:textId="77777777" w:rsidR="00B32AAE" w:rsidRPr="00F21A76" w:rsidRDefault="00B32AAE" w:rsidP="00B32AAE">
      <w:r w:rsidRPr="00F21A76">
        <w:t>Pursuant to the ETSI IPR Policy, no investigation, including IPR searches, has been carried out by ETSI. No guarantee can be given as to the existence of other IPRs not referenced in ETSI SR 000 314 (or the updates on the ETSI Web server) which are, or may be, or may become, essential to the present document.</w:t>
      </w:r>
    </w:p>
    <w:p w14:paraId="0EDABC5D" w14:textId="77777777" w:rsidR="0020187D" w:rsidRPr="00F21A76" w:rsidRDefault="0020187D" w:rsidP="00DD778F">
      <w:pPr>
        <w:pStyle w:val="Heading1"/>
      </w:pPr>
      <w:bookmarkStart w:id="1175" w:name="_Toc87872021"/>
      <w:r w:rsidRPr="00F21A76">
        <w:t>Foreword</w:t>
      </w:r>
      <w:bookmarkEnd w:id="1175"/>
    </w:p>
    <w:p w14:paraId="13A2C834" w14:textId="77777777" w:rsidR="00B32AAE" w:rsidRPr="00F21A76" w:rsidRDefault="00B32AAE" w:rsidP="00B32AAE">
      <w:r w:rsidRPr="00F21A76">
        <w:t>This ETSI Standard (ES) has been produced by ETSI Technical Committee Methods for Testing and Specification (MTS).</w:t>
      </w:r>
    </w:p>
    <w:p w14:paraId="54B315AA" w14:textId="77777777" w:rsidR="0020187D" w:rsidRPr="00F21A76" w:rsidRDefault="0020187D" w:rsidP="0020187D">
      <w:r w:rsidRPr="00F21A76">
        <w:t>The present document is part 5 of a multi</w:t>
      </w:r>
      <w:r w:rsidR="002B17C6" w:rsidRPr="00F21A76">
        <w:t>-</w:t>
      </w:r>
      <w:r w:rsidRPr="00F21A76">
        <w:t>part deliverable. Full details of the entire series can be found in part 1</w:t>
      </w:r>
      <w:r w:rsidR="00910C4E" w:rsidRPr="00F21A76">
        <w:t xml:space="preserve"> [</w:t>
      </w:r>
      <w:r w:rsidR="00910C4E" w:rsidRPr="00F21A76">
        <w:fldChar w:fldCharType="begin"/>
      </w:r>
      <w:r w:rsidR="00910C4E" w:rsidRPr="00F21A76">
        <w:instrText xml:space="preserve">REF REF_ES201873_1 \h </w:instrText>
      </w:r>
      <w:r w:rsidR="00A640FC" w:rsidRPr="00F21A76">
        <w:instrText xml:space="preserve"> \* MERGEFORMAT </w:instrText>
      </w:r>
      <w:r w:rsidR="00910C4E" w:rsidRPr="00F21A76">
        <w:fldChar w:fldCharType="separate"/>
      </w:r>
      <w:r w:rsidR="00600CBF" w:rsidRPr="00F21A76">
        <w:t>2</w:t>
      </w:r>
      <w:r w:rsidR="00910C4E" w:rsidRPr="00F21A76">
        <w:fldChar w:fldCharType="end"/>
      </w:r>
      <w:r w:rsidR="00910C4E" w:rsidRPr="00F21A76">
        <w:t>]</w:t>
      </w:r>
      <w:r w:rsidRPr="00F21A76">
        <w:t>.</w:t>
      </w:r>
    </w:p>
    <w:p w14:paraId="41E319A1" w14:textId="77777777" w:rsidR="00B32AAE" w:rsidRPr="00F21A76" w:rsidRDefault="00B32AAE" w:rsidP="00B32AAE">
      <w:pPr>
        <w:pStyle w:val="Heading1"/>
      </w:pPr>
      <w:bookmarkStart w:id="1176" w:name="_Toc87872022"/>
      <w:r w:rsidRPr="00F21A76">
        <w:t>Modal verbs terminology</w:t>
      </w:r>
      <w:bookmarkEnd w:id="1176"/>
    </w:p>
    <w:p w14:paraId="405B1446" w14:textId="77777777" w:rsidR="00B32AAE" w:rsidRPr="00F21A76" w:rsidRDefault="00B32AAE" w:rsidP="00B32AAE">
      <w:r w:rsidRPr="00F21A76">
        <w:t>In the present document "</w:t>
      </w:r>
      <w:r w:rsidRPr="00F21A76">
        <w:rPr>
          <w:b/>
          <w:bCs/>
        </w:rPr>
        <w:t>shall</w:t>
      </w:r>
      <w:r w:rsidRPr="00F21A76">
        <w:t>", "</w:t>
      </w:r>
      <w:r w:rsidRPr="00F21A76">
        <w:rPr>
          <w:b/>
          <w:bCs/>
        </w:rPr>
        <w:t>shall not</w:t>
      </w:r>
      <w:r w:rsidRPr="00F21A76">
        <w:t>", "</w:t>
      </w:r>
      <w:r w:rsidRPr="00F21A76">
        <w:rPr>
          <w:b/>
          <w:bCs/>
        </w:rPr>
        <w:t>should</w:t>
      </w:r>
      <w:r w:rsidRPr="00F21A76">
        <w:t>", "</w:t>
      </w:r>
      <w:r w:rsidRPr="00F21A76">
        <w:rPr>
          <w:b/>
          <w:bCs/>
        </w:rPr>
        <w:t>should not</w:t>
      </w:r>
      <w:r w:rsidRPr="00F21A76">
        <w:t>", "</w:t>
      </w:r>
      <w:r w:rsidRPr="00F21A76">
        <w:rPr>
          <w:b/>
          <w:bCs/>
        </w:rPr>
        <w:t>may</w:t>
      </w:r>
      <w:r w:rsidRPr="00F21A76">
        <w:t>", "</w:t>
      </w:r>
      <w:r w:rsidRPr="00F21A76">
        <w:rPr>
          <w:b/>
          <w:bCs/>
        </w:rPr>
        <w:t>need not</w:t>
      </w:r>
      <w:r w:rsidRPr="00F21A76">
        <w:t>", "</w:t>
      </w:r>
      <w:r w:rsidRPr="00F21A76">
        <w:rPr>
          <w:b/>
          <w:bCs/>
        </w:rPr>
        <w:t>will</w:t>
      </w:r>
      <w:r w:rsidRPr="00F21A76">
        <w:rPr>
          <w:bCs/>
        </w:rPr>
        <w:t>"</w:t>
      </w:r>
      <w:r w:rsidRPr="00F21A76">
        <w:t xml:space="preserve">, </w:t>
      </w:r>
      <w:r w:rsidRPr="00F21A76">
        <w:rPr>
          <w:bCs/>
        </w:rPr>
        <w:t>"</w:t>
      </w:r>
      <w:r w:rsidRPr="00F21A76">
        <w:rPr>
          <w:b/>
          <w:bCs/>
        </w:rPr>
        <w:t>will not</w:t>
      </w:r>
      <w:r w:rsidRPr="00F21A76">
        <w:rPr>
          <w:bCs/>
        </w:rPr>
        <w:t>"</w:t>
      </w:r>
      <w:r w:rsidRPr="00F21A76">
        <w:t>, "</w:t>
      </w:r>
      <w:r w:rsidRPr="00F21A76">
        <w:rPr>
          <w:b/>
          <w:bCs/>
        </w:rPr>
        <w:t>can</w:t>
      </w:r>
      <w:r w:rsidRPr="00F21A76">
        <w:t>" and "</w:t>
      </w:r>
      <w:r w:rsidRPr="00F21A76">
        <w:rPr>
          <w:b/>
          <w:bCs/>
        </w:rPr>
        <w:t>cannot</w:t>
      </w:r>
      <w:r w:rsidRPr="00F21A76">
        <w:t xml:space="preserve">" are to be interpreted as described in clause 3.2 of the </w:t>
      </w:r>
      <w:hyperlink r:id="rId15" w:history="1">
        <w:r w:rsidRPr="00F21A76">
          <w:rPr>
            <w:rStyle w:val="Hyperlink"/>
          </w:rPr>
          <w:t>ETSI Drafting Rules</w:t>
        </w:r>
      </w:hyperlink>
      <w:r w:rsidRPr="00F21A76">
        <w:t xml:space="preserve"> (Verbal forms for the expression of provisions).</w:t>
      </w:r>
    </w:p>
    <w:p w14:paraId="012592A8" w14:textId="77777777" w:rsidR="00B32AAE" w:rsidRPr="00F21A76" w:rsidRDefault="00B32AAE" w:rsidP="00B32AAE">
      <w:r w:rsidRPr="00F21A76">
        <w:t>"</w:t>
      </w:r>
      <w:proofErr w:type="gramStart"/>
      <w:r w:rsidRPr="00F21A76">
        <w:rPr>
          <w:b/>
          <w:bCs/>
        </w:rPr>
        <w:t>must</w:t>
      </w:r>
      <w:proofErr w:type="gramEnd"/>
      <w:r w:rsidRPr="00F21A76">
        <w:t>" and "</w:t>
      </w:r>
      <w:r w:rsidRPr="00F21A76">
        <w:rPr>
          <w:b/>
          <w:bCs/>
        </w:rPr>
        <w:t>must not</w:t>
      </w:r>
      <w:r w:rsidRPr="00F21A76">
        <w:t xml:space="preserve">" are </w:t>
      </w:r>
      <w:r w:rsidRPr="00F21A76">
        <w:rPr>
          <w:b/>
          <w:bCs/>
        </w:rPr>
        <w:t>NOT</w:t>
      </w:r>
      <w:r w:rsidRPr="00F21A76">
        <w:t xml:space="preserve"> allowed in ETSI deliverables except when used in direct citation.</w:t>
      </w:r>
    </w:p>
    <w:p w14:paraId="4C7A43D7" w14:textId="5D2D924B" w:rsidR="0020187D" w:rsidRPr="00F21A76" w:rsidRDefault="0020187D" w:rsidP="00DD778F">
      <w:pPr>
        <w:pStyle w:val="Heading1"/>
      </w:pPr>
      <w:bookmarkStart w:id="1177" w:name="_Toc87872023"/>
      <w:r w:rsidRPr="00F21A76">
        <w:t>Introduction</w:t>
      </w:r>
      <w:bookmarkEnd w:id="1177"/>
    </w:p>
    <w:p w14:paraId="09897696" w14:textId="77777777" w:rsidR="0020187D" w:rsidRPr="00F21A76" w:rsidRDefault="0020187D" w:rsidP="0020187D">
      <w:r w:rsidRPr="00F21A76">
        <w:t>The present document consists of two distinct parts, the first part describing the structure of a TTCN</w:t>
      </w:r>
      <w:r w:rsidRPr="00F21A76">
        <w:noBreakHyphen/>
        <w:t>3 test system implementation and the second part presenting the TTCN</w:t>
      </w:r>
      <w:r w:rsidRPr="00F21A76">
        <w:noBreakHyphen/>
        <w:t>3 Runtime Interface specification.</w:t>
      </w:r>
    </w:p>
    <w:p w14:paraId="7997060C" w14:textId="77777777" w:rsidR="0020187D" w:rsidRPr="00F21A76" w:rsidRDefault="0020187D" w:rsidP="0020187D">
      <w:r w:rsidRPr="00F21A76">
        <w:t>The first part introduces the decomposition of a TTCN</w:t>
      </w:r>
      <w:r w:rsidRPr="00F21A76">
        <w:noBreakHyphen/>
        <w:t>3 test system into four main entities: Test Management (TM), TTCN</w:t>
      </w:r>
      <w:r w:rsidRPr="00F21A76">
        <w:noBreakHyphen/>
        <w:t>3 Executable (TE), SUT Adaptor (SA), and Platform Adaptor (PA). In addition, the interaction between these entities, i.e. the corresponding interfaces, is defined.</w:t>
      </w:r>
    </w:p>
    <w:p w14:paraId="31CFE4FC" w14:textId="77777777" w:rsidR="0020187D" w:rsidRPr="00F21A76" w:rsidRDefault="0020187D" w:rsidP="0020187D">
      <w:r w:rsidRPr="00F21A76">
        <w:t>The second part of the present document specifies the TTCN</w:t>
      </w:r>
      <w:r w:rsidRPr="00F21A76">
        <w:noBreakHyphen/>
        <w:t>3 Runtime Interface (TRI). The interface is defined in terms of operations, which are implemented as part of one entity and called by other entities of the test system. For each operation, the interface specification defines associated data structures, the intended effect on the test system and any constraints on the usage of the operation. Note that this interface specification only defines interactions between the TSI and the SUT as well as timer operations.</w:t>
      </w:r>
    </w:p>
    <w:p w14:paraId="6FD395F8" w14:textId="77777777" w:rsidR="001716EE" w:rsidRPr="00F21A76" w:rsidRDefault="0020187D" w:rsidP="001716EE">
      <w:pPr>
        <w:pStyle w:val="Heading1"/>
      </w:pPr>
      <w:r w:rsidRPr="00F21A76">
        <w:br w:type="page"/>
      </w:r>
      <w:bookmarkStart w:id="1178" w:name="_Toc87872024"/>
      <w:r w:rsidR="001716EE" w:rsidRPr="00F21A76">
        <w:lastRenderedPageBreak/>
        <w:t>1</w:t>
      </w:r>
      <w:r w:rsidR="001716EE" w:rsidRPr="00F21A76">
        <w:tab/>
        <w:t>Scope</w:t>
      </w:r>
      <w:bookmarkEnd w:id="1178"/>
    </w:p>
    <w:p w14:paraId="232D4049" w14:textId="77777777" w:rsidR="001716EE" w:rsidRPr="00F21A76" w:rsidRDefault="001716EE" w:rsidP="001716EE">
      <w:pPr>
        <w:pStyle w:val="Heading2"/>
      </w:pPr>
      <w:bookmarkStart w:id="1179" w:name="_Toc87872025"/>
      <w:r w:rsidRPr="00F21A76">
        <w:t>1.1</w:t>
      </w:r>
      <w:r w:rsidRPr="00F21A76">
        <w:tab/>
        <w:t>Scope of the present document</w:t>
      </w:r>
      <w:bookmarkEnd w:id="1179"/>
    </w:p>
    <w:p w14:paraId="1A07E74B" w14:textId="77777777" w:rsidR="001716EE" w:rsidRPr="00F21A76" w:rsidRDefault="001716EE" w:rsidP="001716EE">
      <w:r w:rsidRPr="00F21A76">
        <w:t>The present document provides the specification of the runtime interface for TTCN</w:t>
      </w:r>
      <w:r w:rsidRPr="00F21A76">
        <w:noBreakHyphen/>
        <w:t>3 test system implementations. The TTCN</w:t>
      </w:r>
      <w:r w:rsidRPr="00F21A76">
        <w:noBreakHyphen/>
        <w:t>3 Runtime Interface provides a standardized adaptation for timing and communication of a test system to a particular processing platform and the system under test, respectively. The present document defines the interface as a set of operations independent of target language.</w:t>
      </w:r>
    </w:p>
    <w:p w14:paraId="3C40F99E" w14:textId="77777777" w:rsidR="001716EE" w:rsidRPr="00F21A76" w:rsidRDefault="001716EE" w:rsidP="001716EE">
      <w:r w:rsidRPr="00F21A76">
        <w:t>The interface is defined to be compatible with the TTCN</w:t>
      </w:r>
      <w:r w:rsidRPr="00F21A76">
        <w:noBreakHyphen/>
        <w:t>3 standard (see ETSI ES 201 873-1 [</w:t>
      </w:r>
      <w:r w:rsidRPr="00F21A76">
        <w:fldChar w:fldCharType="begin"/>
      </w:r>
      <w:r w:rsidRPr="00F21A76">
        <w:instrText xml:space="preserve">REF REF_ES201873_1 \* MERGEFORMAT  \h </w:instrText>
      </w:r>
      <w:r w:rsidRPr="00F21A76">
        <w:fldChar w:fldCharType="separate"/>
      </w:r>
      <w:r w:rsidR="00600CBF" w:rsidRPr="00F21A76">
        <w:t>2</w:t>
      </w:r>
      <w:r w:rsidRPr="00F21A76">
        <w:fldChar w:fldCharType="end"/>
      </w:r>
      <w:r w:rsidRPr="00F21A76">
        <w:t>]). The present document uses the CORBA Interface Definition Language (IDL) to specify the TRI completely. Clauses 6, 7 and 8 present language mappings for this abstract specification to the target languages Java</w:t>
      </w:r>
      <w:r w:rsidRPr="00F21A76">
        <w:rPr>
          <w:vertAlign w:val="superscript"/>
        </w:rPr>
        <w:t>TM</w:t>
      </w:r>
      <w:r w:rsidRPr="00F21A76">
        <w:t>, ANSI C, and C++. A summary of the IDL based interface specification is provided in annex A.</w:t>
      </w:r>
    </w:p>
    <w:p w14:paraId="23B50648" w14:textId="1769B4D5" w:rsidR="001716EE" w:rsidRPr="00F21A76" w:rsidRDefault="001716EE" w:rsidP="001716EE">
      <w:pPr>
        <w:pStyle w:val="NO"/>
      </w:pPr>
      <w:r w:rsidRPr="00F21A76">
        <w:t>NOTE:</w:t>
      </w:r>
      <w:r w:rsidRPr="00F21A76">
        <w:tab/>
        <w:t>Java</w:t>
      </w:r>
      <w:r w:rsidRPr="00F21A76">
        <w:rPr>
          <w:vertAlign w:val="superscript"/>
        </w:rPr>
        <w:t>TM</w:t>
      </w:r>
      <w:r w:rsidRPr="00F21A76">
        <w:t xml:space="preserve"> is the trade name of a programming language developed by Oracle Corporation. This information is given for the convenience of users of the present document and does not constitute an endorsement by ETSI of the programming language named. Equivalent programming languages may be used if they can be shown to lead to the same results.</w:t>
      </w:r>
    </w:p>
    <w:p w14:paraId="72BEB080" w14:textId="77777777" w:rsidR="001716EE" w:rsidRPr="00F21A76" w:rsidRDefault="001716EE" w:rsidP="001716EE">
      <w:pPr>
        <w:pStyle w:val="Heading2"/>
      </w:pPr>
      <w:bookmarkStart w:id="1180" w:name="_Toc87872026"/>
      <w:r w:rsidRPr="00F21A76">
        <w:t>1.2</w:t>
      </w:r>
      <w:r w:rsidRPr="00F21A76">
        <w:tab/>
        <w:t>Compliance</w:t>
      </w:r>
      <w:bookmarkEnd w:id="1180"/>
    </w:p>
    <w:p w14:paraId="18860F1F" w14:textId="77777777" w:rsidR="001716EE" w:rsidRPr="00F21A76" w:rsidRDefault="001716EE" w:rsidP="001716EE">
      <w:r w:rsidRPr="00F21A76">
        <w:t>The requirement for a TTCN</w:t>
      </w:r>
      <w:r w:rsidRPr="00F21A76">
        <w:noBreakHyphen/>
        <w:t>3 test system to be TRI compliant is to adhere to the interface specification stated in the present document as well as to one of the target language mappings included.</w:t>
      </w:r>
    </w:p>
    <w:p w14:paraId="69FECC09" w14:textId="55F7EC58" w:rsidR="001716EE" w:rsidRPr="00F21A76" w:rsidRDefault="001716EE" w:rsidP="001716EE">
      <w:pPr>
        <w:pStyle w:val="EX"/>
      </w:pPr>
      <w:r w:rsidRPr="00F21A76">
        <w:t>EXAMPLE:</w:t>
      </w:r>
      <w:r w:rsidRPr="00F21A76">
        <w:tab/>
        <w:t>If a vendor supports Java</w:t>
      </w:r>
      <w:r w:rsidRPr="00F21A76">
        <w:rPr>
          <w:vertAlign w:val="superscript"/>
        </w:rPr>
        <w:t>TM</w:t>
      </w:r>
      <w:r w:rsidRPr="00F21A76">
        <w:t>, the TRI operation calls and implementations, which are part of the TTCN</w:t>
      </w:r>
      <w:r w:rsidRPr="00F21A76">
        <w:noBreakHyphen/>
        <w:t>3 executable, have to comply with the IDL to Java</w:t>
      </w:r>
      <w:r w:rsidRPr="00F21A76">
        <w:rPr>
          <w:vertAlign w:val="superscript"/>
        </w:rPr>
        <w:t>TM</w:t>
      </w:r>
      <w:r w:rsidRPr="00F21A76">
        <w:t xml:space="preserve"> mapping specified in the present document.</w:t>
      </w:r>
    </w:p>
    <w:p w14:paraId="7FC46184" w14:textId="0C81E000" w:rsidR="0020187D" w:rsidRPr="00F21A76" w:rsidRDefault="0020187D" w:rsidP="001716EE">
      <w:pPr>
        <w:pStyle w:val="Heading1"/>
      </w:pPr>
      <w:bookmarkStart w:id="1181" w:name="_Toc87872027"/>
      <w:r w:rsidRPr="00F21A76">
        <w:t>2</w:t>
      </w:r>
      <w:r w:rsidRPr="00F21A76">
        <w:tab/>
        <w:t>References</w:t>
      </w:r>
      <w:bookmarkEnd w:id="1181"/>
    </w:p>
    <w:p w14:paraId="2BDE0023" w14:textId="77777777" w:rsidR="00ED5305" w:rsidRPr="00F21A76" w:rsidRDefault="00ED5305" w:rsidP="00DD778F">
      <w:pPr>
        <w:pStyle w:val="Heading2"/>
      </w:pPr>
      <w:bookmarkStart w:id="1182" w:name="_Toc87872028"/>
      <w:r w:rsidRPr="00F21A76">
        <w:t>2.1</w:t>
      </w:r>
      <w:r w:rsidRPr="00F21A76">
        <w:tab/>
        <w:t>Normative references</w:t>
      </w:r>
      <w:bookmarkEnd w:id="1182"/>
    </w:p>
    <w:p w14:paraId="7EB809DD" w14:textId="77777777" w:rsidR="004E153F" w:rsidRPr="00F21A76" w:rsidRDefault="004E153F" w:rsidP="004E153F">
      <w:r w:rsidRPr="00F21A76">
        <w:t>References are either specific (identified by date of publication and/or edition number or version number) or non</w:t>
      </w:r>
      <w:r w:rsidRPr="00F21A76">
        <w:noBreakHyphen/>
        <w:t>specific. For specific references, only the cited version applies. For non-specific references, the latest version of the referenced document (including any amendments) applies.</w:t>
      </w:r>
    </w:p>
    <w:p w14:paraId="755F6A9A" w14:textId="77777777" w:rsidR="004E153F" w:rsidRPr="00F21A76" w:rsidRDefault="004E153F" w:rsidP="004E153F">
      <w:r w:rsidRPr="00F21A76">
        <w:t xml:space="preserve">Referenced documents which are not found to be publicly available in the expected location might be found at </w:t>
      </w:r>
      <w:hyperlink r:id="rId16" w:history="1">
        <w:r w:rsidRPr="00F21A76">
          <w:rPr>
            <w:rStyle w:val="Hyperlink"/>
          </w:rPr>
          <w:t>https://docbox.etsi.org/Reference/</w:t>
        </w:r>
      </w:hyperlink>
      <w:r w:rsidRPr="00F21A76">
        <w:t>.</w:t>
      </w:r>
    </w:p>
    <w:p w14:paraId="688997F2" w14:textId="77777777" w:rsidR="004E153F" w:rsidRPr="00F21A76" w:rsidRDefault="004E153F" w:rsidP="004E153F">
      <w:pPr>
        <w:pStyle w:val="NO"/>
      </w:pPr>
      <w:r w:rsidRPr="00F21A76">
        <w:t>NOTE:</w:t>
      </w:r>
      <w:r w:rsidRPr="00F21A76">
        <w:tab/>
        <w:t>While any hyperlinks included in this clause were valid at the time of publication, ETSI cannot guarantee their long term validity.</w:t>
      </w:r>
    </w:p>
    <w:p w14:paraId="0196FE74" w14:textId="77777777" w:rsidR="004E153F" w:rsidRPr="00F21A76" w:rsidRDefault="004E153F" w:rsidP="004E153F">
      <w:pPr>
        <w:rPr>
          <w:lang w:eastAsia="en-GB"/>
        </w:rPr>
      </w:pPr>
      <w:r w:rsidRPr="00F21A76">
        <w:rPr>
          <w:lang w:eastAsia="en-GB"/>
        </w:rPr>
        <w:t>The following referenced documents are necessary for the application of the present document.</w:t>
      </w:r>
    </w:p>
    <w:p w14:paraId="18AC4BF6" w14:textId="77777777" w:rsidR="00270C45" w:rsidRPr="00F21A76" w:rsidRDefault="00910C4E" w:rsidP="004E153F">
      <w:pPr>
        <w:pStyle w:val="EX"/>
      </w:pPr>
      <w:r w:rsidRPr="00F21A76">
        <w:t>[</w:t>
      </w:r>
      <w:bookmarkStart w:id="1183" w:name="REF_ITU_TX290"/>
      <w:r w:rsidRPr="00F21A76">
        <w:fldChar w:fldCharType="begin"/>
      </w:r>
      <w:r w:rsidRPr="00F21A76">
        <w:instrText>SEQ REF</w:instrText>
      </w:r>
      <w:r w:rsidRPr="00F21A76">
        <w:fldChar w:fldCharType="separate"/>
      </w:r>
      <w:r w:rsidR="00600CBF" w:rsidRPr="00F21A76">
        <w:t>1</w:t>
      </w:r>
      <w:r w:rsidRPr="00F21A76">
        <w:fldChar w:fldCharType="end"/>
      </w:r>
      <w:bookmarkEnd w:id="1183"/>
      <w:r w:rsidRPr="00F21A76">
        <w:t>]</w:t>
      </w:r>
      <w:r w:rsidRPr="00F21A76">
        <w:tab/>
        <w:t>Recommendation ITU-T X.290: "OSI conformance testing methodology and framework for protocol Recommendations for ITU-T applications - General concepts".</w:t>
      </w:r>
    </w:p>
    <w:p w14:paraId="24EAC91A" w14:textId="77777777" w:rsidR="0020187D" w:rsidRPr="00F21A76" w:rsidRDefault="00A63B7B" w:rsidP="00270C45">
      <w:pPr>
        <w:pStyle w:val="NO"/>
      </w:pPr>
      <w:r w:rsidRPr="00F21A76">
        <w:t>NOTE:</w:t>
      </w:r>
      <w:r w:rsidR="00270C45" w:rsidRPr="00F21A76">
        <w:tab/>
        <w:t xml:space="preserve">The corresponding ISO/IEC standard is ISO/IEC 9646-1: "Information technology </w:t>
      </w:r>
      <w:r w:rsidR="007A19F3" w:rsidRPr="00F21A76">
        <w:t>-</w:t>
      </w:r>
      <w:r w:rsidR="00270C45" w:rsidRPr="00F21A76">
        <w:t xml:space="preserve">- Open Systems Interconnection </w:t>
      </w:r>
      <w:r w:rsidR="007A19F3" w:rsidRPr="00F21A76">
        <w:t>-</w:t>
      </w:r>
      <w:r w:rsidR="00270C45" w:rsidRPr="00F21A76">
        <w:t>-</w:t>
      </w:r>
      <w:r w:rsidR="00882CB5" w:rsidRPr="00F21A76">
        <w:t xml:space="preserve"> </w:t>
      </w:r>
      <w:r w:rsidR="00270C45" w:rsidRPr="00F21A76">
        <w:t>Conformance testing methodology and framework; Part 1: General concepts".</w:t>
      </w:r>
    </w:p>
    <w:p w14:paraId="5E31BA48" w14:textId="77777777" w:rsidR="0020187D" w:rsidRPr="00F21A76" w:rsidRDefault="00910C4E" w:rsidP="00910C4E">
      <w:pPr>
        <w:pStyle w:val="EX"/>
      </w:pPr>
      <w:r w:rsidRPr="00F21A76">
        <w:t>[</w:t>
      </w:r>
      <w:bookmarkStart w:id="1184" w:name="REF_ES201873_1"/>
      <w:r w:rsidRPr="00F21A76">
        <w:fldChar w:fldCharType="begin"/>
      </w:r>
      <w:r w:rsidRPr="00F21A76">
        <w:instrText>SEQ REF</w:instrText>
      </w:r>
      <w:r w:rsidRPr="00F21A76">
        <w:fldChar w:fldCharType="separate"/>
      </w:r>
      <w:r w:rsidR="00600CBF" w:rsidRPr="00F21A76">
        <w:t>2</w:t>
      </w:r>
      <w:r w:rsidRPr="00F21A76">
        <w:fldChar w:fldCharType="end"/>
      </w:r>
      <w:bookmarkEnd w:id="1184"/>
      <w:r w:rsidRPr="00F21A76">
        <w:t>]</w:t>
      </w:r>
      <w:r w:rsidRPr="00F21A76">
        <w:tab/>
        <w:t>ETSI ES 201 873-1: "Methods for Testing and Specification (MTS); The Testing and Test Control Notation version 3; Part 1: TTCN-3 Core Language".</w:t>
      </w:r>
    </w:p>
    <w:p w14:paraId="34C43775" w14:textId="77777777" w:rsidR="0020187D" w:rsidRPr="00F21A76" w:rsidRDefault="00910C4E" w:rsidP="00910C4E">
      <w:pPr>
        <w:pStyle w:val="EX"/>
      </w:pPr>
      <w:r w:rsidRPr="00F21A76">
        <w:t>[</w:t>
      </w:r>
      <w:bookmarkStart w:id="1185" w:name="REF_ES201873_4"/>
      <w:r w:rsidRPr="00F21A76">
        <w:fldChar w:fldCharType="begin"/>
      </w:r>
      <w:r w:rsidRPr="00F21A76">
        <w:instrText>SEQ REF</w:instrText>
      </w:r>
      <w:r w:rsidRPr="00F21A76">
        <w:fldChar w:fldCharType="separate"/>
      </w:r>
      <w:r w:rsidR="00600CBF" w:rsidRPr="00F21A76">
        <w:t>3</w:t>
      </w:r>
      <w:r w:rsidRPr="00F21A76">
        <w:fldChar w:fldCharType="end"/>
      </w:r>
      <w:bookmarkEnd w:id="1185"/>
      <w:r w:rsidRPr="00F21A76">
        <w:t>]</w:t>
      </w:r>
      <w:r w:rsidRPr="00F21A76">
        <w:tab/>
        <w:t>ETSI ES 201 873-4: "Methods for Testing and Specification (MTS); The Testing and Test Control Notation version 3; Part 4: TTCN-3 Operational Semantics".</w:t>
      </w:r>
    </w:p>
    <w:p w14:paraId="669056D2" w14:textId="77777777" w:rsidR="007A599E" w:rsidRPr="00F21A76" w:rsidRDefault="00910C4E" w:rsidP="00910C4E">
      <w:pPr>
        <w:pStyle w:val="EX"/>
      </w:pPr>
      <w:r w:rsidRPr="00F21A76">
        <w:lastRenderedPageBreak/>
        <w:t>[</w:t>
      </w:r>
      <w:bookmarkStart w:id="1186" w:name="REF_CORBA30"/>
      <w:r w:rsidRPr="00F21A76">
        <w:fldChar w:fldCharType="begin"/>
      </w:r>
      <w:r w:rsidRPr="00F21A76">
        <w:instrText>SEQ REF</w:instrText>
      </w:r>
      <w:r w:rsidRPr="00F21A76">
        <w:fldChar w:fldCharType="separate"/>
      </w:r>
      <w:r w:rsidR="00600CBF" w:rsidRPr="00F21A76">
        <w:t>4</w:t>
      </w:r>
      <w:r w:rsidRPr="00F21A76">
        <w:fldChar w:fldCharType="end"/>
      </w:r>
      <w:bookmarkEnd w:id="1186"/>
      <w:r w:rsidRPr="00F21A76">
        <w:t>]</w:t>
      </w:r>
      <w:r w:rsidRPr="00F21A76">
        <w:tab/>
        <w:t>CORBA 3.0: "The Common Object Request Broker: Architecture and Specification", OMG Formal Document (specifies IDL).</w:t>
      </w:r>
    </w:p>
    <w:p w14:paraId="4A5FB5E4" w14:textId="77777777" w:rsidR="007A599E" w:rsidRPr="00F21A76" w:rsidRDefault="00910C4E" w:rsidP="00910C4E">
      <w:pPr>
        <w:pStyle w:val="EX"/>
      </w:pPr>
      <w:r w:rsidRPr="00F21A76">
        <w:t>[</w:t>
      </w:r>
      <w:bookmarkStart w:id="1187" w:name="REF_SUNMICROSYSTEMS"/>
      <w:r w:rsidRPr="00F21A76">
        <w:fldChar w:fldCharType="begin"/>
      </w:r>
      <w:r w:rsidRPr="00F21A76">
        <w:instrText>SEQ REF</w:instrText>
      </w:r>
      <w:r w:rsidRPr="00F21A76">
        <w:fldChar w:fldCharType="separate"/>
      </w:r>
      <w:r w:rsidR="00600CBF" w:rsidRPr="00F21A76">
        <w:t>5</w:t>
      </w:r>
      <w:r w:rsidRPr="00F21A76">
        <w:fldChar w:fldCharType="end"/>
      </w:r>
      <w:bookmarkEnd w:id="1187"/>
      <w:r w:rsidRPr="00F21A76">
        <w:t>]</w:t>
      </w:r>
      <w:r w:rsidRPr="00F21A76">
        <w:tab/>
        <w:t>Sun Microsystems: "Java™ Language Specification".</w:t>
      </w:r>
    </w:p>
    <w:p w14:paraId="54D1D27B" w14:textId="77777777" w:rsidR="007A599E" w:rsidRPr="00F21A76" w:rsidRDefault="007A599E" w:rsidP="007A599E">
      <w:pPr>
        <w:pStyle w:val="NO"/>
        <w:keepNext/>
        <w:widowControl w:val="0"/>
      </w:pPr>
      <w:r w:rsidRPr="00F21A76">
        <w:t>NOTE:</w:t>
      </w:r>
      <w:r w:rsidRPr="00F21A76">
        <w:tab/>
        <w:t xml:space="preserve">See at </w:t>
      </w:r>
      <w:hyperlink r:id="rId17" w:history="1">
        <w:r w:rsidRPr="00F21A76">
          <w:rPr>
            <w:rStyle w:val="Hyperlink"/>
          </w:rPr>
          <w:t>http://java.sun.com/docs/books/jls/third_edition/html/j3TOC.html</w:t>
        </w:r>
      </w:hyperlink>
      <w:r w:rsidRPr="00F21A76">
        <w:t>.</w:t>
      </w:r>
    </w:p>
    <w:p w14:paraId="10848CAE" w14:textId="77777777" w:rsidR="007A599E" w:rsidRPr="00F21A76" w:rsidRDefault="00910C4E" w:rsidP="00910C4E">
      <w:pPr>
        <w:pStyle w:val="EX"/>
      </w:pPr>
      <w:r w:rsidRPr="00F21A76">
        <w:t>[</w:t>
      </w:r>
      <w:bookmarkStart w:id="1188" w:name="REF_ISOIEC9899"/>
      <w:r w:rsidRPr="00F21A76">
        <w:fldChar w:fldCharType="begin"/>
      </w:r>
      <w:r w:rsidRPr="00F21A76">
        <w:instrText>SEQ REF</w:instrText>
      </w:r>
      <w:r w:rsidRPr="00F21A76">
        <w:fldChar w:fldCharType="separate"/>
      </w:r>
      <w:r w:rsidR="00600CBF" w:rsidRPr="00F21A76">
        <w:t>6</w:t>
      </w:r>
      <w:r w:rsidRPr="00F21A76">
        <w:fldChar w:fldCharType="end"/>
      </w:r>
      <w:bookmarkEnd w:id="1188"/>
      <w:r w:rsidRPr="00F21A76">
        <w:t>]</w:t>
      </w:r>
      <w:r w:rsidRPr="00F21A76">
        <w:tab/>
        <w:t>ISO/IEC 9899: "Information technology -- Programming Languages -- C".</w:t>
      </w:r>
    </w:p>
    <w:p w14:paraId="4815BA70" w14:textId="77777777" w:rsidR="007A599E" w:rsidRPr="00F21A76" w:rsidRDefault="00910C4E" w:rsidP="00910C4E">
      <w:pPr>
        <w:pStyle w:val="EX"/>
      </w:pPr>
      <w:r w:rsidRPr="00F21A76">
        <w:t>[</w:t>
      </w:r>
      <w:bookmarkStart w:id="1189" w:name="REF_ISOIEC14882"/>
      <w:r w:rsidRPr="00F21A76">
        <w:fldChar w:fldCharType="begin"/>
      </w:r>
      <w:r w:rsidRPr="00F21A76">
        <w:instrText>SEQ REF</w:instrText>
      </w:r>
      <w:r w:rsidRPr="00F21A76">
        <w:fldChar w:fldCharType="separate"/>
      </w:r>
      <w:r w:rsidR="00600CBF" w:rsidRPr="00F21A76">
        <w:t>7</w:t>
      </w:r>
      <w:r w:rsidRPr="00F21A76">
        <w:fldChar w:fldCharType="end"/>
      </w:r>
      <w:bookmarkEnd w:id="1189"/>
      <w:r w:rsidRPr="00F21A76">
        <w:t>]</w:t>
      </w:r>
      <w:r w:rsidRPr="00F21A76">
        <w:tab/>
        <w:t>ISO/IEC 14882: "Information technology -- Programming Languages -- C++".</w:t>
      </w:r>
    </w:p>
    <w:p w14:paraId="049E429E" w14:textId="77777777" w:rsidR="007A599E" w:rsidRPr="00F21A76" w:rsidRDefault="00910C4E" w:rsidP="00910C4E">
      <w:pPr>
        <w:pStyle w:val="EX"/>
      </w:pPr>
      <w:r w:rsidRPr="00F21A76">
        <w:t>[</w:t>
      </w:r>
      <w:bookmarkStart w:id="1190" w:name="REF_ECMA_334"/>
      <w:r w:rsidRPr="00F21A76">
        <w:fldChar w:fldCharType="begin"/>
      </w:r>
      <w:r w:rsidRPr="00F21A76">
        <w:instrText>SEQ REF</w:instrText>
      </w:r>
      <w:r w:rsidRPr="00F21A76">
        <w:fldChar w:fldCharType="separate"/>
      </w:r>
      <w:r w:rsidR="00600CBF" w:rsidRPr="00F21A76">
        <w:t>8</w:t>
      </w:r>
      <w:r w:rsidRPr="00F21A76">
        <w:fldChar w:fldCharType="end"/>
      </w:r>
      <w:bookmarkEnd w:id="1190"/>
      <w:r w:rsidRPr="00F21A76">
        <w:t>]</w:t>
      </w:r>
      <w:r w:rsidRPr="00F21A76">
        <w:tab/>
        <w:t>ECMA-334: "C# Language Specification".</w:t>
      </w:r>
    </w:p>
    <w:p w14:paraId="466E5867" w14:textId="77777777" w:rsidR="007A599E" w:rsidRPr="00F21A76" w:rsidRDefault="007A599E" w:rsidP="007A599E">
      <w:pPr>
        <w:pStyle w:val="NO"/>
        <w:keepLines w:val="0"/>
        <w:widowControl w:val="0"/>
      </w:pPr>
      <w:r w:rsidRPr="00F21A76">
        <w:t>NOTE:</w:t>
      </w:r>
      <w:r w:rsidRPr="00F21A76">
        <w:tab/>
        <w:t xml:space="preserve">See at </w:t>
      </w:r>
      <w:hyperlink r:id="rId18" w:history="1">
        <w:r w:rsidRPr="00F21A76">
          <w:rPr>
            <w:rStyle w:val="Hyperlink"/>
          </w:rPr>
          <w:t>http://www.ecma-international.org/publications/standards/Ecma-334.htm</w:t>
        </w:r>
      </w:hyperlink>
      <w:r w:rsidRPr="00F21A76">
        <w:t>.</w:t>
      </w:r>
    </w:p>
    <w:p w14:paraId="12423951" w14:textId="77777777" w:rsidR="00ED5305" w:rsidRPr="00F21A76" w:rsidRDefault="00ED5305" w:rsidP="00DD778F">
      <w:pPr>
        <w:pStyle w:val="Heading2"/>
      </w:pPr>
      <w:bookmarkStart w:id="1191" w:name="_Toc87872029"/>
      <w:r w:rsidRPr="00F21A76">
        <w:t>2.2</w:t>
      </w:r>
      <w:r w:rsidRPr="00F21A76">
        <w:tab/>
        <w:t>Informative references</w:t>
      </w:r>
      <w:bookmarkEnd w:id="1191"/>
    </w:p>
    <w:p w14:paraId="119DA05C" w14:textId="77777777" w:rsidR="004E153F" w:rsidRPr="00F21A76" w:rsidRDefault="004E153F" w:rsidP="004E153F">
      <w:r w:rsidRPr="00F21A76">
        <w:t>References are either specific (identified by date of publication and/or edition number or version number) or non</w:t>
      </w:r>
      <w:r w:rsidRPr="00F21A76">
        <w:noBreakHyphen/>
        <w:t>specific. For specific references, only the cited version applies. For non-specific references, the latest version of the referenced document (including any amendments) applies.</w:t>
      </w:r>
    </w:p>
    <w:p w14:paraId="671DAB48" w14:textId="77777777" w:rsidR="004E153F" w:rsidRPr="00F21A76" w:rsidRDefault="004E153F" w:rsidP="004E153F">
      <w:pPr>
        <w:pStyle w:val="NO"/>
      </w:pPr>
      <w:r w:rsidRPr="00F21A76">
        <w:t>NOTE:</w:t>
      </w:r>
      <w:r w:rsidRPr="00F21A76">
        <w:tab/>
        <w:t>While any hyperlinks included in this clause were valid at the time of publication, ETSI cannot guarantee their long term validity.</w:t>
      </w:r>
    </w:p>
    <w:p w14:paraId="7840DC65" w14:textId="77777777" w:rsidR="004E153F" w:rsidRPr="00F21A76" w:rsidRDefault="004E153F" w:rsidP="004E153F">
      <w:pPr>
        <w:rPr>
          <w:lang w:eastAsia="en-GB"/>
        </w:rPr>
      </w:pPr>
      <w:r w:rsidRPr="00F21A76">
        <w:rPr>
          <w:lang w:eastAsia="en-GB"/>
        </w:rPr>
        <w:t xml:space="preserve">The following referenced documents are </w:t>
      </w:r>
      <w:r w:rsidRPr="00F21A76">
        <w:t>not necessary for the application of the present document but they assist the user with regard to a particular subject area</w:t>
      </w:r>
      <w:r w:rsidRPr="00F21A76">
        <w:rPr>
          <w:lang w:eastAsia="en-GB"/>
        </w:rPr>
        <w:t>.</w:t>
      </w:r>
    </w:p>
    <w:p w14:paraId="6B53F677" w14:textId="77777777" w:rsidR="00ED5305" w:rsidRPr="00F21A76" w:rsidRDefault="00ED5305" w:rsidP="00ED5305">
      <w:r w:rsidRPr="00F21A76">
        <w:rPr>
          <w:lang w:eastAsia="en-GB"/>
        </w:rPr>
        <w:t>Not applicable.</w:t>
      </w:r>
    </w:p>
    <w:p w14:paraId="0F23231A" w14:textId="77777777" w:rsidR="0020187D" w:rsidRPr="00F21A76" w:rsidRDefault="0020187D" w:rsidP="00DD778F">
      <w:pPr>
        <w:pStyle w:val="Heading1"/>
      </w:pPr>
      <w:bookmarkStart w:id="1192" w:name="_Toc87872030"/>
      <w:r w:rsidRPr="00F21A76">
        <w:t>3</w:t>
      </w:r>
      <w:r w:rsidRPr="00F21A76">
        <w:tab/>
        <w:t>Definitions and abbreviations</w:t>
      </w:r>
      <w:bookmarkEnd w:id="1192"/>
    </w:p>
    <w:p w14:paraId="52065743" w14:textId="77777777" w:rsidR="0020187D" w:rsidRPr="00F21A76" w:rsidRDefault="0020187D" w:rsidP="00DD778F">
      <w:pPr>
        <w:pStyle w:val="Heading2"/>
      </w:pPr>
      <w:bookmarkStart w:id="1193" w:name="_Toc87872031"/>
      <w:r w:rsidRPr="00F21A76">
        <w:t>3.1</w:t>
      </w:r>
      <w:r w:rsidRPr="00F21A76">
        <w:tab/>
        <w:t>Definitions</w:t>
      </w:r>
      <w:bookmarkEnd w:id="1193"/>
    </w:p>
    <w:p w14:paraId="584E95BB" w14:textId="77777777" w:rsidR="0020187D" w:rsidRPr="00F21A76" w:rsidRDefault="0020187D" w:rsidP="0020187D">
      <w:pPr>
        <w:keepNext/>
        <w:keepLines/>
      </w:pPr>
      <w:r w:rsidRPr="00F21A76">
        <w:t xml:space="preserve">For the purposes of the present document, the terms and definitions given in </w:t>
      </w:r>
      <w:r w:rsidR="00910C4E" w:rsidRPr="00F21A76">
        <w:t>ETSI ES 201 873</w:t>
      </w:r>
      <w:r w:rsidR="00910C4E" w:rsidRPr="00F21A76">
        <w:noBreakHyphen/>
        <w:t>1</w:t>
      </w:r>
      <w:r w:rsidRPr="00F21A76">
        <w:t xml:space="preserve"> </w:t>
      </w:r>
      <w:r w:rsidR="003D1BEA" w:rsidRPr="00F21A76">
        <w:t>[</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 xml:space="preserve"> and the following apply:</w:t>
      </w:r>
    </w:p>
    <w:p w14:paraId="59D31274" w14:textId="77777777" w:rsidR="0020187D" w:rsidRPr="00F21A76" w:rsidRDefault="0020187D" w:rsidP="0020187D">
      <w:r w:rsidRPr="00F21A76">
        <w:rPr>
          <w:b/>
        </w:rPr>
        <w:t xml:space="preserve">Abstract Test Suite (ATS): </w:t>
      </w:r>
      <w:r w:rsidRPr="00F21A76">
        <w:rPr>
          <w:bCs/>
          <w:color w:val="000000"/>
        </w:rPr>
        <w:t xml:space="preserve">See </w:t>
      </w:r>
      <w:r w:rsidR="00102F78" w:rsidRPr="00F21A76">
        <w:t xml:space="preserve">Recommendation </w:t>
      </w:r>
      <w:r w:rsidR="00F92E1B" w:rsidRPr="00F21A76">
        <w:t>ITU-T X.290</w:t>
      </w:r>
      <w:r w:rsidR="005E5F57" w:rsidRPr="00F21A76">
        <w:t xml:space="preserve"> [</w:t>
      </w:r>
      <w:r w:rsidR="00E065B7" w:rsidRPr="00F21A76">
        <w:fldChar w:fldCharType="begin"/>
      </w:r>
      <w:r w:rsidR="00E065B7" w:rsidRPr="00F21A76">
        <w:instrText xml:space="preserve">REF REF_ITU_TX290 \* MERGEFORMAT  \h </w:instrText>
      </w:r>
      <w:r w:rsidR="00E065B7" w:rsidRPr="00F21A76">
        <w:fldChar w:fldCharType="separate"/>
      </w:r>
      <w:r w:rsidR="00600CBF" w:rsidRPr="00F21A76">
        <w:t>1</w:t>
      </w:r>
      <w:r w:rsidR="00E065B7" w:rsidRPr="00F21A76">
        <w:fldChar w:fldCharType="end"/>
      </w:r>
      <w:r w:rsidR="005E5F57" w:rsidRPr="00F21A76">
        <w:t>]</w:t>
      </w:r>
      <w:r w:rsidRPr="00F21A76">
        <w:t>.</w:t>
      </w:r>
    </w:p>
    <w:p w14:paraId="1177DF15" w14:textId="77777777" w:rsidR="0020187D" w:rsidRPr="00F21A76" w:rsidRDefault="0020187D" w:rsidP="0020187D">
      <w:proofErr w:type="gramStart"/>
      <w:r w:rsidRPr="00F21A76">
        <w:rPr>
          <w:b/>
        </w:rPr>
        <w:t>communication</w:t>
      </w:r>
      <w:proofErr w:type="gramEnd"/>
      <w:r w:rsidRPr="00F21A76">
        <w:rPr>
          <w:b/>
        </w:rPr>
        <w:t xml:space="preserve"> port: </w:t>
      </w:r>
      <w:r w:rsidRPr="00F21A76">
        <w:t>abstract mechanism facilitating communication between test components</w:t>
      </w:r>
    </w:p>
    <w:p w14:paraId="3EB5F488" w14:textId="77777777" w:rsidR="0020187D" w:rsidRPr="00F21A76" w:rsidRDefault="0020187D" w:rsidP="0020187D">
      <w:pPr>
        <w:pStyle w:val="NO"/>
        <w:keepNext/>
      </w:pPr>
      <w:r w:rsidRPr="00F21A76">
        <w:t>NOTE:</w:t>
      </w:r>
      <w:r w:rsidRPr="00F21A76">
        <w:tab/>
        <w:t>A communication port is modelled as a FIFO queue in the receiving direction. Ports can be message</w:t>
      </w:r>
      <w:r w:rsidRPr="00F21A76">
        <w:noBreakHyphen/>
        <w:t>based, procedure</w:t>
      </w:r>
      <w:r w:rsidRPr="00F21A76">
        <w:noBreakHyphen/>
        <w:t>based or a mixture of the two.</w:t>
      </w:r>
    </w:p>
    <w:p w14:paraId="6572DF51" w14:textId="77777777" w:rsidR="0020187D" w:rsidRPr="00F21A76" w:rsidRDefault="0020187D" w:rsidP="0020187D">
      <w:r w:rsidRPr="00F21A76">
        <w:rPr>
          <w:b/>
        </w:rPr>
        <w:t xml:space="preserve">Executable Test Suite (ETS): </w:t>
      </w:r>
      <w:r w:rsidRPr="00F21A76">
        <w:rPr>
          <w:bCs/>
          <w:color w:val="000000"/>
        </w:rPr>
        <w:t xml:space="preserve">See </w:t>
      </w:r>
      <w:r w:rsidR="008027C4" w:rsidRPr="00F21A76">
        <w:t>Recommendation ITU-T</w:t>
      </w:r>
      <w:r w:rsidR="00F92E1B" w:rsidRPr="00F21A76">
        <w:t xml:space="preserve"> X.290</w:t>
      </w:r>
      <w:r w:rsidR="005E5F57" w:rsidRPr="00F21A76">
        <w:t xml:space="preserve"> [</w:t>
      </w:r>
      <w:r w:rsidR="00E065B7" w:rsidRPr="00F21A76">
        <w:fldChar w:fldCharType="begin"/>
      </w:r>
      <w:r w:rsidR="00E065B7" w:rsidRPr="00F21A76">
        <w:instrText xml:space="preserve">REF REF_ITU_TX290 \* MERGEFORMAT  \h </w:instrText>
      </w:r>
      <w:r w:rsidR="00E065B7" w:rsidRPr="00F21A76">
        <w:fldChar w:fldCharType="separate"/>
      </w:r>
      <w:r w:rsidR="00600CBF" w:rsidRPr="00F21A76">
        <w:t>1</w:t>
      </w:r>
      <w:r w:rsidR="00E065B7" w:rsidRPr="00F21A76">
        <w:fldChar w:fldCharType="end"/>
      </w:r>
      <w:r w:rsidR="005E5F57" w:rsidRPr="00F21A76">
        <w:t>]</w:t>
      </w:r>
      <w:r w:rsidRPr="00F21A76">
        <w:t>.</w:t>
      </w:r>
    </w:p>
    <w:p w14:paraId="02EE256F" w14:textId="77777777" w:rsidR="0020187D" w:rsidRPr="00F21A76" w:rsidRDefault="0020187D" w:rsidP="0020187D">
      <w:proofErr w:type="gramStart"/>
      <w:r w:rsidRPr="00F21A76">
        <w:rPr>
          <w:b/>
        </w:rPr>
        <w:t>explicit</w:t>
      </w:r>
      <w:proofErr w:type="gramEnd"/>
      <w:r w:rsidRPr="00F21A76">
        <w:rPr>
          <w:b/>
        </w:rPr>
        <w:t xml:space="preserve"> timer:</w:t>
      </w:r>
      <w:r w:rsidRPr="00F21A76">
        <w:t xml:space="preserve"> timer that is declared in a TTCN</w:t>
      </w:r>
      <w:r w:rsidRPr="00F21A76">
        <w:noBreakHyphen/>
        <w:t>3 ATS and that can be accessed through TTCN</w:t>
      </w:r>
      <w:r w:rsidRPr="00F21A76">
        <w:noBreakHyphen/>
        <w:t>3 timer operations</w:t>
      </w:r>
    </w:p>
    <w:p w14:paraId="051EC23C" w14:textId="77777777" w:rsidR="0020187D" w:rsidRPr="00F21A76" w:rsidRDefault="0020187D" w:rsidP="0020187D">
      <w:r w:rsidRPr="00F21A76">
        <w:rPr>
          <w:b/>
          <w:caps/>
        </w:rPr>
        <w:t>i</w:t>
      </w:r>
      <w:r w:rsidRPr="00F21A76">
        <w:rPr>
          <w:b/>
        </w:rPr>
        <w:t>mplementation e</w:t>
      </w:r>
      <w:r w:rsidRPr="00F21A76">
        <w:rPr>
          <w:b/>
          <w:caps/>
        </w:rPr>
        <w:t>x</w:t>
      </w:r>
      <w:r w:rsidRPr="00F21A76">
        <w:rPr>
          <w:b/>
        </w:rPr>
        <w:t xml:space="preserve">tra </w:t>
      </w:r>
      <w:r w:rsidRPr="00F21A76">
        <w:rPr>
          <w:b/>
          <w:caps/>
        </w:rPr>
        <w:t>i</w:t>
      </w:r>
      <w:r w:rsidRPr="00F21A76">
        <w:rPr>
          <w:b/>
        </w:rPr>
        <w:t xml:space="preserve">nformation for </w:t>
      </w:r>
      <w:r w:rsidRPr="00F21A76">
        <w:rPr>
          <w:b/>
          <w:caps/>
        </w:rPr>
        <w:t>t</w:t>
      </w:r>
      <w:r w:rsidRPr="00F21A76">
        <w:rPr>
          <w:b/>
        </w:rPr>
        <w:t>esting (IXIT):</w:t>
      </w:r>
      <w:r w:rsidRPr="00F21A76">
        <w:t xml:space="preserve"> </w:t>
      </w:r>
      <w:r w:rsidRPr="00F21A76">
        <w:rPr>
          <w:bCs/>
        </w:rPr>
        <w:t xml:space="preserve">See </w:t>
      </w:r>
      <w:r w:rsidR="008027C4" w:rsidRPr="00F21A76">
        <w:t>Recommendation ITU-T</w:t>
      </w:r>
      <w:r w:rsidR="00F92E1B" w:rsidRPr="00F21A76">
        <w:t xml:space="preserve"> X.290</w:t>
      </w:r>
      <w:r w:rsidR="005E5F57" w:rsidRPr="00F21A76">
        <w:t xml:space="preserve"> [</w:t>
      </w:r>
      <w:r w:rsidR="00E065B7" w:rsidRPr="00F21A76">
        <w:fldChar w:fldCharType="begin"/>
      </w:r>
      <w:r w:rsidR="00E065B7" w:rsidRPr="00F21A76">
        <w:instrText xml:space="preserve">REF REF_ITU_TX290 \* MERGEFORMAT  \h </w:instrText>
      </w:r>
      <w:r w:rsidR="00E065B7" w:rsidRPr="00F21A76">
        <w:fldChar w:fldCharType="separate"/>
      </w:r>
      <w:r w:rsidR="00600CBF" w:rsidRPr="00F21A76">
        <w:t>1</w:t>
      </w:r>
      <w:r w:rsidR="00E065B7" w:rsidRPr="00F21A76">
        <w:fldChar w:fldCharType="end"/>
      </w:r>
      <w:r w:rsidR="005E5F57" w:rsidRPr="00F21A76">
        <w:t>]</w:t>
      </w:r>
      <w:r w:rsidRPr="00F21A76">
        <w:t>.</w:t>
      </w:r>
    </w:p>
    <w:p w14:paraId="080E200A" w14:textId="77777777" w:rsidR="0020187D" w:rsidRPr="00F21A76" w:rsidRDefault="0020187D" w:rsidP="0020187D">
      <w:proofErr w:type="gramStart"/>
      <w:r w:rsidRPr="00F21A76">
        <w:rPr>
          <w:b/>
        </w:rPr>
        <w:t>implicit</w:t>
      </w:r>
      <w:proofErr w:type="gramEnd"/>
      <w:r w:rsidRPr="00F21A76">
        <w:rPr>
          <w:b/>
        </w:rPr>
        <w:t xml:space="preserve"> timer:</w:t>
      </w:r>
      <w:r w:rsidRPr="00F21A76">
        <w:t xml:space="preserve"> system timer that is created by the TTCN</w:t>
      </w:r>
      <w:r w:rsidRPr="00F21A76">
        <w:noBreakHyphen/>
        <w:t>3 Executable to guard a TTCN</w:t>
      </w:r>
      <w:r w:rsidRPr="00F21A76">
        <w:noBreakHyphen/>
        <w:t>3 call or execute operation</w:t>
      </w:r>
    </w:p>
    <w:p w14:paraId="20EFD87F" w14:textId="77777777" w:rsidR="0020187D" w:rsidRPr="00F21A76" w:rsidRDefault="0020187D" w:rsidP="0020187D">
      <w:pPr>
        <w:pStyle w:val="NO"/>
        <w:keepNext/>
      </w:pPr>
      <w:r w:rsidRPr="00F21A76">
        <w:t>NOTE:</w:t>
      </w:r>
      <w:r w:rsidRPr="00F21A76">
        <w:tab/>
        <w:t>Implicit timers are not accessible to the TTCN</w:t>
      </w:r>
      <w:r w:rsidRPr="00F21A76">
        <w:noBreakHyphen/>
        <w:t>3 user.</w:t>
      </w:r>
    </w:p>
    <w:p w14:paraId="2C51458D" w14:textId="77777777" w:rsidR="0020187D" w:rsidRPr="00F21A76" w:rsidRDefault="0020187D" w:rsidP="0020187D">
      <w:r w:rsidRPr="00F21A76">
        <w:rPr>
          <w:b/>
        </w:rPr>
        <w:t xml:space="preserve">Platform Adaptor (PA): </w:t>
      </w:r>
      <w:r w:rsidRPr="00F21A76">
        <w:t>entity that adapts the TTCN</w:t>
      </w:r>
      <w:r w:rsidRPr="00F21A76">
        <w:noBreakHyphen/>
        <w:t>3 Executable to a particular execution platform</w:t>
      </w:r>
    </w:p>
    <w:p w14:paraId="44E5F4C2" w14:textId="6A111E90" w:rsidR="0020187D" w:rsidRPr="00F21A76" w:rsidRDefault="0020187D" w:rsidP="0020187D">
      <w:pPr>
        <w:pStyle w:val="NO"/>
        <w:keepNext/>
      </w:pPr>
      <w:r w:rsidRPr="00F21A76">
        <w:t>NOTE:</w:t>
      </w:r>
      <w:r w:rsidRPr="00F21A76">
        <w:tab/>
        <w:t>The Platform Adaptor creates a single notion of time for a TTCN</w:t>
      </w:r>
      <w:r w:rsidRPr="00F21A76">
        <w:noBreakHyphen/>
        <w:t>3 test system, and implements external functions as well a</w:t>
      </w:r>
      <w:r w:rsidR="00187937" w:rsidRPr="00F21A76">
        <w:t>s explicit and implicit timers.</w:t>
      </w:r>
    </w:p>
    <w:p w14:paraId="44EB9BB4" w14:textId="77777777" w:rsidR="0020187D" w:rsidRPr="00F21A76" w:rsidRDefault="0020187D" w:rsidP="0020187D">
      <w:r w:rsidRPr="00F21A76">
        <w:rPr>
          <w:b/>
        </w:rPr>
        <w:t xml:space="preserve">SUT Adaptor (SA): </w:t>
      </w:r>
      <w:r w:rsidRPr="00F21A76">
        <w:t>entity that adapts the TTCN</w:t>
      </w:r>
      <w:r w:rsidRPr="00F21A76">
        <w:noBreakHyphen/>
        <w:t>3 communication operations with the SUT based on an abstract test system interface and implements the real test system interface</w:t>
      </w:r>
    </w:p>
    <w:p w14:paraId="1DC13171" w14:textId="77777777" w:rsidR="0020187D" w:rsidRPr="00F21A76" w:rsidRDefault="0020187D" w:rsidP="0020187D">
      <w:r w:rsidRPr="00F21A76">
        <w:rPr>
          <w:b/>
          <w:caps/>
          <w:color w:val="000000"/>
        </w:rPr>
        <w:t>s</w:t>
      </w:r>
      <w:r w:rsidRPr="00F21A76">
        <w:rPr>
          <w:b/>
          <w:color w:val="000000"/>
        </w:rPr>
        <w:t xml:space="preserve">ystem </w:t>
      </w:r>
      <w:proofErr w:type="gramStart"/>
      <w:r w:rsidRPr="00F21A76">
        <w:rPr>
          <w:b/>
          <w:caps/>
          <w:color w:val="000000"/>
        </w:rPr>
        <w:t>u</w:t>
      </w:r>
      <w:r w:rsidRPr="00F21A76">
        <w:rPr>
          <w:b/>
          <w:color w:val="000000"/>
        </w:rPr>
        <w:t>nder</w:t>
      </w:r>
      <w:proofErr w:type="gramEnd"/>
      <w:r w:rsidRPr="00F21A76">
        <w:rPr>
          <w:b/>
          <w:color w:val="000000"/>
        </w:rPr>
        <w:t xml:space="preserve"> </w:t>
      </w:r>
      <w:r w:rsidRPr="00F21A76">
        <w:rPr>
          <w:b/>
          <w:caps/>
          <w:color w:val="000000"/>
        </w:rPr>
        <w:t>t</w:t>
      </w:r>
      <w:r w:rsidRPr="00F21A76">
        <w:rPr>
          <w:b/>
          <w:color w:val="000000"/>
        </w:rPr>
        <w:t>est (</w:t>
      </w:r>
      <w:r w:rsidRPr="00F21A76">
        <w:rPr>
          <w:b/>
        </w:rPr>
        <w:t>SUT</w:t>
      </w:r>
      <w:r w:rsidRPr="00F21A76">
        <w:rPr>
          <w:b/>
          <w:color w:val="000000"/>
        </w:rPr>
        <w:t xml:space="preserve">): </w:t>
      </w:r>
      <w:r w:rsidRPr="00F21A76">
        <w:rPr>
          <w:bCs/>
          <w:color w:val="000000"/>
        </w:rPr>
        <w:t xml:space="preserve">See </w:t>
      </w:r>
      <w:r w:rsidR="008027C4" w:rsidRPr="00F21A76">
        <w:t>Recommendation ITU-T</w:t>
      </w:r>
      <w:r w:rsidR="00F92E1B" w:rsidRPr="00F21A76">
        <w:t xml:space="preserve"> X.290</w:t>
      </w:r>
      <w:r w:rsidR="005E5F57" w:rsidRPr="00F21A76">
        <w:t xml:space="preserve"> [</w:t>
      </w:r>
      <w:r w:rsidR="00E065B7" w:rsidRPr="00F21A76">
        <w:fldChar w:fldCharType="begin"/>
      </w:r>
      <w:r w:rsidR="00E065B7" w:rsidRPr="00F21A76">
        <w:instrText xml:space="preserve">REF REF_ITU_TX290 \* MERGEFORMAT  \h </w:instrText>
      </w:r>
      <w:r w:rsidR="00E065B7" w:rsidRPr="00F21A76">
        <w:fldChar w:fldCharType="separate"/>
      </w:r>
      <w:r w:rsidR="00600CBF" w:rsidRPr="00F21A76">
        <w:t>1</w:t>
      </w:r>
      <w:r w:rsidR="00E065B7" w:rsidRPr="00F21A76">
        <w:fldChar w:fldCharType="end"/>
      </w:r>
      <w:r w:rsidR="005E5F57" w:rsidRPr="00F21A76">
        <w:t>]</w:t>
      </w:r>
      <w:r w:rsidRPr="00F21A76">
        <w:t>.</w:t>
      </w:r>
    </w:p>
    <w:p w14:paraId="179288DB" w14:textId="77777777" w:rsidR="0020187D" w:rsidRPr="00F21A76" w:rsidRDefault="0020187D" w:rsidP="0020187D">
      <w:pPr>
        <w:pStyle w:val="NO"/>
      </w:pPr>
      <w:r w:rsidRPr="00F21A76">
        <w:lastRenderedPageBreak/>
        <w:t>NOTE:</w:t>
      </w:r>
      <w:r w:rsidRPr="00F21A76">
        <w:tab/>
        <w:t>All types are known at compile time, i.e. are statically bound.</w:t>
      </w:r>
    </w:p>
    <w:p w14:paraId="6B98F400" w14:textId="77777777" w:rsidR="0020187D" w:rsidRPr="00F21A76" w:rsidRDefault="0020187D" w:rsidP="0020187D">
      <w:pPr>
        <w:rPr>
          <w:color w:val="000000"/>
        </w:rPr>
      </w:pPr>
      <w:proofErr w:type="gramStart"/>
      <w:r w:rsidRPr="00F21A76">
        <w:rPr>
          <w:b/>
          <w:color w:val="000000"/>
        </w:rPr>
        <w:t>test</w:t>
      </w:r>
      <w:proofErr w:type="gramEnd"/>
      <w:r w:rsidRPr="00F21A76">
        <w:rPr>
          <w:b/>
          <w:color w:val="000000"/>
        </w:rPr>
        <w:t xml:space="preserve"> case: </w:t>
      </w:r>
      <w:r w:rsidRPr="00F21A76">
        <w:rPr>
          <w:bCs/>
          <w:color w:val="000000"/>
        </w:rPr>
        <w:t xml:space="preserve">See </w:t>
      </w:r>
      <w:r w:rsidR="008027C4" w:rsidRPr="00F21A76">
        <w:t>Recommendation ITU-T</w:t>
      </w:r>
      <w:r w:rsidR="00F92E1B" w:rsidRPr="00F21A76">
        <w:t xml:space="preserve"> X.290</w:t>
      </w:r>
      <w:r w:rsidR="005E5F57" w:rsidRPr="00F21A76">
        <w:t xml:space="preserve"> [</w:t>
      </w:r>
      <w:r w:rsidR="00E065B7" w:rsidRPr="00F21A76">
        <w:fldChar w:fldCharType="begin"/>
      </w:r>
      <w:r w:rsidR="00E065B7" w:rsidRPr="00F21A76">
        <w:instrText xml:space="preserve">REF REF_ITU_TX290 \* MERGEFORMAT  \h </w:instrText>
      </w:r>
      <w:r w:rsidR="00E065B7" w:rsidRPr="00F21A76">
        <w:fldChar w:fldCharType="separate"/>
      </w:r>
      <w:r w:rsidR="00600CBF" w:rsidRPr="00F21A76">
        <w:t>1</w:t>
      </w:r>
      <w:r w:rsidR="00E065B7" w:rsidRPr="00F21A76">
        <w:fldChar w:fldCharType="end"/>
      </w:r>
      <w:r w:rsidR="005E5F57" w:rsidRPr="00F21A76">
        <w:t>]</w:t>
      </w:r>
      <w:r w:rsidRPr="00F21A76">
        <w:t>.</w:t>
      </w:r>
    </w:p>
    <w:p w14:paraId="65D597E9" w14:textId="77777777" w:rsidR="0020187D" w:rsidRPr="00F21A76" w:rsidRDefault="0020187D" w:rsidP="0020187D">
      <w:proofErr w:type="gramStart"/>
      <w:r w:rsidRPr="00F21A76">
        <w:rPr>
          <w:b/>
        </w:rPr>
        <w:t>test</w:t>
      </w:r>
      <w:proofErr w:type="gramEnd"/>
      <w:r w:rsidRPr="00F21A76">
        <w:rPr>
          <w:b/>
        </w:rPr>
        <w:t xml:space="preserve"> event:</w:t>
      </w:r>
      <w:r w:rsidRPr="00F21A76">
        <w:t xml:space="preserve"> either sent or received test data (message or procedure call) on a communication port that is part of the test system interface</w:t>
      </w:r>
    </w:p>
    <w:p w14:paraId="4E31C5D9" w14:textId="77777777" w:rsidR="0020187D" w:rsidRPr="00F21A76" w:rsidRDefault="0020187D" w:rsidP="0020187D">
      <w:r w:rsidRPr="00F21A76">
        <w:rPr>
          <w:b/>
        </w:rPr>
        <w:t>Test Management (TM):</w:t>
      </w:r>
      <w:r w:rsidRPr="00F21A76">
        <w:t xml:space="preserve"> entity that provides a user interface and administers the TTCN</w:t>
      </w:r>
      <w:r w:rsidRPr="00F21A76">
        <w:noBreakHyphen/>
        <w:t>3 test system</w:t>
      </w:r>
    </w:p>
    <w:p w14:paraId="667FE780" w14:textId="77777777" w:rsidR="0020187D" w:rsidRPr="00F21A76" w:rsidRDefault="0020187D" w:rsidP="0020187D">
      <w:pPr>
        <w:rPr>
          <w:color w:val="000000"/>
        </w:rPr>
      </w:pPr>
      <w:proofErr w:type="gramStart"/>
      <w:r w:rsidRPr="00F21A76">
        <w:rPr>
          <w:b/>
          <w:color w:val="000000"/>
        </w:rPr>
        <w:t>test</w:t>
      </w:r>
      <w:proofErr w:type="gramEnd"/>
      <w:r w:rsidRPr="00F21A76">
        <w:rPr>
          <w:b/>
          <w:color w:val="000000"/>
        </w:rPr>
        <w:t xml:space="preserve"> system: </w:t>
      </w:r>
      <w:r w:rsidRPr="00F21A76">
        <w:rPr>
          <w:bCs/>
          <w:color w:val="000000"/>
        </w:rPr>
        <w:t xml:space="preserve">See </w:t>
      </w:r>
      <w:r w:rsidR="008027C4" w:rsidRPr="00F21A76">
        <w:t>Recommendation ITU-T</w:t>
      </w:r>
      <w:r w:rsidR="00F92E1B" w:rsidRPr="00F21A76">
        <w:t xml:space="preserve"> X.290</w:t>
      </w:r>
      <w:r w:rsidR="005E5F57" w:rsidRPr="00F21A76">
        <w:t xml:space="preserve"> [</w:t>
      </w:r>
      <w:r w:rsidR="00E065B7" w:rsidRPr="00F21A76">
        <w:fldChar w:fldCharType="begin"/>
      </w:r>
      <w:r w:rsidR="00E065B7" w:rsidRPr="00F21A76">
        <w:instrText xml:space="preserve">REF REF_ITU_TX290 \* MERGEFORMAT  \h </w:instrText>
      </w:r>
      <w:r w:rsidR="00E065B7" w:rsidRPr="00F21A76">
        <w:fldChar w:fldCharType="separate"/>
      </w:r>
      <w:r w:rsidR="00600CBF" w:rsidRPr="00F21A76">
        <w:t>1</w:t>
      </w:r>
      <w:r w:rsidR="00E065B7" w:rsidRPr="00F21A76">
        <w:fldChar w:fldCharType="end"/>
      </w:r>
      <w:r w:rsidR="005E5F57" w:rsidRPr="00F21A76">
        <w:t>]</w:t>
      </w:r>
      <w:r w:rsidRPr="00F21A76">
        <w:t>.</w:t>
      </w:r>
    </w:p>
    <w:p w14:paraId="53E11940" w14:textId="50375A2D" w:rsidR="0020187D" w:rsidRPr="00F21A76" w:rsidRDefault="00F61E36" w:rsidP="0020187D">
      <w:r w:rsidRPr="00F21A76">
        <w:rPr>
          <w:b/>
        </w:rPr>
        <w:t>T</w:t>
      </w:r>
      <w:r w:rsidR="0020187D" w:rsidRPr="00F21A76">
        <w:rPr>
          <w:b/>
        </w:rPr>
        <w:t xml:space="preserve">est </w:t>
      </w:r>
      <w:r w:rsidRPr="00F21A76">
        <w:rPr>
          <w:b/>
        </w:rPr>
        <w:t>S</w:t>
      </w:r>
      <w:r w:rsidR="0020187D" w:rsidRPr="00F21A76">
        <w:rPr>
          <w:b/>
        </w:rPr>
        <w:t xml:space="preserve">ystem </w:t>
      </w:r>
      <w:r w:rsidRPr="00F21A76">
        <w:rPr>
          <w:b/>
        </w:rPr>
        <w:t>I</w:t>
      </w:r>
      <w:r w:rsidR="0020187D" w:rsidRPr="00F21A76">
        <w:rPr>
          <w:b/>
        </w:rPr>
        <w:t>nterface</w:t>
      </w:r>
      <w:r w:rsidRPr="00F21A76">
        <w:rPr>
          <w:b/>
        </w:rPr>
        <w:t xml:space="preserve"> (TSI)</w:t>
      </w:r>
      <w:r w:rsidR="0020187D" w:rsidRPr="00F21A76">
        <w:rPr>
          <w:b/>
        </w:rPr>
        <w:t xml:space="preserve">: </w:t>
      </w:r>
      <w:r w:rsidR="0020187D" w:rsidRPr="00F21A76">
        <w:t>test component that provides a mapping of the ports available in the (abstract) TTCN</w:t>
      </w:r>
      <w:r w:rsidR="0020187D" w:rsidRPr="00F21A76">
        <w:noBreakHyphen/>
        <w:t>3 test system to those offered by a real test sy</w:t>
      </w:r>
      <w:r w:rsidR="001B0FDC" w:rsidRPr="00F21A76">
        <w:t>s</w:t>
      </w:r>
      <w:r w:rsidR="0020187D" w:rsidRPr="00F21A76">
        <w:t>tem</w:t>
      </w:r>
    </w:p>
    <w:p w14:paraId="7D92A0D6" w14:textId="77777777" w:rsidR="0020187D" w:rsidRPr="00F21A76" w:rsidRDefault="0020187D" w:rsidP="0020187D">
      <w:r w:rsidRPr="00F21A76">
        <w:rPr>
          <w:b/>
        </w:rPr>
        <w:t>Timer IDentification (TID):</w:t>
      </w:r>
      <w:r w:rsidRPr="00F21A76">
        <w:t xml:space="preserve"> unique identification for explicit or implicit timer instances that is generated by the TTCN</w:t>
      </w:r>
      <w:r w:rsidRPr="00F21A76">
        <w:noBreakHyphen/>
        <w:t>3 Executable</w:t>
      </w:r>
    </w:p>
    <w:p w14:paraId="7D3123DB" w14:textId="77777777" w:rsidR="0020187D" w:rsidRPr="00F21A76" w:rsidRDefault="0020187D" w:rsidP="0020187D">
      <w:pPr>
        <w:keepNext/>
        <w:keepLines/>
        <w:widowControl w:val="0"/>
      </w:pPr>
      <w:r w:rsidRPr="00F21A76">
        <w:rPr>
          <w:b/>
        </w:rPr>
        <w:t>TTCN</w:t>
      </w:r>
      <w:r w:rsidRPr="00F21A76">
        <w:rPr>
          <w:b/>
        </w:rPr>
        <w:noBreakHyphen/>
        <w:t>3</w:t>
      </w:r>
      <w:r w:rsidR="00DB03B6" w:rsidRPr="00F21A76">
        <w:rPr>
          <w:b/>
        </w:rPr>
        <w:t xml:space="preserve"> Control Interface</w:t>
      </w:r>
      <w:r w:rsidRPr="00F21A76">
        <w:rPr>
          <w:b/>
        </w:rPr>
        <w:t xml:space="preserve"> (TCI): </w:t>
      </w:r>
      <w:r w:rsidRPr="00F21A76">
        <w:t>four interfaces that define the interaction of the TTCN</w:t>
      </w:r>
      <w:r w:rsidRPr="00F21A76">
        <w:noBreakHyphen/>
        <w:t>3 Executable with the test management, the coding and decoding, the test component handling, and the logging in a test system</w:t>
      </w:r>
    </w:p>
    <w:p w14:paraId="61397AF9" w14:textId="77777777" w:rsidR="0020187D" w:rsidRPr="00F21A76" w:rsidRDefault="0020187D" w:rsidP="0020187D">
      <w:r w:rsidRPr="00F21A76">
        <w:rPr>
          <w:b/>
        </w:rPr>
        <w:t>TTCN</w:t>
      </w:r>
      <w:r w:rsidRPr="00F21A76">
        <w:rPr>
          <w:b/>
        </w:rPr>
        <w:noBreakHyphen/>
        <w:t>3 Executable (TE):</w:t>
      </w:r>
      <w:r w:rsidRPr="00F21A76">
        <w:t xml:space="preserve"> part of a test system that deals with interpretation or execution of a TTCN</w:t>
      </w:r>
      <w:r w:rsidRPr="00F21A76">
        <w:noBreakHyphen/>
        <w:t>3 ETS</w:t>
      </w:r>
    </w:p>
    <w:p w14:paraId="752F8A61" w14:textId="77777777" w:rsidR="0020187D" w:rsidRPr="00F21A76" w:rsidRDefault="0020187D" w:rsidP="0020187D">
      <w:r w:rsidRPr="00F21A76">
        <w:rPr>
          <w:b/>
        </w:rPr>
        <w:t>TTCN</w:t>
      </w:r>
      <w:r w:rsidRPr="00F21A76">
        <w:rPr>
          <w:b/>
        </w:rPr>
        <w:noBreakHyphen/>
        <w:t>3 Runtime Interface (TRI):</w:t>
      </w:r>
      <w:r w:rsidR="00244F3C" w:rsidRPr="00F21A76">
        <w:t xml:space="preserve"> two interfaces that define</w:t>
      </w:r>
      <w:r w:rsidRPr="00F21A76">
        <w:t xml:space="preserve"> the interaction of the TTCN</w:t>
      </w:r>
      <w:r w:rsidRPr="00F21A76">
        <w:noBreakHyphen/>
        <w:t>3 Executable between the SUT and the Platform Adapter (PA) and the System Adapter (SA) in a test system</w:t>
      </w:r>
    </w:p>
    <w:p w14:paraId="3BDCA8F8" w14:textId="77777777" w:rsidR="0020187D" w:rsidRPr="00F21A76" w:rsidRDefault="0020187D" w:rsidP="00DD778F">
      <w:pPr>
        <w:pStyle w:val="Heading2"/>
      </w:pPr>
      <w:bookmarkStart w:id="1194" w:name="_Toc87872032"/>
      <w:r w:rsidRPr="00F21A76">
        <w:t>3.2</w:t>
      </w:r>
      <w:r w:rsidRPr="00F21A76">
        <w:tab/>
        <w:t>Abbreviations</w:t>
      </w:r>
      <w:bookmarkEnd w:id="1194"/>
    </w:p>
    <w:p w14:paraId="1B4B0425" w14:textId="77777777" w:rsidR="0020187D" w:rsidRPr="00F21A76" w:rsidRDefault="0020187D" w:rsidP="0020187D">
      <w:pPr>
        <w:keepNext/>
      </w:pPr>
      <w:r w:rsidRPr="00F21A76">
        <w:t>For the purposes of the present document, the following abbreviations apply:</w:t>
      </w:r>
    </w:p>
    <w:p w14:paraId="27EAAEF3" w14:textId="77777777" w:rsidR="00230437" w:rsidRPr="00F21A76" w:rsidRDefault="00230437" w:rsidP="008027C4">
      <w:pPr>
        <w:pStyle w:val="EW"/>
      </w:pPr>
      <w:r w:rsidRPr="00F21A76">
        <w:t>ADT</w:t>
      </w:r>
      <w:r w:rsidRPr="00F21A76">
        <w:tab/>
        <w:t>Abstract Data Type</w:t>
      </w:r>
    </w:p>
    <w:p w14:paraId="714659E5" w14:textId="77777777" w:rsidR="00230437" w:rsidRPr="00F21A76" w:rsidRDefault="00230437" w:rsidP="00230437">
      <w:pPr>
        <w:pStyle w:val="EW"/>
      </w:pPr>
      <w:r w:rsidRPr="00F21A76">
        <w:t>ANSI</w:t>
      </w:r>
      <w:r w:rsidRPr="00F21A76">
        <w:tab/>
        <w:t>American National Standards Institute</w:t>
      </w:r>
    </w:p>
    <w:p w14:paraId="32F39A2E" w14:textId="77777777" w:rsidR="00230437" w:rsidRPr="00F21A76" w:rsidRDefault="00230437" w:rsidP="00230437">
      <w:pPr>
        <w:pStyle w:val="EW"/>
      </w:pPr>
      <w:r w:rsidRPr="00F21A76">
        <w:t>ASN.1</w:t>
      </w:r>
      <w:r w:rsidRPr="00F21A76">
        <w:tab/>
        <w:t>Abstract Syntax Notation One</w:t>
      </w:r>
    </w:p>
    <w:p w14:paraId="466EB771" w14:textId="77777777" w:rsidR="00230437" w:rsidRPr="00F21A76" w:rsidRDefault="00230437" w:rsidP="0020187D">
      <w:pPr>
        <w:pStyle w:val="EW"/>
      </w:pPr>
      <w:r w:rsidRPr="00F21A76">
        <w:t>ATS</w:t>
      </w:r>
      <w:r w:rsidRPr="00F21A76">
        <w:tab/>
        <w:t>Abstract Test Suite</w:t>
      </w:r>
    </w:p>
    <w:p w14:paraId="20805700" w14:textId="77777777" w:rsidR="00230437" w:rsidRPr="00F21A76" w:rsidRDefault="00230437" w:rsidP="0020187D">
      <w:pPr>
        <w:pStyle w:val="EW"/>
      </w:pPr>
      <w:r w:rsidRPr="00F21A76">
        <w:t>CD</w:t>
      </w:r>
      <w:r w:rsidRPr="00F21A76">
        <w:tab/>
        <w:t>(External) Coding/Decoding</w:t>
      </w:r>
    </w:p>
    <w:p w14:paraId="76965285" w14:textId="77777777" w:rsidR="00230437" w:rsidRPr="00F21A76" w:rsidRDefault="00230437" w:rsidP="0020187D">
      <w:pPr>
        <w:pStyle w:val="EW"/>
      </w:pPr>
      <w:r w:rsidRPr="00F21A76">
        <w:t>CH</w:t>
      </w:r>
      <w:r w:rsidRPr="00F21A76">
        <w:tab/>
        <w:t>Component Handling</w:t>
      </w:r>
    </w:p>
    <w:p w14:paraId="7FE8A901" w14:textId="77777777" w:rsidR="00230437" w:rsidRPr="00F21A76" w:rsidRDefault="00230437" w:rsidP="0020187D">
      <w:pPr>
        <w:pStyle w:val="EW"/>
      </w:pPr>
      <w:r w:rsidRPr="00F21A76">
        <w:t>CORBA</w:t>
      </w:r>
      <w:r w:rsidRPr="00F21A76">
        <w:tab/>
        <w:t>Common Object Request Broker Architecture</w:t>
      </w:r>
    </w:p>
    <w:p w14:paraId="1BA892C3" w14:textId="77777777" w:rsidR="00230437" w:rsidRPr="00F21A76" w:rsidRDefault="00230437" w:rsidP="0020187D">
      <w:pPr>
        <w:pStyle w:val="EW"/>
      </w:pPr>
      <w:r w:rsidRPr="00F21A76">
        <w:t>EDS</w:t>
      </w:r>
      <w:r w:rsidRPr="00F21A76">
        <w:tab/>
        <w:t>(Internal) Encoding/Decoding System</w:t>
      </w:r>
    </w:p>
    <w:p w14:paraId="2D12FF02" w14:textId="77777777" w:rsidR="00230437" w:rsidRPr="00F21A76" w:rsidRDefault="00230437" w:rsidP="0020187D">
      <w:pPr>
        <w:pStyle w:val="EW"/>
      </w:pPr>
      <w:r w:rsidRPr="00F21A76">
        <w:t>ETS</w:t>
      </w:r>
      <w:r w:rsidRPr="00F21A76">
        <w:tab/>
        <w:t>Executable Test Suite</w:t>
      </w:r>
    </w:p>
    <w:p w14:paraId="4CCDC418" w14:textId="77777777" w:rsidR="00230437" w:rsidRPr="00F21A76" w:rsidRDefault="00230437" w:rsidP="0020187D">
      <w:pPr>
        <w:pStyle w:val="EW"/>
      </w:pPr>
      <w:r w:rsidRPr="00F21A76">
        <w:t>FIFO</w:t>
      </w:r>
      <w:r w:rsidRPr="00F21A76">
        <w:tab/>
        <w:t>First-In-First-Out (Scheduling Discipline)</w:t>
      </w:r>
    </w:p>
    <w:p w14:paraId="0CE8BACB" w14:textId="77777777" w:rsidR="00230437" w:rsidRPr="00F21A76" w:rsidRDefault="00230437" w:rsidP="0020187D">
      <w:pPr>
        <w:pStyle w:val="EW"/>
        <w:keepNext/>
      </w:pPr>
      <w:r w:rsidRPr="00F21A76">
        <w:t>IDL</w:t>
      </w:r>
      <w:r w:rsidRPr="00F21A76">
        <w:tab/>
        <w:t>Interface Definition Language</w:t>
      </w:r>
    </w:p>
    <w:p w14:paraId="5752AAB4" w14:textId="77777777" w:rsidR="00230437" w:rsidRPr="00F21A76" w:rsidRDefault="00230437" w:rsidP="0020187D">
      <w:pPr>
        <w:pStyle w:val="EW"/>
        <w:keepNext/>
      </w:pPr>
      <w:r w:rsidRPr="00F21A76">
        <w:t>IXIT</w:t>
      </w:r>
      <w:r w:rsidRPr="00F21A76">
        <w:tab/>
        <w:t>Implementation eXtra Information for Testing</w:t>
      </w:r>
    </w:p>
    <w:p w14:paraId="196B94A2" w14:textId="77777777" w:rsidR="00230437" w:rsidRPr="00F21A76" w:rsidRDefault="00230437" w:rsidP="0020187D">
      <w:pPr>
        <w:pStyle w:val="EW"/>
        <w:keepNext/>
      </w:pPr>
      <w:r w:rsidRPr="00F21A76">
        <w:t>MSC</w:t>
      </w:r>
      <w:r w:rsidRPr="00F21A76">
        <w:tab/>
        <w:t>Message Sequence Chart</w:t>
      </w:r>
    </w:p>
    <w:p w14:paraId="4F31CB24" w14:textId="77777777" w:rsidR="00230437" w:rsidRPr="00F21A76" w:rsidRDefault="00230437" w:rsidP="0020187D">
      <w:pPr>
        <w:pStyle w:val="EW"/>
        <w:keepNext/>
      </w:pPr>
      <w:r w:rsidRPr="00F21A76">
        <w:t>MTC</w:t>
      </w:r>
      <w:r w:rsidRPr="00F21A76">
        <w:tab/>
        <w:t>Main Test Component</w:t>
      </w:r>
    </w:p>
    <w:p w14:paraId="444AF813" w14:textId="77777777" w:rsidR="00230437" w:rsidRPr="00F21A76" w:rsidRDefault="00230437" w:rsidP="0020187D">
      <w:pPr>
        <w:pStyle w:val="EW"/>
        <w:keepNext/>
      </w:pPr>
      <w:r w:rsidRPr="00F21A76">
        <w:t>OMG</w:t>
      </w:r>
      <w:r w:rsidRPr="00F21A76">
        <w:tab/>
        <w:t>Object Management Group</w:t>
      </w:r>
    </w:p>
    <w:p w14:paraId="0B1BBC22" w14:textId="77777777" w:rsidR="00230437" w:rsidRPr="00F21A76" w:rsidRDefault="00230437" w:rsidP="0020187D">
      <w:pPr>
        <w:pStyle w:val="EW"/>
        <w:keepNext/>
      </w:pPr>
      <w:r w:rsidRPr="00F21A76">
        <w:t>PA</w:t>
      </w:r>
      <w:r w:rsidRPr="00F21A76">
        <w:tab/>
        <w:t>Platform Adaptor</w:t>
      </w:r>
    </w:p>
    <w:p w14:paraId="420D25EA" w14:textId="77777777" w:rsidR="00230437" w:rsidRPr="00F21A76" w:rsidRDefault="00230437" w:rsidP="0020187D">
      <w:pPr>
        <w:pStyle w:val="EW"/>
        <w:keepNext/>
      </w:pPr>
      <w:r w:rsidRPr="00F21A76">
        <w:t>SA</w:t>
      </w:r>
      <w:r w:rsidRPr="00F21A76">
        <w:tab/>
        <w:t>SUT Adaptor</w:t>
      </w:r>
    </w:p>
    <w:p w14:paraId="0D745961" w14:textId="77777777" w:rsidR="00230437" w:rsidRPr="00F21A76" w:rsidRDefault="00230437" w:rsidP="0020187D">
      <w:pPr>
        <w:pStyle w:val="EW"/>
        <w:keepNext/>
      </w:pPr>
      <w:r w:rsidRPr="00F21A76">
        <w:t>STL</w:t>
      </w:r>
      <w:r w:rsidRPr="00F21A76">
        <w:tab/>
        <w:t>Standard Template Library of C++</w:t>
      </w:r>
    </w:p>
    <w:p w14:paraId="439589C6" w14:textId="77777777" w:rsidR="00230437" w:rsidRPr="00F21A76" w:rsidRDefault="00230437" w:rsidP="0020187D">
      <w:pPr>
        <w:pStyle w:val="EW"/>
        <w:keepNext/>
      </w:pPr>
      <w:r w:rsidRPr="00F21A76">
        <w:t>SUT</w:t>
      </w:r>
      <w:r w:rsidRPr="00F21A76">
        <w:tab/>
        <w:t xml:space="preserve">System </w:t>
      </w:r>
      <w:proofErr w:type="gramStart"/>
      <w:r w:rsidRPr="00F21A76">
        <w:t>Under</w:t>
      </w:r>
      <w:proofErr w:type="gramEnd"/>
      <w:r w:rsidRPr="00F21A76">
        <w:t xml:space="preserve"> Test</w:t>
      </w:r>
    </w:p>
    <w:p w14:paraId="5AD338DC" w14:textId="2C2AFAFE" w:rsidR="00230437" w:rsidRPr="00F21A76" w:rsidRDefault="00F61E36" w:rsidP="0020187D">
      <w:pPr>
        <w:pStyle w:val="EW"/>
      </w:pPr>
      <w:r w:rsidRPr="00F21A76">
        <w:t>T3RTS</w:t>
      </w:r>
      <w:r w:rsidRPr="00F21A76">
        <w:tab/>
        <w:t>TTCN</w:t>
      </w:r>
      <w:r w:rsidRPr="00F21A76">
        <w:noBreakHyphen/>
        <w:t>3 RunT</w:t>
      </w:r>
      <w:r w:rsidR="00230437" w:rsidRPr="00F21A76">
        <w:t>ime System</w:t>
      </w:r>
    </w:p>
    <w:p w14:paraId="74393825" w14:textId="77777777" w:rsidR="00230437" w:rsidRPr="00F21A76" w:rsidRDefault="00230437" w:rsidP="0020187D">
      <w:pPr>
        <w:pStyle w:val="EW"/>
        <w:keepNext/>
      </w:pPr>
      <w:r w:rsidRPr="00F21A76">
        <w:t>TCI</w:t>
      </w:r>
      <w:r w:rsidRPr="00F21A76">
        <w:tab/>
        <w:t>TTCN</w:t>
      </w:r>
      <w:r w:rsidRPr="00F21A76">
        <w:noBreakHyphen/>
        <w:t>3 Control Interface</w:t>
      </w:r>
    </w:p>
    <w:p w14:paraId="522BD6AE" w14:textId="77777777" w:rsidR="00230437" w:rsidRPr="00F21A76" w:rsidRDefault="00230437" w:rsidP="0020187D">
      <w:pPr>
        <w:pStyle w:val="EW"/>
        <w:keepNext/>
      </w:pPr>
      <w:r w:rsidRPr="00F21A76">
        <w:t>TE</w:t>
      </w:r>
      <w:r w:rsidRPr="00F21A76">
        <w:tab/>
        <w:t>TTCN</w:t>
      </w:r>
      <w:r w:rsidRPr="00F21A76">
        <w:noBreakHyphen/>
        <w:t>3 Executable</w:t>
      </w:r>
    </w:p>
    <w:p w14:paraId="76D7B922" w14:textId="77777777" w:rsidR="00230437" w:rsidRPr="00F21A76" w:rsidRDefault="00230437" w:rsidP="0020187D">
      <w:pPr>
        <w:pStyle w:val="EW"/>
      </w:pPr>
      <w:r w:rsidRPr="00F21A76">
        <w:t>TID</w:t>
      </w:r>
      <w:r w:rsidRPr="00F21A76">
        <w:tab/>
        <w:t>Timer IDentification</w:t>
      </w:r>
    </w:p>
    <w:p w14:paraId="4CE64B15" w14:textId="77777777" w:rsidR="00230437" w:rsidRPr="00F21A76" w:rsidRDefault="00230437" w:rsidP="0020187D">
      <w:pPr>
        <w:pStyle w:val="EW"/>
      </w:pPr>
      <w:r w:rsidRPr="00F21A76">
        <w:t>TL</w:t>
      </w:r>
      <w:r w:rsidRPr="00F21A76">
        <w:tab/>
        <w:t>Test Logging</w:t>
      </w:r>
    </w:p>
    <w:p w14:paraId="39DB36AD" w14:textId="77777777" w:rsidR="00230437" w:rsidRPr="00F21A76" w:rsidRDefault="00230437" w:rsidP="0020187D">
      <w:pPr>
        <w:pStyle w:val="EW"/>
      </w:pPr>
      <w:r w:rsidRPr="00F21A76">
        <w:t>TM</w:t>
      </w:r>
      <w:r w:rsidRPr="00F21A76">
        <w:tab/>
        <w:t>Test Management</w:t>
      </w:r>
    </w:p>
    <w:p w14:paraId="29CD60B8" w14:textId="77777777" w:rsidR="00230437" w:rsidRPr="00F21A76" w:rsidRDefault="00230437" w:rsidP="0020187D">
      <w:pPr>
        <w:pStyle w:val="EW"/>
      </w:pPr>
      <w:r w:rsidRPr="00F21A76">
        <w:t>TMC</w:t>
      </w:r>
      <w:r w:rsidRPr="00F21A76">
        <w:tab/>
        <w:t>Test Management and Control</w:t>
      </w:r>
    </w:p>
    <w:p w14:paraId="47042C77" w14:textId="77777777" w:rsidR="00230437" w:rsidRPr="00F21A76" w:rsidRDefault="00230437" w:rsidP="0020187D">
      <w:pPr>
        <w:pStyle w:val="EW"/>
      </w:pPr>
      <w:r w:rsidRPr="00F21A76">
        <w:t>TRI</w:t>
      </w:r>
      <w:r w:rsidRPr="00F21A76">
        <w:tab/>
        <w:t>TTCN</w:t>
      </w:r>
      <w:r w:rsidRPr="00F21A76">
        <w:noBreakHyphen/>
        <w:t>3 Runtime Interface</w:t>
      </w:r>
    </w:p>
    <w:p w14:paraId="062A9EDC" w14:textId="77777777" w:rsidR="00230437" w:rsidRPr="00F21A76" w:rsidRDefault="00230437" w:rsidP="0020187D">
      <w:pPr>
        <w:pStyle w:val="EW"/>
      </w:pPr>
      <w:r w:rsidRPr="00F21A76">
        <w:t>TSI</w:t>
      </w:r>
      <w:r w:rsidRPr="00F21A76">
        <w:tab/>
        <w:t>Test System Interface</w:t>
      </w:r>
    </w:p>
    <w:p w14:paraId="2C1D184B" w14:textId="77777777" w:rsidR="00230437" w:rsidRPr="00F21A76" w:rsidRDefault="00230437" w:rsidP="0020187D">
      <w:pPr>
        <w:pStyle w:val="EW"/>
        <w:rPr>
          <w:sz w:val="24"/>
        </w:rPr>
      </w:pPr>
      <w:r w:rsidRPr="00F21A76">
        <w:t>TTCN</w:t>
      </w:r>
      <w:r w:rsidRPr="00F21A76">
        <w:tab/>
        <w:t>Testing and Test Control Notation</w:t>
      </w:r>
    </w:p>
    <w:p w14:paraId="7339BBD3" w14:textId="77777777" w:rsidR="000A2314" w:rsidRPr="00F21A76" w:rsidRDefault="00230437" w:rsidP="001716EE">
      <w:pPr>
        <w:pStyle w:val="EX"/>
      </w:pPr>
      <w:r w:rsidRPr="00F21A76">
        <w:t>TTCN</w:t>
      </w:r>
      <w:r w:rsidRPr="00F21A76">
        <w:noBreakHyphen/>
        <w:t>3</w:t>
      </w:r>
      <w:r w:rsidRPr="00F21A76">
        <w:tab/>
        <w:t>Tree and Tabular Combined Notation version 3</w:t>
      </w:r>
    </w:p>
    <w:p w14:paraId="36D51553" w14:textId="77777777" w:rsidR="0020187D" w:rsidRPr="00F21A76" w:rsidRDefault="0020187D" w:rsidP="00DD778F">
      <w:pPr>
        <w:pStyle w:val="Heading1"/>
      </w:pPr>
      <w:bookmarkStart w:id="1195" w:name="_Toc87872033"/>
      <w:r w:rsidRPr="00F21A76">
        <w:lastRenderedPageBreak/>
        <w:t>4</w:t>
      </w:r>
      <w:r w:rsidRPr="00F21A76">
        <w:tab/>
        <w:t>General Structure of a TTCN</w:t>
      </w:r>
      <w:r w:rsidRPr="00F21A76">
        <w:noBreakHyphen/>
        <w:t>3 Test System</w:t>
      </w:r>
      <w:bookmarkEnd w:id="1195"/>
    </w:p>
    <w:p w14:paraId="5AB2157E" w14:textId="77777777" w:rsidR="001716EE" w:rsidRPr="00F21A76" w:rsidRDefault="001716EE" w:rsidP="001716EE">
      <w:pPr>
        <w:pStyle w:val="Heading2"/>
      </w:pPr>
      <w:bookmarkStart w:id="1196" w:name="_Toc87872034"/>
      <w:r w:rsidRPr="00F21A76">
        <w:t>4.1</w:t>
      </w:r>
      <w:r w:rsidRPr="00F21A76">
        <w:tab/>
        <w:t>Entities in a TTCN</w:t>
      </w:r>
      <w:r w:rsidRPr="00F21A76">
        <w:noBreakHyphen/>
        <w:t>3 test system</w:t>
      </w:r>
      <w:bookmarkEnd w:id="1196"/>
    </w:p>
    <w:p w14:paraId="7CEF7350" w14:textId="77777777" w:rsidR="001716EE" w:rsidRPr="00F21A76" w:rsidRDefault="001716EE" w:rsidP="001716EE">
      <w:pPr>
        <w:pStyle w:val="Heading3"/>
      </w:pPr>
      <w:bookmarkStart w:id="1197" w:name="_Toc87872035"/>
      <w:r w:rsidRPr="00F21A76">
        <w:t>4.1.0</w:t>
      </w:r>
      <w:r w:rsidRPr="00F21A76">
        <w:tab/>
        <w:t>Types of entities</w:t>
      </w:r>
      <w:bookmarkEnd w:id="1197"/>
    </w:p>
    <w:p w14:paraId="279FD2CB" w14:textId="77777777" w:rsidR="0020187D" w:rsidRPr="00F21A76" w:rsidRDefault="0020187D" w:rsidP="0020187D">
      <w:r w:rsidRPr="00F21A76">
        <w:t>A TTCN</w:t>
      </w:r>
      <w:r w:rsidRPr="00F21A76">
        <w:noBreakHyphen/>
        <w:t>3 test system can be thought of conceptually as a set of interacting entities where each entity corresponds to a particular aspect of functionality in a test system implementation. These entities manage test execution, interpreting or executing compiled TTCN</w:t>
      </w:r>
      <w:r w:rsidRPr="00F21A76">
        <w:noBreakHyphen/>
        <w:t>3 code, realize proper communication with the SUT, implement external functions, and handle timer operations.</w:t>
      </w:r>
    </w:p>
    <w:p w14:paraId="39666DB8" w14:textId="77777777" w:rsidR="0020187D" w:rsidRPr="00F21A76" w:rsidRDefault="00F8067F" w:rsidP="00C54204">
      <w:pPr>
        <w:pStyle w:val="FL"/>
      </w:pPr>
      <w:r w:rsidRPr="00F21A76">
        <w:rPr>
          <w:noProof/>
          <w:lang w:eastAsia="en-GB"/>
        </w:rPr>
        <w:drawing>
          <wp:inline distT="0" distB="0" distL="0" distR="0" wp14:anchorId="5B84E549" wp14:editId="145D1B35">
            <wp:extent cx="3322955" cy="1978660"/>
            <wp:effectExtent l="0" t="0" r="0" b="254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22955" cy="1978660"/>
                    </a:xfrm>
                    <a:prstGeom prst="rect">
                      <a:avLst/>
                    </a:prstGeom>
                    <a:noFill/>
                    <a:ln>
                      <a:noFill/>
                    </a:ln>
                  </pic:spPr>
                </pic:pic>
              </a:graphicData>
            </a:graphic>
          </wp:inline>
        </w:drawing>
      </w:r>
    </w:p>
    <w:p w14:paraId="298BF99F" w14:textId="77777777" w:rsidR="0020187D" w:rsidRPr="00F21A76" w:rsidRDefault="0020187D" w:rsidP="0020187D">
      <w:pPr>
        <w:pStyle w:val="TF"/>
      </w:pPr>
      <w:r w:rsidRPr="00F21A76">
        <w:t xml:space="preserve">Figure </w:t>
      </w:r>
      <w:r w:rsidR="00C01D8D" w:rsidRPr="00F21A76">
        <w:t>1</w:t>
      </w:r>
      <w:r w:rsidRPr="00F21A76">
        <w:t>: General Structure of a TTCN</w:t>
      </w:r>
      <w:r w:rsidRPr="00F21A76">
        <w:noBreakHyphen/>
        <w:t>3 Test System</w:t>
      </w:r>
    </w:p>
    <w:p w14:paraId="233F9DE2" w14:textId="77777777" w:rsidR="0020187D" w:rsidRPr="00F21A76" w:rsidRDefault="0020187D" w:rsidP="0020187D">
      <w:r w:rsidRPr="00F21A76">
        <w:t>The structure of a TTCN</w:t>
      </w:r>
      <w:r w:rsidRPr="00F21A76">
        <w:noBreakHyphen/>
        <w:t>3 test system implementation is illustrated in figure 1. It should be noted that the further refinement of TM into smaller entities, as shown in figure 1 and used in the following clauses of the present document, is purely an aid to define TTCN</w:t>
      </w:r>
      <w:r w:rsidRPr="00F21A76">
        <w:noBreakHyphen/>
        <w:t>3 test system interfaces.</w:t>
      </w:r>
    </w:p>
    <w:p w14:paraId="5A989F5F" w14:textId="77777777" w:rsidR="0020187D" w:rsidRPr="00F21A76" w:rsidRDefault="0020187D" w:rsidP="0020187D">
      <w:r w:rsidRPr="00F21A76">
        <w:t>The part of the test system that deals with interpretation and execution of TTCN</w:t>
      </w:r>
      <w:r w:rsidRPr="00F21A76">
        <w:noBreakHyphen/>
        <w:t>3 modules, i.e. the Executable Test Suite (ETS), is part of the TTCN</w:t>
      </w:r>
      <w:r w:rsidRPr="00F21A76">
        <w:noBreakHyphen/>
        <w:t>3 Executable (TE). This corresponds either to the executable code produced by a TTCN</w:t>
      </w:r>
      <w:r w:rsidRPr="00F21A76">
        <w:noBreakHyphen/>
        <w:t>3 compiler or a TTCN</w:t>
      </w:r>
      <w:r w:rsidRPr="00F21A76">
        <w:noBreakHyphen/>
        <w:t>3 interpreter in a test system implementation. It is assumed that a test system implementation includes the ETS as derived from a TTCN</w:t>
      </w:r>
      <w:r w:rsidRPr="00F21A76">
        <w:noBreakHyphen/>
        <w:t>3 ATS.</w:t>
      </w:r>
    </w:p>
    <w:p w14:paraId="2C26E92A" w14:textId="77777777" w:rsidR="0020187D" w:rsidRPr="00F21A76" w:rsidRDefault="0020187D" w:rsidP="0020187D">
      <w:r w:rsidRPr="00F21A76">
        <w:t>The remaining part of the TTCN</w:t>
      </w:r>
      <w:r w:rsidRPr="00F21A76">
        <w:noBreakHyphen/>
        <w:t>3 test system, which deals with any aspects that cannot be concluded from information being present in the original ATS alone, can be decomposed into Test Management (TM), SUT Adaptor (SA), and Platform Adaptor (PA) entities. In general, these entities cover a test system user interface, test execution control, test event logging, as well as communication with the SUT and timer implementation.</w:t>
      </w:r>
    </w:p>
    <w:p w14:paraId="6BCBA814" w14:textId="77777777" w:rsidR="0020187D" w:rsidRPr="00F21A76" w:rsidRDefault="0020187D" w:rsidP="00187937">
      <w:pPr>
        <w:pStyle w:val="Heading3"/>
        <w:keepNext w:val="0"/>
      </w:pPr>
      <w:bookmarkStart w:id="1198" w:name="_Toc87872036"/>
      <w:r w:rsidRPr="00F21A76">
        <w:t>4.1.1</w:t>
      </w:r>
      <w:r w:rsidRPr="00F21A76">
        <w:tab/>
        <w:t>Test Management and Control (TMC)</w:t>
      </w:r>
      <w:bookmarkEnd w:id="1198"/>
    </w:p>
    <w:p w14:paraId="62B9EFD7" w14:textId="77777777" w:rsidR="001716EE" w:rsidRPr="00F21A76" w:rsidRDefault="001716EE" w:rsidP="00187937">
      <w:pPr>
        <w:pStyle w:val="Heading4"/>
        <w:keepNext w:val="0"/>
      </w:pPr>
      <w:bookmarkStart w:id="1199" w:name="_Toc87872037"/>
      <w:r w:rsidRPr="00F21A76">
        <w:t>4.1.1.0</w:t>
      </w:r>
      <w:r w:rsidRPr="00F21A76">
        <w:tab/>
        <w:t>Test Management and Control Entities</w:t>
      </w:r>
      <w:bookmarkEnd w:id="1199"/>
    </w:p>
    <w:p w14:paraId="1232FA87" w14:textId="77777777" w:rsidR="001716EE" w:rsidRPr="00F21A76" w:rsidRDefault="001716EE" w:rsidP="00187937">
      <w:pPr>
        <w:keepLines/>
        <w:widowControl w:val="0"/>
      </w:pPr>
      <w:r w:rsidRPr="00F21A76">
        <w:t>The TMC entity includes functionality related to management of:</w:t>
      </w:r>
    </w:p>
    <w:p w14:paraId="48C1C457" w14:textId="77777777" w:rsidR="001716EE" w:rsidRPr="00F21A76" w:rsidRDefault="001716EE" w:rsidP="00187937">
      <w:pPr>
        <w:pStyle w:val="B1"/>
        <w:keepLines/>
        <w:widowControl w:val="0"/>
      </w:pPr>
      <w:r w:rsidRPr="00F21A76">
        <w:t>test execution;</w:t>
      </w:r>
    </w:p>
    <w:p w14:paraId="4C961964" w14:textId="77777777" w:rsidR="001716EE" w:rsidRPr="00F21A76" w:rsidRDefault="001716EE" w:rsidP="00187937">
      <w:pPr>
        <w:pStyle w:val="B1"/>
        <w:keepLines/>
        <w:widowControl w:val="0"/>
      </w:pPr>
      <w:r w:rsidRPr="00F21A76">
        <w:t>components;</w:t>
      </w:r>
    </w:p>
    <w:p w14:paraId="1FDD7666" w14:textId="77777777" w:rsidR="001716EE" w:rsidRPr="00F21A76" w:rsidRDefault="001716EE" w:rsidP="00187937">
      <w:pPr>
        <w:pStyle w:val="B1"/>
        <w:keepLines/>
        <w:widowControl w:val="0"/>
      </w:pPr>
      <w:r w:rsidRPr="00F21A76">
        <w:t>encoding and decoding; and</w:t>
      </w:r>
    </w:p>
    <w:p w14:paraId="3230E08A" w14:textId="13E17960" w:rsidR="001716EE" w:rsidRPr="00F21A76" w:rsidRDefault="001716EE" w:rsidP="00187937">
      <w:pPr>
        <w:pStyle w:val="B1"/>
        <w:keepLines/>
        <w:widowControl w:val="0"/>
      </w:pPr>
      <w:proofErr w:type="gramStart"/>
      <w:r w:rsidRPr="00F21A76">
        <w:t>logging</w:t>
      </w:r>
      <w:proofErr w:type="gramEnd"/>
      <w:r w:rsidRPr="00F21A76">
        <w:t>.</w:t>
      </w:r>
    </w:p>
    <w:p w14:paraId="21D1E525" w14:textId="77777777" w:rsidR="0020187D" w:rsidRPr="00F21A76" w:rsidRDefault="0020187D" w:rsidP="00DD778F">
      <w:pPr>
        <w:pStyle w:val="Heading4"/>
      </w:pPr>
      <w:bookmarkStart w:id="1200" w:name="_Toc87872038"/>
      <w:r w:rsidRPr="00F21A76">
        <w:lastRenderedPageBreak/>
        <w:t>4.1.1.1</w:t>
      </w:r>
      <w:r w:rsidRPr="00F21A76">
        <w:tab/>
        <w:t>Test Management (TM)</w:t>
      </w:r>
      <w:bookmarkEnd w:id="1200"/>
    </w:p>
    <w:p w14:paraId="0C507A1C" w14:textId="77777777" w:rsidR="0020187D" w:rsidRPr="00F21A76" w:rsidRDefault="0020187D" w:rsidP="0020187D">
      <w:r w:rsidRPr="00F21A76">
        <w:t>The TM entity is responsible for overall management of the test system. After the test system has been initialized, test execution starts within the TM entity. The entity is responsible for the proper invocation of TTCN</w:t>
      </w:r>
      <w:r w:rsidRPr="00F21A76">
        <w:noBreakHyphen/>
        <w:t>3 modules, i.e. propagating module parameters and/or IXIT information to the TE if necessary. Typically, this entity would also implement a test system user interface.</w:t>
      </w:r>
    </w:p>
    <w:p w14:paraId="06694A75" w14:textId="77777777" w:rsidR="0020187D" w:rsidRPr="00F21A76" w:rsidRDefault="0020187D" w:rsidP="00DD778F">
      <w:pPr>
        <w:pStyle w:val="Heading4"/>
      </w:pPr>
      <w:bookmarkStart w:id="1201" w:name="_Toc87872039"/>
      <w:r w:rsidRPr="00F21A76">
        <w:t>4.1.1.2</w:t>
      </w:r>
      <w:r w:rsidRPr="00F21A76">
        <w:tab/>
        <w:t>Test Logging (TL)</w:t>
      </w:r>
      <w:bookmarkEnd w:id="1201"/>
    </w:p>
    <w:p w14:paraId="105A2C85" w14:textId="77777777" w:rsidR="0020187D" w:rsidRPr="00F21A76" w:rsidRDefault="0020187D" w:rsidP="0020187D">
      <w:r w:rsidRPr="00F21A76">
        <w:t>The TL entity is responsible for maintaining the test log. It is explicitly notified to log test events by the TE. The TL entity has a unidirectional interface where any entity part of the TE may post a logging request to the TL entity. A TM internal interface may also be used to record test management information generated by the TE.</w:t>
      </w:r>
    </w:p>
    <w:p w14:paraId="6E6A9EC4" w14:textId="77777777" w:rsidR="0020187D" w:rsidRPr="00F21A76" w:rsidRDefault="0020187D" w:rsidP="00DD778F">
      <w:pPr>
        <w:pStyle w:val="Heading4"/>
      </w:pPr>
      <w:bookmarkStart w:id="1202" w:name="_Toc87872040"/>
      <w:r w:rsidRPr="00F21A76">
        <w:t>4.1.1.3</w:t>
      </w:r>
      <w:r w:rsidRPr="00F21A76">
        <w:tab/>
        <w:t>Coding and Decoding (CD)</w:t>
      </w:r>
      <w:bookmarkEnd w:id="1202"/>
    </w:p>
    <w:p w14:paraId="0B59A4BE" w14:textId="77777777" w:rsidR="0020187D" w:rsidRPr="00F21A76" w:rsidRDefault="0020187D" w:rsidP="0020187D">
      <w:r w:rsidRPr="00F21A76">
        <w:t>The CD entity is optionally responsible for the external encoding and decoding data associated with message based or procedure based communication within the TE. The external codecs can be used in parallel with, or instead of, the built</w:t>
      </w:r>
      <w:r w:rsidR="00AB2565" w:rsidRPr="00F21A76">
        <w:noBreakHyphen/>
      </w:r>
      <w:r w:rsidRPr="00F21A76">
        <w:t>in codecs associated with the TE. Unlike the built-in codecs the external codecs have a standardized interface which makes them portable between different TTCN</w:t>
      </w:r>
      <w:r w:rsidRPr="00F21A76">
        <w:noBreakHyphen/>
        <w:t>3 systems and tools.</w:t>
      </w:r>
    </w:p>
    <w:p w14:paraId="0911B0EB" w14:textId="77777777" w:rsidR="0020187D" w:rsidRPr="00F21A76" w:rsidRDefault="0020187D" w:rsidP="00DD778F">
      <w:pPr>
        <w:pStyle w:val="Heading4"/>
      </w:pPr>
      <w:bookmarkStart w:id="1203" w:name="_Toc87872041"/>
      <w:r w:rsidRPr="00F21A76">
        <w:t>4.1.1.4</w:t>
      </w:r>
      <w:r w:rsidRPr="00F21A76">
        <w:tab/>
        <w:t>Component Handling (CH)</w:t>
      </w:r>
      <w:bookmarkEnd w:id="1203"/>
    </w:p>
    <w:p w14:paraId="06BCDB13" w14:textId="77777777" w:rsidR="0020187D" w:rsidRPr="00F21A76" w:rsidRDefault="0020187D" w:rsidP="0020187D">
      <w:r w:rsidRPr="00F21A76">
        <w:t>The CH entity is responsible for distributing parallel test components. This distribution might be across one or many physical systems. The CH entity allows the test management to create and control distributed test systems in a manner which is transparent and independent from the TE.</w:t>
      </w:r>
    </w:p>
    <w:p w14:paraId="162D281E" w14:textId="77777777" w:rsidR="0020187D" w:rsidRPr="00F21A76" w:rsidRDefault="0020187D" w:rsidP="00DD778F">
      <w:pPr>
        <w:pStyle w:val="Heading3"/>
      </w:pPr>
      <w:bookmarkStart w:id="1204" w:name="_Toc87872042"/>
      <w:r w:rsidRPr="00F21A76">
        <w:t>4.1.2</w:t>
      </w:r>
      <w:r w:rsidRPr="00F21A76">
        <w:tab/>
        <w:t>TTCN</w:t>
      </w:r>
      <w:r w:rsidRPr="00F21A76">
        <w:noBreakHyphen/>
        <w:t>3 Executable (TE)</w:t>
      </w:r>
      <w:bookmarkEnd w:id="1204"/>
    </w:p>
    <w:p w14:paraId="549E8217" w14:textId="77777777" w:rsidR="001716EE" w:rsidRPr="00F21A76" w:rsidRDefault="001716EE" w:rsidP="001716EE">
      <w:pPr>
        <w:pStyle w:val="Heading4"/>
      </w:pPr>
      <w:bookmarkStart w:id="1205" w:name="_Toc87872043"/>
      <w:r w:rsidRPr="00F21A76">
        <w:t>4.1.2.0</w:t>
      </w:r>
      <w:r w:rsidRPr="00F21A76">
        <w:tab/>
        <w:t>TTCN-3 Executable Entity</w:t>
      </w:r>
      <w:bookmarkEnd w:id="1205"/>
    </w:p>
    <w:p w14:paraId="5D68D3EC" w14:textId="538C0F0F" w:rsidR="0020187D" w:rsidRPr="00F21A76" w:rsidRDefault="0020187D" w:rsidP="0020187D">
      <w:r w:rsidRPr="00F21A76">
        <w:t>The TE entity is responsible for the interpretation or execution of the TTCN</w:t>
      </w:r>
      <w:r w:rsidRPr="00F21A76">
        <w:noBreakHyphen/>
        <w:t>3 ATS. Conceptually, the TE can be decomposed into three interacti</w:t>
      </w:r>
      <w:r w:rsidR="00F61E36" w:rsidRPr="00F21A76">
        <w:t>ng entities: an ETS, TTCN</w:t>
      </w:r>
      <w:r w:rsidR="00F61E36" w:rsidRPr="00F21A76">
        <w:noBreakHyphen/>
        <w:t>3 RunTime System</w:t>
      </w:r>
      <w:r w:rsidRPr="00F21A76">
        <w:t xml:space="preserve"> (T3RTS), and an optional internal Encoding/Decoding System (EDS) entity. Note that this refinement of the TE into smaller entities is purely a conceptual aid to define TTCN</w:t>
      </w:r>
      <w:r w:rsidRPr="00F21A76">
        <w:noBreakHyphen/>
        <w:t xml:space="preserve">3 test system interfaces </w:t>
      </w:r>
      <w:r w:rsidRPr="00F21A76">
        <w:noBreakHyphen/>
        <w:t xml:space="preserve"> there is no requirement for this distinction to be reflected in TRI implementations.</w:t>
      </w:r>
    </w:p>
    <w:p w14:paraId="1996FA73" w14:textId="77777777" w:rsidR="0020187D" w:rsidRPr="00F21A76" w:rsidRDefault="0020187D" w:rsidP="0020187D">
      <w:r w:rsidRPr="00F21A76">
        <w:t>The following clauses define the responsibilities of each entity and also discuss the handling of timers in the TRI.</w:t>
      </w:r>
    </w:p>
    <w:p w14:paraId="5012CEF7" w14:textId="77777777" w:rsidR="0020187D" w:rsidRPr="00F21A76" w:rsidRDefault="0020187D" w:rsidP="00DD778F">
      <w:pPr>
        <w:pStyle w:val="Heading4"/>
      </w:pPr>
      <w:bookmarkStart w:id="1206" w:name="_Toc87872044"/>
      <w:r w:rsidRPr="00F21A76">
        <w:t>4.1.2.1</w:t>
      </w:r>
      <w:r w:rsidRPr="00F21A76">
        <w:tab/>
        <w:t>Executable Test Suite (ETS)</w:t>
      </w:r>
      <w:bookmarkEnd w:id="1206"/>
    </w:p>
    <w:p w14:paraId="7C9AB49D" w14:textId="77777777" w:rsidR="0020187D" w:rsidRPr="00F21A76" w:rsidRDefault="0020187D" w:rsidP="0020187D">
      <w:r w:rsidRPr="00F21A76">
        <w:t>The ETS entity handles the execution or interpretation of test cases, the sequencing and matching of test events, as defined in the corresponding TTCN</w:t>
      </w:r>
      <w:r w:rsidRPr="00F21A76">
        <w:noBreakHyphen/>
        <w:t xml:space="preserve">3 modules </w:t>
      </w:r>
      <w:r w:rsidR="00910C4E" w:rsidRPr="00F21A76">
        <w:t>ETSI ES 201 873</w:t>
      </w:r>
      <w:r w:rsidR="00910C4E" w:rsidRPr="00F21A76">
        <w:noBreakHyphen/>
        <w:t>1</w:t>
      </w:r>
      <w:r w:rsidR="003D1BEA" w:rsidRPr="00F21A76">
        <w:t xml:space="preserve"> [</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 It interacts with the T3RTS entity to send, attempt to receive (or match), and log test events during test case execution, to create and remove TTCN</w:t>
      </w:r>
      <w:r w:rsidRPr="00F21A76">
        <w:noBreakHyphen/>
        <w:t>3 test components, as well as to handle external function calls, action operations, and timers. Note that the ETS entity does not directly interact with the SA via the TRI.</w:t>
      </w:r>
    </w:p>
    <w:p w14:paraId="560FF7E6" w14:textId="5D690F28" w:rsidR="0020187D" w:rsidRPr="00F21A76" w:rsidRDefault="0020187D" w:rsidP="00DD778F">
      <w:pPr>
        <w:pStyle w:val="Heading4"/>
      </w:pPr>
      <w:bookmarkStart w:id="1207" w:name="_Toc87872045"/>
      <w:r w:rsidRPr="00F21A76">
        <w:t>4.1.2.2</w:t>
      </w:r>
      <w:r w:rsidRPr="00F21A76">
        <w:tab/>
        <w:t>TTCN</w:t>
      </w:r>
      <w:r w:rsidRPr="00F21A76">
        <w:noBreakHyphen/>
        <w:t xml:space="preserve">3 </w:t>
      </w:r>
      <w:r w:rsidR="00F61E36" w:rsidRPr="00F21A76">
        <w:t>RunTime System</w:t>
      </w:r>
      <w:r w:rsidRPr="00F21A76">
        <w:t xml:space="preserve"> (T3RTS)</w:t>
      </w:r>
      <w:bookmarkEnd w:id="1207"/>
    </w:p>
    <w:p w14:paraId="3DA61EFA" w14:textId="77777777" w:rsidR="0020187D" w:rsidRPr="00F21A76" w:rsidRDefault="0020187D" w:rsidP="0020187D">
      <w:pPr>
        <w:keepLines/>
      </w:pPr>
      <w:r w:rsidRPr="00F21A76">
        <w:t xml:space="preserve">The T3RTS entity interacts with the TM, SA and PA entities via TCI and TRI, and manages ETS and </w:t>
      </w:r>
      <w:proofErr w:type="gramStart"/>
      <w:r w:rsidRPr="00F21A76">
        <w:t>EDS</w:t>
      </w:r>
      <w:proofErr w:type="gramEnd"/>
      <w:r w:rsidRPr="00F21A76">
        <w:t xml:space="preserve"> entities. The T3RTS initializes adaptors as well as ETS and EDS entities. This entity performs all the actions necessary to properly start the execution of a test case or function with parameters in the ETS entity. It queries the TM entity for module parameter values required by the ETS and sends logging information to it. It also collects and resolves associated verdicts returned by the ETS entity as defined in </w:t>
      </w:r>
      <w:r w:rsidR="00910C4E" w:rsidRPr="00F21A76">
        <w:t>ETSI ES 201 873</w:t>
      </w:r>
      <w:r w:rsidR="00910C4E" w:rsidRPr="00F21A76">
        <w:noBreakHyphen/>
        <w:t>1</w:t>
      </w:r>
      <w:r w:rsidRPr="00F21A76">
        <w:t> </w:t>
      </w:r>
      <w:r w:rsidR="003D1BEA" w:rsidRPr="00F21A76">
        <w:t>[</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w:t>
      </w:r>
    </w:p>
    <w:p w14:paraId="28FF304B" w14:textId="77777777" w:rsidR="0020187D" w:rsidRPr="00F21A76" w:rsidRDefault="0020187D" w:rsidP="0020187D">
      <w:r w:rsidRPr="00F21A76">
        <w:t>The T3RTS entity implements the creation and removal of TTCN</w:t>
      </w:r>
      <w:r w:rsidRPr="00F21A76">
        <w:noBreakHyphen/>
        <w:t>3 test components, as well as the TTCN</w:t>
      </w:r>
      <w:r w:rsidRPr="00F21A76">
        <w:noBreakHyphen/>
        <w:t xml:space="preserve">3 semantics of message and procedure based communication, external function calls, action operations and timers. This includes notifying the SUT Adaptor (SA) which message or procedure call is to be sent to the </w:t>
      </w:r>
      <w:proofErr w:type="gramStart"/>
      <w:r w:rsidRPr="00F21A76">
        <w:t>SUT,</w:t>
      </w:r>
      <w:proofErr w:type="gramEnd"/>
      <w:r w:rsidRPr="00F21A76">
        <w:t xml:space="preserve"> or the Platform Adaptor (PA) which external function is to be executed or which timers are to be started, stopped, queried, or read. Similarly, the T3RTS notifies the ETS entity of incoming messages or procedure calls from the SUT as well as timeout events.</w:t>
      </w:r>
    </w:p>
    <w:p w14:paraId="60EC6E0F" w14:textId="77777777" w:rsidR="0020187D" w:rsidRPr="00F21A76" w:rsidRDefault="0020187D" w:rsidP="0020187D">
      <w:r w:rsidRPr="00F21A76">
        <w:lastRenderedPageBreak/>
        <w:t xml:space="preserve">Prior to sending or receiving messages and procedure calls to or from the SA, or handling function calls and action operations in the PA for the ETS </w:t>
      </w:r>
      <w:proofErr w:type="gramStart"/>
      <w:r w:rsidRPr="00F21A76">
        <w:t>entity,</w:t>
      </w:r>
      <w:proofErr w:type="gramEnd"/>
      <w:r w:rsidRPr="00F21A76">
        <w:t xml:space="preserve"> the T3RTS invokes the EDS entity for their encoding or decoding. The T3RTS entity should implement all message and procedure based communication operations between test components, but only the TTCN</w:t>
      </w:r>
      <w:r w:rsidRPr="00F21A76">
        <w:noBreakHyphen/>
        <w:t>3 semantics of procedure based communication with the SUT, i.e. the possible blocking and unblocking of test component execution, guarding with implicit timers, and handling of timeout exceptions as a result of such communication operations. All procedure based communication operations with the SUT are to be realized and identified (in the case of a receiving operation) in the SA as they are most efficiently implemented in a platform specific manner. Note that the timing of any procedure call operation, i.e. implicit timers, is implemented in the Platform Adaptor (PA).</w:t>
      </w:r>
    </w:p>
    <w:p w14:paraId="694713DB" w14:textId="77777777" w:rsidR="0020187D" w:rsidRPr="00F21A76" w:rsidRDefault="0020187D" w:rsidP="0020187D">
      <w:r w:rsidRPr="00F21A76">
        <w:t>The TTCN</w:t>
      </w:r>
      <w:r w:rsidRPr="00F21A76">
        <w:noBreakHyphen/>
        <w:t xml:space="preserve">3 Executable is required to maintain its own port queues (distinct from those which may be available in the SA or PA) for input test events to perform snapshots for receiving operations as defined in </w:t>
      </w:r>
      <w:r w:rsidR="00910C4E" w:rsidRPr="00F21A76">
        <w:t>ETSI ES 201 873</w:t>
      </w:r>
      <w:r w:rsidR="00910C4E" w:rsidRPr="00F21A76">
        <w:noBreakHyphen/>
        <w:t>1</w:t>
      </w:r>
      <w:r w:rsidR="003D1BEA" w:rsidRPr="00F21A76">
        <w:t xml:space="preserve"> [</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 Timeout events, which are generated by TTCN</w:t>
      </w:r>
      <w:r w:rsidRPr="00F21A76">
        <w:noBreakHyphen/>
        <w:t xml:space="preserve">3 timer, call timer, or test case timer implementations, are to be kept in a timeout list as defined in </w:t>
      </w:r>
      <w:r w:rsidR="00910C4E" w:rsidRPr="00F21A76">
        <w:t>ETSI ES 201 873</w:t>
      </w:r>
      <w:r w:rsidR="00910C4E" w:rsidRPr="00F21A76">
        <w:noBreakHyphen/>
        <w:t>1</w:t>
      </w:r>
      <w:r w:rsidR="003D1BEA" w:rsidRPr="00F21A76">
        <w:t xml:space="preserve"> [</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 In figure </w:t>
      </w:r>
      <w:r w:rsidR="002F5212" w:rsidRPr="00F21A76">
        <w:t>B.1</w:t>
      </w:r>
      <w:r w:rsidRPr="00F21A76">
        <w:t>, all of this functionality has been assigned to the T3RTS entity. It is responsible to store events that the SA or PA has notified the TE entity of, but which have yet to be processed.</w:t>
      </w:r>
    </w:p>
    <w:p w14:paraId="66D1B3AA" w14:textId="77777777" w:rsidR="0020187D" w:rsidRPr="00F21A76" w:rsidRDefault="0020187D" w:rsidP="00DD778F">
      <w:pPr>
        <w:pStyle w:val="Heading4"/>
      </w:pPr>
      <w:bookmarkStart w:id="1208" w:name="_Toc87872046"/>
      <w:r w:rsidRPr="00F21A76">
        <w:t>4.1.2.3</w:t>
      </w:r>
      <w:r w:rsidRPr="00F21A76">
        <w:tab/>
        <w:t>Encoding/Decoding System (EDS)</w:t>
      </w:r>
      <w:bookmarkEnd w:id="1208"/>
    </w:p>
    <w:p w14:paraId="15E66B4F" w14:textId="77777777" w:rsidR="0020187D" w:rsidRPr="00F21A76" w:rsidRDefault="0020187D" w:rsidP="0020187D">
      <w:r w:rsidRPr="00F21A76">
        <w:t>The EDS entity is responsible for the internal encoding and decoding of test data, which includes data used in communication operations with the SUT, as specified in the executing TTCN</w:t>
      </w:r>
      <w:r w:rsidRPr="00F21A76">
        <w:noBreakHyphen/>
        <w:t>3 module. If no encoding has been specified for a TTCN</w:t>
      </w:r>
      <w:r w:rsidRPr="00F21A76">
        <w:noBreakHyphen/>
        <w:t>3 module the encoding of data values is tool specific. This entity is invoked by and returns to the T3RTS entity. Note that the EDS entity does not directly interact with the SA via the TRI.</w:t>
      </w:r>
    </w:p>
    <w:p w14:paraId="43AF746A" w14:textId="77777777" w:rsidR="0020187D" w:rsidRPr="00F21A76" w:rsidRDefault="0020187D" w:rsidP="00652251">
      <w:pPr>
        <w:pStyle w:val="Heading4"/>
      </w:pPr>
      <w:bookmarkStart w:id="1209" w:name="clause_Timers_In_Executable"/>
      <w:bookmarkStart w:id="1210" w:name="_Toc87872047"/>
      <w:r w:rsidRPr="00F21A76">
        <w:t>4.1.2.4</w:t>
      </w:r>
      <w:bookmarkEnd w:id="1209"/>
      <w:r w:rsidRPr="00F21A76">
        <w:tab/>
        <w:t>Timers in the TTCN</w:t>
      </w:r>
      <w:r w:rsidRPr="00F21A76">
        <w:noBreakHyphen/>
        <w:t>3 Executable</w:t>
      </w:r>
      <w:bookmarkEnd w:id="1210"/>
    </w:p>
    <w:p w14:paraId="3D11E19F" w14:textId="77777777" w:rsidR="0020187D" w:rsidRPr="00F21A76" w:rsidRDefault="0020187D" w:rsidP="00652251">
      <w:pPr>
        <w:keepNext/>
        <w:keepLines/>
      </w:pPr>
      <w:r w:rsidRPr="00F21A76">
        <w:t>Timers that have been declared and named in the TTCN</w:t>
      </w:r>
      <w:r w:rsidRPr="00F21A76">
        <w:noBreakHyphen/>
        <w:t>3 ATS can be conceptually classified as explicit in the TE. Timers that are created by the TE for guarding TTCN</w:t>
      </w:r>
      <w:r w:rsidRPr="00F21A76">
        <w:noBreakHyphen/>
        <w:t>3 procedure calls or execute operations are known in the TE as implicit timers. Explicit as well as implicit timers are both created within the TE but implemented by the Platform Adaptor (PA). This is achieved by generat</w:t>
      </w:r>
      <w:r w:rsidR="001B0FDC" w:rsidRPr="00F21A76">
        <w:t>i</w:t>
      </w:r>
      <w:r w:rsidRPr="00F21A76">
        <w:t>ng a unique Timer IDentification (TID) for any timer created in the TE. This unique TID should enable the TE to differentiate between different timers. The TID is to be used by the TE to interact with corresponding timer implementation in the PA.</w:t>
      </w:r>
    </w:p>
    <w:p w14:paraId="720965CD" w14:textId="77777777" w:rsidR="0020187D" w:rsidRPr="00F21A76" w:rsidRDefault="0020187D" w:rsidP="0020187D">
      <w:r w:rsidRPr="00F21A76">
        <w:t>Note that it is the responsibility of the TE to implement the different TTCN</w:t>
      </w:r>
      <w:r w:rsidRPr="00F21A76">
        <w:noBreakHyphen/>
        <w:t xml:space="preserve">3 semantics for explicit and implicit timers correctly as defined in </w:t>
      </w:r>
      <w:r w:rsidR="00910C4E" w:rsidRPr="00F21A76">
        <w:t>ETSI ES 201 873</w:t>
      </w:r>
      <w:r w:rsidR="00910C4E" w:rsidRPr="00F21A76">
        <w:noBreakHyphen/>
        <w:t>1</w:t>
      </w:r>
      <w:r w:rsidR="003D1BEA" w:rsidRPr="00F21A76">
        <w:t xml:space="preserve"> [</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 xml:space="preserve">, e.g. the use of keywords </w:t>
      </w:r>
      <w:r w:rsidRPr="00F21A76">
        <w:rPr>
          <w:rFonts w:ascii="Courier New" w:hAnsi="Courier New"/>
          <w:sz w:val="16"/>
          <w:szCs w:val="16"/>
        </w:rPr>
        <w:t>any</w:t>
      </w:r>
      <w:r w:rsidRPr="00F21A76">
        <w:t xml:space="preserve"> and </w:t>
      </w:r>
      <w:r w:rsidRPr="00F21A76">
        <w:rPr>
          <w:rFonts w:ascii="Courier New" w:hAnsi="Courier New"/>
          <w:sz w:val="16"/>
          <w:szCs w:val="16"/>
        </w:rPr>
        <w:t>all</w:t>
      </w:r>
      <w:r w:rsidRPr="00F21A76">
        <w:t xml:space="preserve"> with timers only applies to explicit timers. In the PA all timers, i.e. implicit and explicit, are treated in the same manner.</w:t>
      </w:r>
    </w:p>
    <w:p w14:paraId="6D936FE4" w14:textId="77777777" w:rsidR="0020187D" w:rsidRPr="00F21A76" w:rsidRDefault="0020187D" w:rsidP="00DD778F">
      <w:pPr>
        <w:pStyle w:val="Heading3"/>
      </w:pPr>
      <w:bookmarkStart w:id="1211" w:name="_Toc87872048"/>
      <w:r w:rsidRPr="00F21A76">
        <w:t>4.1.3</w:t>
      </w:r>
      <w:r w:rsidRPr="00F21A76">
        <w:tab/>
        <w:t>SUT Adaptor (SA)</w:t>
      </w:r>
      <w:bookmarkEnd w:id="1211"/>
    </w:p>
    <w:p w14:paraId="4C3878EF" w14:textId="77777777" w:rsidR="0020187D" w:rsidRPr="00F21A76" w:rsidRDefault="0020187D" w:rsidP="0020187D">
      <w:r w:rsidRPr="00F21A76">
        <w:t>The SA adapts message and procedure based communication of the TTCN</w:t>
      </w:r>
      <w:r w:rsidRPr="00F21A76">
        <w:noBreakHyphen/>
        <w:t>3 test system with the SUT to the particular execution platform of the test system. It is aware of the mapping of the TTCN</w:t>
      </w:r>
      <w:r w:rsidRPr="00F21A76">
        <w:noBreakHyphen/>
        <w:t xml:space="preserve">3 test component communication ports to test system interface ports and implements the real test system interface as defined in </w:t>
      </w:r>
      <w:r w:rsidR="00910C4E" w:rsidRPr="00F21A76">
        <w:t>ETSI ES 201 873</w:t>
      </w:r>
      <w:r w:rsidR="00910C4E" w:rsidRPr="00F21A76">
        <w:noBreakHyphen/>
        <w:t>1</w:t>
      </w:r>
      <w:r w:rsidR="003D1BEA" w:rsidRPr="00F21A76">
        <w:t xml:space="preserve"> [</w:t>
      </w:r>
      <w:r w:rsidR="00E065B7" w:rsidRPr="00F21A76">
        <w:fldChar w:fldCharType="begin"/>
      </w:r>
      <w:r w:rsidR="00E065B7" w:rsidRPr="00F21A76">
        <w:instrText xml:space="preserve">REF REF_ES201873_1 \* MERGEFORMAT  \h </w:instrText>
      </w:r>
      <w:r w:rsidR="00E065B7" w:rsidRPr="00F21A76">
        <w:fldChar w:fldCharType="separate"/>
      </w:r>
      <w:r w:rsidR="00600CBF" w:rsidRPr="00F21A76">
        <w:t>2</w:t>
      </w:r>
      <w:r w:rsidR="00E065B7" w:rsidRPr="00F21A76">
        <w:fldChar w:fldCharType="end"/>
      </w:r>
      <w:r w:rsidR="003D1BEA" w:rsidRPr="00F21A76">
        <w:t>]</w:t>
      </w:r>
      <w:r w:rsidRPr="00F21A76">
        <w:t>. It is responsible to propagate send requests and SUT action operations from the TTCN</w:t>
      </w:r>
      <w:r w:rsidRPr="00F21A76">
        <w:noBreakHyphen/>
        <w:t>3 Executable (TE) to the SUT, and to notify the TE of any received test events by appending them to the port queues of the TE.</w:t>
      </w:r>
    </w:p>
    <w:p w14:paraId="2D845373" w14:textId="77777777" w:rsidR="0020187D" w:rsidRPr="00F21A76" w:rsidRDefault="0020187D" w:rsidP="00600CBF">
      <w:pPr>
        <w:keepNext/>
        <w:keepLines/>
      </w:pPr>
      <w:r w:rsidRPr="00F21A76">
        <w:t>Procedure based communication operations with the SUT are implemented in the SA. The SA is responsible for distinguishing between the different messages within procedure</w:t>
      </w:r>
      <w:r w:rsidRPr="00F21A76">
        <w:noBreakHyphen/>
        <w:t>based communication (i.e. call, reply, and exception) and to propagate them in the appropriate manner either to the SUT or the TE. TTCN</w:t>
      </w:r>
      <w:r w:rsidRPr="00F21A76">
        <w:noBreakHyphen/>
        <w:t>3 procedure based communication semantics, i.e. the effect of such operation on TTCN</w:t>
      </w:r>
      <w:r w:rsidRPr="00F21A76">
        <w:noBreakHyphen/>
        <w:t>3 test component execution, are to be handled in the TE.</w:t>
      </w:r>
    </w:p>
    <w:p w14:paraId="48822876" w14:textId="77777777" w:rsidR="0020187D" w:rsidRPr="00F21A76" w:rsidRDefault="0020187D" w:rsidP="0020187D">
      <w:r w:rsidRPr="00F21A76">
        <w:t>The SA has an interface with the TE, which is used to send SUT messages (issued in TTCN</w:t>
      </w:r>
      <w:r w:rsidRPr="00F21A76">
        <w:noBreakHyphen/>
        <w:t>3 SUT action operations) to the SA and to exchange encoded test data between the two entities in communication operations with the SUT.</w:t>
      </w:r>
    </w:p>
    <w:p w14:paraId="44570DDC" w14:textId="77777777" w:rsidR="0020187D" w:rsidRPr="00F21A76" w:rsidRDefault="0020187D" w:rsidP="00DD778F">
      <w:pPr>
        <w:pStyle w:val="Heading3"/>
      </w:pPr>
      <w:bookmarkStart w:id="1212" w:name="_Toc87872049"/>
      <w:r w:rsidRPr="00F21A76">
        <w:t>4.1.4</w:t>
      </w:r>
      <w:r w:rsidRPr="00F21A76">
        <w:tab/>
        <w:t>Platform Adaptor (PA)</w:t>
      </w:r>
      <w:bookmarkEnd w:id="1212"/>
    </w:p>
    <w:p w14:paraId="5ABB8657" w14:textId="77777777" w:rsidR="0020187D" w:rsidRPr="00F21A76" w:rsidRDefault="0020187D" w:rsidP="0020187D">
      <w:r w:rsidRPr="00F21A76">
        <w:t>The PA implements TTCN</w:t>
      </w:r>
      <w:r w:rsidRPr="00F21A76">
        <w:noBreakHyphen/>
        <w:t>3 external functions and provides a TTCN</w:t>
      </w:r>
      <w:r w:rsidRPr="00F21A76">
        <w:noBreakHyphen/>
        <w:t>3 test system with a single notion of time. In this entity, external functions are to be implemented as well as all timers. Notice that timer instances are created in the TE. A timer in the PA can only be distingu</w:t>
      </w:r>
      <w:r w:rsidR="001B0FDC" w:rsidRPr="00F21A76">
        <w:t>i</w:t>
      </w:r>
      <w:r w:rsidRPr="00F21A76">
        <w:t>shed by its Timer IDentification (TID). Therefore, the PA treats both explicit and implicit timers in the same manner.</w:t>
      </w:r>
    </w:p>
    <w:p w14:paraId="671D9424" w14:textId="77777777" w:rsidR="0020187D" w:rsidRPr="00F21A76" w:rsidRDefault="0020187D" w:rsidP="0020187D">
      <w:r w:rsidRPr="00F21A76">
        <w:lastRenderedPageBreak/>
        <w:t>The interface with the TE enables the invocation of external functions and the starting, reading, and stopping of timers as well as the inquiring of the status of timers using their timer ID. The PA notifies the TE of expired timers.</w:t>
      </w:r>
    </w:p>
    <w:p w14:paraId="74C90F6D" w14:textId="77777777" w:rsidR="0020187D" w:rsidRPr="00F21A76" w:rsidRDefault="0020187D" w:rsidP="00DD778F">
      <w:pPr>
        <w:pStyle w:val="Heading2"/>
      </w:pPr>
      <w:bookmarkStart w:id="1213" w:name="_Toc87872050"/>
      <w:r w:rsidRPr="00F21A76">
        <w:t>4.2</w:t>
      </w:r>
      <w:r w:rsidRPr="00F21A76">
        <w:tab/>
        <w:t>Interfaces in a TTCN</w:t>
      </w:r>
      <w:r w:rsidRPr="00F21A76">
        <w:noBreakHyphen/>
        <w:t>3 Test System</w:t>
      </w:r>
      <w:bookmarkEnd w:id="1213"/>
    </w:p>
    <w:p w14:paraId="6061CD72" w14:textId="74DD204B" w:rsidR="0020187D" w:rsidRPr="00F21A76" w:rsidRDefault="0020187D" w:rsidP="0020187D">
      <w:r w:rsidRPr="00F21A76">
        <w:t>As previously depicted in figure 1, a TTCN</w:t>
      </w:r>
      <w:r w:rsidRPr="00F21A76">
        <w:noBreakHyphen/>
        <w:t>3 test system has two interface sets, the TTCN</w:t>
      </w:r>
      <w:r w:rsidRPr="00F21A76">
        <w:noBreakHyphen/>
        <w:t>3 Control Interface (TCI) and the TTCN</w:t>
      </w:r>
      <w:r w:rsidRPr="00F21A76">
        <w:noBreakHyphen/>
        <w:t xml:space="preserve">3 </w:t>
      </w:r>
      <w:r w:rsidR="00F61E36" w:rsidRPr="00F21A76">
        <w:t>Runtime</w:t>
      </w:r>
      <w:r w:rsidRPr="00F21A76">
        <w:t xml:space="preserve"> Interface (TRI), which specify the interface between Test Management (TM), Test Logging</w:t>
      </w:r>
      <w:r w:rsidR="00C54204" w:rsidRPr="00F21A76">
        <w:t> </w:t>
      </w:r>
      <w:r w:rsidRPr="00F21A76">
        <w:t>(TL), Component Handling (CH), Encoding/Decoding (CD) and TTCN</w:t>
      </w:r>
      <w:r w:rsidRPr="00F21A76">
        <w:noBreakHyphen/>
        <w:t>3 Executable (TE) entities, and the TE, SUT Adaptor (SA) and Platform Adaptor (PA) entities, respectively.</w:t>
      </w:r>
    </w:p>
    <w:p w14:paraId="23136A34" w14:textId="77777777" w:rsidR="0020187D" w:rsidRPr="00F21A76" w:rsidRDefault="0020187D" w:rsidP="0020187D">
      <w:r w:rsidRPr="00F21A76">
        <w:t>The present document defines the TRI. The interaction of the TE with SA and PA are defined in terms of TRI operations.</w:t>
      </w:r>
    </w:p>
    <w:p w14:paraId="3ADE13EC" w14:textId="77777777" w:rsidR="0020187D" w:rsidRPr="00F21A76" w:rsidRDefault="0020187D" w:rsidP="00DD778F">
      <w:pPr>
        <w:pStyle w:val="Heading2"/>
      </w:pPr>
      <w:bookmarkStart w:id="1214" w:name="_Toc87872051"/>
      <w:r w:rsidRPr="00F21A76">
        <w:t>4.3</w:t>
      </w:r>
      <w:r w:rsidRPr="00F21A76">
        <w:tab/>
        <w:t>Execution requirements for a TTCN</w:t>
      </w:r>
      <w:r w:rsidRPr="00F21A76">
        <w:noBreakHyphen/>
        <w:t>3 test system</w:t>
      </w:r>
      <w:bookmarkEnd w:id="1214"/>
    </w:p>
    <w:p w14:paraId="74AF2610" w14:textId="77777777" w:rsidR="0020187D" w:rsidRPr="00F21A76" w:rsidRDefault="0020187D" w:rsidP="0020187D">
      <w:r w:rsidRPr="00F21A76">
        <w:t>Each TRI operation call shall be treated as an atomic operation in the calling entity. The called entity, which implements a TRI operation, shall return control to the calling entity as soon as its intended effect has been accomplished or if the operation cannot be completed successfully. The called entity shall not block in the implementation of procedure</w:t>
      </w:r>
      <w:r w:rsidRPr="00F21A76">
        <w:noBreakHyphen/>
        <w:t xml:space="preserve">based communication. Nevertheless, the called entity shall block after the invocation of an external function implementation and wait for its return value. </w:t>
      </w:r>
      <w:proofErr w:type="gramStart"/>
      <w:r w:rsidRPr="00F21A76">
        <w:t>Notice that depending on the test system implementation failure to return from an external function implementation may result in the infinite blocking of test component execution, the TTCN</w:t>
      </w:r>
      <w:r w:rsidRPr="00F21A76">
        <w:noBreakHyphen/>
        <w:t>3 executable, the Platform Adaptor, or even of the entire test system.</w:t>
      </w:r>
      <w:proofErr w:type="gramEnd"/>
    </w:p>
    <w:p w14:paraId="7E543223" w14:textId="77777777" w:rsidR="0020187D" w:rsidRPr="00F21A76" w:rsidRDefault="0020187D" w:rsidP="0020187D">
      <w:r w:rsidRPr="00F21A76">
        <w:t>The execution requirements stated above can be realized in a tightly integrated test system implementation. Here, the entire TTCN</w:t>
      </w:r>
      <w:r w:rsidRPr="00F21A76">
        <w:noBreakHyphen/>
        <w:t>3 test system is implemented in a single executable or process where each test system entity is assigned at least one thread of execution. TRI operations can be implemented here as procedure calls.</w:t>
      </w:r>
    </w:p>
    <w:p w14:paraId="7F147281" w14:textId="77777777" w:rsidR="0020187D" w:rsidRPr="00F21A76" w:rsidRDefault="0020187D" w:rsidP="0020187D">
      <w:r w:rsidRPr="00F21A76">
        <w:t xml:space="preserve">Note that a looser integration of a test system implementation is still possible, e.g. </w:t>
      </w:r>
      <w:proofErr w:type="gramStart"/>
      <w:r w:rsidRPr="00F21A76">
        <w:t>an implementation of a TTCN</w:t>
      </w:r>
      <w:r w:rsidRPr="00F21A76">
        <w:noBreakHyphen/>
        <w:t>3 test</w:t>
      </w:r>
      <w:proofErr w:type="gramEnd"/>
      <w:r w:rsidRPr="00F21A76">
        <w:t xml:space="preserve"> system with multiple SUT Adaptors in a distributed computing environment. In this case only a small part of the SUT Adaptor is tightly integrated with the remainder of the TTCN</w:t>
      </w:r>
      <w:r w:rsidRPr="00F21A76">
        <w:noBreakHyphen/>
        <w:t>3 test system whereas actual SA Adaptors may be realized in separate processes. That small part of SA may then only implement a routing of information provided by TRI operations to the desired SUT Adaptor processes, possibly being executed on remote hosts, and vice versa.</w:t>
      </w:r>
    </w:p>
    <w:p w14:paraId="4E79C090" w14:textId="6F6EC88E" w:rsidR="0020187D" w:rsidRPr="00F21A76" w:rsidRDefault="0020187D" w:rsidP="00600CBF">
      <w:pPr>
        <w:pStyle w:val="Heading1"/>
      </w:pPr>
      <w:bookmarkStart w:id="1215" w:name="clause_TRI_Interfaces_And_Operations"/>
      <w:bookmarkStart w:id="1216" w:name="_Toc87872052"/>
      <w:r w:rsidRPr="00F21A76">
        <w:t>5</w:t>
      </w:r>
      <w:bookmarkEnd w:id="1215"/>
      <w:r w:rsidRPr="00F21A76">
        <w:tab/>
        <w:t>TTCN</w:t>
      </w:r>
      <w:r w:rsidRPr="00F21A76">
        <w:noBreakHyphen/>
        <w:t xml:space="preserve">3 </w:t>
      </w:r>
      <w:r w:rsidR="00F61E36" w:rsidRPr="00F21A76">
        <w:t>Runtime</w:t>
      </w:r>
      <w:r w:rsidRPr="00F21A76">
        <w:t xml:space="preserve"> Interface and operations</w:t>
      </w:r>
      <w:bookmarkEnd w:id="1216"/>
    </w:p>
    <w:p w14:paraId="53037F35" w14:textId="77777777" w:rsidR="001716EE" w:rsidRPr="00F21A76" w:rsidRDefault="001716EE" w:rsidP="00600CBF">
      <w:pPr>
        <w:pStyle w:val="Heading2"/>
      </w:pPr>
      <w:bookmarkStart w:id="1217" w:name="_Toc87872053"/>
      <w:r w:rsidRPr="00F21A76">
        <w:t>5.1</w:t>
      </w:r>
      <w:r w:rsidRPr="00F21A76">
        <w:tab/>
        <w:t>Overview of the TRI</w:t>
      </w:r>
      <w:bookmarkEnd w:id="1217"/>
    </w:p>
    <w:p w14:paraId="6E858A50" w14:textId="50A299CD" w:rsidR="000B4C63" w:rsidRPr="00F21A76" w:rsidRDefault="000B4C63" w:rsidP="00600CBF">
      <w:pPr>
        <w:pStyle w:val="Heading3"/>
      </w:pPr>
      <w:bookmarkStart w:id="1218" w:name="_Toc87872054"/>
      <w:r w:rsidRPr="00F21A76">
        <w:t>5.1.0</w:t>
      </w:r>
      <w:r w:rsidRPr="00F21A76">
        <w:tab/>
        <w:t>Sub-interfaces</w:t>
      </w:r>
      <w:bookmarkEnd w:id="1218"/>
    </w:p>
    <w:p w14:paraId="4833E9BF" w14:textId="142336A7" w:rsidR="001716EE" w:rsidRPr="00F21A76" w:rsidRDefault="001716EE" w:rsidP="00187937">
      <w:r w:rsidRPr="00F21A76">
        <w:t xml:space="preserve">The </w:t>
      </w:r>
      <w:r w:rsidR="00F61E36" w:rsidRPr="00F21A76">
        <w:t>sub</w:t>
      </w:r>
      <w:r w:rsidRPr="00F21A76">
        <w:t>clauses in the clause 5 define TRI operations in terms of when they are to be used and what their effect is intended to be in a TTCN</w:t>
      </w:r>
      <w:r w:rsidRPr="00F21A76">
        <w:noBreakHyphen/>
        <w:t>3 test system implementation. Also a set of abstract data types is defined which is then used for the definition of TRI operations. The definitions also include a more detailed description of the input parameters required for each TRI operation call and its return value.</w:t>
      </w:r>
    </w:p>
    <w:p w14:paraId="7312ECE0" w14:textId="77777777" w:rsidR="0020187D" w:rsidRPr="00F21A76" w:rsidRDefault="0020187D" w:rsidP="0020187D">
      <w:r w:rsidRPr="00F21A76">
        <w:t>The TRI defines the interaction between the TTCN</w:t>
      </w:r>
      <w:r w:rsidRPr="00F21A76">
        <w:noBreakHyphen/>
        <w:t>3 Executable (TE), SUT Adaptor (SA), and Platform Adaptor (PA) entities within a TTCN</w:t>
      </w:r>
      <w:r w:rsidRPr="00F21A76">
        <w:noBreakHyphen/>
        <w:t>3 test system implementation. Conceptually, it provides a means for the TE to send test data to the SUT or manipulate timers, and similarly to notify the TE of received test data and timeouts.</w:t>
      </w:r>
    </w:p>
    <w:p w14:paraId="38164629" w14:textId="77777777" w:rsidR="0020187D" w:rsidRPr="00F21A76" w:rsidRDefault="0020187D" w:rsidP="0020187D">
      <w:r w:rsidRPr="00F21A76">
        <w:t>The TRI can be considered to consist of two sub</w:t>
      </w:r>
      <w:r w:rsidRPr="00F21A76">
        <w:noBreakHyphen/>
        <w:t>interfaces, a triCommunication and a triPlatform interface. The triCommunication interface addresses the communication of a TTCN</w:t>
      </w:r>
      <w:r w:rsidRPr="00F21A76">
        <w:noBreakHyphen/>
        <w:t>3 ETS with the SUT, which is implemented in the SA. The triPlatform interface represents a set of operations, which adapt an ETS to a particular execution platform.</w:t>
      </w:r>
    </w:p>
    <w:p w14:paraId="498E653E" w14:textId="77777777" w:rsidR="0020187D" w:rsidRPr="00F21A76" w:rsidRDefault="0020187D" w:rsidP="0020187D">
      <w:pPr>
        <w:pStyle w:val="TH"/>
      </w:pPr>
      <w:r w:rsidRPr="00F21A76">
        <w:lastRenderedPageBreak/>
        <w:t xml:space="preserve">Table </w:t>
      </w:r>
      <w:r w:rsidR="00C01D8D" w:rsidRPr="00F21A76">
        <w:t>1</w:t>
      </w:r>
      <w:r w:rsidRPr="00F21A76">
        <w:t>: Interface Overview</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1803"/>
        <w:gridCol w:w="1814"/>
        <w:gridCol w:w="1913"/>
      </w:tblGrid>
      <w:tr w:rsidR="0020187D" w:rsidRPr="00F21A76" w14:paraId="300CE712" w14:textId="77777777" w:rsidTr="00DE65B3">
        <w:trPr>
          <w:jc w:val="center"/>
        </w:trPr>
        <w:tc>
          <w:tcPr>
            <w:tcW w:w="1803" w:type="dxa"/>
          </w:tcPr>
          <w:p w14:paraId="76CEC6E6" w14:textId="77777777" w:rsidR="0020187D" w:rsidRPr="00F21A76" w:rsidRDefault="0020187D" w:rsidP="00DE65B3">
            <w:pPr>
              <w:pStyle w:val="TAH"/>
            </w:pPr>
            <w:r w:rsidRPr="00F21A76">
              <w:t>Interface</w:t>
            </w:r>
          </w:p>
        </w:tc>
        <w:tc>
          <w:tcPr>
            <w:tcW w:w="3727" w:type="dxa"/>
            <w:gridSpan w:val="2"/>
          </w:tcPr>
          <w:p w14:paraId="75B15B6A" w14:textId="77777777" w:rsidR="0020187D" w:rsidRPr="00F21A76" w:rsidRDefault="0020187D" w:rsidP="00DE65B3">
            <w:pPr>
              <w:pStyle w:val="TAH"/>
            </w:pPr>
            <w:r w:rsidRPr="00F21A76">
              <w:t xml:space="preserve">Direction (calling entity </w:t>
            </w:r>
            <w:r w:rsidRPr="00F21A76">
              <w:sym w:font="Symbol" w:char="F0AE"/>
            </w:r>
            <w:r w:rsidRPr="00F21A76">
              <w:t xml:space="preserve"> called entity)</w:t>
            </w:r>
          </w:p>
        </w:tc>
      </w:tr>
      <w:tr w:rsidR="0020187D" w:rsidRPr="00F21A76" w14:paraId="07FAB818" w14:textId="77777777" w:rsidTr="00DE65B3">
        <w:trPr>
          <w:jc w:val="center"/>
        </w:trPr>
        <w:tc>
          <w:tcPr>
            <w:tcW w:w="1803" w:type="dxa"/>
          </w:tcPr>
          <w:p w14:paraId="7A09773A" w14:textId="77777777" w:rsidR="0020187D" w:rsidRPr="00F21A76" w:rsidRDefault="0020187D" w:rsidP="00DE65B3">
            <w:pPr>
              <w:pStyle w:val="TAL"/>
            </w:pPr>
            <w:r w:rsidRPr="00F21A76">
              <w:t>Name</w:t>
            </w:r>
          </w:p>
        </w:tc>
        <w:tc>
          <w:tcPr>
            <w:tcW w:w="1814" w:type="dxa"/>
          </w:tcPr>
          <w:p w14:paraId="582FD62B" w14:textId="77777777" w:rsidR="0020187D" w:rsidRPr="00F21A76" w:rsidRDefault="0020187D" w:rsidP="00DE65B3">
            <w:pPr>
              <w:pStyle w:val="TAL"/>
            </w:pPr>
            <w:r w:rsidRPr="00F21A76">
              <w:t xml:space="preserve">TE </w:t>
            </w:r>
            <w:r w:rsidRPr="00F21A76">
              <w:sym w:font="Symbol" w:char="F0AE"/>
            </w:r>
            <w:r w:rsidRPr="00F21A76">
              <w:t xml:space="preserve"> SA or PA</w:t>
            </w:r>
          </w:p>
        </w:tc>
        <w:tc>
          <w:tcPr>
            <w:tcW w:w="1913" w:type="dxa"/>
          </w:tcPr>
          <w:p w14:paraId="3E381141" w14:textId="77777777" w:rsidR="0020187D" w:rsidRPr="00F21A76" w:rsidRDefault="0020187D" w:rsidP="00DE65B3">
            <w:pPr>
              <w:pStyle w:val="TAL"/>
            </w:pPr>
            <w:r w:rsidRPr="00F21A76">
              <w:t xml:space="preserve">SA or PA </w:t>
            </w:r>
            <w:r w:rsidRPr="00F21A76">
              <w:sym w:font="Symbol" w:char="F0AE"/>
            </w:r>
            <w:r w:rsidRPr="00F21A76">
              <w:t xml:space="preserve"> TE</w:t>
            </w:r>
          </w:p>
        </w:tc>
      </w:tr>
      <w:tr w:rsidR="0020187D" w:rsidRPr="00F21A76" w14:paraId="6BEE8D97" w14:textId="77777777" w:rsidTr="00DE65B3">
        <w:trPr>
          <w:jc w:val="center"/>
        </w:trPr>
        <w:tc>
          <w:tcPr>
            <w:tcW w:w="1803" w:type="dxa"/>
          </w:tcPr>
          <w:p w14:paraId="38751D27" w14:textId="77777777" w:rsidR="0020187D" w:rsidRPr="00F21A76" w:rsidRDefault="0020187D" w:rsidP="00DE65B3">
            <w:pPr>
              <w:pStyle w:val="TAL"/>
            </w:pPr>
            <w:r w:rsidRPr="00F21A76">
              <w:t>triCommunication</w:t>
            </w:r>
          </w:p>
        </w:tc>
        <w:tc>
          <w:tcPr>
            <w:tcW w:w="1814" w:type="dxa"/>
          </w:tcPr>
          <w:p w14:paraId="7FEC2FFD" w14:textId="77777777" w:rsidR="0020187D" w:rsidRPr="00F21A76" w:rsidRDefault="0020187D" w:rsidP="00DE65B3">
            <w:pPr>
              <w:pStyle w:val="TAL"/>
            </w:pPr>
            <w:r w:rsidRPr="00F21A76">
              <w:t xml:space="preserve">TE </w:t>
            </w:r>
            <w:r w:rsidRPr="00F21A76">
              <w:sym w:font="Symbol" w:char="F0AE"/>
            </w:r>
            <w:r w:rsidRPr="00F21A76">
              <w:t xml:space="preserve"> SA</w:t>
            </w:r>
          </w:p>
        </w:tc>
        <w:tc>
          <w:tcPr>
            <w:tcW w:w="1913" w:type="dxa"/>
          </w:tcPr>
          <w:p w14:paraId="22FA0069" w14:textId="77777777" w:rsidR="0020187D" w:rsidRPr="00F21A76" w:rsidRDefault="0020187D" w:rsidP="00DE65B3">
            <w:pPr>
              <w:pStyle w:val="TAL"/>
            </w:pPr>
            <w:r w:rsidRPr="00F21A76">
              <w:t xml:space="preserve">SA </w:t>
            </w:r>
            <w:r w:rsidRPr="00F21A76">
              <w:sym w:font="Symbol" w:char="F0AE"/>
            </w:r>
            <w:r w:rsidRPr="00F21A76">
              <w:t xml:space="preserve"> TE</w:t>
            </w:r>
          </w:p>
        </w:tc>
      </w:tr>
      <w:tr w:rsidR="0020187D" w:rsidRPr="00F21A76" w14:paraId="1023BFE4" w14:textId="77777777" w:rsidTr="00DE65B3">
        <w:trPr>
          <w:jc w:val="center"/>
        </w:trPr>
        <w:tc>
          <w:tcPr>
            <w:tcW w:w="1803" w:type="dxa"/>
          </w:tcPr>
          <w:p w14:paraId="39BAC4B4" w14:textId="77777777" w:rsidR="0020187D" w:rsidRPr="00F21A76" w:rsidRDefault="0020187D" w:rsidP="00DE65B3">
            <w:pPr>
              <w:pStyle w:val="TAL"/>
            </w:pPr>
            <w:r w:rsidRPr="00F21A76">
              <w:t>triPlatform</w:t>
            </w:r>
          </w:p>
        </w:tc>
        <w:tc>
          <w:tcPr>
            <w:tcW w:w="1814" w:type="dxa"/>
          </w:tcPr>
          <w:p w14:paraId="4D190821" w14:textId="77777777" w:rsidR="0020187D" w:rsidRPr="00F21A76" w:rsidRDefault="0020187D" w:rsidP="00DE65B3">
            <w:pPr>
              <w:pStyle w:val="TAL"/>
            </w:pPr>
            <w:r w:rsidRPr="00F21A76">
              <w:t xml:space="preserve">TE </w:t>
            </w:r>
            <w:r w:rsidRPr="00F21A76">
              <w:sym w:font="Symbol" w:char="F0AE"/>
            </w:r>
            <w:r w:rsidRPr="00F21A76">
              <w:t xml:space="preserve"> PA</w:t>
            </w:r>
          </w:p>
        </w:tc>
        <w:tc>
          <w:tcPr>
            <w:tcW w:w="1913" w:type="dxa"/>
          </w:tcPr>
          <w:p w14:paraId="5459B28D" w14:textId="77777777" w:rsidR="0020187D" w:rsidRPr="00F21A76" w:rsidRDefault="0020187D" w:rsidP="00DE65B3">
            <w:pPr>
              <w:pStyle w:val="TAL"/>
            </w:pPr>
            <w:r w:rsidRPr="00F21A76">
              <w:t xml:space="preserve">PA </w:t>
            </w:r>
            <w:r w:rsidRPr="00F21A76">
              <w:sym w:font="Symbol" w:char="F0AE"/>
            </w:r>
            <w:r w:rsidRPr="00F21A76">
              <w:t xml:space="preserve"> TE</w:t>
            </w:r>
          </w:p>
        </w:tc>
      </w:tr>
    </w:tbl>
    <w:p w14:paraId="46853A30" w14:textId="77777777" w:rsidR="0020187D" w:rsidRPr="00F21A76" w:rsidRDefault="0020187D" w:rsidP="0020187D"/>
    <w:p w14:paraId="00160B4C" w14:textId="77777777" w:rsidR="0020187D" w:rsidRPr="00F21A76" w:rsidRDefault="0020187D" w:rsidP="0020187D">
      <w:r w:rsidRPr="00F21A76">
        <w:t>Both interfaces are bi</w:t>
      </w:r>
      <w:r w:rsidRPr="00F21A76">
        <w:noBreakHyphen/>
        <w:t>directional so that calling and called parts reside in the TE, SA, and PA entities of the test system. Table 1 shows in more detail the caller/callee relationship between the respective entities. Notice that this table only shows interactions visible at the TRI. Internal communication between parts of the same entity is not reflected as the internal structure of the TE, SA, or PA may differ in a TTCN</w:t>
      </w:r>
      <w:r w:rsidRPr="00F21A76">
        <w:noBreakHyphen/>
        <w:t>3 test system implementation.</w:t>
      </w:r>
    </w:p>
    <w:p w14:paraId="68BC1D80" w14:textId="77777777" w:rsidR="0020187D" w:rsidRPr="00F21A76" w:rsidRDefault="0020187D" w:rsidP="00DD778F">
      <w:pPr>
        <w:pStyle w:val="Heading3"/>
      </w:pPr>
      <w:bookmarkStart w:id="1219" w:name="_Toc87872055"/>
      <w:r w:rsidRPr="00F21A76">
        <w:t>5.1.1</w:t>
      </w:r>
      <w:r w:rsidRPr="00F21A76">
        <w:tab/>
        <w:t>The triCommunication Interface</w:t>
      </w:r>
      <w:bookmarkEnd w:id="1219"/>
    </w:p>
    <w:p w14:paraId="13C4AEDD" w14:textId="77777777" w:rsidR="0020187D" w:rsidRPr="00F21A76" w:rsidRDefault="0020187D" w:rsidP="0020187D">
      <w:r w:rsidRPr="00F21A76">
        <w:t>This interface consists of operations that are necessary to implement the communication of the TTCN</w:t>
      </w:r>
      <w:r w:rsidRPr="00F21A76">
        <w:noBreakHyphen/>
        <w:t>3 ETS with the SUT. It includes operations to initialize the Test System Interface (TSI), establish connections to the SUT, and handle message and procedure based communication with the SUT. In addition, the triCommunication interface offers an operation to reset the SUT Adaptor (SA).</w:t>
      </w:r>
    </w:p>
    <w:p w14:paraId="7B7522F5" w14:textId="77777777" w:rsidR="0020187D" w:rsidRPr="00F21A76" w:rsidRDefault="0020187D" w:rsidP="00DD778F">
      <w:pPr>
        <w:pStyle w:val="Heading3"/>
      </w:pPr>
      <w:bookmarkStart w:id="1220" w:name="_Toc87872056"/>
      <w:r w:rsidRPr="00F21A76">
        <w:t>5.1.2</w:t>
      </w:r>
      <w:r w:rsidRPr="00F21A76">
        <w:tab/>
        <w:t>The triPlatform Interface</w:t>
      </w:r>
      <w:bookmarkEnd w:id="1220"/>
    </w:p>
    <w:p w14:paraId="57CB0691" w14:textId="77777777" w:rsidR="0020187D" w:rsidRPr="00F21A76" w:rsidRDefault="0020187D" w:rsidP="0020187D">
      <w:r w:rsidRPr="00F21A76">
        <w:t>This interface includes all operations necessary to adapt the TTCN</w:t>
      </w:r>
      <w:r w:rsidRPr="00F21A76">
        <w:noBreakHyphen/>
        <w:t xml:space="preserve">3 Executable to a particular execution platform. The triPlatform interface offers means to start, stop, read a timer, </w:t>
      </w:r>
      <w:proofErr w:type="gramStart"/>
      <w:r w:rsidRPr="00F21A76">
        <w:t>enquire</w:t>
      </w:r>
      <w:proofErr w:type="gramEnd"/>
      <w:r w:rsidRPr="00F21A76">
        <w:t xml:space="preserve"> its status and to add timeout events to the expired timer list. In addition, it offers operations to call TTCN</w:t>
      </w:r>
      <w:r w:rsidRPr="00F21A76">
        <w:noBreakHyphen/>
        <w:t>3 external functions and to reset the Platform Adaptor (PA). Notice that there is no differentiation between explicit and implicit timers required at the triPlatform Interface. Instead each timer shall be addressed un</w:t>
      </w:r>
      <w:r w:rsidR="001B0FDC" w:rsidRPr="00F21A76">
        <w:t>i</w:t>
      </w:r>
      <w:r w:rsidRPr="00F21A76">
        <w:t>formly with its Timer IDentifier (TID).</w:t>
      </w:r>
    </w:p>
    <w:p w14:paraId="22C7C25E" w14:textId="77777777" w:rsidR="0020187D" w:rsidRPr="00F21A76" w:rsidRDefault="0020187D" w:rsidP="00DD778F">
      <w:pPr>
        <w:pStyle w:val="Heading3"/>
      </w:pPr>
      <w:bookmarkStart w:id="1221" w:name="_Toc87872057"/>
      <w:r w:rsidRPr="00F21A76">
        <w:t>5.1.3</w:t>
      </w:r>
      <w:r w:rsidRPr="00F21A76">
        <w:tab/>
        <w:t>Correlation between TTCN</w:t>
      </w:r>
      <w:r w:rsidRPr="00F21A76">
        <w:noBreakHyphen/>
        <w:t>3 and TRI Operation Invocations</w:t>
      </w:r>
      <w:bookmarkEnd w:id="1221"/>
    </w:p>
    <w:p w14:paraId="647853E2" w14:textId="77777777" w:rsidR="0020187D" w:rsidRPr="00F21A76" w:rsidRDefault="0020187D" w:rsidP="0020187D">
      <w:proofErr w:type="gramStart"/>
      <w:r w:rsidRPr="00F21A76">
        <w:t>For some TTCN</w:t>
      </w:r>
      <w:r w:rsidRPr="00F21A76">
        <w:noBreakHyphen/>
        <w:t>3 operation invocations there exists a direct correlation to one TRI operation invocation (or possibly two in the case of TTCN</w:t>
      </w:r>
      <w:r w:rsidRPr="00F21A76">
        <w:noBreakHyphen/>
        <w:t xml:space="preserve">3 </w:t>
      </w:r>
      <w:r w:rsidRPr="00F21A76">
        <w:rPr>
          <w:rFonts w:ascii="Courier New" w:hAnsi="Courier New"/>
          <w:sz w:val="16"/>
          <w:szCs w:val="16"/>
        </w:rPr>
        <w:t>execute</w:t>
      </w:r>
      <w:r w:rsidRPr="00F21A76">
        <w:t xml:space="preserve"> and </w:t>
      </w:r>
      <w:r w:rsidRPr="00F21A76">
        <w:rPr>
          <w:rFonts w:ascii="Courier New" w:hAnsi="Courier New"/>
          <w:sz w:val="16"/>
          <w:szCs w:val="16"/>
        </w:rPr>
        <w:t>call</w:t>
      </w:r>
      <w:r w:rsidRPr="00F21A76">
        <w:t xml:space="preserve"> operations), which is shown in table 2.</w:t>
      </w:r>
      <w:proofErr w:type="gramEnd"/>
      <w:r w:rsidRPr="00F21A76">
        <w:t xml:space="preserve"> For all other TRI operation invocations there may be no direct correlation.</w:t>
      </w:r>
    </w:p>
    <w:p w14:paraId="7736E6BB" w14:textId="77777777" w:rsidR="0020187D" w:rsidRPr="00F21A76" w:rsidRDefault="0020187D" w:rsidP="0020187D">
      <w:r w:rsidRPr="00F21A76">
        <w:t>The shown correlation for TTCN</w:t>
      </w:r>
      <w:r w:rsidRPr="00F21A76">
        <w:noBreakHyphen/>
        <w:t xml:space="preserve">3 communication operations (i.e. </w:t>
      </w:r>
      <w:r w:rsidRPr="00F21A76">
        <w:rPr>
          <w:rFonts w:ascii="Courier New" w:hAnsi="Courier New"/>
          <w:sz w:val="16"/>
          <w:szCs w:val="16"/>
        </w:rPr>
        <w:t>send</w:t>
      </w:r>
      <w:r w:rsidRPr="00F21A76">
        <w:t xml:space="preserve">, </w:t>
      </w:r>
      <w:r w:rsidRPr="00F21A76">
        <w:rPr>
          <w:rFonts w:ascii="Courier New" w:hAnsi="Courier New"/>
          <w:sz w:val="16"/>
          <w:szCs w:val="16"/>
        </w:rPr>
        <w:t>call</w:t>
      </w:r>
      <w:r w:rsidRPr="00F21A76">
        <w:t xml:space="preserve">, </w:t>
      </w:r>
      <w:r w:rsidRPr="00F21A76">
        <w:rPr>
          <w:rFonts w:ascii="Courier New" w:hAnsi="Courier New"/>
          <w:sz w:val="16"/>
          <w:szCs w:val="16"/>
        </w:rPr>
        <w:t>reply</w:t>
      </w:r>
      <w:r w:rsidRPr="00F21A76">
        <w:t xml:space="preserve">, and </w:t>
      </w:r>
      <w:r w:rsidRPr="00F21A76">
        <w:rPr>
          <w:rFonts w:ascii="Courier New" w:hAnsi="Courier New"/>
          <w:sz w:val="16"/>
          <w:szCs w:val="16"/>
        </w:rPr>
        <w:t>raise</w:t>
      </w:r>
      <w:r w:rsidRPr="00F21A76">
        <w:t>) only holds if these operations are invoked on a test component port, which is mapped to a TSI port. Nevertheless, this correlation holds for all such operation invocations if no system component has been specified for a test case, i.e. only the MTC test component is created for a test case and no other test components.</w:t>
      </w:r>
    </w:p>
    <w:p w14:paraId="103E87C7" w14:textId="77777777" w:rsidR="0020187D" w:rsidRPr="00F21A76" w:rsidRDefault="0020187D" w:rsidP="0020187D">
      <w:pPr>
        <w:pStyle w:val="TH"/>
      </w:pPr>
      <w:r w:rsidRPr="00F21A76">
        <w:lastRenderedPageBreak/>
        <w:t xml:space="preserve">Table </w:t>
      </w:r>
      <w:r w:rsidR="00C01D8D" w:rsidRPr="00F21A76">
        <w:t>2</w:t>
      </w:r>
      <w:r w:rsidRPr="00F21A76">
        <w:t>: Correlation between TTCN</w:t>
      </w:r>
      <w:r w:rsidRPr="00F21A76">
        <w:noBreakHyphen/>
        <w:t>3 and TRI Operation Invocations (* = if applicable)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2835"/>
        <w:gridCol w:w="2699"/>
        <w:gridCol w:w="2036"/>
      </w:tblGrid>
      <w:tr w:rsidR="0020187D" w:rsidRPr="00F21A76" w14:paraId="2FD324DF" w14:textId="77777777" w:rsidTr="00DE65B3">
        <w:trPr>
          <w:jc w:val="center"/>
        </w:trPr>
        <w:tc>
          <w:tcPr>
            <w:tcW w:w="2835" w:type="dxa"/>
          </w:tcPr>
          <w:p w14:paraId="49EB89E0" w14:textId="77777777" w:rsidR="0020187D" w:rsidRPr="00F21A76" w:rsidRDefault="0020187D" w:rsidP="00DE65B3">
            <w:pPr>
              <w:pStyle w:val="TAH"/>
            </w:pPr>
            <w:r w:rsidRPr="00F21A76">
              <w:t>TTCN</w:t>
            </w:r>
            <w:r w:rsidRPr="00F21A76">
              <w:noBreakHyphen/>
              <w:t>3 Operation Name</w:t>
            </w:r>
          </w:p>
        </w:tc>
        <w:tc>
          <w:tcPr>
            <w:tcW w:w="2699" w:type="dxa"/>
          </w:tcPr>
          <w:p w14:paraId="6C153322" w14:textId="77777777" w:rsidR="0020187D" w:rsidRPr="00F21A76" w:rsidRDefault="0020187D" w:rsidP="00DE65B3">
            <w:pPr>
              <w:pStyle w:val="TAH"/>
            </w:pPr>
            <w:r w:rsidRPr="00F21A76">
              <w:t>TRI Operation Name</w:t>
            </w:r>
          </w:p>
        </w:tc>
        <w:tc>
          <w:tcPr>
            <w:tcW w:w="2036" w:type="dxa"/>
          </w:tcPr>
          <w:p w14:paraId="04579A9D" w14:textId="77777777" w:rsidR="0020187D" w:rsidRPr="00F21A76" w:rsidRDefault="0020187D" w:rsidP="00DE65B3">
            <w:pPr>
              <w:pStyle w:val="TAH"/>
            </w:pPr>
            <w:r w:rsidRPr="00F21A76">
              <w:t>TRI Interface Name</w:t>
            </w:r>
          </w:p>
        </w:tc>
      </w:tr>
      <w:tr w:rsidR="0020187D" w:rsidRPr="00F21A76" w14:paraId="50EFBB6F" w14:textId="77777777" w:rsidTr="00DE65B3">
        <w:trPr>
          <w:jc w:val="center"/>
        </w:trPr>
        <w:tc>
          <w:tcPr>
            <w:tcW w:w="2835" w:type="dxa"/>
          </w:tcPr>
          <w:p w14:paraId="523A3C74" w14:textId="77777777" w:rsidR="0020187D" w:rsidRPr="00F21A76" w:rsidRDefault="0020187D" w:rsidP="00DE65B3">
            <w:pPr>
              <w:pStyle w:val="TAL"/>
            </w:pPr>
            <w:r w:rsidRPr="00F21A76">
              <w:t>execute</w:t>
            </w:r>
          </w:p>
        </w:tc>
        <w:tc>
          <w:tcPr>
            <w:tcW w:w="2699" w:type="dxa"/>
          </w:tcPr>
          <w:p w14:paraId="1F2E05E2" w14:textId="77777777" w:rsidR="0020187D" w:rsidRPr="00F21A76" w:rsidRDefault="0020187D" w:rsidP="00DE65B3">
            <w:pPr>
              <w:pStyle w:val="TAL"/>
            </w:pPr>
            <w:r w:rsidRPr="00F21A76">
              <w:t>triExecuteTestCase</w:t>
            </w:r>
          </w:p>
          <w:p w14:paraId="43A47D7A" w14:textId="77777777" w:rsidR="0020187D" w:rsidRPr="00F21A76" w:rsidRDefault="0020187D" w:rsidP="00DE65B3">
            <w:pPr>
              <w:pStyle w:val="TAL"/>
            </w:pPr>
            <w:r w:rsidRPr="00F21A76">
              <w:t>triStartTimer</w:t>
            </w:r>
          </w:p>
          <w:p w14:paraId="186E8B03" w14:textId="77777777" w:rsidR="0020187D" w:rsidRPr="00F21A76" w:rsidRDefault="0020187D" w:rsidP="00DE65B3">
            <w:pPr>
              <w:pStyle w:val="TAL"/>
            </w:pPr>
            <w:r w:rsidRPr="00F21A76">
              <w:t>triEndTestCase</w:t>
            </w:r>
          </w:p>
        </w:tc>
        <w:tc>
          <w:tcPr>
            <w:tcW w:w="2036" w:type="dxa"/>
          </w:tcPr>
          <w:p w14:paraId="63D7B5D3" w14:textId="77777777" w:rsidR="0020187D" w:rsidRPr="00F21A76" w:rsidRDefault="0020187D" w:rsidP="00DE65B3">
            <w:pPr>
              <w:pStyle w:val="TAL"/>
            </w:pPr>
            <w:r w:rsidRPr="00F21A76">
              <w:t>TriCommunication</w:t>
            </w:r>
          </w:p>
          <w:p w14:paraId="65674148" w14:textId="77777777" w:rsidR="0020187D" w:rsidRPr="00F21A76" w:rsidRDefault="0020187D" w:rsidP="00DE65B3">
            <w:pPr>
              <w:pStyle w:val="TAL"/>
            </w:pPr>
            <w:r w:rsidRPr="00F21A76">
              <w:t>TriPlatform</w:t>
            </w:r>
          </w:p>
          <w:p w14:paraId="45405AFF" w14:textId="77777777" w:rsidR="0020187D" w:rsidRPr="00F21A76" w:rsidRDefault="0020187D" w:rsidP="00DE65B3">
            <w:pPr>
              <w:pStyle w:val="TAL"/>
            </w:pPr>
            <w:r w:rsidRPr="00F21A76">
              <w:t>TriCommunication</w:t>
            </w:r>
          </w:p>
        </w:tc>
      </w:tr>
      <w:tr w:rsidR="00C956C5" w:rsidRPr="00F21A76" w14:paraId="3882159D" w14:textId="77777777" w:rsidTr="00DE65B3">
        <w:trPr>
          <w:jc w:val="center"/>
        </w:trPr>
        <w:tc>
          <w:tcPr>
            <w:tcW w:w="2835" w:type="dxa"/>
            <w:vMerge w:val="restart"/>
          </w:tcPr>
          <w:p w14:paraId="17F66027" w14:textId="77777777" w:rsidR="00C956C5" w:rsidRPr="00F21A76" w:rsidRDefault="00C956C5" w:rsidP="00DE65B3">
            <w:pPr>
              <w:pStyle w:val="TAL"/>
            </w:pPr>
            <w:r w:rsidRPr="00F21A76">
              <w:t>map</w:t>
            </w:r>
          </w:p>
        </w:tc>
        <w:tc>
          <w:tcPr>
            <w:tcW w:w="2699" w:type="dxa"/>
          </w:tcPr>
          <w:p w14:paraId="61D36EF0" w14:textId="77777777" w:rsidR="00C956C5" w:rsidRPr="00F21A76" w:rsidRDefault="00C956C5" w:rsidP="00DE65B3">
            <w:pPr>
              <w:pStyle w:val="TAL"/>
            </w:pPr>
            <w:r w:rsidRPr="00F21A76">
              <w:t>triMap (see note 1)</w:t>
            </w:r>
          </w:p>
        </w:tc>
        <w:tc>
          <w:tcPr>
            <w:tcW w:w="2036" w:type="dxa"/>
            <w:vMerge w:val="restart"/>
          </w:tcPr>
          <w:p w14:paraId="0753E4ED" w14:textId="77777777" w:rsidR="00C956C5" w:rsidRPr="00F21A76" w:rsidRDefault="00C956C5" w:rsidP="00DE65B3">
            <w:pPr>
              <w:pStyle w:val="TAL"/>
            </w:pPr>
            <w:r w:rsidRPr="00F21A76">
              <w:t>TriCommunication</w:t>
            </w:r>
          </w:p>
        </w:tc>
      </w:tr>
      <w:tr w:rsidR="00C956C5" w:rsidRPr="00F21A76" w14:paraId="113B821B" w14:textId="77777777" w:rsidTr="00DE65B3">
        <w:trPr>
          <w:jc w:val="center"/>
        </w:trPr>
        <w:tc>
          <w:tcPr>
            <w:tcW w:w="2835" w:type="dxa"/>
            <w:vMerge/>
          </w:tcPr>
          <w:p w14:paraId="718406BE" w14:textId="77777777" w:rsidR="00C956C5" w:rsidRPr="00F21A76" w:rsidRDefault="00C956C5" w:rsidP="00DE65B3">
            <w:pPr>
              <w:pStyle w:val="TAL"/>
            </w:pPr>
          </w:p>
        </w:tc>
        <w:tc>
          <w:tcPr>
            <w:tcW w:w="2699" w:type="dxa"/>
          </w:tcPr>
          <w:p w14:paraId="710397A3" w14:textId="77777777" w:rsidR="00C956C5" w:rsidRPr="00F21A76" w:rsidRDefault="00C956C5" w:rsidP="00DE65B3">
            <w:pPr>
              <w:pStyle w:val="TAL"/>
            </w:pPr>
            <w:r w:rsidRPr="00F21A76">
              <w:t>triMap</w:t>
            </w:r>
            <w:r w:rsidR="00E17C92" w:rsidRPr="00F21A76">
              <w:t>Param</w:t>
            </w:r>
            <w:r w:rsidRPr="00F21A76">
              <w:t xml:space="preserve"> (see note 2)</w:t>
            </w:r>
          </w:p>
        </w:tc>
        <w:tc>
          <w:tcPr>
            <w:tcW w:w="2036" w:type="dxa"/>
            <w:vMerge/>
          </w:tcPr>
          <w:p w14:paraId="31DD48B8" w14:textId="77777777" w:rsidR="00C956C5" w:rsidRPr="00F21A76" w:rsidRDefault="00C956C5" w:rsidP="00DE65B3">
            <w:pPr>
              <w:pStyle w:val="TAL"/>
            </w:pPr>
          </w:p>
        </w:tc>
      </w:tr>
      <w:tr w:rsidR="00C956C5" w:rsidRPr="00F21A76" w14:paraId="145A7710" w14:textId="77777777" w:rsidTr="00DE65B3">
        <w:trPr>
          <w:jc w:val="center"/>
        </w:trPr>
        <w:tc>
          <w:tcPr>
            <w:tcW w:w="2835" w:type="dxa"/>
            <w:vMerge w:val="restart"/>
          </w:tcPr>
          <w:p w14:paraId="32FAEF52" w14:textId="77777777" w:rsidR="00C956C5" w:rsidRPr="00F21A76" w:rsidRDefault="00C956C5" w:rsidP="00DE65B3">
            <w:pPr>
              <w:pStyle w:val="TAL"/>
            </w:pPr>
            <w:r w:rsidRPr="00F21A76">
              <w:t>unmap</w:t>
            </w:r>
          </w:p>
        </w:tc>
        <w:tc>
          <w:tcPr>
            <w:tcW w:w="2699" w:type="dxa"/>
          </w:tcPr>
          <w:p w14:paraId="5FBBE864" w14:textId="77777777" w:rsidR="00C956C5" w:rsidRPr="00F21A76" w:rsidRDefault="00C956C5" w:rsidP="00DE65B3">
            <w:pPr>
              <w:pStyle w:val="TAL"/>
            </w:pPr>
            <w:r w:rsidRPr="00F21A76">
              <w:t>triUnmap (see note 1)</w:t>
            </w:r>
          </w:p>
        </w:tc>
        <w:tc>
          <w:tcPr>
            <w:tcW w:w="2036" w:type="dxa"/>
            <w:vMerge w:val="restart"/>
          </w:tcPr>
          <w:p w14:paraId="46CF28BB" w14:textId="77777777" w:rsidR="00C956C5" w:rsidRPr="00F21A76" w:rsidRDefault="00C956C5" w:rsidP="00DE65B3">
            <w:pPr>
              <w:pStyle w:val="TAL"/>
            </w:pPr>
            <w:r w:rsidRPr="00F21A76">
              <w:t>TriCommunication</w:t>
            </w:r>
          </w:p>
        </w:tc>
      </w:tr>
      <w:tr w:rsidR="00C956C5" w:rsidRPr="00F21A76" w14:paraId="51D2307E" w14:textId="77777777" w:rsidTr="00DE65B3">
        <w:trPr>
          <w:jc w:val="center"/>
        </w:trPr>
        <w:tc>
          <w:tcPr>
            <w:tcW w:w="2835" w:type="dxa"/>
            <w:vMerge/>
          </w:tcPr>
          <w:p w14:paraId="6D964E37" w14:textId="77777777" w:rsidR="00C956C5" w:rsidRPr="00F21A76" w:rsidRDefault="00C956C5" w:rsidP="00DE65B3">
            <w:pPr>
              <w:pStyle w:val="TAL"/>
            </w:pPr>
          </w:p>
        </w:tc>
        <w:tc>
          <w:tcPr>
            <w:tcW w:w="2699" w:type="dxa"/>
          </w:tcPr>
          <w:p w14:paraId="3A439708" w14:textId="77777777" w:rsidR="00C956C5" w:rsidRPr="00F21A76" w:rsidRDefault="00C956C5" w:rsidP="00DE65B3">
            <w:pPr>
              <w:pStyle w:val="TAL"/>
            </w:pPr>
            <w:r w:rsidRPr="00F21A76">
              <w:t>triUnmap</w:t>
            </w:r>
            <w:r w:rsidR="00E17C92" w:rsidRPr="00F21A76">
              <w:t>Param</w:t>
            </w:r>
            <w:r w:rsidRPr="00F21A76">
              <w:t xml:space="preserve"> (see note 2)</w:t>
            </w:r>
          </w:p>
        </w:tc>
        <w:tc>
          <w:tcPr>
            <w:tcW w:w="2036" w:type="dxa"/>
            <w:vMerge/>
          </w:tcPr>
          <w:p w14:paraId="4E05DBE8" w14:textId="77777777" w:rsidR="00C956C5" w:rsidRPr="00F21A76" w:rsidRDefault="00C956C5" w:rsidP="00DE65B3">
            <w:pPr>
              <w:pStyle w:val="TAL"/>
            </w:pPr>
          </w:p>
        </w:tc>
      </w:tr>
      <w:tr w:rsidR="00C956C5" w:rsidRPr="00F21A76" w14:paraId="42B8799D" w14:textId="77777777" w:rsidTr="00DE65B3">
        <w:trPr>
          <w:jc w:val="center"/>
        </w:trPr>
        <w:tc>
          <w:tcPr>
            <w:tcW w:w="2835" w:type="dxa"/>
            <w:vMerge w:val="restart"/>
          </w:tcPr>
          <w:p w14:paraId="079B2A1E" w14:textId="77777777" w:rsidR="00C956C5" w:rsidRPr="00F21A76" w:rsidRDefault="00C956C5" w:rsidP="00DE65B3">
            <w:pPr>
              <w:pStyle w:val="TAL"/>
            </w:pPr>
            <w:r w:rsidRPr="00F21A76">
              <w:t>send</w:t>
            </w:r>
          </w:p>
        </w:tc>
        <w:tc>
          <w:tcPr>
            <w:tcW w:w="2699" w:type="dxa"/>
          </w:tcPr>
          <w:p w14:paraId="66AB7A4B" w14:textId="77777777" w:rsidR="00C956C5" w:rsidRPr="00F21A76" w:rsidRDefault="00C956C5" w:rsidP="00C956C5">
            <w:pPr>
              <w:pStyle w:val="TAL"/>
            </w:pPr>
            <w:r w:rsidRPr="00F21A76">
              <w:t>triSend (see note 3)</w:t>
            </w:r>
          </w:p>
        </w:tc>
        <w:tc>
          <w:tcPr>
            <w:tcW w:w="2036" w:type="dxa"/>
            <w:vMerge w:val="restart"/>
          </w:tcPr>
          <w:p w14:paraId="5B7F6E54" w14:textId="77777777" w:rsidR="00C956C5" w:rsidRPr="00F21A76" w:rsidRDefault="00C956C5" w:rsidP="00DE65B3">
            <w:pPr>
              <w:pStyle w:val="TAL"/>
            </w:pPr>
            <w:r w:rsidRPr="00F21A76">
              <w:t>TriCommunication</w:t>
            </w:r>
          </w:p>
        </w:tc>
      </w:tr>
      <w:tr w:rsidR="00C956C5" w:rsidRPr="00F21A76" w14:paraId="7266B1D2" w14:textId="77777777" w:rsidTr="00DE65B3">
        <w:trPr>
          <w:jc w:val="center"/>
        </w:trPr>
        <w:tc>
          <w:tcPr>
            <w:tcW w:w="2835" w:type="dxa"/>
            <w:vMerge/>
          </w:tcPr>
          <w:p w14:paraId="3A1E417F" w14:textId="77777777" w:rsidR="00C956C5" w:rsidRPr="00F21A76" w:rsidRDefault="00C956C5" w:rsidP="00DE65B3">
            <w:pPr>
              <w:pStyle w:val="TAL"/>
            </w:pPr>
          </w:p>
        </w:tc>
        <w:tc>
          <w:tcPr>
            <w:tcW w:w="2699" w:type="dxa"/>
          </w:tcPr>
          <w:p w14:paraId="35C36739" w14:textId="77777777" w:rsidR="00C956C5" w:rsidRPr="00F21A76" w:rsidRDefault="00C956C5" w:rsidP="00C956C5">
            <w:pPr>
              <w:pStyle w:val="TAL"/>
            </w:pPr>
            <w:r w:rsidRPr="00F21A76">
              <w:t>triSendBC (see note 4)</w:t>
            </w:r>
          </w:p>
        </w:tc>
        <w:tc>
          <w:tcPr>
            <w:tcW w:w="2036" w:type="dxa"/>
            <w:vMerge/>
          </w:tcPr>
          <w:p w14:paraId="245BD77E" w14:textId="77777777" w:rsidR="00C956C5" w:rsidRPr="00F21A76" w:rsidRDefault="00C956C5" w:rsidP="00DE65B3">
            <w:pPr>
              <w:pStyle w:val="TAL"/>
            </w:pPr>
          </w:p>
        </w:tc>
      </w:tr>
      <w:tr w:rsidR="00C956C5" w:rsidRPr="00F21A76" w14:paraId="788C0796" w14:textId="77777777" w:rsidTr="00DE65B3">
        <w:trPr>
          <w:jc w:val="center"/>
        </w:trPr>
        <w:tc>
          <w:tcPr>
            <w:tcW w:w="2835" w:type="dxa"/>
            <w:vMerge/>
          </w:tcPr>
          <w:p w14:paraId="68C0B634" w14:textId="77777777" w:rsidR="00C956C5" w:rsidRPr="00F21A76" w:rsidRDefault="00C956C5" w:rsidP="00DE65B3">
            <w:pPr>
              <w:pStyle w:val="TAL"/>
            </w:pPr>
          </w:p>
        </w:tc>
        <w:tc>
          <w:tcPr>
            <w:tcW w:w="2699" w:type="dxa"/>
          </w:tcPr>
          <w:p w14:paraId="441ADEE7" w14:textId="77777777" w:rsidR="00C956C5" w:rsidRPr="00F21A76" w:rsidRDefault="00C956C5" w:rsidP="00C956C5">
            <w:pPr>
              <w:pStyle w:val="TAL"/>
            </w:pPr>
            <w:r w:rsidRPr="00F21A76">
              <w:t>triSendMC (see note 5)</w:t>
            </w:r>
          </w:p>
        </w:tc>
        <w:tc>
          <w:tcPr>
            <w:tcW w:w="2036" w:type="dxa"/>
            <w:vMerge/>
          </w:tcPr>
          <w:p w14:paraId="55E620FA" w14:textId="77777777" w:rsidR="00C956C5" w:rsidRPr="00F21A76" w:rsidRDefault="00C956C5" w:rsidP="00DE65B3">
            <w:pPr>
              <w:pStyle w:val="TAL"/>
            </w:pPr>
          </w:p>
        </w:tc>
      </w:tr>
      <w:tr w:rsidR="00C956C5" w:rsidRPr="00F21A76" w14:paraId="064936BD" w14:textId="77777777" w:rsidTr="00DE65B3">
        <w:trPr>
          <w:jc w:val="center"/>
        </w:trPr>
        <w:tc>
          <w:tcPr>
            <w:tcW w:w="2835" w:type="dxa"/>
            <w:vMerge w:val="restart"/>
          </w:tcPr>
          <w:p w14:paraId="2F0BED7E" w14:textId="77777777" w:rsidR="00C956C5" w:rsidRPr="00F21A76" w:rsidRDefault="00C956C5" w:rsidP="00DE65B3">
            <w:pPr>
              <w:pStyle w:val="TAL"/>
            </w:pPr>
            <w:r w:rsidRPr="00F21A76">
              <w:t>call</w:t>
            </w:r>
          </w:p>
        </w:tc>
        <w:tc>
          <w:tcPr>
            <w:tcW w:w="2699" w:type="dxa"/>
          </w:tcPr>
          <w:p w14:paraId="77A2D91B" w14:textId="77777777" w:rsidR="00C956C5" w:rsidRPr="00F21A76" w:rsidRDefault="00C956C5" w:rsidP="00C956C5">
            <w:pPr>
              <w:pStyle w:val="TAL"/>
            </w:pPr>
            <w:r w:rsidRPr="00F21A76">
              <w:t>triCall (see note 3)</w:t>
            </w:r>
          </w:p>
        </w:tc>
        <w:tc>
          <w:tcPr>
            <w:tcW w:w="2036" w:type="dxa"/>
            <w:vMerge w:val="restart"/>
          </w:tcPr>
          <w:p w14:paraId="3D6FD4F3" w14:textId="77777777" w:rsidR="00C956C5" w:rsidRPr="00F21A76" w:rsidRDefault="00C956C5" w:rsidP="00DE65B3">
            <w:pPr>
              <w:pStyle w:val="TAL"/>
            </w:pPr>
            <w:r w:rsidRPr="00F21A76">
              <w:t>TriCommunication</w:t>
            </w:r>
          </w:p>
        </w:tc>
      </w:tr>
      <w:tr w:rsidR="00C956C5" w:rsidRPr="00F21A76" w14:paraId="1F291396" w14:textId="77777777" w:rsidTr="00DE65B3">
        <w:trPr>
          <w:jc w:val="center"/>
        </w:trPr>
        <w:tc>
          <w:tcPr>
            <w:tcW w:w="2835" w:type="dxa"/>
            <w:vMerge/>
          </w:tcPr>
          <w:p w14:paraId="41C59693" w14:textId="77777777" w:rsidR="00C956C5" w:rsidRPr="00F21A76" w:rsidRDefault="00C956C5" w:rsidP="00DE65B3">
            <w:pPr>
              <w:pStyle w:val="TAL"/>
            </w:pPr>
          </w:p>
        </w:tc>
        <w:tc>
          <w:tcPr>
            <w:tcW w:w="2699" w:type="dxa"/>
          </w:tcPr>
          <w:p w14:paraId="542E5BCB" w14:textId="77777777" w:rsidR="00C956C5" w:rsidRPr="00F21A76" w:rsidRDefault="00C956C5" w:rsidP="00C956C5">
            <w:pPr>
              <w:pStyle w:val="TAL"/>
            </w:pPr>
            <w:r w:rsidRPr="00F21A76">
              <w:t>triCallBC (see note 4)</w:t>
            </w:r>
          </w:p>
        </w:tc>
        <w:tc>
          <w:tcPr>
            <w:tcW w:w="2036" w:type="dxa"/>
            <w:vMerge/>
          </w:tcPr>
          <w:p w14:paraId="11846526" w14:textId="77777777" w:rsidR="00C956C5" w:rsidRPr="00F21A76" w:rsidRDefault="00C956C5" w:rsidP="00DE65B3">
            <w:pPr>
              <w:pStyle w:val="TAL"/>
            </w:pPr>
          </w:p>
        </w:tc>
      </w:tr>
      <w:tr w:rsidR="00C956C5" w:rsidRPr="00F21A76" w14:paraId="57382E32" w14:textId="77777777" w:rsidTr="00DE65B3">
        <w:trPr>
          <w:jc w:val="center"/>
        </w:trPr>
        <w:tc>
          <w:tcPr>
            <w:tcW w:w="2835" w:type="dxa"/>
            <w:vMerge/>
          </w:tcPr>
          <w:p w14:paraId="05E11E7D" w14:textId="77777777" w:rsidR="00C956C5" w:rsidRPr="00F21A76" w:rsidRDefault="00C956C5" w:rsidP="00DE65B3">
            <w:pPr>
              <w:pStyle w:val="TAL"/>
            </w:pPr>
          </w:p>
        </w:tc>
        <w:tc>
          <w:tcPr>
            <w:tcW w:w="2699" w:type="dxa"/>
          </w:tcPr>
          <w:p w14:paraId="285B4F58" w14:textId="77777777" w:rsidR="00C956C5" w:rsidRPr="00F21A76" w:rsidRDefault="00C956C5" w:rsidP="00C956C5">
            <w:pPr>
              <w:pStyle w:val="TAL"/>
            </w:pPr>
            <w:r w:rsidRPr="00F21A76">
              <w:t>triCallMC (see note 5)</w:t>
            </w:r>
          </w:p>
        </w:tc>
        <w:tc>
          <w:tcPr>
            <w:tcW w:w="2036" w:type="dxa"/>
            <w:vMerge/>
          </w:tcPr>
          <w:p w14:paraId="51FFA3B5" w14:textId="77777777" w:rsidR="00C956C5" w:rsidRPr="00F21A76" w:rsidRDefault="00C956C5" w:rsidP="00DE65B3">
            <w:pPr>
              <w:pStyle w:val="TAL"/>
            </w:pPr>
          </w:p>
        </w:tc>
      </w:tr>
      <w:tr w:rsidR="00C956C5" w:rsidRPr="00F21A76" w14:paraId="3BA636FC" w14:textId="77777777" w:rsidTr="00DE65B3">
        <w:trPr>
          <w:jc w:val="center"/>
        </w:trPr>
        <w:tc>
          <w:tcPr>
            <w:tcW w:w="2835" w:type="dxa"/>
            <w:vMerge/>
          </w:tcPr>
          <w:p w14:paraId="21510D08" w14:textId="77777777" w:rsidR="00C956C5" w:rsidRPr="00F21A76" w:rsidRDefault="00C956C5" w:rsidP="00DE65B3">
            <w:pPr>
              <w:pStyle w:val="TAL"/>
            </w:pPr>
          </w:p>
        </w:tc>
        <w:tc>
          <w:tcPr>
            <w:tcW w:w="2699" w:type="dxa"/>
          </w:tcPr>
          <w:p w14:paraId="3D6DAFB8" w14:textId="77777777" w:rsidR="00C956C5" w:rsidRPr="00F21A76" w:rsidRDefault="00C956C5" w:rsidP="00DE65B3">
            <w:pPr>
              <w:pStyle w:val="TAL"/>
            </w:pPr>
            <w:r w:rsidRPr="00F21A76">
              <w:t>triStartTimer*</w:t>
            </w:r>
          </w:p>
        </w:tc>
        <w:tc>
          <w:tcPr>
            <w:tcW w:w="2036" w:type="dxa"/>
          </w:tcPr>
          <w:p w14:paraId="33FAE815" w14:textId="77777777" w:rsidR="00C956C5" w:rsidRPr="00F21A76" w:rsidRDefault="00C956C5" w:rsidP="00DE65B3">
            <w:pPr>
              <w:pStyle w:val="TAL"/>
            </w:pPr>
            <w:r w:rsidRPr="00F21A76">
              <w:t>TriPlatform</w:t>
            </w:r>
          </w:p>
        </w:tc>
      </w:tr>
      <w:tr w:rsidR="00C956C5" w:rsidRPr="00F21A76" w14:paraId="729FBA5B" w14:textId="77777777" w:rsidTr="00DE65B3">
        <w:trPr>
          <w:jc w:val="center"/>
        </w:trPr>
        <w:tc>
          <w:tcPr>
            <w:tcW w:w="2835" w:type="dxa"/>
            <w:vMerge w:val="restart"/>
          </w:tcPr>
          <w:p w14:paraId="729834B7" w14:textId="77777777" w:rsidR="00C956C5" w:rsidRPr="00F21A76" w:rsidRDefault="00C956C5" w:rsidP="00DE65B3">
            <w:pPr>
              <w:pStyle w:val="TAL"/>
            </w:pPr>
            <w:r w:rsidRPr="00F21A76">
              <w:t>reply</w:t>
            </w:r>
          </w:p>
        </w:tc>
        <w:tc>
          <w:tcPr>
            <w:tcW w:w="2699" w:type="dxa"/>
          </w:tcPr>
          <w:p w14:paraId="542B4225" w14:textId="77777777" w:rsidR="00C956C5" w:rsidRPr="00F21A76" w:rsidRDefault="00C956C5" w:rsidP="00C956C5">
            <w:pPr>
              <w:pStyle w:val="TAL"/>
            </w:pPr>
            <w:r w:rsidRPr="00F21A76">
              <w:t>triReply (see note 3)</w:t>
            </w:r>
          </w:p>
        </w:tc>
        <w:tc>
          <w:tcPr>
            <w:tcW w:w="2036" w:type="dxa"/>
            <w:vMerge w:val="restart"/>
          </w:tcPr>
          <w:p w14:paraId="1A95746A" w14:textId="77777777" w:rsidR="00C956C5" w:rsidRPr="00F21A76" w:rsidRDefault="00C956C5" w:rsidP="00DE65B3">
            <w:pPr>
              <w:pStyle w:val="TAL"/>
            </w:pPr>
            <w:r w:rsidRPr="00F21A76">
              <w:t>TriCommunication</w:t>
            </w:r>
          </w:p>
        </w:tc>
      </w:tr>
      <w:tr w:rsidR="00C956C5" w:rsidRPr="00F21A76" w14:paraId="657D0809" w14:textId="77777777" w:rsidTr="00DE65B3">
        <w:trPr>
          <w:jc w:val="center"/>
        </w:trPr>
        <w:tc>
          <w:tcPr>
            <w:tcW w:w="2835" w:type="dxa"/>
            <w:vMerge/>
          </w:tcPr>
          <w:p w14:paraId="74BD2992" w14:textId="77777777" w:rsidR="00C956C5" w:rsidRPr="00F21A76" w:rsidRDefault="00C956C5" w:rsidP="00DE65B3">
            <w:pPr>
              <w:pStyle w:val="TAL"/>
            </w:pPr>
          </w:p>
        </w:tc>
        <w:tc>
          <w:tcPr>
            <w:tcW w:w="2699" w:type="dxa"/>
          </w:tcPr>
          <w:p w14:paraId="17F0B144" w14:textId="77777777" w:rsidR="00C956C5" w:rsidRPr="00F21A76" w:rsidRDefault="00C956C5" w:rsidP="00C956C5">
            <w:pPr>
              <w:pStyle w:val="TAL"/>
            </w:pPr>
            <w:r w:rsidRPr="00F21A76">
              <w:t>triReplyBC (see note 4)</w:t>
            </w:r>
          </w:p>
        </w:tc>
        <w:tc>
          <w:tcPr>
            <w:tcW w:w="2036" w:type="dxa"/>
            <w:vMerge/>
          </w:tcPr>
          <w:p w14:paraId="07CD2E7C" w14:textId="77777777" w:rsidR="00C956C5" w:rsidRPr="00F21A76" w:rsidRDefault="00C956C5" w:rsidP="00DE65B3">
            <w:pPr>
              <w:pStyle w:val="TAL"/>
            </w:pPr>
          </w:p>
        </w:tc>
      </w:tr>
      <w:tr w:rsidR="00C956C5" w:rsidRPr="00F21A76" w14:paraId="3352DBF6" w14:textId="77777777" w:rsidTr="00DE65B3">
        <w:trPr>
          <w:jc w:val="center"/>
        </w:trPr>
        <w:tc>
          <w:tcPr>
            <w:tcW w:w="2835" w:type="dxa"/>
            <w:vMerge/>
          </w:tcPr>
          <w:p w14:paraId="08AA3BEE" w14:textId="77777777" w:rsidR="00C956C5" w:rsidRPr="00F21A76" w:rsidRDefault="00C956C5" w:rsidP="00DE65B3">
            <w:pPr>
              <w:pStyle w:val="TAL"/>
            </w:pPr>
          </w:p>
        </w:tc>
        <w:tc>
          <w:tcPr>
            <w:tcW w:w="2699" w:type="dxa"/>
          </w:tcPr>
          <w:p w14:paraId="05C9DA34" w14:textId="77777777" w:rsidR="00C956C5" w:rsidRPr="00F21A76" w:rsidRDefault="00C956C5" w:rsidP="00C956C5">
            <w:pPr>
              <w:pStyle w:val="TAL"/>
            </w:pPr>
            <w:r w:rsidRPr="00F21A76">
              <w:t>triReplyMC (see note 5)</w:t>
            </w:r>
          </w:p>
        </w:tc>
        <w:tc>
          <w:tcPr>
            <w:tcW w:w="2036" w:type="dxa"/>
            <w:vMerge/>
          </w:tcPr>
          <w:p w14:paraId="2BC4ADF8" w14:textId="77777777" w:rsidR="00C956C5" w:rsidRPr="00F21A76" w:rsidRDefault="00C956C5" w:rsidP="00DE65B3">
            <w:pPr>
              <w:pStyle w:val="TAL"/>
            </w:pPr>
          </w:p>
        </w:tc>
      </w:tr>
      <w:tr w:rsidR="00C956C5" w:rsidRPr="00F21A76" w14:paraId="0513E707" w14:textId="77777777" w:rsidTr="00DE65B3">
        <w:trPr>
          <w:jc w:val="center"/>
        </w:trPr>
        <w:tc>
          <w:tcPr>
            <w:tcW w:w="2835" w:type="dxa"/>
            <w:vMerge w:val="restart"/>
          </w:tcPr>
          <w:p w14:paraId="0CCD302E" w14:textId="77777777" w:rsidR="00C956C5" w:rsidRPr="00F21A76" w:rsidRDefault="00C956C5" w:rsidP="00DE65B3">
            <w:pPr>
              <w:pStyle w:val="TAL"/>
            </w:pPr>
            <w:r w:rsidRPr="00F21A76">
              <w:t>raise</w:t>
            </w:r>
          </w:p>
        </w:tc>
        <w:tc>
          <w:tcPr>
            <w:tcW w:w="2699" w:type="dxa"/>
          </w:tcPr>
          <w:p w14:paraId="36BE16F3" w14:textId="77777777" w:rsidR="00C956C5" w:rsidRPr="00F21A76" w:rsidRDefault="00C956C5" w:rsidP="00C956C5">
            <w:pPr>
              <w:pStyle w:val="TAL"/>
            </w:pPr>
            <w:r w:rsidRPr="00F21A76">
              <w:t>triRaise (see note 3)</w:t>
            </w:r>
          </w:p>
        </w:tc>
        <w:tc>
          <w:tcPr>
            <w:tcW w:w="2036" w:type="dxa"/>
            <w:vMerge w:val="restart"/>
          </w:tcPr>
          <w:p w14:paraId="358331A2" w14:textId="77777777" w:rsidR="00C956C5" w:rsidRPr="00F21A76" w:rsidRDefault="00C956C5" w:rsidP="00DE65B3">
            <w:pPr>
              <w:pStyle w:val="TAL"/>
            </w:pPr>
            <w:r w:rsidRPr="00F21A76">
              <w:t>TriCommunication</w:t>
            </w:r>
          </w:p>
        </w:tc>
      </w:tr>
      <w:tr w:rsidR="00C956C5" w:rsidRPr="00F21A76" w14:paraId="22F0B370" w14:textId="77777777" w:rsidTr="00DE65B3">
        <w:trPr>
          <w:jc w:val="center"/>
        </w:trPr>
        <w:tc>
          <w:tcPr>
            <w:tcW w:w="2835" w:type="dxa"/>
            <w:vMerge/>
          </w:tcPr>
          <w:p w14:paraId="67929C7B" w14:textId="77777777" w:rsidR="00C956C5" w:rsidRPr="00F21A76" w:rsidRDefault="00C956C5" w:rsidP="00DE65B3">
            <w:pPr>
              <w:pStyle w:val="TAL"/>
            </w:pPr>
          </w:p>
        </w:tc>
        <w:tc>
          <w:tcPr>
            <w:tcW w:w="2699" w:type="dxa"/>
          </w:tcPr>
          <w:p w14:paraId="7E8A0993" w14:textId="77777777" w:rsidR="00C956C5" w:rsidRPr="00F21A76" w:rsidRDefault="00C956C5" w:rsidP="00C956C5">
            <w:pPr>
              <w:pStyle w:val="TAL"/>
            </w:pPr>
            <w:r w:rsidRPr="00F21A76">
              <w:t>triRaiseBC (see note 4)</w:t>
            </w:r>
          </w:p>
        </w:tc>
        <w:tc>
          <w:tcPr>
            <w:tcW w:w="2036" w:type="dxa"/>
            <w:vMerge/>
          </w:tcPr>
          <w:p w14:paraId="109E4604" w14:textId="77777777" w:rsidR="00C956C5" w:rsidRPr="00F21A76" w:rsidRDefault="00C956C5" w:rsidP="00DE65B3">
            <w:pPr>
              <w:pStyle w:val="TAL"/>
            </w:pPr>
          </w:p>
        </w:tc>
      </w:tr>
      <w:tr w:rsidR="00C956C5" w:rsidRPr="00F21A76" w14:paraId="0FFE8C1B" w14:textId="77777777" w:rsidTr="00DE65B3">
        <w:trPr>
          <w:jc w:val="center"/>
        </w:trPr>
        <w:tc>
          <w:tcPr>
            <w:tcW w:w="2835" w:type="dxa"/>
            <w:vMerge/>
          </w:tcPr>
          <w:p w14:paraId="07209B12" w14:textId="77777777" w:rsidR="00C956C5" w:rsidRPr="00F21A76" w:rsidRDefault="00C956C5" w:rsidP="00DE65B3">
            <w:pPr>
              <w:pStyle w:val="TAL"/>
            </w:pPr>
          </w:p>
        </w:tc>
        <w:tc>
          <w:tcPr>
            <w:tcW w:w="2699" w:type="dxa"/>
          </w:tcPr>
          <w:p w14:paraId="08E9AAAE" w14:textId="77777777" w:rsidR="00C956C5" w:rsidRPr="00F21A76" w:rsidRDefault="00C956C5" w:rsidP="00C956C5">
            <w:pPr>
              <w:pStyle w:val="TAL"/>
            </w:pPr>
            <w:r w:rsidRPr="00F21A76">
              <w:t>triRaiseMC (see note 5)</w:t>
            </w:r>
          </w:p>
        </w:tc>
        <w:tc>
          <w:tcPr>
            <w:tcW w:w="2036" w:type="dxa"/>
            <w:vMerge/>
          </w:tcPr>
          <w:p w14:paraId="07457DFA" w14:textId="77777777" w:rsidR="00C956C5" w:rsidRPr="00F21A76" w:rsidRDefault="00C956C5" w:rsidP="00DE65B3">
            <w:pPr>
              <w:pStyle w:val="TAL"/>
            </w:pPr>
          </w:p>
        </w:tc>
      </w:tr>
      <w:tr w:rsidR="00C956C5" w:rsidRPr="00F21A76" w14:paraId="4F9D6052" w14:textId="77777777" w:rsidTr="00DE65B3">
        <w:trPr>
          <w:jc w:val="center"/>
        </w:trPr>
        <w:tc>
          <w:tcPr>
            <w:tcW w:w="2835" w:type="dxa"/>
          </w:tcPr>
          <w:p w14:paraId="3351A8B3" w14:textId="77777777" w:rsidR="00C956C5" w:rsidRPr="00F21A76" w:rsidRDefault="00C956C5" w:rsidP="00DE65B3">
            <w:pPr>
              <w:pStyle w:val="TAL"/>
            </w:pPr>
            <w:r w:rsidRPr="00F21A76">
              <w:t>action</w:t>
            </w:r>
          </w:p>
        </w:tc>
        <w:tc>
          <w:tcPr>
            <w:tcW w:w="2699" w:type="dxa"/>
          </w:tcPr>
          <w:p w14:paraId="5EC19A0A" w14:textId="77777777" w:rsidR="00C956C5" w:rsidRPr="00F21A76" w:rsidRDefault="00C956C5" w:rsidP="00DE65B3">
            <w:pPr>
              <w:pStyle w:val="TAL"/>
            </w:pPr>
            <w:r w:rsidRPr="00F21A76">
              <w:t>triSUTactionInformal</w:t>
            </w:r>
          </w:p>
        </w:tc>
        <w:tc>
          <w:tcPr>
            <w:tcW w:w="2036" w:type="dxa"/>
          </w:tcPr>
          <w:p w14:paraId="443F689E" w14:textId="77777777" w:rsidR="00C956C5" w:rsidRPr="00F21A76" w:rsidRDefault="00C956C5" w:rsidP="00DE65B3">
            <w:pPr>
              <w:pStyle w:val="TAL"/>
            </w:pPr>
            <w:r w:rsidRPr="00F21A76">
              <w:t>TriCommunication</w:t>
            </w:r>
          </w:p>
        </w:tc>
      </w:tr>
      <w:tr w:rsidR="00C956C5" w:rsidRPr="00F21A76" w14:paraId="10035AA3" w14:textId="77777777" w:rsidTr="00DE65B3">
        <w:trPr>
          <w:jc w:val="center"/>
        </w:trPr>
        <w:tc>
          <w:tcPr>
            <w:tcW w:w="2835" w:type="dxa"/>
          </w:tcPr>
          <w:p w14:paraId="63850B58" w14:textId="77777777" w:rsidR="00C956C5" w:rsidRPr="00F21A76" w:rsidRDefault="00C956C5" w:rsidP="00DE65B3">
            <w:pPr>
              <w:pStyle w:val="TAL"/>
            </w:pPr>
            <w:r w:rsidRPr="00F21A76">
              <w:t>start (timer)</w:t>
            </w:r>
          </w:p>
        </w:tc>
        <w:tc>
          <w:tcPr>
            <w:tcW w:w="2699" w:type="dxa"/>
          </w:tcPr>
          <w:p w14:paraId="02111BD8" w14:textId="77777777" w:rsidR="00C956C5" w:rsidRPr="00F21A76" w:rsidRDefault="00C956C5" w:rsidP="00DE65B3">
            <w:pPr>
              <w:pStyle w:val="TAL"/>
            </w:pPr>
            <w:r w:rsidRPr="00F21A76">
              <w:t>triStartTimer</w:t>
            </w:r>
          </w:p>
        </w:tc>
        <w:tc>
          <w:tcPr>
            <w:tcW w:w="2036" w:type="dxa"/>
          </w:tcPr>
          <w:p w14:paraId="6565DE05" w14:textId="77777777" w:rsidR="00C956C5" w:rsidRPr="00F21A76" w:rsidRDefault="00C956C5" w:rsidP="00DE65B3">
            <w:pPr>
              <w:pStyle w:val="TAL"/>
            </w:pPr>
            <w:r w:rsidRPr="00F21A76">
              <w:t>TriPlatform</w:t>
            </w:r>
          </w:p>
        </w:tc>
      </w:tr>
      <w:tr w:rsidR="00C956C5" w:rsidRPr="00F21A76" w14:paraId="514AE9F1" w14:textId="77777777" w:rsidTr="00DE65B3">
        <w:trPr>
          <w:jc w:val="center"/>
        </w:trPr>
        <w:tc>
          <w:tcPr>
            <w:tcW w:w="2835" w:type="dxa"/>
          </w:tcPr>
          <w:p w14:paraId="6BB8CA25" w14:textId="77777777" w:rsidR="00C956C5" w:rsidRPr="00F21A76" w:rsidRDefault="00C956C5" w:rsidP="00DE65B3">
            <w:pPr>
              <w:pStyle w:val="TAL"/>
            </w:pPr>
            <w:r w:rsidRPr="00F21A76">
              <w:t>stop (timer)</w:t>
            </w:r>
          </w:p>
        </w:tc>
        <w:tc>
          <w:tcPr>
            <w:tcW w:w="2699" w:type="dxa"/>
          </w:tcPr>
          <w:p w14:paraId="2B2FF0B8" w14:textId="77777777" w:rsidR="00C956C5" w:rsidRPr="00F21A76" w:rsidRDefault="00C956C5" w:rsidP="00DE65B3">
            <w:pPr>
              <w:pStyle w:val="TAL"/>
            </w:pPr>
            <w:r w:rsidRPr="00F21A76">
              <w:t>triStopTimer</w:t>
            </w:r>
          </w:p>
        </w:tc>
        <w:tc>
          <w:tcPr>
            <w:tcW w:w="2036" w:type="dxa"/>
          </w:tcPr>
          <w:p w14:paraId="69327F4F" w14:textId="77777777" w:rsidR="00C956C5" w:rsidRPr="00F21A76" w:rsidRDefault="00C956C5" w:rsidP="00DE65B3">
            <w:pPr>
              <w:pStyle w:val="TAL"/>
            </w:pPr>
            <w:r w:rsidRPr="00F21A76">
              <w:t>TriPlatform</w:t>
            </w:r>
          </w:p>
        </w:tc>
      </w:tr>
      <w:tr w:rsidR="00C956C5" w:rsidRPr="00F21A76" w14:paraId="7DA313B0" w14:textId="77777777" w:rsidTr="00DE65B3">
        <w:trPr>
          <w:jc w:val="center"/>
        </w:trPr>
        <w:tc>
          <w:tcPr>
            <w:tcW w:w="2835" w:type="dxa"/>
          </w:tcPr>
          <w:p w14:paraId="41FDA023" w14:textId="77777777" w:rsidR="00C956C5" w:rsidRPr="00F21A76" w:rsidRDefault="00C956C5" w:rsidP="00DE65B3">
            <w:pPr>
              <w:pStyle w:val="TAL"/>
            </w:pPr>
            <w:r w:rsidRPr="00F21A76">
              <w:t>read (timer)</w:t>
            </w:r>
          </w:p>
        </w:tc>
        <w:tc>
          <w:tcPr>
            <w:tcW w:w="2699" w:type="dxa"/>
          </w:tcPr>
          <w:p w14:paraId="39F53389" w14:textId="77777777" w:rsidR="00C956C5" w:rsidRPr="00F21A76" w:rsidRDefault="00C956C5" w:rsidP="00DE65B3">
            <w:pPr>
              <w:pStyle w:val="TAL"/>
            </w:pPr>
            <w:r w:rsidRPr="00F21A76">
              <w:t>triReadTimer</w:t>
            </w:r>
          </w:p>
        </w:tc>
        <w:tc>
          <w:tcPr>
            <w:tcW w:w="2036" w:type="dxa"/>
          </w:tcPr>
          <w:p w14:paraId="0EC6D9ED" w14:textId="77777777" w:rsidR="00C956C5" w:rsidRPr="00F21A76" w:rsidRDefault="00C956C5" w:rsidP="00DE65B3">
            <w:pPr>
              <w:pStyle w:val="TAL"/>
            </w:pPr>
            <w:r w:rsidRPr="00F21A76">
              <w:t>TriPlatform</w:t>
            </w:r>
          </w:p>
        </w:tc>
      </w:tr>
      <w:tr w:rsidR="00C956C5" w:rsidRPr="00F21A76" w14:paraId="5459ED86" w14:textId="77777777" w:rsidTr="00DE65B3">
        <w:trPr>
          <w:jc w:val="center"/>
        </w:trPr>
        <w:tc>
          <w:tcPr>
            <w:tcW w:w="2835" w:type="dxa"/>
          </w:tcPr>
          <w:p w14:paraId="743748C9" w14:textId="77777777" w:rsidR="00C956C5" w:rsidRPr="00F21A76" w:rsidRDefault="00C956C5" w:rsidP="00DE65B3">
            <w:pPr>
              <w:pStyle w:val="TAL"/>
            </w:pPr>
            <w:r w:rsidRPr="00F21A76">
              <w:t>running (timer)</w:t>
            </w:r>
          </w:p>
        </w:tc>
        <w:tc>
          <w:tcPr>
            <w:tcW w:w="2699" w:type="dxa"/>
          </w:tcPr>
          <w:p w14:paraId="07F03EFC" w14:textId="77777777" w:rsidR="00C956C5" w:rsidRPr="00F21A76" w:rsidRDefault="00C956C5" w:rsidP="00DE65B3">
            <w:pPr>
              <w:pStyle w:val="TAL"/>
            </w:pPr>
            <w:r w:rsidRPr="00F21A76">
              <w:t>triTimerRunning</w:t>
            </w:r>
          </w:p>
        </w:tc>
        <w:tc>
          <w:tcPr>
            <w:tcW w:w="2036" w:type="dxa"/>
          </w:tcPr>
          <w:p w14:paraId="26ACF5AE" w14:textId="77777777" w:rsidR="00C956C5" w:rsidRPr="00F21A76" w:rsidRDefault="00C956C5" w:rsidP="00DE65B3">
            <w:pPr>
              <w:pStyle w:val="TAL"/>
            </w:pPr>
            <w:r w:rsidRPr="00F21A76">
              <w:t>TriPlatform</w:t>
            </w:r>
          </w:p>
        </w:tc>
      </w:tr>
      <w:tr w:rsidR="00C956C5" w:rsidRPr="00F21A76" w14:paraId="7E40FEBA" w14:textId="77777777" w:rsidTr="00DE65B3">
        <w:trPr>
          <w:jc w:val="center"/>
        </w:trPr>
        <w:tc>
          <w:tcPr>
            <w:tcW w:w="2835" w:type="dxa"/>
          </w:tcPr>
          <w:p w14:paraId="18FA1B4D" w14:textId="77777777" w:rsidR="00C956C5" w:rsidRPr="00F21A76" w:rsidRDefault="00C956C5" w:rsidP="00DE65B3">
            <w:pPr>
              <w:pStyle w:val="TAL"/>
            </w:pPr>
            <w:r w:rsidRPr="00F21A76">
              <w:t>TTCN</w:t>
            </w:r>
            <w:r w:rsidRPr="00F21A76">
              <w:noBreakHyphen/>
              <w:t>3 external function</w:t>
            </w:r>
          </w:p>
        </w:tc>
        <w:tc>
          <w:tcPr>
            <w:tcW w:w="2699" w:type="dxa"/>
          </w:tcPr>
          <w:p w14:paraId="4DF628D8" w14:textId="77777777" w:rsidR="00C956C5" w:rsidRPr="00F21A76" w:rsidRDefault="00C956C5" w:rsidP="00DE65B3">
            <w:pPr>
              <w:pStyle w:val="TAL"/>
            </w:pPr>
            <w:r w:rsidRPr="00F21A76">
              <w:t>triExternalFunction</w:t>
            </w:r>
          </w:p>
        </w:tc>
        <w:tc>
          <w:tcPr>
            <w:tcW w:w="2036" w:type="dxa"/>
          </w:tcPr>
          <w:p w14:paraId="7789D86E" w14:textId="77777777" w:rsidR="00C956C5" w:rsidRPr="00F21A76" w:rsidRDefault="00C956C5" w:rsidP="00DE65B3">
            <w:pPr>
              <w:pStyle w:val="TAL"/>
            </w:pPr>
            <w:r w:rsidRPr="00F21A76">
              <w:t>TriPlatform</w:t>
            </w:r>
          </w:p>
        </w:tc>
      </w:tr>
      <w:tr w:rsidR="005A048B" w:rsidRPr="00F21A76" w14:paraId="74B593E7" w14:textId="77777777" w:rsidTr="009C3901">
        <w:trPr>
          <w:jc w:val="center"/>
        </w:trPr>
        <w:tc>
          <w:tcPr>
            <w:tcW w:w="2835" w:type="dxa"/>
          </w:tcPr>
          <w:p w14:paraId="1E790EB2" w14:textId="77777777" w:rsidR="005A048B" w:rsidRPr="00F21A76" w:rsidRDefault="005A048B" w:rsidP="009C3901">
            <w:pPr>
              <w:pStyle w:val="TAL"/>
            </w:pPr>
            <w:r w:rsidRPr="00F21A76">
              <w:t>self</w:t>
            </w:r>
          </w:p>
        </w:tc>
        <w:tc>
          <w:tcPr>
            <w:tcW w:w="2699" w:type="dxa"/>
          </w:tcPr>
          <w:p w14:paraId="25359683" w14:textId="77777777" w:rsidR="005A048B" w:rsidRPr="00F21A76" w:rsidRDefault="005A048B" w:rsidP="009C3901">
            <w:pPr>
              <w:pStyle w:val="TAL"/>
            </w:pPr>
            <w:r w:rsidRPr="00F21A76">
              <w:t>triSelf</w:t>
            </w:r>
          </w:p>
        </w:tc>
        <w:tc>
          <w:tcPr>
            <w:tcW w:w="2036" w:type="dxa"/>
          </w:tcPr>
          <w:p w14:paraId="13DBDCE2" w14:textId="77777777" w:rsidR="005A048B" w:rsidRPr="00F21A76" w:rsidRDefault="005A048B" w:rsidP="009C3901">
            <w:pPr>
              <w:pStyle w:val="TAL"/>
            </w:pPr>
            <w:r w:rsidRPr="00F21A76">
              <w:t>TriPlatform</w:t>
            </w:r>
          </w:p>
        </w:tc>
      </w:tr>
      <w:tr w:rsidR="005A048B" w:rsidRPr="00F21A76" w14:paraId="01C3F45D" w14:textId="77777777" w:rsidTr="009C3901">
        <w:trPr>
          <w:jc w:val="center"/>
        </w:trPr>
        <w:tc>
          <w:tcPr>
            <w:tcW w:w="2835" w:type="dxa"/>
          </w:tcPr>
          <w:p w14:paraId="74F801E5" w14:textId="77777777" w:rsidR="005A048B" w:rsidRPr="00F21A76" w:rsidRDefault="005A048B" w:rsidP="009C3901">
            <w:pPr>
              <w:pStyle w:val="TAL"/>
            </w:pPr>
            <w:r w:rsidRPr="00F21A76">
              <w:t>rnd</w:t>
            </w:r>
          </w:p>
        </w:tc>
        <w:tc>
          <w:tcPr>
            <w:tcW w:w="2699" w:type="dxa"/>
          </w:tcPr>
          <w:p w14:paraId="696DAD7E" w14:textId="77777777" w:rsidR="005A048B" w:rsidRPr="00F21A76" w:rsidRDefault="005A048B" w:rsidP="009C3901">
            <w:pPr>
              <w:pStyle w:val="TAL"/>
            </w:pPr>
            <w:r w:rsidRPr="00F21A76">
              <w:t>triRnd</w:t>
            </w:r>
          </w:p>
        </w:tc>
        <w:tc>
          <w:tcPr>
            <w:tcW w:w="2036" w:type="dxa"/>
          </w:tcPr>
          <w:p w14:paraId="2FA5ABFE" w14:textId="77777777" w:rsidR="005A048B" w:rsidRPr="00F21A76" w:rsidRDefault="005A048B" w:rsidP="009C3901">
            <w:pPr>
              <w:pStyle w:val="TAL"/>
            </w:pPr>
            <w:r w:rsidRPr="00F21A76">
              <w:t>TriPlatform</w:t>
            </w:r>
          </w:p>
        </w:tc>
      </w:tr>
      <w:tr w:rsidR="00C956C5" w:rsidRPr="00F21A76" w14:paraId="1B0D9354" w14:textId="77777777" w:rsidTr="00DE65B3">
        <w:trPr>
          <w:jc w:val="center"/>
        </w:trPr>
        <w:tc>
          <w:tcPr>
            <w:tcW w:w="7570" w:type="dxa"/>
            <w:gridSpan w:val="3"/>
          </w:tcPr>
          <w:p w14:paraId="55823307" w14:textId="77777777" w:rsidR="00C956C5" w:rsidRPr="00F21A76" w:rsidRDefault="00C956C5" w:rsidP="00C956C5">
            <w:pPr>
              <w:pStyle w:val="TAN"/>
              <w:rPr>
                <w:caps/>
              </w:rPr>
            </w:pPr>
            <w:r w:rsidRPr="00F21A76">
              <w:rPr>
                <w:caps/>
              </w:rPr>
              <w:t>NOTE 1:</w:t>
            </w:r>
            <w:r w:rsidRPr="00F21A76">
              <w:rPr>
                <w:caps/>
              </w:rPr>
              <w:tab/>
            </w:r>
            <w:r w:rsidRPr="00F21A76">
              <w:t>For statement without configuration parameter.</w:t>
            </w:r>
          </w:p>
          <w:p w14:paraId="7EEC89EE" w14:textId="77777777" w:rsidR="00C956C5" w:rsidRPr="00F21A76" w:rsidRDefault="00C956C5" w:rsidP="00C956C5">
            <w:pPr>
              <w:pStyle w:val="TAN"/>
              <w:rPr>
                <w:caps/>
              </w:rPr>
            </w:pPr>
            <w:r w:rsidRPr="00F21A76">
              <w:rPr>
                <w:caps/>
              </w:rPr>
              <w:t>note 2:</w:t>
            </w:r>
            <w:r w:rsidRPr="00F21A76">
              <w:rPr>
                <w:caps/>
              </w:rPr>
              <w:tab/>
            </w:r>
            <w:r w:rsidRPr="00F21A76">
              <w:t>For statement with configuration parameter.</w:t>
            </w:r>
          </w:p>
          <w:p w14:paraId="53746001" w14:textId="77777777" w:rsidR="00C956C5" w:rsidRPr="00F21A76" w:rsidRDefault="00C956C5" w:rsidP="00DE65B3">
            <w:pPr>
              <w:pStyle w:val="TAN"/>
            </w:pPr>
            <w:r w:rsidRPr="00F21A76">
              <w:rPr>
                <w:caps/>
              </w:rPr>
              <w:t>Note</w:t>
            </w:r>
            <w:r w:rsidRPr="00F21A76">
              <w:t xml:space="preserve"> 3:</w:t>
            </w:r>
            <w:r w:rsidRPr="00F21A76">
              <w:tab/>
              <w:t>For unicast communication.</w:t>
            </w:r>
          </w:p>
          <w:p w14:paraId="3293D99C" w14:textId="77777777" w:rsidR="00C956C5" w:rsidRPr="00F21A76" w:rsidRDefault="00C956C5" w:rsidP="00DE65B3">
            <w:pPr>
              <w:pStyle w:val="TAN"/>
            </w:pPr>
            <w:r w:rsidRPr="00F21A76">
              <w:rPr>
                <w:caps/>
              </w:rPr>
              <w:t>Note</w:t>
            </w:r>
            <w:r w:rsidRPr="00F21A76">
              <w:t xml:space="preserve"> 4:</w:t>
            </w:r>
            <w:r w:rsidRPr="00F21A76">
              <w:tab/>
              <w:t>For broadcast communication.</w:t>
            </w:r>
          </w:p>
          <w:p w14:paraId="6D1007F1" w14:textId="77777777" w:rsidR="00C956C5" w:rsidRPr="00F21A76" w:rsidRDefault="00C956C5" w:rsidP="00C956C5">
            <w:pPr>
              <w:pStyle w:val="TAN"/>
            </w:pPr>
            <w:r w:rsidRPr="00F21A76">
              <w:rPr>
                <w:caps/>
              </w:rPr>
              <w:t>Note</w:t>
            </w:r>
            <w:r w:rsidRPr="00F21A76">
              <w:t xml:space="preserve"> 5:</w:t>
            </w:r>
            <w:r w:rsidRPr="00F21A76">
              <w:tab/>
              <w:t>For multicast communication.</w:t>
            </w:r>
          </w:p>
        </w:tc>
      </w:tr>
    </w:tbl>
    <w:p w14:paraId="72D9AAD8" w14:textId="77777777" w:rsidR="0020187D" w:rsidRPr="00F21A76" w:rsidRDefault="0020187D" w:rsidP="0020187D"/>
    <w:p w14:paraId="237C1C8D" w14:textId="77777777" w:rsidR="0020187D" w:rsidRPr="00F21A76" w:rsidRDefault="0020187D" w:rsidP="0020187D">
      <w:r w:rsidRPr="00F21A76">
        <w:t>Note that all of the TRI operations listed in table 2 are used by the TE and that the TE may implement the invocation of these operations differently when evaluating a TTCN snapshot within the TTCN</w:t>
      </w:r>
      <w:r w:rsidRPr="00F21A76">
        <w:noBreakHyphen/>
        <w:t>3 ETS.</w:t>
      </w:r>
    </w:p>
    <w:p w14:paraId="6B601F44" w14:textId="77777777" w:rsidR="0020187D" w:rsidRPr="00F21A76" w:rsidRDefault="0020187D" w:rsidP="00DD778F">
      <w:pPr>
        <w:pStyle w:val="Heading2"/>
      </w:pPr>
      <w:bookmarkStart w:id="1222" w:name="clause_TRI_Error_Handling"/>
      <w:bookmarkStart w:id="1223" w:name="_Toc87872058"/>
      <w:r w:rsidRPr="00F21A76">
        <w:t>5.2</w:t>
      </w:r>
      <w:bookmarkEnd w:id="1222"/>
      <w:r w:rsidRPr="00F21A76">
        <w:tab/>
        <w:t>Error handling</w:t>
      </w:r>
      <w:bookmarkEnd w:id="1223"/>
    </w:p>
    <w:p w14:paraId="5D739877" w14:textId="77777777" w:rsidR="001716EE" w:rsidRPr="00F21A76" w:rsidRDefault="001716EE" w:rsidP="001716EE">
      <w:pPr>
        <w:pStyle w:val="Heading3"/>
      </w:pPr>
      <w:bookmarkStart w:id="1224" w:name="_Toc87872059"/>
      <w:r w:rsidRPr="00F21A76">
        <w:t>5.2.0</w:t>
      </w:r>
      <w:r w:rsidRPr="00F21A76">
        <w:tab/>
        <w:t>Basic rules</w:t>
      </w:r>
      <w:bookmarkEnd w:id="1224"/>
    </w:p>
    <w:p w14:paraId="619C6FEF" w14:textId="77777777" w:rsidR="0020187D" w:rsidRPr="00F21A76" w:rsidRDefault="00DE16C9" w:rsidP="0020187D">
      <w:r w:rsidRPr="00F21A76">
        <w:t>E</w:t>
      </w:r>
      <w:r w:rsidR="0020187D" w:rsidRPr="00F21A76">
        <w:t>rror handling is specified for TRI operations called by the TTCN</w:t>
      </w:r>
      <w:r w:rsidR="0020187D" w:rsidRPr="00F21A76">
        <w:noBreakHyphen/>
        <w:t>3 Executable (TE)</w:t>
      </w:r>
      <w:r w:rsidRPr="00F21A76">
        <w:t>:</w:t>
      </w:r>
      <w:r w:rsidR="0020187D" w:rsidRPr="00F21A76">
        <w:t xml:space="preserve"> The SA or PA reports the status of a TRI operation in the return value of a TRI operation. The status value can either indicate the local success (</w:t>
      </w:r>
      <w:r w:rsidR="0020187D" w:rsidRPr="00F21A76">
        <w:rPr>
          <w:b/>
          <w:i/>
        </w:rPr>
        <w:t>TRI_OK</w:t>
      </w:r>
      <w:r w:rsidR="0020187D" w:rsidRPr="00F21A76">
        <w:t>) or failure (</w:t>
      </w:r>
      <w:r w:rsidR="0020187D" w:rsidRPr="00F21A76">
        <w:rPr>
          <w:b/>
          <w:i/>
        </w:rPr>
        <w:t>TRI_Error</w:t>
      </w:r>
      <w:r w:rsidR="0020187D" w:rsidRPr="00F21A76">
        <w:t>) of the TRI operation. Therefore, the TE may react to an error that occurred either within the SA or PA and issue, e.g. a test case error.</w:t>
      </w:r>
    </w:p>
    <w:p w14:paraId="497F03F5" w14:textId="77777777" w:rsidR="00DE16C9" w:rsidRPr="00F21A76" w:rsidRDefault="00DE16C9" w:rsidP="00DE16C9">
      <w:r w:rsidRPr="00F21A76">
        <w:t>The SA or PA can in addition provide notifications about unrecoverable error situations by use of the operations triSAErrorReq and triPAErrorReq, respectively</w:t>
      </w:r>
      <w:r w:rsidR="00134148" w:rsidRPr="00F21A76">
        <w:t>.</w:t>
      </w:r>
    </w:p>
    <w:p w14:paraId="28C7A991" w14:textId="77777777" w:rsidR="0020187D" w:rsidRPr="00F21A76" w:rsidRDefault="0020187D" w:rsidP="0020187D">
      <w:r w:rsidRPr="00F21A76">
        <w:t>For TRI operations called by the SA or PA no explicit error handling is required since these operations are implemented in the TE. Here, the TE is in control over the test execution in the case that an error occurs in such a TRI operation.</w:t>
      </w:r>
    </w:p>
    <w:p w14:paraId="0EC0F82B" w14:textId="37D4ECDF" w:rsidR="0020187D" w:rsidRPr="00F21A76" w:rsidRDefault="0020187D" w:rsidP="0020187D">
      <w:r w:rsidRPr="00F21A76">
        <w:t xml:space="preserve">Notice that specific error codes as well as the detection and handling of errors in any of the test system entities are beyond the scope </w:t>
      </w:r>
      <w:r w:rsidR="001716EE" w:rsidRPr="00F21A76">
        <w:t>of the present document</w:t>
      </w:r>
      <w:r w:rsidRPr="00F21A76">
        <w:t>.</w:t>
      </w:r>
    </w:p>
    <w:p w14:paraId="1BFD50F5" w14:textId="77777777" w:rsidR="00DE16C9" w:rsidRPr="00F21A76" w:rsidRDefault="00DE16C9" w:rsidP="001716EE">
      <w:pPr>
        <w:pStyle w:val="Heading3"/>
      </w:pPr>
      <w:bookmarkStart w:id="1225" w:name="_Toc87872060"/>
      <w:bookmarkStart w:id="1226" w:name="clause_TRI_Data_Interface"/>
      <w:r w:rsidRPr="00F21A76">
        <w:lastRenderedPageBreak/>
        <w:t>5.2.1</w:t>
      </w:r>
      <w:r w:rsidRPr="00F21A76">
        <w:tab/>
      </w:r>
      <w:proofErr w:type="gramStart"/>
      <w:r w:rsidRPr="00F21A76">
        <w:t>triSAErrorReq</w:t>
      </w:r>
      <w:proofErr w:type="gramEnd"/>
      <w:r w:rsidRPr="00F21A76">
        <w:t xml:space="preserve"> (SA </w:t>
      </w:r>
      <w:r w:rsidRPr="00F21A76">
        <w:sym w:font="Symbol" w:char="F0AE"/>
      </w:r>
      <w:r w:rsidRPr="00F21A76">
        <w:t xml:space="preserve"> TE)</w:t>
      </w:r>
      <w:bookmarkEnd w:id="1225"/>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DE16C9" w:rsidRPr="00F21A76" w14:paraId="2B74FAD3"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6017777B" w14:textId="77777777" w:rsidR="00DE16C9" w:rsidRPr="00F21A76" w:rsidRDefault="00DE16C9" w:rsidP="00FF54E5">
            <w:pPr>
              <w:keepNext/>
              <w:widowControl w:val="0"/>
              <w:spacing w:after="0"/>
              <w:rPr>
                <w:rFonts w:ascii="Arial" w:hAnsi="Arial"/>
                <w:b/>
                <w:sz w:val="18"/>
                <w:szCs w:val="18"/>
              </w:rPr>
            </w:pPr>
            <w:r w:rsidRPr="00F21A76">
              <w:rPr>
                <w:rFonts w:ascii="Arial" w:hAnsi="Arial"/>
                <w:b/>
                <w:sz w:val="18"/>
                <w:szCs w:val="18"/>
              </w:rPr>
              <w:t>Signature</w:t>
            </w:r>
          </w:p>
        </w:tc>
        <w:tc>
          <w:tcPr>
            <w:tcW w:w="7654" w:type="dxa"/>
            <w:tcBorders>
              <w:top w:val="single" w:sz="6" w:space="0" w:color="000000"/>
              <w:left w:val="single" w:sz="6" w:space="0" w:color="000000"/>
              <w:bottom w:val="single" w:sz="6" w:space="0" w:color="000000"/>
              <w:right w:val="single" w:sz="6" w:space="0" w:color="000000"/>
            </w:tcBorders>
          </w:tcPr>
          <w:p w14:paraId="7F4F9786" w14:textId="77777777" w:rsidR="00DE16C9" w:rsidRPr="00F21A76" w:rsidRDefault="00DE16C9" w:rsidP="00FF54E5">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8"/>
                <w:szCs w:val="18"/>
              </w:rPr>
            </w:pPr>
            <w:r w:rsidRPr="00F21A76">
              <w:rPr>
                <w:rFonts w:ascii="Courier New" w:hAnsi="Courier New"/>
                <w:sz w:val="18"/>
                <w:szCs w:val="18"/>
              </w:rPr>
              <w:t>void triSAErrorReq(in string message)</w:t>
            </w:r>
          </w:p>
        </w:tc>
      </w:tr>
      <w:tr w:rsidR="001C369E" w:rsidRPr="00F21A76" w14:paraId="29F0A283" w14:textId="77777777" w:rsidTr="00640603">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41C72FF8" w14:textId="77777777" w:rsidR="001C369E" w:rsidRPr="00F21A76" w:rsidRDefault="001C369E" w:rsidP="00FF54E5">
            <w:pPr>
              <w:keepNext/>
              <w:widowControl w:val="0"/>
              <w:spacing w:after="0"/>
              <w:rPr>
                <w:rFonts w:ascii="Arial" w:hAnsi="Arial"/>
                <w:b/>
                <w:sz w:val="18"/>
                <w:szCs w:val="18"/>
              </w:rPr>
            </w:pPr>
            <w:r w:rsidRPr="00F21A76">
              <w:rPr>
                <w:rFonts w:ascii="Arial" w:hAnsi="Arial"/>
                <w:b/>
                <w:sz w:val="18"/>
                <w:szCs w:val="18"/>
              </w:rPr>
              <w:t>In Parameters</w:t>
            </w:r>
          </w:p>
        </w:tc>
        <w:tc>
          <w:tcPr>
            <w:tcW w:w="7654" w:type="dxa"/>
            <w:tcBorders>
              <w:top w:val="single" w:sz="6" w:space="0" w:color="000000"/>
              <w:left w:val="single" w:sz="6" w:space="0" w:color="000000"/>
              <w:bottom w:val="single" w:sz="6" w:space="0" w:color="000000"/>
              <w:right w:val="single" w:sz="6" w:space="0" w:color="000000"/>
            </w:tcBorders>
          </w:tcPr>
          <w:p w14:paraId="1188033B" w14:textId="77777777" w:rsidR="001C369E" w:rsidRPr="00F21A76" w:rsidRDefault="001C369E" w:rsidP="00FF54E5">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proofErr w:type="gramStart"/>
            <w:r w:rsidRPr="00F21A76">
              <w:rPr>
                <w:rFonts w:ascii="Courier New" w:hAnsi="Courier New"/>
                <w:sz w:val="18"/>
                <w:szCs w:val="18"/>
              </w:rPr>
              <w:t>message</w:t>
            </w:r>
            <w:proofErr w:type="gramEnd"/>
            <w:r w:rsidRPr="00F21A76">
              <w:rPr>
                <w:szCs w:val="18"/>
              </w:rPr>
              <w:tab/>
            </w:r>
            <w:r w:rsidRPr="00F21A76">
              <w:rPr>
                <w:szCs w:val="18"/>
              </w:rPr>
              <w:tab/>
            </w:r>
            <w:r w:rsidRPr="00F21A76">
              <w:rPr>
                <w:szCs w:val="18"/>
              </w:rPr>
              <w:tab/>
            </w:r>
            <w:r w:rsidRPr="00F21A76">
              <w:rPr>
                <w:rFonts w:ascii="Arial" w:hAnsi="Arial"/>
                <w:sz w:val="18"/>
                <w:szCs w:val="18"/>
              </w:rPr>
              <w:t>A string value, i.e. the error phrase describing the problem.</w:t>
            </w:r>
          </w:p>
        </w:tc>
      </w:tr>
      <w:tr w:rsidR="00DE16C9" w:rsidRPr="00F21A76" w14:paraId="1FCBEEC6"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0F973849" w14:textId="77777777" w:rsidR="00DE16C9" w:rsidRPr="00F21A76" w:rsidRDefault="00DE16C9" w:rsidP="00FF54E5">
            <w:pPr>
              <w:keepNext/>
              <w:widowControl w:val="0"/>
              <w:spacing w:after="0"/>
              <w:rPr>
                <w:rFonts w:ascii="Arial" w:hAnsi="Arial"/>
                <w:b/>
                <w:sz w:val="18"/>
                <w:szCs w:val="18"/>
              </w:rPr>
            </w:pPr>
            <w:r w:rsidRPr="00F21A76">
              <w:rPr>
                <w:rFonts w:ascii="Arial" w:hAnsi="Arial"/>
                <w:b/>
                <w:sz w:val="18"/>
                <w:szCs w:val="18"/>
              </w:rPr>
              <w:t>Return Value</w:t>
            </w:r>
          </w:p>
        </w:tc>
        <w:tc>
          <w:tcPr>
            <w:tcW w:w="7654" w:type="dxa"/>
            <w:tcBorders>
              <w:top w:val="single" w:sz="6" w:space="0" w:color="000000"/>
              <w:left w:val="single" w:sz="6" w:space="0" w:color="000000"/>
              <w:bottom w:val="single" w:sz="6" w:space="0" w:color="000000"/>
              <w:right w:val="single" w:sz="6" w:space="0" w:color="000000"/>
            </w:tcBorders>
          </w:tcPr>
          <w:p w14:paraId="375700F1" w14:textId="77777777" w:rsidR="00DE16C9" w:rsidRPr="00F21A76" w:rsidRDefault="00DE16C9" w:rsidP="00FF54E5">
            <w:pPr>
              <w:keepNext/>
              <w:widowControl w:val="0"/>
              <w:spacing w:after="0"/>
              <w:rPr>
                <w:rFonts w:ascii="Courier New" w:hAnsi="Courier New" w:cs="Courier New"/>
                <w:sz w:val="18"/>
                <w:szCs w:val="18"/>
              </w:rPr>
            </w:pPr>
            <w:r w:rsidRPr="00F21A76">
              <w:rPr>
                <w:rFonts w:ascii="Courier New" w:hAnsi="Courier New" w:cs="Courier New"/>
                <w:sz w:val="18"/>
                <w:szCs w:val="18"/>
              </w:rPr>
              <w:t>void</w:t>
            </w:r>
          </w:p>
        </w:tc>
      </w:tr>
      <w:tr w:rsidR="00DE16C9" w:rsidRPr="00F21A76" w14:paraId="6A932962"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6D93F7DF" w14:textId="77777777" w:rsidR="00DE16C9" w:rsidRPr="00F21A76" w:rsidRDefault="00DE16C9" w:rsidP="00AA723B">
            <w:pPr>
              <w:widowControl w:val="0"/>
              <w:spacing w:after="0"/>
              <w:rPr>
                <w:rFonts w:ascii="Arial" w:hAnsi="Arial"/>
                <w:b/>
                <w:sz w:val="18"/>
                <w:szCs w:val="18"/>
              </w:rPr>
            </w:pPr>
            <w:r w:rsidRPr="00F21A76">
              <w:rPr>
                <w:rFonts w:ascii="Arial" w:hAnsi="Arial"/>
                <w:b/>
                <w:sz w:val="18"/>
                <w:szCs w:val="18"/>
              </w:rPr>
              <w:t>Constraint</w:t>
            </w:r>
          </w:p>
        </w:tc>
        <w:tc>
          <w:tcPr>
            <w:tcW w:w="7654" w:type="dxa"/>
            <w:tcBorders>
              <w:top w:val="single" w:sz="6" w:space="0" w:color="000000"/>
              <w:left w:val="single" w:sz="6" w:space="0" w:color="000000"/>
              <w:bottom w:val="single" w:sz="6" w:space="0" w:color="000000"/>
              <w:right w:val="single" w:sz="6" w:space="0" w:color="000000"/>
            </w:tcBorders>
          </w:tcPr>
          <w:p w14:paraId="60990CF6" w14:textId="77777777" w:rsidR="00DE16C9" w:rsidRPr="00F21A76" w:rsidRDefault="00DE16C9" w:rsidP="00DE16C9">
            <w:pPr>
              <w:widowControl w:val="0"/>
              <w:spacing w:after="0"/>
              <w:rPr>
                <w:rFonts w:ascii="Arial" w:hAnsi="Arial"/>
                <w:sz w:val="18"/>
                <w:szCs w:val="18"/>
              </w:rPr>
            </w:pPr>
            <w:r w:rsidRPr="00F21A76">
              <w:rPr>
                <w:rFonts w:ascii="Arial" w:hAnsi="Arial"/>
                <w:sz w:val="18"/>
                <w:szCs w:val="18"/>
              </w:rPr>
              <w:t>Shall be called whenever an error situation has occurred in the SA with the exception of errors occurring when processing SA calls initiated by the TE. These errors are reported in the operation return.</w:t>
            </w:r>
          </w:p>
        </w:tc>
      </w:tr>
      <w:tr w:rsidR="00DE16C9" w:rsidRPr="00F21A76" w14:paraId="72F9BFA7"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2AA783A6" w14:textId="77777777" w:rsidR="00DE16C9" w:rsidRPr="00F21A76" w:rsidRDefault="00DE16C9" w:rsidP="00AA723B">
            <w:pPr>
              <w:widowControl w:val="0"/>
              <w:spacing w:after="0"/>
              <w:rPr>
                <w:rFonts w:ascii="Arial" w:hAnsi="Arial"/>
                <w:b/>
                <w:sz w:val="18"/>
                <w:szCs w:val="18"/>
              </w:rPr>
            </w:pPr>
            <w:r w:rsidRPr="00F21A76">
              <w:rPr>
                <w:rFonts w:ascii="Arial" w:hAnsi="Arial"/>
                <w:b/>
                <w:sz w:val="18"/>
                <w:szCs w:val="18"/>
              </w:rPr>
              <w:t>Effect</w:t>
            </w:r>
          </w:p>
        </w:tc>
        <w:tc>
          <w:tcPr>
            <w:tcW w:w="7654" w:type="dxa"/>
            <w:tcBorders>
              <w:top w:val="single" w:sz="6" w:space="0" w:color="000000"/>
              <w:left w:val="single" w:sz="6" w:space="0" w:color="000000"/>
              <w:bottom w:val="single" w:sz="6" w:space="0" w:color="000000"/>
              <w:right w:val="single" w:sz="6" w:space="0" w:color="000000"/>
            </w:tcBorders>
          </w:tcPr>
          <w:p w14:paraId="7772321F" w14:textId="77777777" w:rsidR="00DE16C9" w:rsidRPr="00F21A76" w:rsidRDefault="00DE16C9" w:rsidP="00DE16C9">
            <w:pPr>
              <w:widowControl w:val="0"/>
              <w:spacing w:after="0"/>
              <w:rPr>
                <w:rFonts w:ascii="Arial" w:hAnsi="Arial"/>
                <w:sz w:val="18"/>
                <w:szCs w:val="18"/>
              </w:rPr>
            </w:pPr>
            <w:r w:rsidRPr="00F21A76">
              <w:rPr>
                <w:rFonts w:ascii="Arial" w:hAnsi="Arial"/>
                <w:sz w:val="18"/>
                <w:szCs w:val="18"/>
              </w:rPr>
              <w:t xml:space="preserve">The TE will be notified about an unrecoverable error situation within the SA and may forward the error indication to the test management. </w:t>
            </w:r>
          </w:p>
        </w:tc>
      </w:tr>
    </w:tbl>
    <w:p w14:paraId="723A5530" w14:textId="77777777" w:rsidR="00DE16C9" w:rsidRPr="00F21A76" w:rsidRDefault="00DE16C9" w:rsidP="0018697F">
      <w:pPr>
        <w:rPr>
          <w:rFonts w:eastAsia="Calibri"/>
        </w:rPr>
      </w:pPr>
    </w:p>
    <w:p w14:paraId="42E30574" w14:textId="77777777" w:rsidR="00DE16C9" w:rsidRPr="00F21A76" w:rsidRDefault="00DE16C9" w:rsidP="001716EE">
      <w:pPr>
        <w:pStyle w:val="Heading3"/>
      </w:pPr>
      <w:bookmarkStart w:id="1227" w:name="_Toc87872061"/>
      <w:r w:rsidRPr="00F21A76">
        <w:t>5.2.2</w:t>
      </w:r>
      <w:r w:rsidRPr="00F21A76">
        <w:tab/>
      </w:r>
      <w:proofErr w:type="gramStart"/>
      <w:r w:rsidRPr="00F21A76">
        <w:t>triPAErrorReq</w:t>
      </w:r>
      <w:proofErr w:type="gramEnd"/>
      <w:r w:rsidRPr="00F21A76">
        <w:t xml:space="preserve"> (PA </w:t>
      </w:r>
      <w:r w:rsidRPr="00F21A76">
        <w:sym w:font="Symbol" w:char="F0AE"/>
      </w:r>
      <w:r w:rsidRPr="00F21A76">
        <w:t xml:space="preserve"> TE)</w:t>
      </w:r>
      <w:bookmarkEnd w:id="1227"/>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DE16C9" w:rsidRPr="00F21A76" w14:paraId="4227FF02"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1A550617" w14:textId="77777777" w:rsidR="00DE16C9" w:rsidRPr="00F21A76" w:rsidRDefault="00DE16C9" w:rsidP="00AA723B">
            <w:pPr>
              <w:widowControl w:val="0"/>
              <w:spacing w:after="0"/>
              <w:rPr>
                <w:rFonts w:ascii="Arial" w:hAnsi="Arial"/>
                <w:b/>
                <w:sz w:val="18"/>
                <w:szCs w:val="18"/>
              </w:rPr>
            </w:pPr>
            <w:r w:rsidRPr="00F21A76">
              <w:rPr>
                <w:rFonts w:ascii="Arial" w:hAnsi="Arial"/>
                <w:b/>
                <w:sz w:val="18"/>
                <w:szCs w:val="18"/>
              </w:rPr>
              <w:t>Signature</w:t>
            </w:r>
          </w:p>
        </w:tc>
        <w:tc>
          <w:tcPr>
            <w:tcW w:w="7654" w:type="dxa"/>
            <w:tcBorders>
              <w:top w:val="single" w:sz="6" w:space="0" w:color="000000"/>
              <w:left w:val="single" w:sz="6" w:space="0" w:color="000000"/>
              <w:bottom w:val="single" w:sz="6" w:space="0" w:color="000000"/>
              <w:right w:val="single" w:sz="6" w:space="0" w:color="000000"/>
            </w:tcBorders>
          </w:tcPr>
          <w:p w14:paraId="4AD756C1" w14:textId="77777777" w:rsidR="00DE16C9" w:rsidRPr="00F21A76" w:rsidRDefault="00DE16C9" w:rsidP="00DE16C9">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8"/>
                <w:szCs w:val="18"/>
              </w:rPr>
            </w:pPr>
            <w:r w:rsidRPr="00F21A76">
              <w:rPr>
                <w:rFonts w:ascii="Courier New" w:hAnsi="Courier New"/>
                <w:sz w:val="18"/>
                <w:szCs w:val="18"/>
              </w:rPr>
              <w:t>void triPAErrorReq(in string message)</w:t>
            </w:r>
          </w:p>
        </w:tc>
      </w:tr>
      <w:tr w:rsidR="001C369E" w:rsidRPr="00F21A76" w14:paraId="3C7B41FC" w14:textId="77777777" w:rsidTr="00640603">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136EC1DA" w14:textId="77777777" w:rsidR="001C369E" w:rsidRPr="00F21A76" w:rsidRDefault="001C369E" w:rsidP="00AA723B">
            <w:pPr>
              <w:widowControl w:val="0"/>
              <w:spacing w:after="0"/>
              <w:rPr>
                <w:rFonts w:ascii="Arial" w:hAnsi="Arial"/>
                <w:b/>
                <w:sz w:val="18"/>
                <w:szCs w:val="18"/>
              </w:rPr>
            </w:pPr>
            <w:r w:rsidRPr="00F21A76">
              <w:rPr>
                <w:rFonts w:ascii="Arial" w:hAnsi="Arial"/>
                <w:b/>
                <w:sz w:val="18"/>
                <w:szCs w:val="18"/>
              </w:rPr>
              <w:t>In Parameters</w:t>
            </w:r>
          </w:p>
        </w:tc>
        <w:tc>
          <w:tcPr>
            <w:tcW w:w="7654" w:type="dxa"/>
            <w:tcBorders>
              <w:top w:val="single" w:sz="6" w:space="0" w:color="000000"/>
              <w:left w:val="single" w:sz="6" w:space="0" w:color="000000"/>
              <w:bottom w:val="single" w:sz="6" w:space="0" w:color="000000"/>
              <w:right w:val="single" w:sz="6" w:space="0" w:color="000000"/>
            </w:tcBorders>
          </w:tcPr>
          <w:p w14:paraId="1B0F7EAC" w14:textId="77777777" w:rsidR="001C369E" w:rsidRPr="00F21A76" w:rsidRDefault="001C369E" w:rsidP="001C369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proofErr w:type="gramStart"/>
            <w:r w:rsidRPr="00F21A76">
              <w:rPr>
                <w:rFonts w:ascii="Courier New" w:hAnsi="Courier New"/>
                <w:sz w:val="18"/>
                <w:szCs w:val="18"/>
              </w:rPr>
              <w:t>message</w:t>
            </w:r>
            <w:proofErr w:type="gramEnd"/>
            <w:r w:rsidRPr="00F21A76">
              <w:rPr>
                <w:szCs w:val="18"/>
              </w:rPr>
              <w:tab/>
            </w:r>
            <w:r w:rsidRPr="00F21A76">
              <w:rPr>
                <w:szCs w:val="18"/>
              </w:rPr>
              <w:tab/>
            </w:r>
            <w:r w:rsidRPr="00F21A76">
              <w:rPr>
                <w:szCs w:val="18"/>
              </w:rPr>
              <w:tab/>
            </w:r>
            <w:r w:rsidRPr="00F21A76">
              <w:rPr>
                <w:rFonts w:ascii="Arial" w:hAnsi="Arial"/>
                <w:sz w:val="18"/>
                <w:szCs w:val="18"/>
              </w:rPr>
              <w:t>A string value, i.e. the error phrase describing the problem.</w:t>
            </w:r>
          </w:p>
        </w:tc>
      </w:tr>
      <w:tr w:rsidR="00DE16C9" w:rsidRPr="00F21A76" w14:paraId="675C20E1"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F9F2E8C" w14:textId="77777777" w:rsidR="00DE16C9" w:rsidRPr="00F21A76" w:rsidRDefault="00DE16C9" w:rsidP="00AA723B">
            <w:pPr>
              <w:widowControl w:val="0"/>
              <w:spacing w:after="0"/>
              <w:rPr>
                <w:rFonts w:ascii="Arial" w:hAnsi="Arial"/>
                <w:b/>
                <w:sz w:val="18"/>
                <w:szCs w:val="18"/>
              </w:rPr>
            </w:pPr>
            <w:r w:rsidRPr="00F21A76">
              <w:rPr>
                <w:rFonts w:ascii="Arial" w:hAnsi="Arial"/>
                <w:b/>
                <w:sz w:val="18"/>
                <w:szCs w:val="18"/>
              </w:rPr>
              <w:t>Return Value</w:t>
            </w:r>
          </w:p>
        </w:tc>
        <w:tc>
          <w:tcPr>
            <w:tcW w:w="7654" w:type="dxa"/>
            <w:tcBorders>
              <w:top w:val="single" w:sz="6" w:space="0" w:color="000000"/>
              <w:left w:val="single" w:sz="6" w:space="0" w:color="000000"/>
              <w:bottom w:val="single" w:sz="6" w:space="0" w:color="000000"/>
              <w:right w:val="single" w:sz="6" w:space="0" w:color="000000"/>
            </w:tcBorders>
          </w:tcPr>
          <w:p w14:paraId="78C98E11" w14:textId="77777777" w:rsidR="00DE16C9" w:rsidRPr="00F21A76" w:rsidRDefault="001C369E" w:rsidP="00DE16C9">
            <w:pPr>
              <w:widowControl w:val="0"/>
              <w:spacing w:after="0"/>
              <w:rPr>
                <w:rFonts w:ascii="Courier New" w:hAnsi="Courier New" w:cs="Courier New"/>
                <w:sz w:val="18"/>
                <w:szCs w:val="18"/>
              </w:rPr>
            </w:pPr>
            <w:r w:rsidRPr="00F21A76">
              <w:rPr>
                <w:rFonts w:ascii="Courier New" w:hAnsi="Courier New" w:cs="Courier New"/>
                <w:sz w:val="18"/>
                <w:szCs w:val="18"/>
              </w:rPr>
              <w:t>v</w:t>
            </w:r>
            <w:r w:rsidR="00DE16C9" w:rsidRPr="00F21A76">
              <w:rPr>
                <w:rFonts w:ascii="Courier New" w:hAnsi="Courier New" w:cs="Courier New"/>
                <w:sz w:val="18"/>
                <w:szCs w:val="18"/>
              </w:rPr>
              <w:t>oid</w:t>
            </w:r>
          </w:p>
        </w:tc>
      </w:tr>
      <w:tr w:rsidR="00DE16C9" w:rsidRPr="00F21A76" w14:paraId="6418D554"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4663792" w14:textId="77777777" w:rsidR="00DE16C9" w:rsidRPr="00F21A76" w:rsidRDefault="00DE16C9" w:rsidP="00AA723B">
            <w:pPr>
              <w:widowControl w:val="0"/>
              <w:spacing w:after="0"/>
              <w:rPr>
                <w:rFonts w:ascii="Arial" w:hAnsi="Arial"/>
                <w:b/>
                <w:sz w:val="18"/>
                <w:szCs w:val="18"/>
              </w:rPr>
            </w:pPr>
            <w:r w:rsidRPr="00F21A76">
              <w:rPr>
                <w:rFonts w:ascii="Arial" w:hAnsi="Arial"/>
                <w:b/>
                <w:sz w:val="18"/>
                <w:szCs w:val="18"/>
              </w:rPr>
              <w:t>Constraint</w:t>
            </w:r>
          </w:p>
        </w:tc>
        <w:tc>
          <w:tcPr>
            <w:tcW w:w="7654" w:type="dxa"/>
            <w:tcBorders>
              <w:top w:val="single" w:sz="6" w:space="0" w:color="000000"/>
              <w:left w:val="single" w:sz="6" w:space="0" w:color="000000"/>
              <w:bottom w:val="single" w:sz="6" w:space="0" w:color="000000"/>
              <w:right w:val="single" w:sz="6" w:space="0" w:color="000000"/>
            </w:tcBorders>
          </w:tcPr>
          <w:p w14:paraId="706EC217" w14:textId="77777777" w:rsidR="00DE16C9" w:rsidRPr="00F21A76" w:rsidRDefault="00DE16C9" w:rsidP="00DE16C9">
            <w:pPr>
              <w:widowControl w:val="0"/>
              <w:spacing w:after="0"/>
              <w:rPr>
                <w:rFonts w:ascii="Arial" w:hAnsi="Arial"/>
                <w:sz w:val="18"/>
                <w:szCs w:val="18"/>
              </w:rPr>
            </w:pPr>
            <w:r w:rsidRPr="00F21A76">
              <w:rPr>
                <w:rFonts w:ascii="Arial" w:hAnsi="Arial"/>
                <w:sz w:val="18"/>
                <w:szCs w:val="18"/>
              </w:rPr>
              <w:t>Shall be called whenever an error situation has occurred in the PA with the exception of errors occurring when processing PA calls initiated by the TE. These errors are reported in the operation return.</w:t>
            </w:r>
          </w:p>
        </w:tc>
      </w:tr>
      <w:tr w:rsidR="00DE16C9" w:rsidRPr="00F21A76" w14:paraId="6133DD6D"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27BCE3CA" w14:textId="77777777" w:rsidR="00DE16C9" w:rsidRPr="00F21A76" w:rsidRDefault="00DE16C9" w:rsidP="00AA723B">
            <w:pPr>
              <w:widowControl w:val="0"/>
              <w:spacing w:after="0"/>
              <w:rPr>
                <w:rFonts w:ascii="Arial" w:hAnsi="Arial"/>
                <w:b/>
                <w:sz w:val="18"/>
                <w:szCs w:val="18"/>
              </w:rPr>
            </w:pPr>
            <w:r w:rsidRPr="00F21A76">
              <w:rPr>
                <w:rFonts w:ascii="Arial" w:hAnsi="Arial"/>
                <w:b/>
                <w:sz w:val="18"/>
                <w:szCs w:val="18"/>
              </w:rPr>
              <w:t>Effect</w:t>
            </w:r>
          </w:p>
        </w:tc>
        <w:tc>
          <w:tcPr>
            <w:tcW w:w="7654" w:type="dxa"/>
            <w:tcBorders>
              <w:top w:val="single" w:sz="6" w:space="0" w:color="000000"/>
              <w:left w:val="single" w:sz="6" w:space="0" w:color="000000"/>
              <w:bottom w:val="single" w:sz="6" w:space="0" w:color="000000"/>
              <w:right w:val="single" w:sz="6" w:space="0" w:color="000000"/>
            </w:tcBorders>
          </w:tcPr>
          <w:p w14:paraId="147B81EB" w14:textId="24E26BE3" w:rsidR="00DE16C9" w:rsidRPr="00F21A76" w:rsidRDefault="00DE16C9" w:rsidP="00DE16C9">
            <w:pPr>
              <w:widowControl w:val="0"/>
              <w:spacing w:after="0"/>
              <w:rPr>
                <w:rFonts w:ascii="Arial" w:hAnsi="Arial"/>
                <w:sz w:val="18"/>
                <w:szCs w:val="18"/>
              </w:rPr>
            </w:pPr>
            <w:r w:rsidRPr="00F21A76">
              <w:rPr>
                <w:rFonts w:ascii="Arial" w:hAnsi="Arial"/>
                <w:sz w:val="18"/>
                <w:szCs w:val="18"/>
              </w:rPr>
              <w:t>The TE will be notified about an unrecoverable error situation within the PA and may forward the error indication to the test management.</w:t>
            </w:r>
          </w:p>
        </w:tc>
      </w:tr>
    </w:tbl>
    <w:p w14:paraId="1DC27C43" w14:textId="77777777" w:rsidR="00DE16C9" w:rsidRPr="00F21A76" w:rsidRDefault="00DE16C9" w:rsidP="0018697F">
      <w:pPr>
        <w:rPr>
          <w:rFonts w:eastAsia="Calibri"/>
        </w:rPr>
      </w:pPr>
    </w:p>
    <w:p w14:paraId="4925CBC3" w14:textId="77777777" w:rsidR="0020187D" w:rsidRPr="00F21A76" w:rsidRDefault="0020187D" w:rsidP="00DD778F">
      <w:pPr>
        <w:pStyle w:val="Heading2"/>
      </w:pPr>
      <w:bookmarkStart w:id="1228" w:name="_Toc87872062"/>
      <w:r w:rsidRPr="00F21A76">
        <w:t>5.3</w:t>
      </w:r>
      <w:bookmarkEnd w:id="1226"/>
      <w:r w:rsidRPr="00F21A76">
        <w:tab/>
        <w:t>Data interface</w:t>
      </w:r>
      <w:bookmarkEnd w:id="1228"/>
    </w:p>
    <w:p w14:paraId="23FDFA22" w14:textId="77777777" w:rsidR="001716EE" w:rsidRPr="00F21A76" w:rsidRDefault="001716EE" w:rsidP="001716EE">
      <w:pPr>
        <w:pStyle w:val="Heading3"/>
      </w:pPr>
      <w:bookmarkStart w:id="1229" w:name="_Toc87872063"/>
      <w:r w:rsidRPr="00F21A76">
        <w:t>5.3.0</w:t>
      </w:r>
      <w:r w:rsidRPr="00F21A76">
        <w:tab/>
        <w:t>Basic rules</w:t>
      </w:r>
      <w:bookmarkEnd w:id="1229"/>
    </w:p>
    <w:p w14:paraId="4A06E53C" w14:textId="77777777" w:rsidR="0020187D" w:rsidRPr="00F21A76" w:rsidRDefault="0020187D" w:rsidP="0020187D">
      <w:r w:rsidRPr="00F21A76">
        <w:t>In the TRI operations only encoded test data shall be passed. The TTCN</w:t>
      </w:r>
      <w:r w:rsidRPr="00F21A76">
        <w:noBreakHyphen/>
        <w:t>3 Executable (TE) is responsible for encoding test data to be sent and decoding received test data in the respective TRI operations since encoding rules can be specified for or within a TTCN</w:t>
      </w:r>
      <w:r w:rsidRPr="00F21A76">
        <w:noBreakHyphen/>
        <w:t>3 module. Notice that the TE is required to encode test data even if no encoding information has been provided in a TTCN</w:t>
      </w:r>
      <w:r w:rsidRPr="00F21A76">
        <w:noBreakHyphen/>
        <w:t>3 ATS. In this case the tool vendor has to define an encoding.</w:t>
      </w:r>
    </w:p>
    <w:p w14:paraId="05951022" w14:textId="77777777" w:rsidR="0020187D" w:rsidRPr="00F21A76" w:rsidRDefault="0020187D" w:rsidP="0020187D">
      <w:r w:rsidRPr="00F21A76">
        <w:t>Instead of defining an explicit data interface for TTCN</w:t>
      </w:r>
      <w:r w:rsidRPr="00F21A76">
        <w:noBreakHyphen/>
        <w:t>3 and ASN.1 data types, the TRI standard defines a set of abstract data types. These data types are used in the following definition of TRI operations to indicate which information is to be passed from the calling to the called entity, and vice versa. The concrete representation of these abstract data types as well as the definition of basic data types are defined in the respective language mappings in clauses </w:t>
      </w:r>
      <w:r w:rsidR="00C04F79" w:rsidRPr="00F21A76">
        <w:t>6</w:t>
      </w:r>
      <w:r w:rsidRPr="00F21A76">
        <w:t>,</w:t>
      </w:r>
      <w:r w:rsidR="00C04F79" w:rsidRPr="00F21A76">
        <w:t xml:space="preserve"> 7</w:t>
      </w:r>
      <w:r w:rsidR="00244F3C" w:rsidRPr="00F21A76">
        <w:t xml:space="preserve"> </w:t>
      </w:r>
      <w:r w:rsidRPr="00F21A76">
        <w:t>and </w:t>
      </w:r>
      <w:r w:rsidR="00AA5A6B" w:rsidRPr="00F21A76">
        <w:t>8</w:t>
      </w:r>
      <w:r w:rsidRPr="00F21A76">
        <w:t>.</w:t>
      </w:r>
    </w:p>
    <w:p w14:paraId="429899F4" w14:textId="77777777" w:rsidR="0020187D" w:rsidRPr="00F21A76" w:rsidRDefault="0020187D" w:rsidP="0020187D">
      <w:r w:rsidRPr="00F21A76">
        <w:t>Notice that the values for any identifier data type shall be unique in the test system implementation where uniqueness is defined as being globally distinct at any point in time.</w:t>
      </w:r>
    </w:p>
    <w:p w14:paraId="735708EB" w14:textId="77777777" w:rsidR="0020187D" w:rsidRPr="00F21A76" w:rsidRDefault="0020187D" w:rsidP="0020187D">
      <w:r w:rsidRPr="00F21A76">
        <w:t>The following abstract data types are defined and used for the definition of TRI operations.</w:t>
      </w:r>
    </w:p>
    <w:p w14:paraId="6CFE130F" w14:textId="77777777" w:rsidR="0020187D" w:rsidRPr="00F21A76" w:rsidRDefault="0020187D" w:rsidP="00DD778F">
      <w:pPr>
        <w:pStyle w:val="Heading3"/>
      </w:pPr>
      <w:bookmarkStart w:id="1230" w:name="_Toc87872064"/>
      <w:r w:rsidRPr="00F21A76">
        <w:t>5.3.1</w:t>
      </w:r>
      <w:r w:rsidRPr="00F21A76">
        <w:tab/>
        <w:t>Connection</w:t>
      </w:r>
      <w:bookmarkEnd w:id="1230"/>
    </w:p>
    <w:p w14:paraId="6A2E11AB" w14:textId="77777777" w:rsidR="0020187D" w:rsidRPr="00F21A76" w:rsidRDefault="0020187D" w:rsidP="0020187D">
      <w:pPr>
        <w:tabs>
          <w:tab w:val="left" w:pos="2552"/>
        </w:tabs>
        <w:ind w:left="2552" w:hanging="2552"/>
      </w:pPr>
      <w:r w:rsidRPr="00F21A76">
        <w:rPr>
          <w:rFonts w:ascii="Courier New" w:hAnsi="Courier New" w:cs="Courier New"/>
          <w:sz w:val="16"/>
          <w:szCs w:val="16"/>
        </w:rPr>
        <w:t>TriComponentIdType</w:t>
      </w:r>
      <w:r w:rsidRPr="00F21A76">
        <w:tab/>
        <w:t xml:space="preserve">A value of type </w:t>
      </w:r>
      <w:r w:rsidRPr="00F21A76">
        <w:rPr>
          <w:rFonts w:ascii="Courier New" w:hAnsi="Courier New" w:cs="Courier New"/>
          <w:sz w:val="16"/>
          <w:szCs w:val="16"/>
        </w:rPr>
        <w:t xml:space="preserve">TriComponentIdType </w:t>
      </w:r>
      <w:r w:rsidRPr="00F21A76">
        <w:t>includes an identifier, a name and the component type. The distinct value of the latter is the component type name as specified in the TTCN</w:t>
      </w:r>
      <w:r w:rsidRPr="00F21A76">
        <w:noBreakHyphen/>
        <w:t>3 ATS. This abstract type is mainly used to resolve TRI communication operations on TSI ports that have mappings to many test component ports. It is also used to resolve TCI component handling.</w:t>
      </w:r>
    </w:p>
    <w:p w14:paraId="0468CAA1" w14:textId="77777777" w:rsidR="0020187D" w:rsidRPr="00F21A76" w:rsidRDefault="0020187D" w:rsidP="0020187D">
      <w:pPr>
        <w:pStyle w:val="NO"/>
      </w:pPr>
      <w:r w:rsidRPr="00F21A76">
        <w:t>NOTE 1:</w:t>
      </w:r>
      <w:r w:rsidRPr="00F21A76">
        <w:tab/>
        <w:t>For the handling of TCI operations on any or all components, the component type name can also be set to "ANY" or "ALL". In that case, both the identifier and the component name are to be ignored.</w:t>
      </w:r>
    </w:p>
    <w:p w14:paraId="43323F7B" w14:textId="77777777" w:rsidR="0020187D" w:rsidRPr="00F21A76" w:rsidRDefault="0020187D" w:rsidP="0020187D">
      <w:pPr>
        <w:tabs>
          <w:tab w:val="left" w:pos="2552"/>
        </w:tabs>
        <w:ind w:left="2552" w:hanging="2552"/>
      </w:pPr>
      <w:r w:rsidRPr="00F21A76">
        <w:rPr>
          <w:rFonts w:ascii="Courier New" w:hAnsi="Courier New" w:cs="Courier New"/>
          <w:sz w:val="16"/>
          <w:szCs w:val="16"/>
        </w:rPr>
        <w:t>TriComponentIdListType</w:t>
      </w:r>
      <w:r w:rsidRPr="00F21A76">
        <w:tab/>
        <w:t xml:space="preserve">A value of type </w:t>
      </w:r>
      <w:r w:rsidRPr="00F21A76">
        <w:rPr>
          <w:rFonts w:ascii="Courier New" w:hAnsi="Courier New" w:cs="Courier New"/>
          <w:sz w:val="16"/>
          <w:szCs w:val="16"/>
        </w:rPr>
        <w:t>TriComponentIdListType</w:t>
      </w:r>
      <w:r w:rsidRPr="00F21A76">
        <w:t xml:space="preserve"> is a list of </w:t>
      </w:r>
      <w:r w:rsidRPr="00F21A76">
        <w:rPr>
          <w:rFonts w:ascii="Courier New" w:hAnsi="Courier New" w:cs="Courier New"/>
          <w:sz w:val="16"/>
          <w:szCs w:val="16"/>
        </w:rPr>
        <w:t>TriComponentIdType</w:t>
      </w:r>
      <w:r w:rsidRPr="00F21A76">
        <w:t>. This abstract type is used for multicast communication in TCI.</w:t>
      </w:r>
    </w:p>
    <w:p w14:paraId="79BA25FA" w14:textId="77777777" w:rsidR="0020187D" w:rsidRPr="00F21A76" w:rsidRDefault="0020187D" w:rsidP="00600CBF">
      <w:pPr>
        <w:keepNext/>
        <w:keepLines/>
        <w:tabs>
          <w:tab w:val="left" w:pos="2552"/>
        </w:tabs>
        <w:ind w:left="2552" w:hanging="2552"/>
      </w:pPr>
      <w:r w:rsidRPr="00F21A76">
        <w:rPr>
          <w:rFonts w:ascii="Courier New" w:hAnsi="Courier New" w:cs="Courier New"/>
          <w:sz w:val="16"/>
          <w:szCs w:val="16"/>
        </w:rPr>
        <w:lastRenderedPageBreak/>
        <w:t>TriPortIdType</w:t>
      </w:r>
      <w:r w:rsidRPr="00F21A76">
        <w:rPr>
          <w:rFonts w:ascii="Courier New" w:hAnsi="Courier New"/>
        </w:rPr>
        <w:tab/>
      </w:r>
      <w:r w:rsidRPr="00F21A76">
        <w:t xml:space="preserve">A value of type </w:t>
      </w:r>
      <w:r w:rsidRPr="00F21A76">
        <w:rPr>
          <w:rFonts w:ascii="Courier New" w:hAnsi="Courier New"/>
          <w:sz w:val="16"/>
          <w:szCs w:val="16"/>
        </w:rPr>
        <w:t>TriPortIdType</w:t>
      </w:r>
      <w:r w:rsidRPr="00F21A76">
        <w:t xml:space="preserve"> includes a value of type </w:t>
      </w:r>
      <w:r w:rsidRPr="00F21A76">
        <w:rPr>
          <w:rFonts w:ascii="Courier New" w:hAnsi="Courier New"/>
          <w:sz w:val="16"/>
          <w:szCs w:val="16"/>
        </w:rPr>
        <w:t>TriComponentIdType</w:t>
      </w:r>
      <w:r w:rsidRPr="00F21A76">
        <w:t xml:space="preserve"> to represent the component to which the port belongs, a port index (if present), and the port and port type name as specified in the TTCN</w:t>
      </w:r>
      <w:r w:rsidRPr="00F21A76">
        <w:noBreakHyphen/>
        <w:t xml:space="preserve">3 ATS. The </w:t>
      </w:r>
      <w:r w:rsidRPr="00F21A76">
        <w:rPr>
          <w:rFonts w:ascii="Courier New" w:hAnsi="Courier New"/>
          <w:sz w:val="16"/>
          <w:szCs w:val="16"/>
        </w:rPr>
        <w:t>TriPortIdType</w:t>
      </w:r>
      <w:r w:rsidRPr="00F21A76">
        <w:t xml:space="preserve"> type is mainly required to pass information about the TSI and connections to the TSI from the TE to the SA.</w:t>
      </w:r>
    </w:p>
    <w:p w14:paraId="754FCEEB" w14:textId="77777777" w:rsidR="0020187D" w:rsidRPr="00F21A76" w:rsidRDefault="0020187D" w:rsidP="0020187D">
      <w:pPr>
        <w:pStyle w:val="NO"/>
      </w:pPr>
      <w:r w:rsidRPr="00F21A76">
        <w:t>NOTE 2:</w:t>
      </w:r>
      <w:r w:rsidRPr="00F21A76">
        <w:tab/>
        <w:t>If the port is in an n-dimensional port array of the form "</w:t>
      </w:r>
      <w:r w:rsidRPr="00F21A76">
        <w:rPr>
          <w:rFonts w:ascii="Courier New" w:hAnsi="Courier New"/>
          <w:b/>
          <w:sz w:val="16"/>
          <w:szCs w:val="16"/>
        </w:rPr>
        <w:t>port</w:t>
      </w:r>
      <w:r w:rsidRPr="00F21A76">
        <w:rPr>
          <w:rFonts w:ascii="Courier New" w:hAnsi="Courier New"/>
          <w:sz w:val="16"/>
          <w:szCs w:val="16"/>
        </w:rPr>
        <w:t xml:space="preserve"> MyPortType </w:t>
      </w:r>
      <w:proofErr w:type="gramStart"/>
      <w:r w:rsidRPr="00F21A76">
        <w:rPr>
          <w:rFonts w:ascii="Courier New" w:hAnsi="Courier New"/>
          <w:sz w:val="16"/>
          <w:szCs w:val="16"/>
        </w:rPr>
        <w:t>myPort[</w:t>
      </w:r>
      <w:proofErr w:type="gramEnd"/>
      <w:r w:rsidRPr="00F21A76">
        <w:rPr>
          <w:rFonts w:ascii="Courier New" w:hAnsi="Courier New"/>
          <w:sz w:val="16"/>
          <w:szCs w:val="16"/>
        </w:rPr>
        <w:t>d1]...[dn]</w:t>
      </w:r>
      <w:r w:rsidR="009205AD" w:rsidRPr="00F21A76">
        <w:rPr>
          <w:rFonts w:ascii="Courier New" w:hAnsi="Courier New"/>
          <w:sz w:val="16"/>
          <w:szCs w:val="16"/>
        </w:rPr>
        <w:t>"</w:t>
      </w:r>
      <w:r w:rsidRPr="00F21A76">
        <w:t xml:space="preserve">, the port index </w:t>
      </w:r>
      <w:r w:rsidRPr="00F21A76">
        <w:rPr>
          <w:rFonts w:ascii="Courier New" w:hAnsi="Courier New"/>
          <w:sz w:val="16"/>
          <w:szCs w:val="16"/>
        </w:rPr>
        <w:t xml:space="preserve">ind </w:t>
      </w:r>
      <w:r w:rsidRPr="00F21A76">
        <w:t xml:space="preserve">of the port </w:t>
      </w:r>
      <w:r w:rsidRPr="00F21A76">
        <w:rPr>
          <w:rFonts w:ascii="Courier New" w:hAnsi="Courier New"/>
          <w:sz w:val="16"/>
          <w:szCs w:val="16"/>
        </w:rPr>
        <w:t>p[i1]...[in]</w:t>
      </w:r>
      <w:r w:rsidRPr="00F21A76">
        <w:t xml:space="preserve"> is computed by the following formula:</w:t>
      </w:r>
    </w:p>
    <w:p w14:paraId="11C20B2E" w14:textId="77777777" w:rsidR="0020187D" w:rsidRPr="00F21A76" w:rsidRDefault="0020187D" w:rsidP="0020187D">
      <w:pPr>
        <w:pStyle w:val="NO"/>
        <w:ind w:firstLine="281"/>
      </w:pPr>
      <w:proofErr w:type="gramStart"/>
      <w:r w:rsidRPr="00F21A76">
        <w:rPr>
          <w:rFonts w:ascii="Courier New" w:hAnsi="Courier New"/>
          <w:sz w:val="16"/>
          <w:szCs w:val="16"/>
        </w:rPr>
        <w:t>ind</w:t>
      </w:r>
      <w:proofErr w:type="gramEnd"/>
      <w:r w:rsidRPr="00F21A76">
        <w:rPr>
          <w:rFonts w:ascii="Courier New" w:hAnsi="Courier New"/>
          <w:sz w:val="16"/>
          <w:szCs w:val="16"/>
        </w:rPr>
        <w:t xml:space="preserve"> = ( </w:t>
      </w:r>
      <w:r w:rsidRPr="00F21A76">
        <w:t>∑</w:t>
      </w:r>
      <w:r w:rsidRPr="00F21A76">
        <w:rPr>
          <w:rFonts w:ascii="Courier New" w:hAnsi="Courier New" w:cs="Courier New"/>
          <w:position w:val="-6"/>
          <w:sz w:val="12"/>
          <w:szCs w:val="12"/>
        </w:rPr>
        <w:t xml:space="preserve">k=1..n-1 </w:t>
      </w:r>
      <w:r w:rsidRPr="00F21A76">
        <w:rPr>
          <w:rFonts w:ascii="Courier New" w:hAnsi="Courier New"/>
          <w:sz w:val="16"/>
          <w:szCs w:val="16"/>
        </w:rPr>
        <w:t>ik*</w:t>
      </w:r>
      <w:r w:rsidRPr="00F21A76">
        <w:t>∏</w:t>
      </w:r>
      <w:r w:rsidRPr="00F21A76">
        <w:rPr>
          <w:position w:val="-6"/>
          <w:sz w:val="16"/>
        </w:rPr>
        <w:t xml:space="preserve"> </w:t>
      </w:r>
      <w:r w:rsidRPr="00F21A76">
        <w:rPr>
          <w:rFonts w:ascii="Courier New" w:hAnsi="Courier New" w:cs="Courier New"/>
          <w:position w:val="-6"/>
          <w:sz w:val="12"/>
          <w:szCs w:val="12"/>
        </w:rPr>
        <w:t>l=k+1..n</w:t>
      </w:r>
      <w:r w:rsidRPr="00F21A76">
        <w:rPr>
          <w:rFonts w:ascii="Courier New" w:hAnsi="Courier New"/>
          <w:sz w:val="16"/>
          <w:szCs w:val="16"/>
        </w:rPr>
        <w:t>dl ) + in</w:t>
      </w:r>
    </w:p>
    <w:p w14:paraId="5C339649" w14:textId="77777777" w:rsidR="0020187D" w:rsidRPr="00F21A76" w:rsidRDefault="0097085F" w:rsidP="0018697F">
      <w:pPr>
        <w:pStyle w:val="EX"/>
        <w:ind w:left="284" w:firstLine="0"/>
      </w:pPr>
      <w:r w:rsidRPr="00F21A76">
        <w:t>EXAMPLE:</w:t>
      </w:r>
    </w:p>
    <w:p w14:paraId="42195FA9" w14:textId="77777777" w:rsidR="0020187D" w:rsidRPr="00F21A76" w:rsidRDefault="0020187D" w:rsidP="0018697F">
      <w:pPr>
        <w:pStyle w:val="EX"/>
        <w:ind w:left="284" w:firstLine="0"/>
      </w:pPr>
      <w:r w:rsidRPr="00F21A76">
        <w:t xml:space="preserve">For a four-dimensional port-array with dimensions </w:t>
      </w:r>
      <w:r w:rsidRPr="00F21A76">
        <w:rPr>
          <w:rFonts w:ascii="Courier New" w:hAnsi="Courier New"/>
          <w:sz w:val="16"/>
          <w:szCs w:val="16"/>
        </w:rPr>
        <w:t>[10</w:t>
      </w:r>
      <w:proofErr w:type="gramStart"/>
      <w:r w:rsidRPr="00F21A76">
        <w:rPr>
          <w:rFonts w:ascii="Courier New" w:hAnsi="Courier New"/>
          <w:sz w:val="16"/>
          <w:szCs w:val="16"/>
        </w:rPr>
        <w:t>][</w:t>
      </w:r>
      <w:proofErr w:type="gramEnd"/>
      <w:r w:rsidRPr="00F21A76">
        <w:rPr>
          <w:rFonts w:ascii="Courier New" w:hAnsi="Courier New"/>
          <w:sz w:val="16"/>
          <w:szCs w:val="16"/>
        </w:rPr>
        <w:t>10][10][10]</w:t>
      </w:r>
      <w:r w:rsidRPr="00F21A76">
        <w:t xml:space="preserve">, the port index </w:t>
      </w:r>
      <w:r w:rsidRPr="00F21A76">
        <w:rPr>
          <w:rFonts w:ascii="Courier New" w:hAnsi="Courier New"/>
          <w:sz w:val="16"/>
          <w:szCs w:val="16"/>
        </w:rPr>
        <w:t>ind1</w:t>
      </w:r>
      <w:r w:rsidRPr="00F21A76">
        <w:t xml:space="preserve"> of the port at index </w:t>
      </w:r>
      <w:r w:rsidRPr="00F21A76">
        <w:rPr>
          <w:rFonts w:ascii="Courier New" w:hAnsi="Courier New"/>
          <w:sz w:val="16"/>
          <w:szCs w:val="16"/>
        </w:rPr>
        <w:t>[2][3][4][5]</w:t>
      </w:r>
      <w:r w:rsidRPr="00F21A76">
        <w:t xml:space="preserve"> is </w:t>
      </w:r>
      <w:r w:rsidRPr="00F21A76">
        <w:rPr>
          <w:rFonts w:ascii="Courier New" w:hAnsi="Courier New"/>
          <w:sz w:val="16"/>
          <w:szCs w:val="16"/>
        </w:rPr>
        <w:t>ind1=</w:t>
      </w:r>
      <w:r w:rsidRPr="00F21A76">
        <w:t xml:space="preserve"> </w:t>
      </w:r>
      <w:r w:rsidRPr="00F21A76">
        <w:rPr>
          <w:rFonts w:ascii="Courier New" w:hAnsi="Courier New"/>
          <w:sz w:val="16"/>
          <w:szCs w:val="16"/>
        </w:rPr>
        <w:t>2*(10*10*10) + 3*(10*10) + 4*10 + 5 = 2345</w:t>
      </w:r>
      <w:r w:rsidR="00244F3C" w:rsidRPr="00F21A76">
        <w:rPr>
          <w:rFonts w:ascii="Courier New" w:hAnsi="Courier New"/>
          <w:sz w:val="16"/>
          <w:szCs w:val="16"/>
        </w:rPr>
        <w:t>.</w:t>
      </w:r>
    </w:p>
    <w:p w14:paraId="6277BADF" w14:textId="77777777" w:rsidR="0020187D" w:rsidRPr="00F21A76" w:rsidRDefault="0020187D" w:rsidP="0018697F">
      <w:pPr>
        <w:pStyle w:val="EX"/>
        <w:ind w:left="284" w:firstLine="0"/>
        <w:rPr>
          <w:rFonts w:ascii="Courier New" w:hAnsi="Courier New"/>
          <w:sz w:val="16"/>
          <w:szCs w:val="16"/>
        </w:rPr>
      </w:pPr>
      <w:r w:rsidRPr="00F21A76">
        <w:t xml:space="preserve">For a three-dimensional port-array with dimensions </w:t>
      </w:r>
      <w:r w:rsidRPr="00F21A76">
        <w:rPr>
          <w:rFonts w:ascii="Courier New" w:hAnsi="Courier New"/>
          <w:sz w:val="16"/>
          <w:szCs w:val="16"/>
        </w:rPr>
        <w:t>[2</w:t>
      </w:r>
      <w:proofErr w:type="gramStart"/>
      <w:r w:rsidRPr="00F21A76">
        <w:rPr>
          <w:rFonts w:ascii="Courier New" w:hAnsi="Courier New"/>
          <w:sz w:val="16"/>
          <w:szCs w:val="16"/>
        </w:rPr>
        <w:t>][</w:t>
      </w:r>
      <w:proofErr w:type="gramEnd"/>
      <w:r w:rsidRPr="00F21A76">
        <w:rPr>
          <w:rFonts w:ascii="Courier New" w:hAnsi="Courier New"/>
          <w:sz w:val="16"/>
          <w:szCs w:val="16"/>
        </w:rPr>
        <w:t>3][4]</w:t>
      </w:r>
      <w:r w:rsidRPr="00F21A76">
        <w:t xml:space="preserve">, the port index </w:t>
      </w:r>
      <w:r w:rsidRPr="00F21A76">
        <w:rPr>
          <w:rFonts w:ascii="Courier New" w:hAnsi="Courier New"/>
          <w:sz w:val="16"/>
          <w:szCs w:val="16"/>
        </w:rPr>
        <w:t>ind2</w:t>
      </w:r>
      <w:r w:rsidRPr="00F21A76">
        <w:t xml:space="preserve"> of the port at index </w:t>
      </w:r>
      <w:r w:rsidRPr="00F21A76">
        <w:rPr>
          <w:rFonts w:ascii="Courier New" w:hAnsi="Courier New"/>
          <w:sz w:val="16"/>
          <w:szCs w:val="16"/>
        </w:rPr>
        <w:t>[1][2][2]</w:t>
      </w:r>
      <w:r w:rsidRPr="00F21A76">
        <w:t xml:space="preserve"> is </w:t>
      </w:r>
      <w:r w:rsidRPr="00F21A76">
        <w:rPr>
          <w:rFonts w:ascii="Courier New" w:hAnsi="Courier New"/>
          <w:sz w:val="16"/>
          <w:szCs w:val="16"/>
        </w:rPr>
        <w:t>ind2=</w:t>
      </w:r>
      <w:r w:rsidRPr="00F21A76">
        <w:t xml:space="preserve"> </w:t>
      </w:r>
      <w:r w:rsidRPr="00F21A76">
        <w:rPr>
          <w:rFonts w:ascii="Courier New" w:hAnsi="Courier New"/>
          <w:sz w:val="16"/>
          <w:szCs w:val="16"/>
        </w:rPr>
        <w:t>1*(3*4) + 2*4 + 2 = 22.</w:t>
      </w:r>
    </w:p>
    <w:p w14:paraId="2648ED1B" w14:textId="77777777" w:rsidR="0020187D" w:rsidRPr="00F21A76" w:rsidRDefault="0020187D" w:rsidP="0020187D">
      <w:pPr>
        <w:tabs>
          <w:tab w:val="left" w:pos="2552"/>
        </w:tabs>
        <w:ind w:left="2552" w:hanging="2552"/>
      </w:pPr>
      <w:r w:rsidRPr="00F21A76">
        <w:rPr>
          <w:rFonts w:ascii="Courier New" w:hAnsi="Courier New" w:cs="Courier New"/>
          <w:sz w:val="16"/>
          <w:szCs w:val="16"/>
        </w:rPr>
        <w:t>TriPortIdListType</w:t>
      </w:r>
      <w:r w:rsidRPr="00F21A76">
        <w:rPr>
          <w:rFonts w:ascii="Courier New" w:hAnsi="Courier New"/>
        </w:rPr>
        <w:tab/>
      </w:r>
      <w:r w:rsidRPr="00F21A76">
        <w:t xml:space="preserve">A value of type </w:t>
      </w:r>
      <w:r w:rsidRPr="00F21A76">
        <w:rPr>
          <w:rFonts w:ascii="Courier New" w:hAnsi="Courier New"/>
          <w:sz w:val="16"/>
          <w:szCs w:val="16"/>
        </w:rPr>
        <w:t>TriPortIdListType</w:t>
      </w:r>
      <w:r w:rsidRPr="00F21A76">
        <w:t xml:space="preserve"> is a list of </w:t>
      </w:r>
      <w:r w:rsidRPr="00F21A76">
        <w:rPr>
          <w:rFonts w:ascii="Courier New" w:hAnsi="Courier New" w:cs="Courier New"/>
          <w:sz w:val="16"/>
          <w:szCs w:val="16"/>
        </w:rPr>
        <w:t>TriPortIdType</w:t>
      </w:r>
      <w:r w:rsidRPr="00F21A76">
        <w:t>. This abstract type is used for initialization purposes after the invocation of a TTCN</w:t>
      </w:r>
      <w:r w:rsidRPr="00F21A76">
        <w:noBreakHyphen/>
        <w:t>3 test case.</w:t>
      </w:r>
    </w:p>
    <w:p w14:paraId="56BCF475" w14:textId="77777777" w:rsidR="0020187D" w:rsidRPr="00F21A76" w:rsidRDefault="0020187D" w:rsidP="00DD778F">
      <w:pPr>
        <w:pStyle w:val="Heading3"/>
      </w:pPr>
      <w:bookmarkStart w:id="1231" w:name="_Toc87872065"/>
      <w:r w:rsidRPr="00F21A76">
        <w:t>5.3.2</w:t>
      </w:r>
      <w:r w:rsidRPr="00F21A76">
        <w:tab/>
        <w:t>Communication</w:t>
      </w:r>
      <w:bookmarkEnd w:id="1231"/>
    </w:p>
    <w:p w14:paraId="29FB0991" w14:textId="77777777" w:rsidR="0020187D" w:rsidRPr="00F21A76" w:rsidRDefault="0020187D" w:rsidP="0020187D">
      <w:pPr>
        <w:ind w:left="3100" w:hanging="3100"/>
      </w:pPr>
      <w:r w:rsidRPr="00F21A76">
        <w:rPr>
          <w:rFonts w:ascii="Courier New" w:hAnsi="Courier New" w:cs="Courier New"/>
          <w:sz w:val="16"/>
          <w:szCs w:val="16"/>
        </w:rPr>
        <w:t>TriMessageType</w:t>
      </w:r>
      <w:r w:rsidRPr="00F21A76">
        <w:tab/>
        <w:t xml:space="preserve">A value of type </w:t>
      </w:r>
      <w:r w:rsidRPr="00F21A76">
        <w:rPr>
          <w:rFonts w:ascii="Courier New" w:hAnsi="Courier New" w:cs="Courier New"/>
          <w:sz w:val="16"/>
          <w:szCs w:val="16"/>
        </w:rPr>
        <w:t>TriMessageType</w:t>
      </w:r>
      <w:r w:rsidRPr="00F21A76">
        <w:t xml:space="preserve"> is encoded test data that either is to be sent to the SUT or has been received from the SUT. The order of bits in a value of type TriMessagetype corresponds to the order of bits according to the encoding. If the encoded message consists of the bits </w:t>
      </w:r>
      <w:proofErr w:type="gramStart"/>
      <w:r w:rsidRPr="00F21A76">
        <w:t>b0 ..</w:t>
      </w:r>
      <w:proofErr w:type="gramEnd"/>
      <w:r w:rsidRPr="00F21A76">
        <w:t xml:space="preserve"> b9, where b0 is the first bit, then the value of type triMessageType contains "b0 b1 b2 b3 b4 b5 b6 b7 b8 b9" in this order. If padding bits are needed then these are added to the right.</w:t>
      </w:r>
    </w:p>
    <w:p w14:paraId="1EAACA15" w14:textId="77777777" w:rsidR="0020187D" w:rsidRPr="00F21A76" w:rsidRDefault="0020187D" w:rsidP="0020187D">
      <w:pPr>
        <w:ind w:left="3100" w:hanging="3100"/>
      </w:pPr>
      <w:r w:rsidRPr="00F21A76">
        <w:rPr>
          <w:rFonts w:ascii="Courier New" w:hAnsi="Courier New" w:cs="Courier New"/>
          <w:sz w:val="16"/>
          <w:szCs w:val="16"/>
        </w:rPr>
        <w:t>TriAddressType</w:t>
      </w:r>
      <w:r w:rsidRPr="00F21A76">
        <w:rPr>
          <w:rFonts w:ascii="Courier New" w:hAnsi="Courier New"/>
        </w:rPr>
        <w:tab/>
      </w:r>
      <w:r w:rsidRPr="00F21A76">
        <w:t xml:space="preserve">A value of type </w:t>
      </w:r>
      <w:r w:rsidRPr="00F21A76">
        <w:rPr>
          <w:rFonts w:ascii="Courier New" w:hAnsi="Courier New" w:cs="Courier New"/>
          <w:sz w:val="16"/>
          <w:szCs w:val="16"/>
        </w:rPr>
        <w:t>TriAddressType</w:t>
      </w:r>
      <w:r w:rsidRPr="00F21A76">
        <w:t xml:space="preserve"> indicates a source or destination address within the SUT. This abstract type can be used in TRI communication operations and is an open type, which is opaque to the TE.</w:t>
      </w:r>
    </w:p>
    <w:p w14:paraId="19174945" w14:textId="77777777" w:rsidR="0020187D" w:rsidRPr="00F21A76" w:rsidRDefault="0020187D" w:rsidP="0020187D">
      <w:pPr>
        <w:tabs>
          <w:tab w:val="left" w:pos="3100"/>
        </w:tabs>
        <w:ind w:left="3100" w:hanging="3100"/>
      </w:pPr>
      <w:r w:rsidRPr="00F21A76">
        <w:rPr>
          <w:rFonts w:ascii="Courier New" w:hAnsi="Courier New" w:cs="Courier New"/>
          <w:sz w:val="16"/>
          <w:szCs w:val="16"/>
        </w:rPr>
        <w:t>TriAddressListType</w:t>
      </w:r>
      <w:r w:rsidRPr="00F21A76">
        <w:tab/>
        <w:t xml:space="preserve">A value of type </w:t>
      </w:r>
      <w:r w:rsidRPr="00F21A76">
        <w:rPr>
          <w:rFonts w:ascii="Courier New" w:hAnsi="Courier New" w:cs="Courier New"/>
          <w:sz w:val="16"/>
          <w:szCs w:val="16"/>
        </w:rPr>
        <w:t>TriAddressListType</w:t>
      </w:r>
      <w:r w:rsidRPr="00F21A76">
        <w:t xml:space="preserve"> is a list of </w:t>
      </w:r>
      <w:r w:rsidRPr="00F21A76">
        <w:rPr>
          <w:rFonts w:ascii="Courier New" w:hAnsi="Courier New" w:cs="Courier New"/>
          <w:sz w:val="16"/>
          <w:szCs w:val="16"/>
        </w:rPr>
        <w:t>TriAddressType</w:t>
      </w:r>
      <w:r w:rsidRPr="00F21A76">
        <w:t>. This abstract type is used for multicast communication in TRI.</w:t>
      </w:r>
    </w:p>
    <w:p w14:paraId="2D62940A" w14:textId="77777777" w:rsidR="0020187D" w:rsidRPr="00F21A76" w:rsidRDefault="0020187D" w:rsidP="0020187D">
      <w:pPr>
        <w:ind w:left="3100" w:hanging="3100"/>
      </w:pPr>
      <w:r w:rsidRPr="00F21A76">
        <w:rPr>
          <w:rFonts w:ascii="Courier New" w:hAnsi="Courier New" w:cs="Courier New"/>
          <w:sz w:val="16"/>
          <w:szCs w:val="16"/>
        </w:rPr>
        <w:t>TriSignatureIdType</w:t>
      </w:r>
      <w:r w:rsidRPr="00F21A76">
        <w:tab/>
        <w:t xml:space="preserve">A value of type </w:t>
      </w:r>
      <w:r w:rsidRPr="00F21A76">
        <w:rPr>
          <w:rFonts w:ascii="Courier New" w:hAnsi="Courier New" w:cs="Courier New"/>
          <w:sz w:val="16"/>
          <w:szCs w:val="16"/>
        </w:rPr>
        <w:t>TriSignatureIdType</w:t>
      </w:r>
      <w:r w:rsidRPr="00F21A76">
        <w:t xml:space="preserve"> is the name of a procedure signature as specified in the TTCN</w:t>
      </w:r>
      <w:r w:rsidRPr="00F21A76">
        <w:noBreakHyphen/>
        <w:t>3 ATS. This abstract type is used in procedure based TRI communication operations.</w:t>
      </w:r>
    </w:p>
    <w:p w14:paraId="39D61169" w14:textId="77777777" w:rsidR="0020187D" w:rsidRPr="00F21A76" w:rsidRDefault="0020187D" w:rsidP="0020187D">
      <w:pPr>
        <w:ind w:left="3100" w:hanging="3100"/>
      </w:pPr>
      <w:r w:rsidRPr="00F21A76">
        <w:rPr>
          <w:rFonts w:ascii="Courier New" w:hAnsi="Courier New" w:cs="Courier New"/>
          <w:sz w:val="16"/>
          <w:szCs w:val="16"/>
        </w:rPr>
        <w:t>TriParameterType</w:t>
      </w:r>
      <w:r w:rsidRPr="00F21A76">
        <w:rPr>
          <w:rFonts w:ascii="Courier New" w:hAnsi="Courier New"/>
        </w:rPr>
        <w:tab/>
      </w:r>
      <w:r w:rsidRPr="00F21A76">
        <w:t xml:space="preserve">A value of type </w:t>
      </w:r>
      <w:r w:rsidRPr="00F21A76">
        <w:rPr>
          <w:rFonts w:ascii="Courier New" w:hAnsi="Courier New" w:cs="Courier New"/>
          <w:sz w:val="16"/>
          <w:szCs w:val="16"/>
        </w:rPr>
        <w:t>TriParameterType</w:t>
      </w:r>
      <w:r w:rsidRPr="00F21A76">
        <w:t xml:space="preserve"> includes an encoded parameter and a value of </w:t>
      </w:r>
      <w:r w:rsidRPr="00F21A76">
        <w:rPr>
          <w:rFonts w:ascii="Courier New" w:hAnsi="Courier New" w:cs="Courier New"/>
          <w:sz w:val="16"/>
          <w:szCs w:val="16"/>
        </w:rPr>
        <w:t>TriParameterPassingModeType</w:t>
      </w:r>
      <w:r w:rsidRPr="00F21A76">
        <w:t xml:space="preserve"> to represent the passing mode specified for the parameter in the TTCN</w:t>
      </w:r>
      <w:r w:rsidRPr="00F21A76">
        <w:noBreakHyphen/>
        <w:t>3 ATS.</w:t>
      </w:r>
    </w:p>
    <w:p w14:paraId="6466B173" w14:textId="77777777" w:rsidR="0020187D" w:rsidRPr="00F21A76" w:rsidRDefault="0020187D" w:rsidP="0020187D">
      <w:pPr>
        <w:ind w:left="3100" w:hanging="3100"/>
      </w:pPr>
      <w:r w:rsidRPr="00F21A76">
        <w:rPr>
          <w:rFonts w:ascii="Courier New" w:hAnsi="Courier New" w:cs="Courier New"/>
          <w:sz w:val="16"/>
          <w:szCs w:val="16"/>
        </w:rPr>
        <w:t>TriParameterPassingModeType</w:t>
      </w:r>
      <w:r w:rsidRPr="00F21A76">
        <w:rPr>
          <w:rFonts w:ascii="Courier New" w:hAnsi="Courier New"/>
        </w:rPr>
        <w:tab/>
      </w:r>
      <w:r w:rsidRPr="00F21A76">
        <w:t xml:space="preserve">A value of type </w:t>
      </w:r>
      <w:r w:rsidRPr="00F21A76">
        <w:rPr>
          <w:rFonts w:ascii="Courier New" w:hAnsi="Courier New" w:cs="Courier New"/>
          <w:sz w:val="16"/>
          <w:szCs w:val="16"/>
        </w:rPr>
        <w:t>TriParameterPassingModeType</w:t>
      </w:r>
      <w:r w:rsidRPr="00F21A76">
        <w:t xml:space="preserve"> is either </w:t>
      </w:r>
      <w:r w:rsidRPr="00F21A76">
        <w:rPr>
          <w:i/>
        </w:rPr>
        <w:t>in</w:t>
      </w:r>
      <w:r w:rsidRPr="00F21A76">
        <w:t xml:space="preserve">, </w:t>
      </w:r>
      <w:r w:rsidRPr="00F21A76">
        <w:rPr>
          <w:i/>
        </w:rPr>
        <w:t>inout</w:t>
      </w:r>
      <w:r w:rsidRPr="00F21A76">
        <w:t xml:space="preserve">, or </w:t>
      </w:r>
      <w:r w:rsidRPr="00F21A76">
        <w:rPr>
          <w:i/>
        </w:rPr>
        <w:t>out</w:t>
      </w:r>
      <w:r w:rsidRPr="00F21A76">
        <w:t>. This abstract type is used in procedure based TRI communication operations and for external function calls.</w:t>
      </w:r>
    </w:p>
    <w:p w14:paraId="52B26D7B" w14:textId="77777777" w:rsidR="0020187D" w:rsidRPr="00F21A76" w:rsidRDefault="0020187D" w:rsidP="0020187D">
      <w:pPr>
        <w:ind w:left="3100" w:hanging="3100"/>
      </w:pPr>
      <w:r w:rsidRPr="00F21A76">
        <w:rPr>
          <w:rFonts w:ascii="Courier New" w:hAnsi="Courier New"/>
          <w:sz w:val="16"/>
          <w:szCs w:val="16"/>
        </w:rPr>
        <w:t>TriParameterListType</w:t>
      </w:r>
      <w:r w:rsidRPr="00F21A76">
        <w:tab/>
        <w:t xml:space="preserve">A value of type </w:t>
      </w:r>
      <w:r w:rsidRPr="00F21A76">
        <w:rPr>
          <w:rFonts w:ascii="Courier New" w:hAnsi="Courier New"/>
          <w:sz w:val="16"/>
          <w:szCs w:val="16"/>
        </w:rPr>
        <w:t>TriParameterListType</w:t>
      </w:r>
      <w:r w:rsidRPr="00F21A76">
        <w:t xml:space="preserve"> is a list of </w:t>
      </w:r>
      <w:r w:rsidRPr="00F21A76">
        <w:rPr>
          <w:rFonts w:ascii="Courier New" w:hAnsi="Courier New"/>
          <w:sz w:val="16"/>
          <w:szCs w:val="16"/>
        </w:rPr>
        <w:t>TriParameterType</w:t>
      </w:r>
      <w:r w:rsidRPr="00F21A76">
        <w:t>. This abstract type is used in procedure based TRI communication operations and for external function calls.</w:t>
      </w:r>
    </w:p>
    <w:p w14:paraId="221EE652" w14:textId="77777777" w:rsidR="0020187D" w:rsidRPr="00F21A76" w:rsidRDefault="0020187D" w:rsidP="0020187D">
      <w:pPr>
        <w:ind w:left="3100" w:hanging="3100"/>
      </w:pPr>
      <w:r w:rsidRPr="00F21A76">
        <w:rPr>
          <w:rFonts w:ascii="Courier New" w:hAnsi="Courier New"/>
          <w:sz w:val="16"/>
          <w:szCs w:val="16"/>
        </w:rPr>
        <w:t>TriExceptionType</w:t>
      </w:r>
      <w:r w:rsidRPr="00F21A76">
        <w:tab/>
        <w:t xml:space="preserve">A value of type </w:t>
      </w:r>
      <w:r w:rsidRPr="00F21A76">
        <w:rPr>
          <w:rFonts w:ascii="Courier New" w:hAnsi="Courier New"/>
          <w:sz w:val="16"/>
          <w:szCs w:val="16"/>
        </w:rPr>
        <w:t>TriExceptionType</w:t>
      </w:r>
      <w:r w:rsidRPr="00F21A76">
        <w:t xml:space="preserve"> is an encoded type and value of an exception that either is to be sent to the SUT or has been received from the SUT. This abstract type is used in procedure based TRI communication operations.</w:t>
      </w:r>
    </w:p>
    <w:p w14:paraId="16769B14" w14:textId="77777777" w:rsidR="0020187D" w:rsidRPr="00F21A76" w:rsidRDefault="0020187D" w:rsidP="00DD778F">
      <w:pPr>
        <w:pStyle w:val="Heading3"/>
      </w:pPr>
      <w:bookmarkStart w:id="1232" w:name="_Toc87872066"/>
      <w:r w:rsidRPr="00F21A76">
        <w:lastRenderedPageBreak/>
        <w:t>5.3.3</w:t>
      </w:r>
      <w:r w:rsidRPr="00F21A76">
        <w:tab/>
        <w:t>Timer</w:t>
      </w:r>
      <w:bookmarkEnd w:id="1232"/>
    </w:p>
    <w:p w14:paraId="5F280616" w14:textId="77777777" w:rsidR="0020187D" w:rsidRPr="00F21A76" w:rsidRDefault="0020187D" w:rsidP="0020187D">
      <w:pPr>
        <w:keepNext/>
        <w:keepLines/>
        <w:ind w:left="3100" w:hanging="3100"/>
      </w:pPr>
      <w:r w:rsidRPr="00F21A76">
        <w:rPr>
          <w:rFonts w:ascii="Courier New" w:hAnsi="Courier New"/>
          <w:sz w:val="16"/>
          <w:szCs w:val="16"/>
        </w:rPr>
        <w:t>TriTimerIdType</w:t>
      </w:r>
      <w:r w:rsidRPr="00F21A76">
        <w:tab/>
        <w:t xml:space="preserve">A value of type </w:t>
      </w:r>
      <w:r w:rsidRPr="00F21A76">
        <w:rPr>
          <w:rFonts w:ascii="Courier New" w:hAnsi="Courier New"/>
          <w:sz w:val="16"/>
          <w:szCs w:val="16"/>
        </w:rPr>
        <w:t>TriTimerIdType</w:t>
      </w:r>
      <w:r w:rsidRPr="00F21A76">
        <w:t xml:space="preserve"> specifies an identifier for a timer. This abstract type is required for all TRI timer operations.</w:t>
      </w:r>
    </w:p>
    <w:p w14:paraId="1D7E6032" w14:textId="77777777" w:rsidR="0020187D" w:rsidRPr="00F21A76" w:rsidRDefault="0020187D" w:rsidP="0020187D">
      <w:pPr>
        <w:ind w:left="3100" w:hanging="3100"/>
      </w:pPr>
      <w:r w:rsidRPr="00F21A76">
        <w:rPr>
          <w:rFonts w:ascii="Courier New" w:hAnsi="Courier New"/>
          <w:sz w:val="16"/>
          <w:szCs w:val="16"/>
        </w:rPr>
        <w:t>TriTimerDurationType</w:t>
      </w:r>
      <w:r w:rsidRPr="00F21A76">
        <w:tab/>
        <w:t xml:space="preserve">A value of type </w:t>
      </w:r>
      <w:r w:rsidRPr="00F21A76">
        <w:rPr>
          <w:rFonts w:ascii="Courier New" w:hAnsi="Courier New"/>
          <w:sz w:val="16"/>
          <w:szCs w:val="16"/>
        </w:rPr>
        <w:t>TriTimerDurationType</w:t>
      </w:r>
      <w:r w:rsidRPr="00F21A76">
        <w:t xml:space="preserve"> specifies the duration for a timer in seconds.</w:t>
      </w:r>
    </w:p>
    <w:p w14:paraId="143D2EB7" w14:textId="77777777" w:rsidR="0020187D" w:rsidRPr="00F21A76" w:rsidRDefault="0020187D" w:rsidP="00DD778F">
      <w:pPr>
        <w:pStyle w:val="Heading3"/>
      </w:pPr>
      <w:bookmarkStart w:id="1233" w:name="_Toc87872067"/>
      <w:r w:rsidRPr="00F21A76">
        <w:t>5.3.4</w:t>
      </w:r>
      <w:r w:rsidRPr="00F21A76">
        <w:tab/>
        <w:t>Miscellaneous</w:t>
      </w:r>
      <w:bookmarkEnd w:id="1233"/>
    </w:p>
    <w:p w14:paraId="0A35E013" w14:textId="77777777" w:rsidR="0020187D" w:rsidRPr="00F21A76" w:rsidRDefault="0020187D" w:rsidP="0020187D">
      <w:pPr>
        <w:keepNext/>
        <w:keepLines/>
        <w:ind w:left="3100" w:hanging="3100"/>
      </w:pPr>
      <w:r w:rsidRPr="00F21A76">
        <w:rPr>
          <w:rFonts w:ascii="Courier New" w:hAnsi="Courier New"/>
          <w:sz w:val="16"/>
          <w:szCs w:val="16"/>
        </w:rPr>
        <w:t>TriTestCaseIdType</w:t>
      </w:r>
      <w:r w:rsidRPr="00F21A76">
        <w:tab/>
        <w:t xml:space="preserve">A value of type </w:t>
      </w:r>
      <w:r w:rsidRPr="00F21A76">
        <w:rPr>
          <w:rFonts w:ascii="Courier New" w:hAnsi="Courier New"/>
          <w:sz w:val="16"/>
          <w:szCs w:val="16"/>
        </w:rPr>
        <w:t>TriTestCaseIdType</w:t>
      </w:r>
      <w:r w:rsidRPr="00F21A76">
        <w:t xml:space="preserve"> is the name of a test case as specified in the TTCN</w:t>
      </w:r>
      <w:r w:rsidRPr="00F21A76">
        <w:noBreakHyphen/>
        <w:t>3 ATS.</w:t>
      </w:r>
    </w:p>
    <w:p w14:paraId="4FE1F837" w14:textId="77777777" w:rsidR="0020187D" w:rsidRPr="00F21A76" w:rsidRDefault="0020187D" w:rsidP="0020187D">
      <w:pPr>
        <w:ind w:left="3100" w:hanging="3100"/>
      </w:pPr>
      <w:r w:rsidRPr="00F21A76">
        <w:rPr>
          <w:rFonts w:ascii="Courier New" w:hAnsi="Courier New"/>
          <w:sz w:val="16"/>
          <w:szCs w:val="16"/>
        </w:rPr>
        <w:t>TriFunctionIdType</w:t>
      </w:r>
      <w:r w:rsidRPr="00F21A76">
        <w:tab/>
        <w:t xml:space="preserve">A value of type </w:t>
      </w:r>
      <w:r w:rsidRPr="00F21A76">
        <w:rPr>
          <w:rFonts w:ascii="Courier New" w:hAnsi="Courier New"/>
          <w:sz w:val="16"/>
          <w:szCs w:val="16"/>
        </w:rPr>
        <w:t>TriFunctionIdType</w:t>
      </w:r>
      <w:r w:rsidRPr="00F21A76">
        <w:t xml:space="preserve"> is the name of an external function as specified in the TTCN</w:t>
      </w:r>
      <w:r w:rsidRPr="00F21A76">
        <w:noBreakHyphen/>
        <w:t>3 ATS.</w:t>
      </w:r>
    </w:p>
    <w:p w14:paraId="2AFC427A" w14:textId="77777777" w:rsidR="0020187D" w:rsidRPr="00F21A76" w:rsidRDefault="0020187D" w:rsidP="0020187D">
      <w:pPr>
        <w:ind w:left="3100" w:hanging="3100"/>
      </w:pPr>
      <w:r w:rsidRPr="00F21A76">
        <w:rPr>
          <w:rFonts w:ascii="Courier New" w:hAnsi="Courier New"/>
          <w:sz w:val="16"/>
          <w:szCs w:val="16"/>
        </w:rPr>
        <w:t>TriStatusType</w:t>
      </w:r>
      <w:r w:rsidRPr="00F21A76">
        <w:tab/>
        <w:t xml:space="preserve">A value of type </w:t>
      </w:r>
      <w:r w:rsidRPr="00F21A76">
        <w:rPr>
          <w:rFonts w:ascii="Courier New" w:hAnsi="Courier New"/>
          <w:sz w:val="16"/>
          <w:szCs w:val="16"/>
        </w:rPr>
        <w:t>TriStatusType</w:t>
      </w:r>
      <w:r w:rsidRPr="00F21A76">
        <w:t xml:space="preserve"> is either </w:t>
      </w:r>
      <w:r w:rsidRPr="00F21A76">
        <w:rPr>
          <w:b/>
          <w:i/>
        </w:rPr>
        <w:t>TRI_OK</w:t>
      </w:r>
      <w:r w:rsidRPr="00F21A76">
        <w:t xml:space="preserve"> or </w:t>
      </w:r>
      <w:r w:rsidRPr="00F21A76">
        <w:rPr>
          <w:b/>
          <w:i/>
        </w:rPr>
        <w:t>TRI_Error</w:t>
      </w:r>
      <w:r w:rsidRPr="00F21A76">
        <w:t xml:space="preserve"> indicating the success or failure of a TRI operation.</w:t>
      </w:r>
    </w:p>
    <w:p w14:paraId="2A8F1CC3" w14:textId="77777777" w:rsidR="0020187D" w:rsidRPr="00F21A76" w:rsidRDefault="0020187D" w:rsidP="00DD778F">
      <w:pPr>
        <w:pStyle w:val="Heading2"/>
      </w:pPr>
      <w:bookmarkStart w:id="1234" w:name="clause_TRI_Operation_Description"/>
      <w:bookmarkStart w:id="1235" w:name="_Toc87872068"/>
      <w:r w:rsidRPr="00F21A76">
        <w:t>5.4</w:t>
      </w:r>
      <w:bookmarkEnd w:id="1234"/>
      <w:r w:rsidRPr="00F21A76">
        <w:tab/>
        <w:t>Operation descriptions</w:t>
      </w:r>
      <w:bookmarkEnd w:id="1235"/>
    </w:p>
    <w:p w14:paraId="4F4F2188" w14:textId="77777777" w:rsidR="0020187D" w:rsidRPr="00F21A76" w:rsidRDefault="0020187D" w:rsidP="0020187D">
      <w:r w:rsidRPr="00F21A76">
        <w:t>All operation definitions are defined using the Interface Definition Language (IDL). Concrete language mappings are defined in clauses</w:t>
      </w:r>
      <w:r w:rsidR="00C04F79" w:rsidRPr="00F21A76">
        <w:t xml:space="preserve"> 6</w:t>
      </w:r>
      <w:r w:rsidRPr="00F21A76">
        <w:t xml:space="preserve">, </w:t>
      </w:r>
      <w:r w:rsidR="00C04F79" w:rsidRPr="00F21A76">
        <w:t>7</w:t>
      </w:r>
      <w:r w:rsidRPr="00F21A76">
        <w:t xml:space="preserve"> and </w:t>
      </w:r>
      <w:r w:rsidR="00C04F79" w:rsidRPr="00F21A76">
        <w:t>8</w:t>
      </w:r>
      <w:r w:rsidRPr="00F21A76">
        <w:t>.</w:t>
      </w:r>
    </w:p>
    <w:p w14:paraId="29C63D31" w14:textId="77777777" w:rsidR="0020187D" w:rsidRPr="00F21A76" w:rsidRDefault="0020187D" w:rsidP="0020187D">
      <w:r w:rsidRPr="00F21A76">
        <w:t xml:space="preserve">For every TRI operation call all </w:t>
      </w:r>
      <w:r w:rsidRPr="00F21A76">
        <w:rPr>
          <w:i/>
        </w:rPr>
        <w:t>in</w:t>
      </w:r>
      <w:r w:rsidRPr="00F21A76">
        <w:t xml:space="preserve">, </w:t>
      </w:r>
      <w:r w:rsidRPr="00F21A76">
        <w:rPr>
          <w:i/>
        </w:rPr>
        <w:t>inout</w:t>
      </w:r>
      <w:r w:rsidRPr="00F21A76">
        <w:t xml:space="preserve">, and </w:t>
      </w:r>
      <w:r w:rsidRPr="00F21A76">
        <w:rPr>
          <w:i/>
        </w:rPr>
        <w:t>out</w:t>
      </w:r>
      <w:r w:rsidRPr="00F21A76">
        <w:t xml:space="preserve"> parameters listed in the particular operation definition are mandatory. The value of an </w:t>
      </w:r>
      <w:r w:rsidRPr="00F21A76">
        <w:rPr>
          <w:i/>
        </w:rPr>
        <w:t>in</w:t>
      </w:r>
      <w:r w:rsidRPr="00F21A76">
        <w:t xml:space="preserve"> parameter is specified by the calling entity. Similarly, the value of an </w:t>
      </w:r>
      <w:r w:rsidRPr="00F21A76">
        <w:rPr>
          <w:i/>
        </w:rPr>
        <w:t>out</w:t>
      </w:r>
      <w:r w:rsidRPr="00F21A76">
        <w:t xml:space="preserve"> parameter is specified by the called entity. In the case of an </w:t>
      </w:r>
      <w:r w:rsidRPr="00F21A76">
        <w:rPr>
          <w:i/>
        </w:rPr>
        <w:t>inout</w:t>
      </w:r>
      <w:r w:rsidRPr="00F21A76">
        <w:t xml:space="preserve"> parameter, a value is first specified by the calling entity but may be replaced with a new value by the called entity. Note that although TTCN</w:t>
      </w:r>
      <w:r w:rsidRPr="00F21A76">
        <w:noBreakHyphen/>
        <w:t xml:space="preserve">3 also uses </w:t>
      </w:r>
      <w:r w:rsidRPr="00F21A76">
        <w:rPr>
          <w:i/>
        </w:rPr>
        <w:t>in</w:t>
      </w:r>
      <w:r w:rsidRPr="00F21A76">
        <w:t xml:space="preserve">, </w:t>
      </w:r>
      <w:r w:rsidRPr="00F21A76">
        <w:rPr>
          <w:i/>
        </w:rPr>
        <w:t>inout</w:t>
      </w:r>
      <w:r w:rsidRPr="00F21A76">
        <w:t>,</w:t>
      </w:r>
      <w:r w:rsidRPr="00F21A76">
        <w:rPr>
          <w:i/>
        </w:rPr>
        <w:t xml:space="preserve"> </w:t>
      </w:r>
      <w:r w:rsidRPr="00F21A76">
        <w:t xml:space="preserve">and </w:t>
      </w:r>
      <w:r w:rsidRPr="00F21A76">
        <w:rPr>
          <w:i/>
        </w:rPr>
        <w:t xml:space="preserve">out </w:t>
      </w:r>
      <w:r w:rsidRPr="00F21A76">
        <w:t>for signature definitions the denotations used in TRI IDL specification are not related to those in a TTCN</w:t>
      </w:r>
      <w:r w:rsidRPr="00F21A76">
        <w:noBreakHyphen/>
        <w:t>3 specification.</w:t>
      </w:r>
    </w:p>
    <w:p w14:paraId="35265206" w14:textId="77777777" w:rsidR="0020187D" w:rsidRPr="00F21A76" w:rsidRDefault="0020187D" w:rsidP="0020187D">
      <w:r w:rsidRPr="00F21A76">
        <w:t xml:space="preserve">Operation calls should use a reserved value to indicate the absence of parameters that are defined as optional in the corresponding TRI parameter description. The reserved values for these types are defined in each language mapping and will be subsequently referred to as the </w:t>
      </w:r>
      <w:r w:rsidRPr="00F21A76">
        <w:rPr>
          <w:rFonts w:ascii="Courier New" w:hAnsi="Courier New"/>
          <w:sz w:val="16"/>
          <w:szCs w:val="16"/>
        </w:rPr>
        <w:t>null</w:t>
      </w:r>
      <w:r w:rsidRPr="00F21A76">
        <w:t xml:space="preserve"> value.</w:t>
      </w:r>
    </w:p>
    <w:p w14:paraId="1A258620" w14:textId="77777777" w:rsidR="0020187D" w:rsidRPr="00F21A76" w:rsidRDefault="0020187D" w:rsidP="00354D2F">
      <w:pPr>
        <w:keepNext/>
      </w:pPr>
      <w:r w:rsidRPr="00F21A76">
        <w:t>All functions in the interface are described using the following template: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27"/>
        <w:gridCol w:w="8148"/>
      </w:tblGrid>
      <w:tr w:rsidR="0020187D" w:rsidRPr="00F21A76" w14:paraId="7F5B8B27" w14:textId="77777777" w:rsidTr="00DE65B3">
        <w:trPr>
          <w:jc w:val="center"/>
        </w:trPr>
        <w:tc>
          <w:tcPr>
            <w:tcW w:w="1627" w:type="dxa"/>
          </w:tcPr>
          <w:p w14:paraId="2C973A37" w14:textId="77777777" w:rsidR="0020187D" w:rsidRPr="00F21A76" w:rsidRDefault="0020187D" w:rsidP="00DE65B3">
            <w:pPr>
              <w:pStyle w:val="TAL"/>
              <w:rPr>
                <w:b/>
              </w:rPr>
            </w:pPr>
            <w:r w:rsidRPr="00F21A76">
              <w:rPr>
                <w:b/>
              </w:rPr>
              <w:t>F.n.m</w:t>
            </w:r>
          </w:p>
        </w:tc>
        <w:tc>
          <w:tcPr>
            <w:tcW w:w="8148" w:type="dxa"/>
          </w:tcPr>
          <w:p w14:paraId="40A1197C" w14:textId="77777777" w:rsidR="0020187D" w:rsidRPr="00F21A76" w:rsidRDefault="0020187D" w:rsidP="00DE65B3">
            <w:pPr>
              <w:pStyle w:val="TAL"/>
              <w:tabs>
                <w:tab w:val="left" w:pos="5233"/>
              </w:tabs>
            </w:pPr>
            <w:r w:rsidRPr="00F21A76">
              <w:rPr>
                <w:b/>
              </w:rPr>
              <w:t>Operation Name</w:t>
            </w:r>
            <w:r w:rsidRPr="00F21A76">
              <w:tab/>
              <w:t xml:space="preserve">calling entity </w:t>
            </w:r>
            <w:r w:rsidRPr="00F21A76">
              <w:sym w:font="Symbol" w:char="F0AE"/>
            </w:r>
            <w:r w:rsidRPr="00F21A76">
              <w:t xml:space="preserve"> called entity</w:t>
            </w:r>
          </w:p>
        </w:tc>
      </w:tr>
      <w:tr w:rsidR="0020187D" w:rsidRPr="00F21A76" w14:paraId="6A066AA5" w14:textId="77777777" w:rsidTr="00DE65B3">
        <w:trPr>
          <w:jc w:val="center"/>
        </w:trPr>
        <w:tc>
          <w:tcPr>
            <w:tcW w:w="1627" w:type="dxa"/>
          </w:tcPr>
          <w:p w14:paraId="75F64097" w14:textId="77777777" w:rsidR="0020187D" w:rsidRPr="00F21A76" w:rsidRDefault="0020187D" w:rsidP="00DE65B3">
            <w:pPr>
              <w:pStyle w:val="TAL"/>
              <w:rPr>
                <w:b/>
              </w:rPr>
            </w:pPr>
            <w:r w:rsidRPr="00F21A76">
              <w:rPr>
                <w:b/>
              </w:rPr>
              <w:t>Signature</w:t>
            </w:r>
          </w:p>
        </w:tc>
        <w:tc>
          <w:tcPr>
            <w:tcW w:w="8148" w:type="dxa"/>
          </w:tcPr>
          <w:p w14:paraId="0318D094" w14:textId="77777777" w:rsidR="0020187D" w:rsidRPr="00F21A76" w:rsidRDefault="0020187D" w:rsidP="00DE65B3">
            <w:pPr>
              <w:pStyle w:val="TAL"/>
            </w:pPr>
            <w:r w:rsidRPr="00F21A76">
              <w:t>IDL</w:t>
            </w:r>
            <w:r w:rsidRPr="00F21A76">
              <w:noBreakHyphen/>
              <w:t>Signature</w:t>
            </w:r>
          </w:p>
        </w:tc>
      </w:tr>
      <w:tr w:rsidR="0020187D" w:rsidRPr="00F21A76" w14:paraId="1016C845" w14:textId="77777777" w:rsidTr="00DE65B3">
        <w:trPr>
          <w:jc w:val="center"/>
        </w:trPr>
        <w:tc>
          <w:tcPr>
            <w:tcW w:w="1627" w:type="dxa"/>
          </w:tcPr>
          <w:p w14:paraId="13363495" w14:textId="77777777" w:rsidR="0020187D" w:rsidRPr="00F21A76" w:rsidRDefault="0020187D" w:rsidP="00DE65B3">
            <w:pPr>
              <w:pStyle w:val="TAL"/>
              <w:rPr>
                <w:b/>
              </w:rPr>
            </w:pPr>
            <w:r w:rsidRPr="00F21A76">
              <w:rPr>
                <w:b/>
              </w:rPr>
              <w:t xml:space="preserve">In Parameters </w:t>
            </w:r>
          </w:p>
        </w:tc>
        <w:tc>
          <w:tcPr>
            <w:tcW w:w="8148" w:type="dxa"/>
          </w:tcPr>
          <w:p w14:paraId="218BED2E" w14:textId="77777777" w:rsidR="0020187D" w:rsidRPr="00F21A76" w:rsidRDefault="0020187D" w:rsidP="00DE65B3">
            <w:pPr>
              <w:pStyle w:val="TAL"/>
            </w:pPr>
            <w:r w:rsidRPr="00F21A76">
              <w:t>Description of data passed as parameters to the operation from the calling entity to the called entity</w:t>
            </w:r>
          </w:p>
        </w:tc>
      </w:tr>
      <w:tr w:rsidR="0020187D" w:rsidRPr="00F21A76" w14:paraId="236CAFFE" w14:textId="77777777" w:rsidTr="00DE65B3">
        <w:trPr>
          <w:jc w:val="center"/>
        </w:trPr>
        <w:tc>
          <w:tcPr>
            <w:tcW w:w="1627" w:type="dxa"/>
          </w:tcPr>
          <w:p w14:paraId="550DA847" w14:textId="77777777" w:rsidR="0020187D" w:rsidRPr="00F21A76" w:rsidRDefault="0020187D" w:rsidP="00DE65B3">
            <w:pPr>
              <w:pStyle w:val="TAL"/>
              <w:rPr>
                <w:b/>
              </w:rPr>
            </w:pPr>
            <w:r w:rsidRPr="00F21A76">
              <w:rPr>
                <w:b/>
              </w:rPr>
              <w:t>Out Parameters</w:t>
            </w:r>
          </w:p>
        </w:tc>
        <w:tc>
          <w:tcPr>
            <w:tcW w:w="8148" w:type="dxa"/>
          </w:tcPr>
          <w:p w14:paraId="07FD81E4" w14:textId="77777777" w:rsidR="0020187D" w:rsidRPr="00F21A76" w:rsidRDefault="0020187D" w:rsidP="00DE65B3">
            <w:pPr>
              <w:pStyle w:val="TAL"/>
            </w:pPr>
            <w:r w:rsidRPr="00F21A76">
              <w:t>Description of data passed as parameters to the operation from the called entity to the calling entity</w:t>
            </w:r>
          </w:p>
        </w:tc>
      </w:tr>
      <w:tr w:rsidR="0020187D" w:rsidRPr="00F21A76" w14:paraId="10E88582" w14:textId="77777777" w:rsidTr="00DE65B3">
        <w:trPr>
          <w:jc w:val="center"/>
        </w:trPr>
        <w:tc>
          <w:tcPr>
            <w:tcW w:w="1627" w:type="dxa"/>
          </w:tcPr>
          <w:p w14:paraId="1BA8648A" w14:textId="77777777" w:rsidR="0020187D" w:rsidRPr="00F21A76" w:rsidRDefault="0020187D" w:rsidP="00DE65B3">
            <w:pPr>
              <w:pStyle w:val="TAL"/>
              <w:rPr>
                <w:b/>
              </w:rPr>
            </w:pPr>
            <w:r w:rsidRPr="00F21A76">
              <w:rPr>
                <w:b/>
              </w:rPr>
              <w:t xml:space="preserve">InOutParameters </w:t>
            </w:r>
          </w:p>
        </w:tc>
        <w:tc>
          <w:tcPr>
            <w:tcW w:w="8148" w:type="dxa"/>
          </w:tcPr>
          <w:p w14:paraId="2625BDA1" w14:textId="77777777" w:rsidR="0020187D" w:rsidRPr="00F21A76" w:rsidRDefault="0020187D" w:rsidP="00DE65B3">
            <w:pPr>
              <w:pStyle w:val="TAL"/>
            </w:pPr>
            <w:r w:rsidRPr="00F21A76">
              <w:t>Description of data passed as parameters to the operation from the calling entity to the called entity and from the called en</w:t>
            </w:r>
            <w:r w:rsidR="00244F3C" w:rsidRPr="00F21A76">
              <w:t>tity back to the calling entity</w:t>
            </w:r>
          </w:p>
        </w:tc>
      </w:tr>
      <w:tr w:rsidR="0020187D" w:rsidRPr="00F21A76" w14:paraId="57E95B8A" w14:textId="77777777" w:rsidTr="00DE65B3">
        <w:trPr>
          <w:jc w:val="center"/>
        </w:trPr>
        <w:tc>
          <w:tcPr>
            <w:tcW w:w="1627" w:type="dxa"/>
          </w:tcPr>
          <w:p w14:paraId="435692A9" w14:textId="77777777" w:rsidR="0020187D" w:rsidRPr="00F21A76" w:rsidRDefault="0020187D" w:rsidP="00DE65B3">
            <w:pPr>
              <w:pStyle w:val="TAL"/>
              <w:rPr>
                <w:b/>
              </w:rPr>
            </w:pPr>
            <w:r w:rsidRPr="00F21A76">
              <w:rPr>
                <w:b/>
              </w:rPr>
              <w:t>Return Value</w:t>
            </w:r>
          </w:p>
        </w:tc>
        <w:tc>
          <w:tcPr>
            <w:tcW w:w="8148" w:type="dxa"/>
          </w:tcPr>
          <w:p w14:paraId="6B452D57" w14:textId="77777777" w:rsidR="0020187D" w:rsidRPr="00F21A76" w:rsidRDefault="0020187D" w:rsidP="00DE65B3">
            <w:pPr>
              <w:pStyle w:val="TAL"/>
            </w:pPr>
            <w:r w:rsidRPr="00F21A76">
              <w:t>Description of data returned from the operation to the calling entity</w:t>
            </w:r>
          </w:p>
        </w:tc>
      </w:tr>
      <w:tr w:rsidR="0020187D" w:rsidRPr="00F21A76" w14:paraId="242D51C2" w14:textId="77777777" w:rsidTr="00DE65B3">
        <w:trPr>
          <w:jc w:val="center"/>
        </w:trPr>
        <w:tc>
          <w:tcPr>
            <w:tcW w:w="1627" w:type="dxa"/>
          </w:tcPr>
          <w:p w14:paraId="2E699D91" w14:textId="77777777" w:rsidR="0020187D" w:rsidRPr="00F21A76" w:rsidRDefault="0020187D" w:rsidP="00DE65B3">
            <w:pPr>
              <w:pStyle w:val="TAL"/>
              <w:rPr>
                <w:b/>
              </w:rPr>
            </w:pPr>
            <w:r w:rsidRPr="00F21A76">
              <w:rPr>
                <w:b/>
              </w:rPr>
              <w:t>Constraints</w:t>
            </w:r>
          </w:p>
        </w:tc>
        <w:tc>
          <w:tcPr>
            <w:tcW w:w="8148" w:type="dxa"/>
          </w:tcPr>
          <w:p w14:paraId="24CE94C0" w14:textId="77777777" w:rsidR="0020187D" w:rsidRPr="00F21A76" w:rsidRDefault="0020187D" w:rsidP="00DE65B3">
            <w:pPr>
              <w:pStyle w:val="TAL"/>
            </w:pPr>
            <w:r w:rsidRPr="00F21A76">
              <w:t>Description of any constraints that</w:t>
            </w:r>
            <w:r w:rsidR="00244F3C" w:rsidRPr="00F21A76">
              <w:t xml:space="preserve"> apply to calling the operation</w:t>
            </w:r>
          </w:p>
        </w:tc>
      </w:tr>
      <w:tr w:rsidR="0020187D" w:rsidRPr="00F21A76" w14:paraId="1960955E" w14:textId="77777777" w:rsidTr="00DE65B3">
        <w:trPr>
          <w:jc w:val="center"/>
        </w:trPr>
        <w:tc>
          <w:tcPr>
            <w:tcW w:w="1627" w:type="dxa"/>
          </w:tcPr>
          <w:p w14:paraId="79A6484E" w14:textId="77777777" w:rsidR="0020187D" w:rsidRPr="00F21A76" w:rsidRDefault="0020187D" w:rsidP="00DE65B3">
            <w:pPr>
              <w:pStyle w:val="TAL"/>
              <w:rPr>
                <w:b/>
              </w:rPr>
            </w:pPr>
            <w:r w:rsidRPr="00F21A76">
              <w:rPr>
                <w:b/>
              </w:rPr>
              <w:t>Effect</w:t>
            </w:r>
          </w:p>
        </w:tc>
        <w:tc>
          <w:tcPr>
            <w:tcW w:w="8148" w:type="dxa"/>
          </w:tcPr>
          <w:p w14:paraId="7B30C774" w14:textId="77777777" w:rsidR="0020187D" w:rsidRPr="00F21A76" w:rsidRDefault="0020187D" w:rsidP="00DE65B3">
            <w:pPr>
              <w:pStyle w:val="TAL"/>
            </w:pPr>
            <w:r w:rsidRPr="00F21A76">
              <w:t xml:space="preserve">Behaviour required of the called entity </w:t>
            </w:r>
            <w:r w:rsidR="00244F3C" w:rsidRPr="00F21A76">
              <w:t>before the operation may return</w:t>
            </w:r>
          </w:p>
        </w:tc>
      </w:tr>
    </w:tbl>
    <w:p w14:paraId="294F041A" w14:textId="77777777" w:rsidR="0020187D" w:rsidRPr="00F21A76" w:rsidRDefault="0020187D" w:rsidP="0020187D"/>
    <w:p w14:paraId="575D21D3" w14:textId="77777777" w:rsidR="0020187D" w:rsidRPr="00F21A76" w:rsidRDefault="0020187D" w:rsidP="00600CBF">
      <w:pPr>
        <w:pStyle w:val="Heading2"/>
        <w:keepLines w:val="0"/>
      </w:pPr>
      <w:bookmarkStart w:id="1236" w:name="clause_TRI_Communication_Interface"/>
      <w:bookmarkStart w:id="1237" w:name="_Toc87872069"/>
      <w:r w:rsidRPr="00F21A76">
        <w:t>5.5</w:t>
      </w:r>
      <w:bookmarkEnd w:id="1236"/>
      <w:r w:rsidRPr="00F21A76">
        <w:tab/>
        <w:t>Communication interface operations</w:t>
      </w:r>
      <w:bookmarkEnd w:id="1237"/>
    </w:p>
    <w:p w14:paraId="2AE78753" w14:textId="77777777" w:rsidR="0020187D" w:rsidRPr="00F21A76" w:rsidRDefault="0020187D" w:rsidP="00600CBF">
      <w:pPr>
        <w:pStyle w:val="Heading3"/>
        <w:keepLines w:val="0"/>
      </w:pPr>
      <w:bookmarkStart w:id="1238" w:name="_Toc87872070"/>
      <w:r w:rsidRPr="00F21A76">
        <w:t>5.5.1</w:t>
      </w:r>
      <w:r w:rsidRPr="00F21A76">
        <w:tab/>
      </w:r>
      <w:proofErr w:type="gramStart"/>
      <w:r w:rsidRPr="00F21A76">
        <w:t>triSAReset</w:t>
      </w:r>
      <w:proofErr w:type="gramEnd"/>
      <w:r w:rsidRPr="00F21A76">
        <w:t xml:space="preserve"> (TE </w:t>
      </w:r>
      <w:r w:rsidRPr="00F21A76">
        <w:sym w:font="Symbol" w:char="F0AE"/>
      </w:r>
      <w:r w:rsidRPr="00F21A76">
        <w:t xml:space="preserve"> SA)</w:t>
      </w:r>
      <w:bookmarkEnd w:id="12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50498752" w14:textId="77777777" w:rsidTr="00DE65B3">
        <w:trPr>
          <w:jc w:val="center"/>
        </w:trPr>
        <w:tc>
          <w:tcPr>
            <w:tcW w:w="1568" w:type="dxa"/>
          </w:tcPr>
          <w:p w14:paraId="0F3F55AB" w14:textId="77777777" w:rsidR="0020187D" w:rsidRPr="00F21A76" w:rsidRDefault="0020187D" w:rsidP="00600CBF">
            <w:pPr>
              <w:pStyle w:val="TAL"/>
              <w:keepLines w:val="0"/>
              <w:rPr>
                <w:b/>
              </w:rPr>
            </w:pPr>
            <w:r w:rsidRPr="00F21A76">
              <w:rPr>
                <w:b/>
              </w:rPr>
              <w:t>Signature</w:t>
            </w:r>
          </w:p>
        </w:tc>
        <w:tc>
          <w:tcPr>
            <w:tcW w:w="8207" w:type="dxa"/>
          </w:tcPr>
          <w:p w14:paraId="0BC644C9" w14:textId="77777777" w:rsidR="0020187D" w:rsidRPr="00F21A76" w:rsidRDefault="0020187D" w:rsidP="00600CBF">
            <w:pPr>
              <w:pStyle w:val="TAL"/>
              <w:keepLines w:val="0"/>
              <w:rPr>
                <w:szCs w:val="18"/>
              </w:rPr>
            </w:pPr>
            <w:r w:rsidRPr="00F21A76">
              <w:rPr>
                <w:rFonts w:ascii="Courier New" w:hAnsi="Courier New" w:cs="Courier New"/>
                <w:szCs w:val="18"/>
              </w:rPr>
              <w:t>TriStatusType triSAReset()</w:t>
            </w:r>
          </w:p>
        </w:tc>
      </w:tr>
      <w:tr w:rsidR="0020187D" w:rsidRPr="00F21A76" w14:paraId="4BA48650" w14:textId="77777777" w:rsidTr="00DE65B3">
        <w:trPr>
          <w:jc w:val="center"/>
        </w:trPr>
        <w:tc>
          <w:tcPr>
            <w:tcW w:w="1568" w:type="dxa"/>
          </w:tcPr>
          <w:p w14:paraId="2FD92663" w14:textId="77777777" w:rsidR="0020187D" w:rsidRPr="00F21A76" w:rsidRDefault="0020187D" w:rsidP="00600CBF">
            <w:pPr>
              <w:pStyle w:val="TAL"/>
              <w:keepLines w:val="0"/>
              <w:rPr>
                <w:b/>
              </w:rPr>
            </w:pPr>
            <w:r w:rsidRPr="00F21A76">
              <w:rPr>
                <w:b/>
              </w:rPr>
              <w:t xml:space="preserve">In Parameters </w:t>
            </w:r>
          </w:p>
        </w:tc>
        <w:tc>
          <w:tcPr>
            <w:tcW w:w="8207" w:type="dxa"/>
          </w:tcPr>
          <w:p w14:paraId="38A27663" w14:textId="77777777" w:rsidR="0020187D" w:rsidRPr="00F21A76" w:rsidRDefault="0020187D" w:rsidP="00600CBF">
            <w:pPr>
              <w:pStyle w:val="TAL"/>
              <w:keepLines w:val="0"/>
              <w:rPr>
                <w:szCs w:val="18"/>
              </w:rPr>
            </w:pPr>
            <w:r w:rsidRPr="00F21A76">
              <w:rPr>
                <w:szCs w:val="18"/>
              </w:rPr>
              <w:t>n.a.</w:t>
            </w:r>
          </w:p>
        </w:tc>
      </w:tr>
      <w:tr w:rsidR="0020187D" w:rsidRPr="00F21A76" w14:paraId="1E279C5A" w14:textId="77777777" w:rsidTr="00DE65B3">
        <w:trPr>
          <w:jc w:val="center"/>
        </w:trPr>
        <w:tc>
          <w:tcPr>
            <w:tcW w:w="1568" w:type="dxa"/>
          </w:tcPr>
          <w:p w14:paraId="01C17672" w14:textId="77777777" w:rsidR="0020187D" w:rsidRPr="00F21A76" w:rsidRDefault="0020187D" w:rsidP="00600CBF">
            <w:pPr>
              <w:pStyle w:val="TAL"/>
              <w:keepLines w:val="0"/>
              <w:rPr>
                <w:b/>
              </w:rPr>
            </w:pPr>
            <w:r w:rsidRPr="00F21A76">
              <w:rPr>
                <w:b/>
              </w:rPr>
              <w:t>Out Parameters</w:t>
            </w:r>
          </w:p>
        </w:tc>
        <w:tc>
          <w:tcPr>
            <w:tcW w:w="8207" w:type="dxa"/>
          </w:tcPr>
          <w:p w14:paraId="75E99C8C" w14:textId="77777777" w:rsidR="0020187D" w:rsidRPr="00F21A76" w:rsidRDefault="0020187D" w:rsidP="00600CBF">
            <w:pPr>
              <w:pStyle w:val="TAL"/>
              <w:keepLines w:val="0"/>
              <w:rPr>
                <w:szCs w:val="18"/>
              </w:rPr>
            </w:pPr>
            <w:r w:rsidRPr="00F21A76">
              <w:rPr>
                <w:szCs w:val="18"/>
              </w:rPr>
              <w:t>n.a.</w:t>
            </w:r>
          </w:p>
        </w:tc>
      </w:tr>
      <w:tr w:rsidR="0020187D" w:rsidRPr="00F21A76" w14:paraId="2EBE9864" w14:textId="77777777" w:rsidTr="00DE65B3">
        <w:trPr>
          <w:jc w:val="center"/>
        </w:trPr>
        <w:tc>
          <w:tcPr>
            <w:tcW w:w="1568" w:type="dxa"/>
          </w:tcPr>
          <w:p w14:paraId="70A5EC0E" w14:textId="77777777" w:rsidR="0020187D" w:rsidRPr="00F21A76" w:rsidRDefault="0020187D" w:rsidP="00600CBF">
            <w:pPr>
              <w:pStyle w:val="TAL"/>
              <w:keepLines w:val="0"/>
              <w:rPr>
                <w:b/>
              </w:rPr>
            </w:pPr>
            <w:r w:rsidRPr="00F21A76">
              <w:rPr>
                <w:b/>
              </w:rPr>
              <w:t>Return Value</w:t>
            </w:r>
          </w:p>
        </w:tc>
        <w:tc>
          <w:tcPr>
            <w:tcW w:w="8207" w:type="dxa"/>
          </w:tcPr>
          <w:p w14:paraId="285DBA3E" w14:textId="77777777" w:rsidR="0020187D" w:rsidRPr="00F21A76" w:rsidRDefault="0020187D" w:rsidP="00600CBF">
            <w:pPr>
              <w:pStyle w:val="TAL"/>
              <w:keepLines w:val="0"/>
              <w:rPr>
                <w:szCs w:val="18"/>
              </w:rPr>
            </w:pPr>
            <w:r w:rsidRPr="00F21A76">
              <w:rPr>
                <w:szCs w:val="18"/>
              </w:rPr>
              <w:t>The return status of the</w:t>
            </w:r>
            <w:r w:rsidRPr="00F21A76">
              <w:rPr>
                <w:rFonts w:ascii="Courier New" w:hAnsi="Courier New" w:cs="Courier New"/>
                <w:szCs w:val="18"/>
              </w:rPr>
              <w:t xml:space="preserve"> triSAReset</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41C9224F" w14:textId="77777777" w:rsidTr="00DE65B3">
        <w:trPr>
          <w:jc w:val="center"/>
        </w:trPr>
        <w:tc>
          <w:tcPr>
            <w:tcW w:w="1568" w:type="dxa"/>
          </w:tcPr>
          <w:p w14:paraId="60E91330" w14:textId="77777777" w:rsidR="0020187D" w:rsidRPr="00F21A76" w:rsidRDefault="0020187D" w:rsidP="00600CBF">
            <w:pPr>
              <w:pStyle w:val="TAL"/>
              <w:keepLines w:val="0"/>
              <w:rPr>
                <w:b/>
              </w:rPr>
            </w:pPr>
            <w:r w:rsidRPr="00F21A76">
              <w:rPr>
                <w:b/>
              </w:rPr>
              <w:t>Constraints</w:t>
            </w:r>
          </w:p>
        </w:tc>
        <w:tc>
          <w:tcPr>
            <w:tcW w:w="8207" w:type="dxa"/>
          </w:tcPr>
          <w:p w14:paraId="6891F0A0" w14:textId="77777777" w:rsidR="0020187D" w:rsidRPr="00F21A76" w:rsidRDefault="0020187D" w:rsidP="00600CBF">
            <w:pPr>
              <w:pStyle w:val="TAL"/>
              <w:keepLines w:val="0"/>
              <w:rPr>
                <w:szCs w:val="18"/>
              </w:rPr>
            </w:pPr>
            <w:r w:rsidRPr="00F21A76">
              <w:rPr>
                <w:szCs w:val="18"/>
              </w:rPr>
              <w:t>This operation can be called by the TE at any time to reset the SA.</w:t>
            </w:r>
          </w:p>
        </w:tc>
      </w:tr>
      <w:tr w:rsidR="0020187D" w:rsidRPr="00F21A76" w14:paraId="3A83298C" w14:textId="77777777" w:rsidTr="00DE65B3">
        <w:trPr>
          <w:jc w:val="center"/>
        </w:trPr>
        <w:tc>
          <w:tcPr>
            <w:tcW w:w="1568" w:type="dxa"/>
          </w:tcPr>
          <w:p w14:paraId="5C361806" w14:textId="77777777" w:rsidR="0020187D" w:rsidRPr="00F21A76" w:rsidRDefault="0020187D" w:rsidP="00C54204">
            <w:pPr>
              <w:pStyle w:val="TAL"/>
              <w:keepNext w:val="0"/>
              <w:rPr>
                <w:b/>
              </w:rPr>
            </w:pPr>
            <w:r w:rsidRPr="00F21A76">
              <w:rPr>
                <w:b/>
              </w:rPr>
              <w:t>Effect</w:t>
            </w:r>
          </w:p>
        </w:tc>
        <w:tc>
          <w:tcPr>
            <w:tcW w:w="8207" w:type="dxa"/>
          </w:tcPr>
          <w:p w14:paraId="22448A87" w14:textId="77777777" w:rsidR="0020187D" w:rsidRPr="00F21A76" w:rsidRDefault="0020187D" w:rsidP="00C54204">
            <w:pPr>
              <w:pStyle w:val="TAL"/>
              <w:keepNext w:val="0"/>
              <w:rPr>
                <w:szCs w:val="18"/>
              </w:rPr>
            </w:pPr>
            <w:r w:rsidRPr="00F21A76">
              <w:rPr>
                <w:szCs w:val="18"/>
              </w:rPr>
              <w:t>The SA shall reset all communication means that it is maintaining, e.g. reset static connections to the SUT, close dynamic connections to the SUT, discard any pending messages or procedure calls.</w:t>
            </w:r>
            <w:r w:rsidRPr="00F21A76">
              <w:rPr>
                <w:szCs w:val="18"/>
              </w:rPr>
              <w:br/>
              <w:t xml:space="preserve">The </w:t>
            </w:r>
            <w:r w:rsidRPr="00F21A76">
              <w:rPr>
                <w:rFonts w:ascii="Courier New" w:hAnsi="Courier New" w:cs="Courier New"/>
                <w:szCs w:val="18"/>
              </w:rPr>
              <w:t>triResetSA</w:t>
            </w:r>
            <w:r w:rsidRPr="00F21A76">
              <w:rPr>
                <w:szCs w:val="18"/>
              </w:rPr>
              <w:t xml:space="preserve"> operation returns </w:t>
            </w:r>
            <w:r w:rsidRPr="00F21A76">
              <w:rPr>
                <w:rFonts w:cs="Arial"/>
                <w:b/>
                <w:i/>
                <w:szCs w:val="18"/>
              </w:rPr>
              <w:t>TRI_OK</w:t>
            </w:r>
            <w:r w:rsidRPr="00F21A76">
              <w:rPr>
                <w:szCs w:val="18"/>
              </w:rPr>
              <w:t xml:space="preserve"> in case the operation has been successfully performed, </w:t>
            </w:r>
            <w:r w:rsidRPr="00F21A76">
              <w:rPr>
                <w:b/>
                <w:i/>
                <w:szCs w:val="18"/>
              </w:rPr>
              <w:t>TRI_Error</w:t>
            </w:r>
            <w:r w:rsidRPr="00F21A76">
              <w:rPr>
                <w:b/>
                <w:szCs w:val="18"/>
              </w:rPr>
              <w:t xml:space="preserve"> </w:t>
            </w:r>
            <w:r w:rsidRPr="00F21A76">
              <w:rPr>
                <w:szCs w:val="18"/>
              </w:rPr>
              <w:t>otherwise.</w:t>
            </w:r>
          </w:p>
        </w:tc>
      </w:tr>
    </w:tbl>
    <w:p w14:paraId="54DDA4CB" w14:textId="77777777" w:rsidR="0018697F" w:rsidRPr="00F21A76" w:rsidRDefault="0018697F" w:rsidP="0018697F"/>
    <w:p w14:paraId="5607DDC8" w14:textId="77777777" w:rsidR="0020187D" w:rsidRPr="00F21A76" w:rsidRDefault="0020187D" w:rsidP="00DD778F">
      <w:pPr>
        <w:pStyle w:val="Heading3"/>
      </w:pPr>
      <w:bookmarkStart w:id="1239" w:name="_Toc87872071"/>
      <w:r w:rsidRPr="00F21A76">
        <w:t>5.5.2</w:t>
      </w:r>
      <w:r w:rsidRPr="00F21A76">
        <w:tab/>
        <w:t>Connection handling operations</w:t>
      </w:r>
      <w:bookmarkEnd w:id="1239"/>
    </w:p>
    <w:p w14:paraId="06D419ED" w14:textId="77777777" w:rsidR="0020187D" w:rsidRPr="00F21A76" w:rsidRDefault="0020187D" w:rsidP="00DD778F">
      <w:pPr>
        <w:pStyle w:val="Heading4"/>
      </w:pPr>
      <w:bookmarkStart w:id="1240" w:name="_Toc87872072"/>
      <w:r w:rsidRPr="00F21A76">
        <w:t>5.5.2.1</w:t>
      </w:r>
      <w:r w:rsidRPr="00F21A76">
        <w:tab/>
      </w:r>
      <w:proofErr w:type="gramStart"/>
      <w:r w:rsidRPr="00F21A76">
        <w:t>triExecuteTestCase</w:t>
      </w:r>
      <w:proofErr w:type="gramEnd"/>
      <w:r w:rsidRPr="00F21A76">
        <w:t xml:space="preserve"> (TE </w:t>
      </w:r>
      <w:r w:rsidRPr="00F21A76">
        <w:sym w:font="Symbol" w:char="F0AE"/>
      </w:r>
      <w:r w:rsidRPr="00F21A76">
        <w:t xml:space="preserve"> SA)</w:t>
      </w:r>
      <w:bookmarkEnd w:id="124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28"/>
        <w:gridCol w:w="8147"/>
      </w:tblGrid>
      <w:tr w:rsidR="0020187D" w:rsidRPr="00F21A76" w14:paraId="063768D4" w14:textId="77777777" w:rsidTr="00DE65B3">
        <w:trPr>
          <w:jc w:val="center"/>
        </w:trPr>
        <w:tc>
          <w:tcPr>
            <w:tcW w:w="1628" w:type="dxa"/>
          </w:tcPr>
          <w:p w14:paraId="11F34B87" w14:textId="77777777" w:rsidR="0020187D" w:rsidRPr="00F21A76" w:rsidRDefault="0020187D" w:rsidP="00DE65B3">
            <w:pPr>
              <w:pStyle w:val="TAL"/>
              <w:rPr>
                <w:b/>
              </w:rPr>
            </w:pPr>
            <w:r w:rsidRPr="00F21A76">
              <w:rPr>
                <w:b/>
              </w:rPr>
              <w:t>Signature</w:t>
            </w:r>
          </w:p>
        </w:tc>
        <w:tc>
          <w:tcPr>
            <w:tcW w:w="8147" w:type="dxa"/>
          </w:tcPr>
          <w:p w14:paraId="3DA536E3" w14:textId="77777777" w:rsidR="0020187D" w:rsidRPr="00F21A76" w:rsidRDefault="0020187D" w:rsidP="00DE65B3">
            <w:pPr>
              <w:pStyle w:val="TAL"/>
              <w:ind w:left="1653" w:hanging="1653"/>
              <w:rPr>
                <w:rFonts w:ascii="Courier New" w:hAnsi="Courier New" w:cs="Courier New"/>
                <w:szCs w:val="18"/>
              </w:rPr>
            </w:pPr>
            <w:r w:rsidRPr="00F21A76">
              <w:rPr>
                <w:rFonts w:ascii="Courier New" w:hAnsi="Courier New" w:cs="Courier New"/>
                <w:szCs w:val="18"/>
              </w:rPr>
              <w:t>TriStatusType triExecuteTestCase(</w:t>
            </w:r>
            <w:r w:rsidRPr="00F21A76">
              <w:rPr>
                <w:rFonts w:ascii="Courier New" w:hAnsi="Courier New" w:cs="Courier New"/>
                <w:szCs w:val="18"/>
              </w:rPr>
              <w:br/>
              <w:t xml:space="preserve">in TriTestCaseIdType testCaseId, </w:t>
            </w:r>
            <w:r w:rsidRPr="00F21A76">
              <w:rPr>
                <w:rFonts w:ascii="Courier New" w:hAnsi="Courier New" w:cs="Courier New"/>
                <w:szCs w:val="18"/>
              </w:rPr>
              <w:br/>
              <w:t>in TriPortIdListType tsiPortList)</w:t>
            </w:r>
          </w:p>
        </w:tc>
      </w:tr>
      <w:tr w:rsidR="0020187D" w:rsidRPr="00F21A76" w14:paraId="11282468" w14:textId="77777777" w:rsidTr="00DE65B3">
        <w:trPr>
          <w:jc w:val="center"/>
        </w:trPr>
        <w:tc>
          <w:tcPr>
            <w:tcW w:w="1628" w:type="dxa"/>
          </w:tcPr>
          <w:p w14:paraId="16BD2FA3" w14:textId="77777777" w:rsidR="0020187D" w:rsidRPr="00F21A76" w:rsidRDefault="0020187D" w:rsidP="00DE65B3">
            <w:pPr>
              <w:pStyle w:val="TAL"/>
              <w:rPr>
                <w:b/>
              </w:rPr>
            </w:pPr>
            <w:r w:rsidRPr="00F21A76">
              <w:rPr>
                <w:b/>
              </w:rPr>
              <w:t xml:space="preserve">In Parameters </w:t>
            </w:r>
          </w:p>
        </w:tc>
        <w:tc>
          <w:tcPr>
            <w:tcW w:w="8147" w:type="dxa"/>
          </w:tcPr>
          <w:p w14:paraId="72D9308A" w14:textId="77777777" w:rsidR="0020187D" w:rsidRPr="00F21A76" w:rsidRDefault="0020187D" w:rsidP="00A05A80">
            <w:pPr>
              <w:pStyle w:val="TAL"/>
              <w:tabs>
                <w:tab w:val="left" w:pos="1531"/>
              </w:tabs>
              <w:ind w:left="-28"/>
              <w:rPr>
                <w:szCs w:val="18"/>
              </w:rPr>
            </w:pPr>
            <w:r w:rsidRPr="00F21A76">
              <w:rPr>
                <w:rFonts w:ascii="Courier New" w:hAnsi="Courier New" w:cs="Courier New"/>
                <w:szCs w:val="18"/>
              </w:rPr>
              <w:t>testCaseId</w:t>
            </w:r>
            <w:r w:rsidRPr="00F21A76">
              <w:rPr>
                <w:szCs w:val="18"/>
              </w:rPr>
              <w:tab/>
              <w:t>identifier of the test case that is going to be executed</w:t>
            </w:r>
            <w:r w:rsidRPr="00F21A76">
              <w:rPr>
                <w:szCs w:val="18"/>
              </w:rPr>
              <w:br/>
            </w:r>
            <w:r w:rsidRPr="00F21A76">
              <w:rPr>
                <w:rFonts w:ascii="Courier New" w:hAnsi="Courier New" w:cs="Courier New"/>
                <w:szCs w:val="18"/>
              </w:rPr>
              <w:t>tsiPortList</w:t>
            </w:r>
            <w:r w:rsidRPr="00F21A76">
              <w:rPr>
                <w:szCs w:val="18"/>
              </w:rPr>
              <w:tab/>
              <w:t>a list of test system interface ports defined for the test system</w:t>
            </w:r>
          </w:p>
        </w:tc>
      </w:tr>
      <w:tr w:rsidR="0020187D" w:rsidRPr="00F21A76" w14:paraId="17B063B5" w14:textId="77777777" w:rsidTr="00DE65B3">
        <w:trPr>
          <w:jc w:val="center"/>
        </w:trPr>
        <w:tc>
          <w:tcPr>
            <w:tcW w:w="1628" w:type="dxa"/>
          </w:tcPr>
          <w:p w14:paraId="4C097070" w14:textId="77777777" w:rsidR="0020187D" w:rsidRPr="00F21A76" w:rsidRDefault="0020187D" w:rsidP="00DE65B3">
            <w:pPr>
              <w:pStyle w:val="TAL"/>
              <w:rPr>
                <w:b/>
              </w:rPr>
            </w:pPr>
            <w:r w:rsidRPr="00F21A76">
              <w:rPr>
                <w:b/>
              </w:rPr>
              <w:t>Out Parameters</w:t>
            </w:r>
          </w:p>
        </w:tc>
        <w:tc>
          <w:tcPr>
            <w:tcW w:w="8147" w:type="dxa"/>
          </w:tcPr>
          <w:p w14:paraId="212B5D8B" w14:textId="77777777" w:rsidR="0020187D" w:rsidRPr="00F21A76" w:rsidRDefault="0020187D" w:rsidP="00DE65B3">
            <w:pPr>
              <w:pStyle w:val="TAL"/>
              <w:rPr>
                <w:szCs w:val="18"/>
              </w:rPr>
            </w:pPr>
            <w:r w:rsidRPr="00F21A76">
              <w:rPr>
                <w:szCs w:val="18"/>
              </w:rPr>
              <w:t>n.a.</w:t>
            </w:r>
          </w:p>
        </w:tc>
      </w:tr>
      <w:tr w:rsidR="0020187D" w:rsidRPr="00F21A76" w14:paraId="2DA2AB28" w14:textId="77777777" w:rsidTr="00DE65B3">
        <w:trPr>
          <w:jc w:val="center"/>
        </w:trPr>
        <w:tc>
          <w:tcPr>
            <w:tcW w:w="1628" w:type="dxa"/>
          </w:tcPr>
          <w:p w14:paraId="64EDD1CC" w14:textId="77777777" w:rsidR="0020187D" w:rsidRPr="00F21A76" w:rsidRDefault="0020187D" w:rsidP="00DE65B3">
            <w:pPr>
              <w:pStyle w:val="TAL"/>
              <w:rPr>
                <w:b/>
              </w:rPr>
            </w:pPr>
            <w:r w:rsidRPr="00F21A76">
              <w:rPr>
                <w:b/>
              </w:rPr>
              <w:t>Return Value</w:t>
            </w:r>
          </w:p>
        </w:tc>
        <w:tc>
          <w:tcPr>
            <w:tcW w:w="8147" w:type="dxa"/>
          </w:tcPr>
          <w:p w14:paraId="12965E0C"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cs="Courier New"/>
                <w:szCs w:val="18"/>
              </w:rPr>
              <w:t>triExecuteTestCase</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b/>
                <w:szCs w:val="18"/>
              </w:rPr>
              <w:t>)</w:t>
            </w:r>
            <w:r w:rsidRPr="00F21A76">
              <w:rPr>
                <w:szCs w:val="18"/>
              </w:rPr>
              <w:t xml:space="preserve"> of the operation.</w:t>
            </w:r>
          </w:p>
        </w:tc>
      </w:tr>
      <w:tr w:rsidR="0020187D" w:rsidRPr="00F21A76" w14:paraId="6D75E72C" w14:textId="77777777" w:rsidTr="00DE65B3">
        <w:trPr>
          <w:jc w:val="center"/>
        </w:trPr>
        <w:tc>
          <w:tcPr>
            <w:tcW w:w="1628" w:type="dxa"/>
          </w:tcPr>
          <w:p w14:paraId="548CEB3B" w14:textId="77777777" w:rsidR="0020187D" w:rsidRPr="00F21A76" w:rsidRDefault="0020187D" w:rsidP="00DE65B3">
            <w:pPr>
              <w:pStyle w:val="TAL"/>
              <w:rPr>
                <w:b/>
              </w:rPr>
            </w:pPr>
            <w:r w:rsidRPr="00F21A76">
              <w:rPr>
                <w:b/>
              </w:rPr>
              <w:t>Constraints</w:t>
            </w:r>
          </w:p>
        </w:tc>
        <w:tc>
          <w:tcPr>
            <w:tcW w:w="8147" w:type="dxa"/>
          </w:tcPr>
          <w:p w14:paraId="3D291E23" w14:textId="77777777" w:rsidR="0020187D" w:rsidRPr="00F21A76" w:rsidRDefault="0020187D" w:rsidP="00DE65B3">
            <w:pPr>
              <w:pStyle w:val="TAL"/>
              <w:rPr>
                <w:szCs w:val="18"/>
              </w:rPr>
            </w:pPr>
            <w:r w:rsidRPr="00F21A76">
              <w:rPr>
                <w:szCs w:val="18"/>
              </w:rPr>
              <w:t xml:space="preserve">This operation is called by the TE immediately before the execution of any test case. The test case that is going to be executed is indicated by the </w:t>
            </w:r>
            <w:r w:rsidRPr="00F21A76">
              <w:rPr>
                <w:rFonts w:ascii="Courier New" w:hAnsi="Courier New" w:cs="Courier New"/>
                <w:szCs w:val="18"/>
              </w:rPr>
              <w:t>testCaseId</w:t>
            </w:r>
            <w:r w:rsidRPr="00F21A76">
              <w:rPr>
                <w:szCs w:val="18"/>
              </w:rPr>
              <w:t xml:space="preserve">. </w:t>
            </w:r>
            <w:proofErr w:type="gramStart"/>
            <w:r w:rsidRPr="00F21A76">
              <w:rPr>
                <w:rFonts w:ascii="Courier New" w:hAnsi="Courier New" w:cs="Courier New"/>
                <w:szCs w:val="18"/>
              </w:rPr>
              <w:t>tsiPortList</w:t>
            </w:r>
            <w:proofErr w:type="gramEnd"/>
            <w:r w:rsidRPr="00F21A76">
              <w:rPr>
                <w:szCs w:val="18"/>
              </w:rPr>
              <w:t xml:space="preserve"> contains all ports that have been declared in the definition of the system component for the test case, i.e. the TSI ports. If a system component has not been explicitly defined for the test case in the TTCN</w:t>
            </w:r>
            <w:r w:rsidRPr="00F21A76">
              <w:rPr>
                <w:szCs w:val="18"/>
              </w:rPr>
              <w:noBreakHyphen/>
              <w:t xml:space="preserve">3 ATS then the </w:t>
            </w:r>
            <w:r w:rsidRPr="00F21A76">
              <w:rPr>
                <w:rFonts w:ascii="Courier New" w:hAnsi="Courier New" w:cs="Courier New"/>
                <w:szCs w:val="18"/>
              </w:rPr>
              <w:t>tsiPortList</w:t>
            </w:r>
            <w:r w:rsidRPr="00F21A76">
              <w:rPr>
                <w:szCs w:val="18"/>
              </w:rPr>
              <w:t xml:space="preserve"> contains all communication ports of the MTC test component. The ports in </w:t>
            </w:r>
            <w:r w:rsidRPr="00F21A76">
              <w:rPr>
                <w:rFonts w:ascii="Courier New" w:hAnsi="Courier New" w:cs="Courier New"/>
                <w:szCs w:val="18"/>
              </w:rPr>
              <w:t>tsiPortList</w:t>
            </w:r>
            <w:r w:rsidRPr="00F21A76">
              <w:rPr>
                <w:szCs w:val="18"/>
              </w:rPr>
              <w:t xml:space="preserve"> are ordered as they appear in the respective TTCN</w:t>
            </w:r>
            <w:r w:rsidRPr="00F21A76">
              <w:rPr>
                <w:szCs w:val="18"/>
              </w:rPr>
              <w:noBreakHyphen/>
              <w:t>3 component declaration.</w:t>
            </w:r>
          </w:p>
        </w:tc>
      </w:tr>
      <w:tr w:rsidR="0020187D" w:rsidRPr="00F21A76" w14:paraId="1A6824DB" w14:textId="77777777" w:rsidTr="00DE65B3">
        <w:trPr>
          <w:jc w:val="center"/>
        </w:trPr>
        <w:tc>
          <w:tcPr>
            <w:tcW w:w="1628" w:type="dxa"/>
          </w:tcPr>
          <w:p w14:paraId="5F32879B" w14:textId="77777777" w:rsidR="0020187D" w:rsidRPr="00F21A76" w:rsidRDefault="0020187D" w:rsidP="00DE65B3">
            <w:pPr>
              <w:pStyle w:val="TAL"/>
              <w:rPr>
                <w:b/>
              </w:rPr>
            </w:pPr>
            <w:r w:rsidRPr="00F21A76">
              <w:rPr>
                <w:b/>
              </w:rPr>
              <w:t>Effect</w:t>
            </w:r>
          </w:p>
        </w:tc>
        <w:tc>
          <w:tcPr>
            <w:tcW w:w="8147" w:type="dxa"/>
          </w:tcPr>
          <w:p w14:paraId="308932A1" w14:textId="77777777" w:rsidR="0020187D" w:rsidRPr="00F21A76" w:rsidRDefault="0020187D" w:rsidP="00DE65B3">
            <w:pPr>
              <w:pStyle w:val="TAL"/>
              <w:rPr>
                <w:szCs w:val="18"/>
              </w:rPr>
            </w:pPr>
            <w:r w:rsidRPr="00F21A76">
              <w:rPr>
                <w:szCs w:val="18"/>
              </w:rPr>
              <w:t xml:space="preserve">The SA can set up any static connections to the SUT and initialize any communication means for TSI ports. </w:t>
            </w:r>
            <w:r w:rsidRPr="00F21A76">
              <w:rPr>
                <w:szCs w:val="18"/>
              </w:rPr>
              <w:br/>
              <w:t xml:space="preserve">The </w:t>
            </w:r>
            <w:r w:rsidRPr="00F21A76">
              <w:rPr>
                <w:rFonts w:ascii="Courier New" w:hAnsi="Courier New" w:cs="Courier New"/>
                <w:szCs w:val="18"/>
              </w:rPr>
              <w:t>triExecuteTestCase</w:t>
            </w:r>
            <w:r w:rsidRPr="00F21A76">
              <w:rPr>
                <w:szCs w:val="18"/>
              </w:rPr>
              <w:t xml:space="preserve"> operation returns </w:t>
            </w:r>
            <w:r w:rsidRPr="00F21A76">
              <w:rPr>
                <w:b/>
                <w:i/>
                <w:szCs w:val="18"/>
              </w:rPr>
              <w:t>TRI_OK</w:t>
            </w:r>
            <w:r w:rsidRPr="00F21A76">
              <w:rPr>
                <w:szCs w:val="18"/>
              </w:rPr>
              <w:t xml:space="preserve"> in case the operation has been successfully performed, </w:t>
            </w:r>
            <w:r w:rsidRPr="00F21A76">
              <w:rPr>
                <w:b/>
                <w:i/>
                <w:szCs w:val="18"/>
              </w:rPr>
              <w:t>TRI_Error</w:t>
            </w:r>
            <w:r w:rsidRPr="00F21A76">
              <w:rPr>
                <w:szCs w:val="18"/>
              </w:rPr>
              <w:t xml:space="preserve"> otherwise.</w:t>
            </w:r>
          </w:p>
        </w:tc>
      </w:tr>
    </w:tbl>
    <w:p w14:paraId="285A9B49" w14:textId="77777777" w:rsidR="0020187D" w:rsidRPr="00F21A76" w:rsidRDefault="0020187D" w:rsidP="0020187D"/>
    <w:p w14:paraId="3703FC10" w14:textId="77777777" w:rsidR="0020187D" w:rsidRPr="00F21A76" w:rsidRDefault="0020187D" w:rsidP="00DD778F">
      <w:pPr>
        <w:pStyle w:val="Heading4"/>
      </w:pPr>
      <w:bookmarkStart w:id="1241" w:name="_Toc87872073"/>
      <w:r w:rsidRPr="00F21A76">
        <w:t>5.5.2.2</w:t>
      </w:r>
      <w:r w:rsidRPr="00F21A76">
        <w:tab/>
      </w:r>
      <w:proofErr w:type="gramStart"/>
      <w:r w:rsidRPr="00F21A76">
        <w:t>triMap</w:t>
      </w:r>
      <w:proofErr w:type="gramEnd"/>
      <w:r w:rsidRPr="00F21A76">
        <w:t xml:space="preserve"> (TE </w:t>
      </w:r>
      <w:r w:rsidRPr="00F21A76">
        <w:sym w:font="Symbol" w:char="F0AE"/>
      </w:r>
      <w:r w:rsidRPr="00F21A76">
        <w:t xml:space="preserve"> SA)</w:t>
      </w:r>
      <w:bookmarkEnd w:id="124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08"/>
        <w:gridCol w:w="8167"/>
      </w:tblGrid>
      <w:tr w:rsidR="0020187D" w:rsidRPr="00F21A76" w14:paraId="4A571B1D" w14:textId="77777777" w:rsidTr="00DE65B3">
        <w:trPr>
          <w:jc w:val="center"/>
        </w:trPr>
        <w:tc>
          <w:tcPr>
            <w:tcW w:w="1608" w:type="dxa"/>
          </w:tcPr>
          <w:p w14:paraId="2EE9C2A9" w14:textId="77777777" w:rsidR="0020187D" w:rsidRPr="00F21A76" w:rsidRDefault="0020187D" w:rsidP="00DE65B3">
            <w:pPr>
              <w:pStyle w:val="TAL"/>
              <w:rPr>
                <w:b/>
              </w:rPr>
            </w:pPr>
            <w:r w:rsidRPr="00F21A76">
              <w:rPr>
                <w:b/>
              </w:rPr>
              <w:t>Signature</w:t>
            </w:r>
          </w:p>
        </w:tc>
        <w:tc>
          <w:tcPr>
            <w:tcW w:w="8167" w:type="dxa"/>
          </w:tcPr>
          <w:p w14:paraId="58DDA6DC" w14:textId="77777777" w:rsidR="0020187D" w:rsidRPr="00F21A76" w:rsidRDefault="0020187D" w:rsidP="00DE65B3">
            <w:pPr>
              <w:pStyle w:val="TAL"/>
              <w:ind w:left="1953" w:hanging="1953"/>
              <w:rPr>
                <w:rFonts w:ascii="Courier New" w:hAnsi="Courier New" w:cs="Courier New"/>
                <w:szCs w:val="18"/>
              </w:rPr>
            </w:pPr>
            <w:r w:rsidRPr="00F21A76">
              <w:rPr>
                <w:rFonts w:ascii="Courier New" w:hAnsi="Courier New" w:cs="Courier New"/>
                <w:szCs w:val="18"/>
              </w:rPr>
              <w:t>TriStatusType triMap(in TriPortIdType compPortId,</w:t>
            </w:r>
            <w:r w:rsidRPr="00F21A76">
              <w:rPr>
                <w:rFonts w:ascii="Courier New" w:hAnsi="Courier New" w:cs="Courier New"/>
                <w:szCs w:val="18"/>
              </w:rPr>
              <w:br/>
              <w:t xml:space="preserve"> in TriPortIdType tsiPortId)</w:t>
            </w:r>
          </w:p>
        </w:tc>
      </w:tr>
      <w:tr w:rsidR="0020187D" w:rsidRPr="00F21A76" w14:paraId="5FEEC5D6" w14:textId="77777777" w:rsidTr="00DE65B3">
        <w:trPr>
          <w:jc w:val="center"/>
        </w:trPr>
        <w:tc>
          <w:tcPr>
            <w:tcW w:w="1608" w:type="dxa"/>
          </w:tcPr>
          <w:p w14:paraId="0AB81589" w14:textId="77777777" w:rsidR="0020187D" w:rsidRPr="00F21A76" w:rsidRDefault="0020187D" w:rsidP="00DE65B3">
            <w:pPr>
              <w:pStyle w:val="TAL"/>
              <w:rPr>
                <w:b/>
              </w:rPr>
            </w:pPr>
            <w:r w:rsidRPr="00F21A76">
              <w:rPr>
                <w:b/>
              </w:rPr>
              <w:t xml:space="preserve">In Parameters </w:t>
            </w:r>
          </w:p>
        </w:tc>
        <w:tc>
          <w:tcPr>
            <w:tcW w:w="8167" w:type="dxa"/>
          </w:tcPr>
          <w:p w14:paraId="531ECEC2" w14:textId="77777777" w:rsidR="0020187D" w:rsidRPr="00F21A76" w:rsidRDefault="0020187D" w:rsidP="00A05A80">
            <w:pPr>
              <w:pStyle w:val="TAL"/>
              <w:tabs>
                <w:tab w:val="left" w:pos="1409"/>
              </w:tabs>
              <w:rPr>
                <w:szCs w:val="18"/>
              </w:rPr>
            </w:pPr>
            <w:r w:rsidRPr="00F21A76">
              <w:rPr>
                <w:rFonts w:ascii="Courier New" w:hAnsi="Courier New" w:cs="Courier New"/>
                <w:szCs w:val="18"/>
              </w:rPr>
              <w:t>compPortId</w:t>
            </w:r>
            <w:r w:rsidRPr="00F21A76">
              <w:rPr>
                <w:szCs w:val="18"/>
              </w:rPr>
              <w:tab/>
              <w:t>identifier of the test component port to be mapped</w:t>
            </w:r>
            <w:r w:rsidRPr="00F21A76">
              <w:rPr>
                <w:szCs w:val="18"/>
              </w:rPr>
              <w:br/>
            </w:r>
            <w:r w:rsidRPr="00F21A76">
              <w:rPr>
                <w:rFonts w:ascii="Courier New" w:hAnsi="Courier New" w:cs="Courier New"/>
                <w:szCs w:val="18"/>
              </w:rPr>
              <w:t>tsiPortId</w:t>
            </w:r>
            <w:r w:rsidRPr="00F21A76">
              <w:rPr>
                <w:szCs w:val="18"/>
              </w:rPr>
              <w:tab/>
              <w:t>identifier of the test system interface port to be mapped</w:t>
            </w:r>
          </w:p>
        </w:tc>
      </w:tr>
      <w:tr w:rsidR="0020187D" w:rsidRPr="00F21A76" w14:paraId="4D6C08B6" w14:textId="77777777" w:rsidTr="00DE65B3">
        <w:trPr>
          <w:jc w:val="center"/>
        </w:trPr>
        <w:tc>
          <w:tcPr>
            <w:tcW w:w="1608" w:type="dxa"/>
          </w:tcPr>
          <w:p w14:paraId="66288904" w14:textId="77777777" w:rsidR="0020187D" w:rsidRPr="00F21A76" w:rsidRDefault="0020187D" w:rsidP="00DE65B3">
            <w:pPr>
              <w:pStyle w:val="TAL"/>
              <w:rPr>
                <w:b/>
              </w:rPr>
            </w:pPr>
            <w:r w:rsidRPr="00F21A76">
              <w:rPr>
                <w:b/>
              </w:rPr>
              <w:t>Out Parameters</w:t>
            </w:r>
          </w:p>
        </w:tc>
        <w:tc>
          <w:tcPr>
            <w:tcW w:w="8167" w:type="dxa"/>
          </w:tcPr>
          <w:p w14:paraId="3C1D5C55" w14:textId="77777777" w:rsidR="0020187D" w:rsidRPr="00F21A76" w:rsidRDefault="0020187D" w:rsidP="00DE65B3">
            <w:pPr>
              <w:pStyle w:val="TAL"/>
              <w:rPr>
                <w:szCs w:val="18"/>
              </w:rPr>
            </w:pPr>
            <w:r w:rsidRPr="00F21A76">
              <w:rPr>
                <w:szCs w:val="18"/>
              </w:rPr>
              <w:t>n.a.</w:t>
            </w:r>
          </w:p>
        </w:tc>
      </w:tr>
      <w:tr w:rsidR="0020187D" w:rsidRPr="00F21A76" w14:paraId="20EA196B" w14:textId="77777777" w:rsidTr="00DE65B3">
        <w:trPr>
          <w:jc w:val="center"/>
        </w:trPr>
        <w:tc>
          <w:tcPr>
            <w:tcW w:w="1608" w:type="dxa"/>
          </w:tcPr>
          <w:p w14:paraId="4497142B" w14:textId="77777777" w:rsidR="0020187D" w:rsidRPr="00F21A76" w:rsidRDefault="0020187D" w:rsidP="00DE65B3">
            <w:pPr>
              <w:pStyle w:val="TAL"/>
              <w:rPr>
                <w:b/>
              </w:rPr>
            </w:pPr>
            <w:r w:rsidRPr="00F21A76">
              <w:rPr>
                <w:b/>
              </w:rPr>
              <w:t>Return Value</w:t>
            </w:r>
          </w:p>
        </w:tc>
        <w:tc>
          <w:tcPr>
            <w:tcW w:w="8167" w:type="dxa"/>
          </w:tcPr>
          <w:p w14:paraId="72ED9E98"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cs="Courier New"/>
                <w:szCs w:val="18"/>
              </w:rPr>
              <w:t>triMap</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7DA8D891" w14:textId="77777777" w:rsidTr="00DE65B3">
        <w:trPr>
          <w:jc w:val="center"/>
        </w:trPr>
        <w:tc>
          <w:tcPr>
            <w:tcW w:w="1608" w:type="dxa"/>
          </w:tcPr>
          <w:p w14:paraId="4FDDDC70" w14:textId="77777777" w:rsidR="0020187D" w:rsidRPr="00F21A76" w:rsidRDefault="0020187D" w:rsidP="00DE65B3">
            <w:pPr>
              <w:pStyle w:val="TAL"/>
              <w:rPr>
                <w:b/>
              </w:rPr>
            </w:pPr>
            <w:r w:rsidRPr="00F21A76">
              <w:rPr>
                <w:b/>
              </w:rPr>
              <w:t>Constraints</w:t>
            </w:r>
          </w:p>
        </w:tc>
        <w:tc>
          <w:tcPr>
            <w:tcW w:w="8167" w:type="dxa"/>
          </w:tcPr>
          <w:p w14:paraId="0D5E81DE"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map operation.</w:t>
            </w:r>
          </w:p>
        </w:tc>
      </w:tr>
      <w:tr w:rsidR="0020187D" w:rsidRPr="00F21A76" w14:paraId="7210CE8D" w14:textId="77777777" w:rsidTr="00DE65B3">
        <w:trPr>
          <w:jc w:val="center"/>
        </w:trPr>
        <w:tc>
          <w:tcPr>
            <w:tcW w:w="1608" w:type="dxa"/>
          </w:tcPr>
          <w:p w14:paraId="51893859" w14:textId="77777777" w:rsidR="0020187D" w:rsidRPr="00F21A76" w:rsidRDefault="0020187D" w:rsidP="00DE65B3">
            <w:pPr>
              <w:pStyle w:val="TAL"/>
              <w:rPr>
                <w:b/>
              </w:rPr>
            </w:pPr>
            <w:r w:rsidRPr="00F21A76">
              <w:rPr>
                <w:b/>
              </w:rPr>
              <w:t>Effect</w:t>
            </w:r>
          </w:p>
        </w:tc>
        <w:tc>
          <w:tcPr>
            <w:tcW w:w="8167" w:type="dxa"/>
          </w:tcPr>
          <w:p w14:paraId="184389F9" w14:textId="77777777" w:rsidR="0020187D" w:rsidRPr="00F21A76" w:rsidRDefault="0020187D" w:rsidP="00DE65B3">
            <w:pPr>
              <w:pStyle w:val="TAL"/>
              <w:rPr>
                <w:szCs w:val="18"/>
              </w:rPr>
            </w:pPr>
            <w:r w:rsidRPr="00F21A76">
              <w:rPr>
                <w:szCs w:val="18"/>
              </w:rPr>
              <w:t xml:space="preserve">The SA can establish a dynamic connection to the SUT for the referenced TSI port. </w:t>
            </w:r>
            <w:r w:rsidRPr="00F21A76">
              <w:rPr>
                <w:szCs w:val="18"/>
              </w:rPr>
              <w:br/>
              <w:t xml:space="preserve">The </w:t>
            </w:r>
            <w:r w:rsidRPr="00F21A76">
              <w:rPr>
                <w:rFonts w:ascii="Courier New" w:hAnsi="Courier New" w:cs="Courier New"/>
                <w:szCs w:val="18"/>
              </w:rPr>
              <w:t>triMap</w:t>
            </w:r>
            <w:r w:rsidRPr="00F21A76">
              <w:rPr>
                <w:szCs w:val="18"/>
              </w:rPr>
              <w:t xml:space="preserve"> operation returns </w:t>
            </w:r>
            <w:r w:rsidRPr="00F21A76">
              <w:rPr>
                <w:b/>
                <w:i/>
                <w:szCs w:val="18"/>
              </w:rPr>
              <w:t>TRI_Error</w:t>
            </w:r>
            <w:r w:rsidRPr="00F21A76">
              <w:rPr>
                <w:szCs w:val="18"/>
              </w:rPr>
              <w:t xml:space="preserve"> in case a connection could not be established successfully, </w:t>
            </w:r>
            <w:r w:rsidRPr="00F21A76">
              <w:rPr>
                <w:b/>
                <w:i/>
                <w:szCs w:val="18"/>
              </w:rPr>
              <w:t>TRI_OK</w:t>
            </w:r>
            <w:r w:rsidRPr="00F21A76">
              <w:rPr>
                <w:szCs w:val="18"/>
              </w:rPr>
              <w:t xml:space="preserve"> otherwise. The operation should return </w:t>
            </w:r>
            <w:r w:rsidRPr="00F21A76">
              <w:rPr>
                <w:b/>
                <w:i/>
                <w:szCs w:val="18"/>
              </w:rPr>
              <w:t>TRI_OK</w:t>
            </w:r>
            <w:r w:rsidRPr="00F21A76">
              <w:rPr>
                <w:szCs w:val="18"/>
              </w:rPr>
              <w:t xml:space="preserve"> in case no dynamic connection needs to be established by the test system.</w:t>
            </w:r>
          </w:p>
        </w:tc>
      </w:tr>
    </w:tbl>
    <w:p w14:paraId="09D0E0CD" w14:textId="77777777" w:rsidR="0020187D" w:rsidRPr="00F21A76" w:rsidRDefault="0020187D" w:rsidP="0020187D"/>
    <w:p w14:paraId="2D4CC967" w14:textId="77777777" w:rsidR="00B42927" w:rsidRPr="00F21A76" w:rsidRDefault="00B42927" w:rsidP="00DD778F">
      <w:pPr>
        <w:pStyle w:val="Heading4"/>
      </w:pPr>
      <w:bookmarkStart w:id="1242" w:name="_Toc87872074"/>
      <w:r w:rsidRPr="00F21A76">
        <w:t>5.5.2.3</w:t>
      </w:r>
      <w:r w:rsidRPr="00F21A76">
        <w:tab/>
      </w:r>
      <w:proofErr w:type="gramStart"/>
      <w:r w:rsidRPr="00F21A76">
        <w:t>triMap</w:t>
      </w:r>
      <w:r w:rsidR="00E17C92" w:rsidRPr="00F21A76">
        <w:t>Param</w:t>
      </w:r>
      <w:proofErr w:type="gramEnd"/>
      <w:r w:rsidRPr="00F21A76">
        <w:t xml:space="preserve"> (TE </w:t>
      </w:r>
      <w:r w:rsidRPr="00F21A76">
        <w:sym w:font="Symbol" w:char="F0AE"/>
      </w:r>
      <w:r w:rsidRPr="00F21A76">
        <w:t xml:space="preserve"> SA)</w:t>
      </w:r>
      <w:bookmarkEnd w:id="124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08"/>
        <w:gridCol w:w="8167"/>
      </w:tblGrid>
      <w:tr w:rsidR="00B42927" w:rsidRPr="00F21A76" w14:paraId="45296887" w14:textId="77777777" w:rsidTr="00C81092">
        <w:trPr>
          <w:jc w:val="center"/>
        </w:trPr>
        <w:tc>
          <w:tcPr>
            <w:tcW w:w="1608" w:type="dxa"/>
          </w:tcPr>
          <w:p w14:paraId="75D73F58" w14:textId="77777777" w:rsidR="00B42927" w:rsidRPr="00F21A76" w:rsidRDefault="00B42927" w:rsidP="00C81092">
            <w:pPr>
              <w:pStyle w:val="TAL"/>
              <w:rPr>
                <w:b/>
              </w:rPr>
            </w:pPr>
            <w:r w:rsidRPr="00F21A76">
              <w:rPr>
                <w:b/>
              </w:rPr>
              <w:t>Signature</w:t>
            </w:r>
          </w:p>
        </w:tc>
        <w:tc>
          <w:tcPr>
            <w:tcW w:w="8167" w:type="dxa"/>
          </w:tcPr>
          <w:p w14:paraId="5DA60562" w14:textId="77777777" w:rsidR="00B42927" w:rsidRPr="00F21A76" w:rsidRDefault="00B42927" w:rsidP="00C81092">
            <w:pPr>
              <w:pStyle w:val="TAL"/>
              <w:ind w:left="1953" w:hanging="1953"/>
              <w:rPr>
                <w:rFonts w:ascii="Courier New" w:hAnsi="Courier New" w:cs="Courier New"/>
                <w:szCs w:val="18"/>
              </w:rPr>
            </w:pPr>
            <w:r w:rsidRPr="00F21A76">
              <w:rPr>
                <w:rFonts w:ascii="Courier New" w:hAnsi="Courier New" w:cs="Courier New"/>
                <w:szCs w:val="18"/>
              </w:rPr>
              <w:t>TriStatusType triMap</w:t>
            </w:r>
            <w:r w:rsidR="00E17C92" w:rsidRPr="00F21A76">
              <w:rPr>
                <w:rFonts w:ascii="Courier New" w:hAnsi="Courier New" w:cs="Courier New"/>
                <w:szCs w:val="18"/>
              </w:rPr>
              <w:t>Param</w:t>
            </w:r>
            <w:r w:rsidRPr="00F21A76">
              <w:rPr>
                <w:rFonts w:ascii="Courier New" w:hAnsi="Courier New" w:cs="Courier New"/>
                <w:szCs w:val="18"/>
              </w:rPr>
              <w:t>(in TriPortIdType compPortId,</w:t>
            </w:r>
            <w:r w:rsidRPr="00F21A76">
              <w:rPr>
                <w:rFonts w:ascii="Courier New" w:hAnsi="Courier New" w:cs="Courier New"/>
                <w:szCs w:val="18"/>
              </w:rPr>
              <w:br/>
              <w:t xml:space="preserve"> in TriPortIdType tsiPortId,</w:t>
            </w:r>
            <w:r w:rsidRPr="00F21A76">
              <w:rPr>
                <w:rFonts w:ascii="Courier New" w:hAnsi="Courier New" w:cs="Courier New"/>
                <w:szCs w:val="18"/>
              </w:rPr>
              <w:br/>
              <w:t xml:space="preserve"> in TriParameterListType paramList)</w:t>
            </w:r>
          </w:p>
        </w:tc>
      </w:tr>
      <w:tr w:rsidR="00B42927" w:rsidRPr="00F21A76" w14:paraId="41D22DED" w14:textId="77777777" w:rsidTr="00C81092">
        <w:trPr>
          <w:jc w:val="center"/>
        </w:trPr>
        <w:tc>
          <w:tcPr>
            <w:tcW w:w="1608" w:type="dxa"/>
          </w:tcPr>
          <w:p w14:paraId="609BDA68" w14:textId="77777777" w:rsidR="00B42927" w:rsidRPr="00F21A76" w:rsidRDefault="00B42927" w:rsidP="00C81092">
            <w:pPr>
              <w:pStyle w:val="TAL"/>
              <w:rPr>
                <w:b/>
              </w:rPr>
            </w:pPr>
            <w:r w:rsidRPr="00F21A76">
              <w:rPr>
                <w:b/>
              </w:rPr>
              <w:t xml:space="preserve">In Parameters </w:t>
            </w:r>
          </w:p>
        </w:tc>
        <w:tc>
          <w:tcPr>
            <w:tcW w:w="8167" w:type="dxa"/>
          </w:tcPr>
          <w:p w14:paraId="5616C00A" w14:textId="77777777" w:rsidR="00B42927" w:rsidRPr="00F21A76" w:rsidRDefault="00B42927" w:rsidP="00EB1F1D">
            <w:pPr>
              <w:pStyle w:val="TAL"/>
              <w:tabs>
                <w:tab w:val="left" w:pos="1409"/>
              </w:tabs>
            </w:pPr>
            <w:r w:rsidRPr="00F21A76">
              <w:rPr>
                <w:rFonts w:ascii="Courier New" w:hAnsi="Courier New" w:cs="Courier New"/>
                <w:szCs w:val="18"/>
              </w:rPr>
              <w:t>compPortId</w:t>
            </w:r>
            <w:r w:rsidRPr="00F21A76">
              <w:tab/>
              <w:t>identifier of the test component port to be mapped</w:t>
            </w:r>
            <w:r w:rsidRPr="00F21A76">
              <w:br/>
            </w:r>
            <w:r w:rsidRPr="00F21A76">
              <w:rPr>
                <w:rFonts w:ascii="Courier New" w:hAnsi="Courier New" w:cs="Courier New"/>
                <w:szCs w:val="18"/>
              </w:rPr>
              <w:t>tsiPortId</w:t>
            </w:r>
            <w:r w:rsidRPr="00F21A76">
              <w:tab/>
              <w:t>identifier of the test system interface port to be mapped</w:t>
            </w:r>
            <w:r w:rsidRPr="00F21A76">
              <w:br/>
            </w:r>
            <w:r w:rsidR="00481049" w:rsidRPr="00F21A76">
              <w:rPr>
                <w:rFonts w:ascii="Courier New" w:hAnsi="Courier New"/>
                <w:szCs w:val="18"/>
              </w:rPr>
              <w:t>paramList</w:t>
            </w:r>
            <w:r w:rsidR="00481049" w:rsidRPr="00F21A76">
              <w:tab/>
            </w:r>
            <w:r w:rsidRPr="00F21A76">
              <w:t>configuration parameter list</w:t>
            </w:r>
          </w:p>
        </w:tc>
      </w:tr>
      <w:tr w:rsidR="00B42927" w:rsidRPr="00F21A76" w14:paraId="724ACA51" w14:textId="77777777" w:rsidTr="00C81092">
        <w:trPr>
          <w:jc w:val="center"/>
        </w:trPr>
        <w:tc>
          <w:tcPr>
            <w:tcW w:w="1608" w:type="dxa"/>
          </w:tcPr>
          <w:p w14:paraId="3738C553" w14:textId="77777777" w:rsidR="00B42927" w:rsidRPr="00F21A76" w:rsidRDefault="00B42927" w:rsidP="00C81092">
            <w:pPr>
              <w:pStyle w:val="TAL"/>
              <w:rPr>
                <w:b/>
              </w:rPr>
            </w:pPr>
            <w:r w:rsidRPr="00F21A76">
              <w:rPr>
                <w:b/>
              </w:rPr>
              <w:t>Out Parameters</w:t>
            </w:r>
          </w:p>
        </w:tc>
        <w:tc>
          <w:tcPr>
            <w:tcW w:w="8167" w:type="dxa"/>
          </w:tcPr>
          <w:p w14:paraId="17F6CE08" w14:textId="77777777" w:rsidR="00B42927" w:rsidRPr="00F21A76" w:rsidRDefault="00B42927" w:rsidP="00C81092">
            <w:pPr>
              <w:pStyle w:val="TAL"/>
            </w:pPr>
            <w:r w:rsidRPr="00F21A76">
              <w:t>n.a.</w:t>
            </w:r>
          </w:p>
        </w:tc>
      </w:tr>
      <w:tr w:rsidR="00B42927" w:rsidRPr="00F21A76" w14:paraId="3707BF3B" w14:textId="77777777" w:rsidTr="00C81092">
        <w:trPr>
          <w:jc w:val="center"/>
        </w:trPr>
        <w:tc>
          <w:tcPr>
            <w:tcW w:w="1608" w:type="dxa"/>
          </w:tcPr>
          <w:p w14:paraId="3A407538" w14:textId="77777777" w:rsidR="00B42927" w:rsidRPr="00F21A76" w:rsidRDefault="00B42927" w:rsidP="00C81092">
            <w:pPr>
              <w:pStyle w:val="TAL"/>
              <w:rPr>
                <w:b/>
              </w:rPr>
            </w:pPr>
            <w:r w:rsidRPr="00F21A76">
              <w:rPr>
                <w:b/>
              </w:rPr>
              <w:t>Return Value</w:t>
            </w:r>
          </w:p>
        </w:tc>
        <w:tc>
          <w:tcPr>
            <w:tcW w:w="8167" w:type="dxa"/>
          </w:tcPr>
          <w:p w14:paraId="55DDBF7B" w14:textId="77777777" w:rsidR="00B42927" w:rsidRPr="00F21A76" w:rsidRDefault="00B42927" w:rsidP="00C81092">
            <w:pPr>
              <w:pStyle w:val="TAL"/>
            </w:pPr>
            <w:r w:rsidRPr="00F21A76">
              <w:t xml:space="preserve">The return status of the </w:t>
            </w:r>
            <w:r w:rsidRPr="00F21A76">
              <w:rPr>
                <w:rFonts w:ascii="Courier New" w:hAnsi="Courier New" w:cs="Courier New"/>
                <w:szCs w:val="18"/>
              </w:rPr>
              <w:t>triMap</w:t>
            </w:r>
            <w:r w:rsidR="00E17C92" w:rsidRPr="00F21A76">
              <w:rPr>
                <w:rFonts w:ascii="Courier New" w:hAnsi="Courier New" w:cs="Courier New"/>
                <w:szCs w:val="18"/>
              </w:rPr>
              <w:t>Param</w:t>
            </w:r>
            <w:r w:rsidRPr="00F21A76">
              <w:t xml:space="preserve"> operation. The return status indicates the local success (</w:t>
            </w:r>
            <w:r w:rsidRPr="00F21A76">
              <w:rPr>
                <w:b/>
                <w:i/>
              </w:rPr>
              <w:t>TRI_OK</w:t>
            </w:r>
            <w:r w:rsidRPr="00F21A76">
              <w:t>) or failure (</w:t>
            </w:r>
            <w:r w:rsidRPr="00F21A76">
              <w:rPr>
                <w:b/>
                <w:i/>
              </w:rPr>
              <w:t>TRI_Error</w:t>
            </w:r>
            <w:r w:rsidRPr="00F21A76">
              <w:t>) of the operation.</w:t>
            </w:r>
          </w:p>
        </w:tc>
      </w:tr>
      <w:tr w:rsidR="00B42927" w:rsidRPr="00F21A76" w14:paraId="722CAA8B" w14:textId="77777777" w:rsidTr="00C81092">
        <w:trPr>
          <w:jc w:val="center"/>
        </w:trPr>
        <w:tc>
          <w:tcPr>
            <w:tcW w:w="1608" w:type="dxa"/>
          </w:tcPr>
          <w:p w14:paraId="3F400357" w14:textId="77777777" w:rsidR="00B42927" w:rsidRPr="00F21A76" w:rsidRDefault="00B42927" w:rsidP="00C81092">
            <w:pPr>
              <w:pStyle w:val="TAL"/>
              <w:rPr>
                <w:b/>
              </w:rPr>
            </w:pPr>
            <w:r w:rsidRPr="00F21A76">
              <w:rPr>
                <w:b/>
              </w:rPr>
              <w:t>Constraints</w:t>
            </w:r>
          </w:p>
        </w:tc>
        <w:tc>
          <w:tcPr>
            <w:tcW w:w="8167" w:type="dxa"/>
          </w:tcPr>
          <w:p w14:paraId="15CCF055" w14:textId="77777777" w:rsidR="00B42927" w:rsidRPr="00F21A76" w:rsidRDefault="00B42927" w:rsidP="00B42927">
            <w:pPr>
              <w:pStyle w:val="TAL"/>
            </w:pPr>
            <w:r w:rsidRPr="00F21A76">
              <w:t>This operation is called by the TE when it executes a TTCN</w:t>
            </w:r>
            <w:r w:rsidRPr="00F21A76">
              <w:noBreakHyphen/>
              <w:t>3 map operation including parameters.</w:t>
            </w:r>
          </w:p>
        </w:tc>
      </w:tr>
      <w:tr w:rsidR="00B42927" w:rsidRPr="00F21A76" w14:paraId="1DE4D0B3" w14:textId="77777777" w:rsidTr="00C81092">
        <w:trPr>
          <w:jc w:val="center"/>
        </w:trPr>
        <w:tc>
          <w:tcPr>
            <w:tcW w:w="1608" w:type="dxa"/>
          </w:tcPr>
          <w:p w14:paraId="36978325" w14:textId="77777777" w:rsidR="00B42927" w:rsidRPr="00F21A76" w:rsidRDefault="00B42927" w:rsidP="00C81092">
            <w:pPr>
              <w:pStyle w:val="TAL"/>
              <w:rPr>
                <w:b/>
              </w:rPr>
            </w:pPr>
            <w:r w:rsidRPr="00F21A76">
              <w:rPr>
                <w:b/>
              </w:rPr>
              <w:t>Effect</w:t>
            </w:r>
          </w:p>
        </w:tc>
        <w:tc>
          <w:tcPr>
            <w:tcW w:w="8167" w:type="dxa"/>
          </w:tcPr>
          <w:p w14:paraId="6D8EE49A" w14:textId="77777777" w:rsidR="00B42927" w:rsidRPr="00F21A76" w:rsidRDefault="00B42927" w:rsidP="00B42927">
            <w:pPr>
              <w:pStyle w:val="TAL"/>
            </w:pPr>
            <w:r w:rsidRPr="00F21A76">
              <w:t xml:space="preserve">The SA can establish a dynamic connection to the SUT for the referenced TSI port. </w:t>
            </w:r>
            <w:r w:rsidRPr="00F21A76">
              <w:br/>
              <w:t xml:space="preserve">The </w:t>
            </w:r>
            <w:r w:rsidRPr="00F21A76">
              <w:rPr>
                <w:rFonts w:ascii="Courier New" w:hAnsi="Courier New" w:cs="Courier New"/>
                <w:szCs w:val="18"/>
              </w:rPr>
              <w:t>triMap</w:t>
            </w:r>
            <w:r w:rsidR="00E17C92" w:rsidRPr="00F21A76">
              <w:rPr>
                <w:rFonts w:ascii="Courier New" w:hAnsi="Courier New" w:cs="Courier New"/>
                <w:szCs w:val="18"/>
              </w:rPr>
              <w:t>Param</w:t>
            </w:r>
            <w:r w:rsidRPr="00F21A76">
              <w:t xml:space="preserve"> operation returns </w:t>
            </w:r>
            <w:r w:rsidRPr="00F21A76">
              <w:rPr>
                <w:b/>
                <w:i/>
              </w:rPr>
              <w:t>TRI_Error</w:t>
            </w:r>
            <w:r w:rsidRPr="00F21A76">
              <w:t xml:space="preserve"> in case a connection could not be established successfully, </w:t>
            </w:r>
            <w:r w:rsidRPr="00F21A76">
              <w:rPr>
                <w:b/>
                <w:i/>
              </w:rPr>
              <w:t>TRI_OK</w:t>
            </w:r>
            <w:r w:rsidRPr="00F21A76">
              <w:t xml:space="preserve"> otherwise. The operation should return </w:t>
            </w:r>
            <w:r w:rsidRPr="00F21A76">
              <w:rPr>
                <w:b/>
                <w:i/>
              </w:rPr>
              <w:t>TRI_OK</w:t>
            </w:r>
            <w:r w:rsidRPr="00F21A76">
              <w:t xml:space="preserve"> in case no dynamic connection needs to be established by the test system. The configuration parameter </w:t>
            </w:r>
            <w:r w:rsidRPr="00F21A76">
              <w:rPr>
                <w:rFonts w:ascii="Courier New" w:hAnsi="Courier New" w:cs="Courier New"/>
                <w:szCs w:val="18"/>
              </w:rPr>
              <w:t>paramList</w:t>
            </w:r>
            <w:r w:rsidRPr="00F21A76">
              <w:t xml:space="preserve"> can be used for setting connection establishment specific parameters.</w:t>
            </w:r>
          </w:p>
        </w:tc>
      </w:tr>
    </w:tbl>
    <w:p w14:paraId="6E27141A" w14:textId="77777777" w:rsidR="00B42927" w:rsidRPr="00F21A76" w:rsidRDefault="00B42927" w:rsidP="00B42927"/>
    <w:p w14:paraId="6C3B28AC" w14:textId="77777777" w:rsidR="0020187D" w:rsidRPr="00F21A76" w:rsidRDefault="0020187D" w:rsidP="00DD778F">
      <w:pPr>
        <w:pStyle w:val="Heading4"/>
      </w:pPr>
      <w:bookmarkStart w:id="1243" w:name="_Toc87872075"/>
      <w:r w:rsidRPr="00F21A76">
        <w:lastRenderedPageBreak/>
        <w:t>5.5.2.</w:t>
      </w:r>
      <w:r w:rsidR="00B42927" w:rsidRPr="00F21A76">
        <w:t>4</w:t>
      </w:r>
      <w:r w:rsidRPr="00F21A76">
        <w:tab/>
      </w:r>
      <w:proofErr w:type="gramStart"/>
      <w:r w:rsidRPr="00F21A76">
        <w:t>triUnmap</w:t>
      </w:r>
      <w:proofErr w:type="gramEnd"/>
      <w:r w:rsidRPr="00F21A76">
        <w:t xml:space="preserve"> (TE </w:t>
      </w:r>
      <w:r w:rsidRPr="00F21A76">
        <w:sym w:font="Symbol" w:char="F0AE"/>
      </w:r>
      <w:r w:rsidRPr="00F21A76">
        <w:t xml:space="preserve"> SA)</w:t>
      </w:r>
      <w:bookmarkEnd w:id="12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20187D" w:rsidRPr="00F21A76" w14:paraId="79605CDB" w14:textId="77777777" w:rsidTr="00DE65B3">
        <w:trPr>
          <w:jc w:val="center"/>
        </w:trPr>
        <w:tc>
          <w:tcPr>
            <w:tcW w:w="1486" w:type="dxa"/>
          </w:tcPr>
          <w:p w14:paraId="349438CF" w14:textId="77777777" w:rsidR="0020187D" w:rsidRPr="00F21A76" w:rsidRDefault="0020187D" w:rsidP="00DE65B3">
            <w:pPr>
              <w:pStyle w:val="TAL"/>
              <w:rPr>
                <w:b/>
              </w:rPr>
            </w:pPr>
            <w:r w:rsidRPr="00F21A76">
              <w:rPr>
                <w:b/>
              </w:rPr>
              <w:t>Signature</w:t>
            </w:r>
          </w:p>
        </w:tc>
        <w:tc>
          <w:tcPr>
            <w:tcW w:w="8289" w:type="dxa"/>
          </w:tcPr>
          <w:p w14:paraId="35542D73" w14:textId="77777777" w:rsidR="0020187D" w:rsidRPr="00F21A76" w:rsidRDefault="0020187D" w:rsidP="00DE65B3">
            <w:pPr>
              <w:pStyle w:val="TAL"/>
              <w:ind w:left="2253" w:hanging="2253"/>
              <w:rPr>
                <w:szCs w:val="18"/>
              </w:rPr>
            </w:pPr>
            <w:r w:rsidRPr="00F21A76">
              <w:rPr>
                <w:rFonts w:ascii="Courier New" w:hAnsi="Courier New" w:cs="Courier New"/>
                <w:szCs w:val="18"/>
              </w:rPr>
              <w:t xml:space="preserve">TriStatusType triUnmap(in TriPortIdType compPortId, </w:t>
            </w:r>
            <w:r w:rsidRPr="00F21A76">
              <w:rPr>
                <w:rFonts w:ascii="Courier New" w:hAnsi="Courier New" w:cs="Courier New"/>
                <w:szCs w:val="18"/>
              </w:rPr>
              <w:br/>
              <w:t>in TriPortIdType tsiPortId)</w:t>
            </w:r>
          </w:p>
        </w:tc>
      </w:tr>
      <w:tr w:rsidR="0020187D" w:rsidRPr="00F21A76" w14:paraId="12117481" w14:textId="77777777" w:rsidTr="00DE65B3">
        <w:trPr>
          <w:jc w:val="center"/>
        </w:trPr>
        <w:tc>
          <w:tcPr>
            <w:tcW w:w="1486" w:type="dxa"/>
          </w:tcPr>
          <w:p w14:paraId="00D733BA" w14:textId="77777777" w:rsidR="0020187D" w:rsidRPr="00F21A76" w:rsidRDefault="0020187D" w:rsidP="00DE65B3">
            <w:pPr>
              <w:pStyle w:val="TAL"/>
              <w:rPr>
                <w:b/>
              </w:rPr>
            </w:pPr>
            <w:r w:rsidRPr="00F21A76">
              <w:rPr>
                <w:b/>
              </w:rPr>
              <w:t xml:space="preserve">In Parameters </w:t>
            </w:r>
          </w:p>
        </w:tc>
        <w:tc>
          <w:tcPr>
            <w:tcW w:w="8289" w:type="dxa"/>
          </w:tcPr>
          <w:p w14:paraId="5AE804EA" w14:textId="77777777" w:rsidR="0020187D" w:rsidRPr="00F21A76" w:rsidRDefault="0020187D" w:rsidP="00A05A80">
            <w:pPr>
              <w:pStyle w:val="TAL"/>
              <w:tabs>
                <w:tab w:val="left" w:pos="1531"/>
              </w:tabs>
              <w:rPr>
                <w:szCs w:val="18"/>
              </w:rPr>
            </w:pPr>
            <w:r w:rsidRPr="00F21A76">
              <w:rPr>
                <w:rFonts w:ascii="Courier New" w:hAnsi="Courier New" w:cs="Courier New"/>
                <w:szCs w:val="18"/>
              </w:rPr>
              <w:t>compPortId</w:t>
            </w:r>
            <w:r w:rsidRPr="00F21A76">
              <w:rPr>
                <w:szCs w:val="18"/>
              </w:rPr>
              <w:tab/>
              <w:t>identifier of the test component port to be unmapped</w:t>
            </w:r>
            <w:r w:rsidRPr="00F21A76">
              <w:rPr>
                <w:szCs w:val="18"/>
              </w:rPr>
              <w:br/>
            </w:r>
            <w:r w:rsidRPr="00F21A76">
              <w:rPr>
                <w:rFonts w:ascii="Courier New" w:hAnsi="Courier New" w:cs="Courier New"/>
                <w:szCs w:val="18"/>
              </w:rPr>
              <w:t>tsiPortId</w:t>
            </w:r>
            <w:r w:rsidRPr="00F21A76">
              <w:rPr>
                <w:szCs w:val="18"/>
              </w:rPr>
              <w:tab/>
              <w:t>identifier of the test system interface port to be unmapped</w:t>
            </w:r>
          </w:p>
        </w:tc>
      </w:tr>
      <w:tr w:rsidR="0020187D" w:rsidRPr="00F21A76" w14:paraId="3CB471B6" w14:textId="77777777" w:rsidTr="00DE65B3">
        <w:trPr>
          <w:jc w:val="center"/>
        </w:trPr>
        <w:tc>
          <w:tcPr>
            <w:tcW w:w="1486" w:type="dxa"/>
          </w:tcPr>
          <w:p w14:paraId="42AF4298" w14:textId="77777777" w:rsidR="0020187D" w:rsidRPr="00F21A76" w:rsidRDefault="0020187D" w:rsidP="00DE65B3">
            <w:pPr>
              <w:pStyle w:val="TAL"/>
              <w:rPr>
                <w:b/>
              </w:rPr>
            </w:pPr>
            <w:r w:rsidRPr="00F21A76">
              <w:rPr>
                <w:b/>
              </w:rPr>
              <w:t>Out Parameters</w:t>
            </w:r>
          </w:p>
        </w:tc>
        <w:tc>
          <w:tcPr>
            <w:tcW w:w="8289" w:type="dxa"/>
          </w:tcPr>
          <w:p w14:paraId="589A90DE" w14:textId="77777777" w:rsidR="0020187D" w:rsidRPr="00F21A76" w:rsidRDefault="0020187D" w:rsidP="00DE65B3">
            <w:pPr>
              <w:pStyle w:val="TAL"/>
              <w:rPr>
                <w:szCs w:val="18"/>
              </w:rPr>
            </w:pPr>
            <w:r w:rsidRPr="00F21A76">
              <w:rPr>
                <w:szCs w:val="18"/>
              </w:rPr>
              <w:t>n.a.</w:t>
            </w:r>
          </w:p>
        </w:tc>
      </w:tr>
      <w:tr w:rsidR="0020187D" w:rsidRPr="00F21A76" w14:paraId="76DD84C2" w14:textId="77777777" w:rsidTr="00DE65B3">
        <w:trPr>
          <w:jc w:val="center"/>
        </w:trPr>
        <w:tc>
          <w:tcPr>
            <w:tcW w:w="1486" w:type="dxa"/>
          </w:tcPr>
          <w:p w14:paraId="717B1D85" w14:textId="77777777" w:rsidR="0020187D" w:rsidRPr="00F21A76" w:rsidRDefault="0020187D" w:rsidP="00DE65B3">
            <w:pPr>
              <w:pStyle w:val="TAL"/>
              <w:rPr>
                <w:b/>
              </w:rPr>
            </w:pPr>
            <w:r w:rsidRPr="00F21A76">
              <w:rPr>
                <w:b/>
              </w:rPr>
              <w:t>Return Value</w:t>
            </w:r>
          </w:p>
        </w:tc>
        <w:tc>
          <w:tcPr>
            <w:tcW w:w="8289" w:type="dxa"/>
          </w:tcPr>
          <w:p w14:paraId="1B285F52"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cs="Courier New"/>
                <w:szCs w:val="18"/>
              </w:rPr>
              <w:t>triUnmap</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62AA68D5" w14:textId="77777777" w:rsidTr="00DE65B3">
        <w:trPr>
          <w:jc w:val="center"/>
        </w:trPr>
        <w:tc>
          <w:tcPr>
            <w:tcW w:w="1486" w:type="dxa"/>
          </w:tcPr>
          <w:p w14:paraId="2B3AFA9E" w14:textId="77777777" w:rsidR="0020187D" w:rsidRPr="00F21A76" w:rsidRDefault="0020187D" w:rsidP="00DE65B3">
            <w:pPr>
              <w:pStyle w:val="TAL"/>
              <w:rPr>
                <w:b/>
              </w:rPr>
            </w:pPr>
            <w:r w:rsidRPr="00F21A76">
              <w:rPr>
                <w:b/>
              </w:rPr>
              <w:t>Constraints</w:t>
            </w:r>
          </w:p>
        </w:tc>
        <w:tc>
          <w:tcPr>
            <w:tcW w:w="8289" w:type="dxa"/>
          </w:tcPr>
          <w:p w14:paraId="10AD47DB" w14:textId="77777777" w:rsidR="0020187D" w:rsidRPr="00F21A76" w:rsidRDefault="0020187D" w:rsidP="00DE65B3">
            <w:pPr>
              <w:pStyle w:val="TAL"/>
              <w:rPr>
                <w:szCs w:val="18"/>
              </w:rPr>
            </w:pPr>
            <w:r w:rsidRPr="00F21A76">
              <w:rPr>
                <w:szCs w:val="18"/>
              </w:rPr>
              <w:t>This operation is called by the TE when it executes any TTCN</w:t>
            </w:r>
            <w:r w:rsidRPr="00F21A76">
              <w:rPr>
                <w:szCs w:val="18"/>
              </w:rPr>
              <w:noBreakHyphen/>
              <w:t>3 unmap operation.</w:t>
            </w:r>
          </w:p>
        </w:tc>
      </w:tr>
      <w:tr w:rsidR="0020187D" w:rsidRPr="00F21A76" w14:paraId="13252B85" w14:textId="77777777" w:rsidTr="00DE65B3">
        <w:trPr>
          <w:jc w:val="center"/>
        </w:trPr>
        <w:tc>
          <w:tcPr>
            <w:tcW w:w="1486" w:type="dxa"/>
          </w:tcPr>
          <w:p w14:paraId="3E84B023" w14:textId="77777777" w:rsidR="0020187D" w:rsidRPr="00F21A76" w:rsidRDefault="0020187D" w:rsidP="00DE65B3">
            <w:pPr>
              <w:pStyle w:val="TAL"/>
              <w:rPr>
                <w:b/>
              </w:rPr>
            </w:pPr>
            <w:r w:rsidRPr="00F21A76">
              <w:rPr>
                <w:b/>
              </w:rPr>
              <w:t>Effect</w:t>
            </w:r>
          </w:p>
        </w:tc>
        <w:tc>
          <w:tcPr>
            <w:tcW w:w="8289" w:type="dxa"/>
          </w:tcPr>
          <w:p w14:paraId="0365F2C1" w14:textId="77777777" w:rsidR="0020187D" w:rsidRPr="00F21A76" w:rsidRDefault="0020187D" w:rsidP="00DE65B3">
            <w:pPr>
              <w:pStyle w:val="EW"/>
              <w:ind w:left="2100" w:hanging="2100"/>
              <w:rPr>
                <w:rFonts w:ascii="Arial" w:hAnsi="Arial" w:cs="Arial"/>
                <w:sz w:val="18"/>
                <w:szCs w:val="18"/>
              </w:rPr>
            </w:pPr>
            <w:r w:rsidRPr="00F21A76">
              <w:rPr>
                <w:rFonts w:ascii="Arial" w:hAnsi="Arial" w:cs="Arial"/>
                <w:sz w:val="18"/>
                <w:szCs w:val="18"/>
              </w:rPr>
              <w:t xml:space="preserve">The SA shall close a dynamic connection to the SUT for the referenced TSI port. </w:t>
            </w:r>
          </w:p>
          <w:p w14:paraId="791E86E3" w14:textId="77777777" w:rsidR="0020187D" w:rsidRPr="00F21A76" w:rsidRDefault="0020187D" w:rsidP="00DE65B3">
            <w:pPr>
              <w:pStyle w:val="TAL"/>
              <w:rPr>
                <w:szCs w:val="18"/>
              </w:rPr>
            </w:pPr>
            <w:r w:rsidRPr="00F21A76">
              <w:rPr>
                <w:szCs w:val="18"/>
              </w:rPr>
              <w:t xml:space="preserve">The </w:t>
            </w:r>
            <w:r w:rsidRPr="00F21A76">
              <w:rPr>
                <w:rFonts w:ascii="Courier New" w:hAnsi="Courier New" w:cs="Courier New"/>
                <w:szCs w:val="18"/>
              </w:rPr>
              <w:t>triUnmap</w:t>
            </w:r>
            <w:r w:rsidRPr="00F21A76">
              <w:rPr>
                <w:szCs w:val="18"/>
              </w:rPr>
              <w:t xml:space="preserve"> operation returns </w:t>
            </w:r>
            <w:r w:rsidRPr="00F21A76">
              <w:rPr>
                <w:b/>
                <w:i/>
                <w:szCs w:val="18"/>
              </w:rPr>
              <w:t>TRI_Error</w:t>
            </w:r>
            <w:r w:rsidRPr="00F21A76">
              <w:rPr>
                <w:b/>
                <w:szCs w:val="18"/>
              </w:rPr>
              <w:t xml:space="preserve"> </w:t>
            </w:r>
            <w:r w:rsidRPr="00F21A76">
              <w:rPr>
                <w:szCs w:val="18"/>
              </w:rPr>
              <w:t xml:space="preserve">in case a connection could not be closed successfully or no such connection has been established previously, </w:t>
            </w:r>
            <w:r w:rsidRPr="00F21A76">
              <w:rPr>
                <w:b/>
                <w:i/>
                <w:szCs w:val="18"/>
              </w:rPr>
              <w:t>TRI_OK</w:t>
            </w:r>
            <w:r w:rsidRPr="00F21A76">
              <w:rPr>
                <w:szCs w:val="18"/>
              </w:rPr>
              <w:t xml:space="preserve"> otherwise. The operation should return </w:t>
            </w:r>
            <w:r w:rsidRPr="00F21A76">
              <w:rPr>
                <w:b/>
                <w:i/>
                <w:szCs w:val="18"/>
              </w:rPr>
              <w:t>TRI_OK</w:t>
            </w:r>
            <w:r w:rsidRPr="00F21A76">
              <w:rPr>
                <w:szCs w:val="18"/>
              </w:rPr>
              <w:t xml:space="preserve"> in case no dynamic connections have to be </w:t>
            </w:r>
            <w:r w:rsidR="006C7EB0" w:rsidRPr="00F21A76">
              <w:rPr>
                <w:szCs w:val="18"/>
              </w:rPr>
              <w:t xml:space="preserve">closed </w:t>
            </w:r>
            <w:r w:rsidRPr="00F21A76">
              <w:rPr>
                <w:szCs w:val="18"/>
              </w:rPr>
              <w:t>by the test system.</w:t>
            </w:r>
          </w:p>
          <w:p w14:paraId="2329BC2F" w14:textId="77777777" w:rsidR="007A750B" w:rsidRPr="00F21A76" w:rsidRDefault="007A750B" w:rsidP="00DE65B3">
            <w:pPr>
              <w:pStyle w:val="TAL"/>
              <w:rPr>
                <w:szCs w:val="18"/>
              </w:rPr>
            </w:pPr>
            <w:r w:rsidRPr="00F21A76">
              <w:t xml:space="preserve">In case the TTCN-3 unmap operation contains a single parameter or </w:t>
            </w:r>
            <w:r w:rsidRPr="00F21A76">
              <w:rPr>
                <w:rFonts w:ascii="Courier New" w:hAnsi="Courier New" w:cs="Courier New"/>
              </w:rPr>
              <w:t>all port</w:t>
            </w:r>
            <w:r w:rsidRPr="00F21A76">
              <w:t xml:space="preserve"> notation, the triUnmap operation is called once for each affected pair of mapped ports (and might not be called at all if there are no ports to unmap).</w:t>
            </w:r>
          </w:p>
        </w:tc>
      </w:tr>
    </w:tbl>
    <w:p w14:paraId="14035BFE" w14:textId="77777777" w:rsidR="0020187D" w:rsidRPr="00F21A76" w:rsidRDefault="0020187D" w:rsidP="0020187D"/>
    <w:p w14:paraId="5FECEE79" w14:textId="77777777" w:rsidR="00B42927" w:rsidRPr="00F21A76" w:rsidRDefault="00B42927" w:rsidP="00DD778F">
      <w:pPr>
        <w:pStyle w:val="Heading4"/>
      </w:pPr>
      <w:bookmarkStart w:id="1244" w:name="_Toc87872076"/>
      <w:r w:rsidRPr="00F21A76">
        <w:t>5.5.2.5</w:t>
      </w:r>
      <w:r w:rsidRPr="00F21A76">
        <w:tab/>
      </w:r>
      <w:proofErr w:type="gramStart"/>
      <w:r w:rsidRPr="00F21A76">
        <w:t>triUnmap</w:t>
      </w:r>
      <w:r w:rsidR="00E17C92" w:rsidRPr="00F21A76">
        <w:t>Param</w:t>
      </w:r>
      <w:proofErr w:type="gramEnd"/>
      <w:r w:rsidRPr="00F21A76">
        <w:t xml:space="preserve"> (TE </w:t>
      </w:r>
      <w:r w:rsidRPr="00F21A76">
        <w:sym w:font="Symbol" w:char="F0AE"/>
      </w:r>
      <w:r w:rsidRPr="00F21A76">
        <w:t xml:space="preserve"> SA)</w:t>
      </w:r>
      <w:bookmarkEnd w:id="124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B42927" w:rsidRPr="00F21A76" w14:paraId="32FF4460" w14:textId="77777777" w:rsidTr="00C81092">
        <w:trPr>
          <w:jc w:val="center"/>
        </w:trPr>
        <w:tc>
          <w:tcPr>
            <w:tcW w:w="1486" w:type="dxa"/>
          </w:tcPr>
          <w:p w14:paraId="1F857193" w14:textId="77777777" w:rsidR="00B42927" w:rsidRPr="00F21A76" w:rsidRDefault="00B42927" w:rsidP="00C81092">
            <w:pPr>
              <w:pStyle w:val="TAL"/>
              <w:rPr>
                <w:b/>
              </w:rPr>
            </w:pPr>
            <w:r w:rsidRPr="00F21A76">
              <w:rPr>
                <w:b/>
              </w:rPr>
              <w:t>Signature</w:t>
            </w:r>
          </w:p>
        </w:tc>
        <w:tc>
          <w:tcPr>
            <w:tcW w:w="8289" w:type="dxa"/>
          </w:tcPr>
          <w:p w14:paraId="5D62D12B" w14:textId="77777777" w:rsidR="00B42927" w:rsidRPr="00F21A76" w:rsidRDefault="00B42927" w:rsidP="00C81092">
            <w:pPr>
              <w:pStyle w:val="TAL"/>
              <w:ind w:left="2253" w:hanging="2253"/>
              <w:rPr>
                <w:szCs w:val="18"/>
              </w:rPr>
            </w:pPr>
            <w:r w:rsidRPr="00F21A76">
              <w:rPr>
                <w:rFonts w:ascii="Courier New" w:hAnsi="Courier New" w:cs="Courier New"/>
                <w:szCs w:val="18"/>
              </w:rPr>
              <w:t>TriStatusType triUnmap</w:t>
            </w:r>
            <w:r w:rsidR="00E17C92" w:rsidRPr="00F21A76">
              <w:rPr>
                <w:rFonts w:ascii="Courier New" w:hAnsi="Courier New" w:cs="Courier New"/>
                <w:szCs w:val="18"/>
              </w:rPr>
              <w:t>Param</w:t>
            </w:r>
            <w:r w:rsidRPr="00F21A76">
              <w:rPr>
                <w:rFonts w:ascii="Courier New" w:hAnsi="Courier New" w:cs="Courier New"/>
                <w:szCs w:val="18"/>
              </w:rPr>
              <w:t xml:space="preserve">(in TriPortIdType compPortId, </w:t>
            </w:r>
            <w:r w:rsidRPr="00F21A76">
              <w:rPr>
                <w:rFonts w:ascii="Courier New" w:hAnsi="Courier New" w:cs="Courier New"/>
                <w:szCs w:val="18"/>
              </w:rPr>
              <w:br/>
              <w:t xml:space="preserve">in TriPortIdType tsiPortId, </w:t>
            </w:r>
            <w:r w:rsidRPr="00F21A76">
              <w:rPr>
                <w:rFonts w:ascii="Courier New" w:hAnsi="Courier New" w:cs="Courier New"/>
                <w:szCs w:val="18"/>
              </w:rPr>
              <w:br/>
              <w:t>in TriParameterListType paramList)</w:t>
            </w:r>
          </w:p>
        </w:tc>
      </w:tr>
      <w:tr w:rsidR="00B42927" w:rsidRPr="00F21A76" w14:paraId="56ED5625" w14:textId="77777777" w:rsidTr="00C81092">
        <w:trPr>
          <w:jc w:val="center"/>
        </w:trPr>
        <w:tc>
          <w:tcPr>
            <w:tcW w:w="1486" w:type="dxa"/>
          </w:tcPr>
          <w:p w14:paraId="05EEE3FB" w14:textId="77777777" w:rsidR="00B42927" w:rsidRPr="00F21A76" w:rsidRDefault="00B42927" w:rsidP="00C81092">
            <w:pPr>
              <w:pStyle w:val="TAL"/>
              <w:rPr>
                <w:b/>
              </w:rPr>
            </w:pPr>
            <w:r w:rsidRPr="00F21A76">
              <w:rPr>
                <w:b/>
              </w:rPr>
              <w:t xml:space="preserve">In Parameters </w:t>
            </w:r>
          </w:p>
        </w:tc>
        <w:tc>
          <w:tcPr>
            <w:tcW w:w="8289" w:type="dxa"/>
          </w:tcPr>
          <w:p w14:paraId="38ACC423" w14:textId="77777777" w:rsidR="00B42927" w:rsidRPr="00F21A76" w:rsidRDefault="00B42927" w:rsidP="009205AD">
            <w:pPr>
              <w:pStyle w:val="TAL"/>
              <w:tabs>
                <w:tab w:val="left" w:pos="1510"/>
              </w:tabs>
            </w:pPr>
            <w:r w:rsidRPr="00F21A76">
              <w:rPr>
                <w:rFonts w:ascii="Courier New" w:hAnsi="Courier New" w:cs="Courier New"/>
                <w:szCs w:val="18"/>
              </w:rPr>
              <w:t>compPortId</w:t>
            </w:r>
            <w:r w:rsidRPr="00F21A76">
              <w:tab/>
              <w:t>identifier of the test component port to be unmapped</w:t>
            </w:r>
            <w:r w:rsidRPr="00F21A76">
              <w:br/>
            </w:r>
            <w:r w:rsidRPr="00F21A76">
              <w:rPr>
                <w:rFonts w:ascii="Courier New" w:hAnsi="Courier New" w:cs="Courier New"/>
                <w:szCs w:val="18"/>
              </w:rPr>
              <w:t>tsiPortId</w:t>
            </w:r>
            <w:r w:rsidRPr="00F21A76">
              <w:tab/>
              <w:t>identifier of the test system interface port to be unmapped</w:t>
            </w:r>
            <w:r w:rsidRPr="00F21A76">
              <w:br/>
            </w:r>
            <w:r w:rsidR="00481049" w:rsidRPr="00F21A76">
              <w:rPr>
                <w:rFonts w:ascii="Courier New" w:hAnsi="Courier New"/>
                <w:szCs w:val="18"/>
              </w:rPr>
              <w:t>paramList</w:t>
            </w:r>
            <w:r w:rsidR="00481049" w:rsidRPr="00F21A76">
              <w:tab/>
            </w:r>
            <w:r w:rsidRPr="00F21A76">
              <w:t>configuration parameter list</w:t>
            </w:r>
          </w:p>
        </w:tc>
      </w:tr>
      <w:tr w:rsidR="00B42927" w:rsidRPr="00F21A76" w14:paraId="53D0C454" w14:textId="77777777" w:rsidTr="00C81092">
        <w:trPr>
          <w:jc w:val="center"/>
        </w:trPr>
        <w:tc>
          <w:tcPr>
            <w:tcW w:w="1486" w:type="dxa"/>
          </w:tcPr>
          <w:p w14:paraId="6A0EA4B4" w14:textId="77777777" w:rsidR="00B42927" w:rsidRPr="00F21A76" w:rsidRDefault="00B42927" w:rsidP="00C81092">
            <w:pPr>
              <w:pStyle w:val="TAL"/>
              <w:rPr>
                <w:b/>
              </w:rPr>
            </w:pPr>
            <w:r w:rsidRPr="00F21A76">
              <w:rPr>
                <w:b/>
              </w:rPr>
              <w:t>Out Parameters</w:t>
            </w:r>
          </w:p>
        </w:tc>
        <w:tc>
          <w:tcPr>
            <w:tcW w:w="8289" w:type="dxa"/>
          </w:tcPr>
          <w:p w14:paraId="4ED1705F" w14:textId="77777777" w:rsidR="00B42927" w:rsidRPr="00F21A76" w:rsidRDefault="00B42927" w:rsidP="00C81092">
            <w:pPr>
              <w:pStyle w:val="TAL"/>
            </w:pPr>
            <w:r w:rsidRPr="00F21A76">
              <w:t>n.a.</w:t>
            </w:r>
          </w:p>
        </w:tc>
      </w:tr>
      <w:tr w:rsidR="00B42927" w:rsidRPr="00F21A76" w14:paraId="6F58F5E1" w14:textId="77777777" w:rsidTr="00C81092">
        <w:trPr>
          <w:jc w:val="center"/>
        </w:trPr>
        <w:tc>
          <w:tcPr>
            <w:tcW w:w="1486" w:type="dxa"/>
          </w:tcPr>
          <w:p w14:paraId="0B089FDD" w14:textId="77777777" w:rsidR="00B42927" w:rsidRPr="00F21A76" w:rsidRDefault="00B42927" w:rsidP="00C81092">
            <w:pPr>
              <w:pStyle w:val="TAL"/>
              <w:rPr>
                <w:b/>
              </w:rPr>
            </w:pPr>
            <w:r w:rsidRPr="00F21A76">
              <w:rPr>
                <w:b/>
              </w:rPr>
              <w:t>Return Value</w:t>
            </w:r>
          </w:p>
        </w:tc>
        <w:tc>
          <w:tcPr>
            <w:tcW w:w="8289" w:type="dxa"/>
          </w:tcPr>
          <w:p w14:paraId="64E9907D" w14:textId="77777777" w:rsidR="00B42927" w:rsidRPr="00F21A76" w:rsidRDefault="00B42927" w:rsidP="00C81092">
            <w:pPr>
              <w:pStyle w:val="TAL"/>
            </w:pPr>
            <w:r w:rsidRPr="00F21A76">
              <w:t xml:space="preserve">The return status of the </w:t>
            </w:r>
            <w:r w:rsidRPr="00F21A76">
              <w:rPr>
                <w:rFonts w:ascii="Courier New" w:hAnsi="Courier New" w:cs="Courier New"/>
                <w:szCs w:val="18"/>
              </w:rPr>
              <w:t>triUnmap</w:t>
            </w:r>
            <w:r w:rsidR="00E17C92" w:rsidRPr="00F21A76">
              <w:rPr>
                <w:rFonts w:ascii="Courier New" w:hAnsi="Courier New" w:cs="Courier New"/>
                <w:szCs w:val="18"/>
              </w:rPr>
              <w:t>Param</w:t>
            </w:r>
            <w:r w:rsidRPr="00F21A76">
              <w:t xml:space="preserve"> operation. The return status indicates the local success (</w:t>
            </w:r>
            <w:r w:rsidRPr="00F21A76">
              <w:rPr>
                <w:b/>
                <w:i/>
              </w:rPr>
              <w:t>TRI_OK</w:t>
            </w:r>
            <w:r w:rsidRPr="00F21A76">
              <w:t>) or failure (</w:t>
            </w:r>
            <w:r w:rsidRPr="00F21A76">
              <w:rPr>
                <w:b/>
                <w:i/>
              </w:rPr>
              <w:t>TRI_Error</w:t>
            </w:r>
            <w:r w:rsidRPr="00F21A76">
              <w:t>) of the operation.</w:t>
            </w:r>
          </w:p>
        </w:tc>
      </w:tr>
      <w:tr w:rsidR="00B42927" w:rsidRPr="00F21A76" w14:paraId="45F142DD" w14:textId="77777777" w:rsidTr="00C81092">
        <w:trPr>
          <w:jc w:val="center"/>
        </w:trPr>
        <w:tc>
          <w:tcPr>
            <w:tcW w:w="1486" w:type="dxa"/>
          </w:tcPr>
          <w:p w14:paraId="42DDBD36" w14:textId="77777777" w:rsidR="00B42927" w:rsidRPr="00F21A76" w:rsidRDefault="00B42927" w:rsidP="00C81092">
            <w:pPr>
              <w:pStyle w:val="TAL"/>
              <w:rPr>
                <w:b/>
              </w:rPr>
            </w:pPr>
            <w:r w:rsidRPr="00F21A76">
              <w:rPr>
                <w:b/>
              </w:rPr>
              <w:t>Constraints</w:t>
            </w:r>
          </w:p>
        </w:tc>
        <w:tc>
          <w:tcPr>
            <w:tcW w:w="8289" w:type="dxa"/>
          </w:tcPr>
          <w:p w14:paraId="4FB09FDA" w14:textId="77777777" w:rsidR="00B42927" w:rsidRPr="00F21A76" w:rsidRDefault="00B42927" w:rsidP="00C81092">
            <w:pPr>
              <w:pStyle w:val="TAL"/>
            </w:pPr>
            <w:r w:rsidRPr="00F21A76">
              <w:t>This operation is called by the TE when it executes any TTCN</w:t>
            </w:r>
            <w:r w:rsidRPr="00F21A76">
              <w:noBreakHyphen/>
              <w:t xml:space="preserve">3 unmap operation including </w:t>
            </w:r>
            <w:r w:rsidR="00230437" w:rsidRPr="00F21A76">
              <w:t>parameters</w:t>
            </w:r>
            <w:r w:rsidRPr="00F21A76">
              <w:t>.</w:t>
            </w:r>
          </w:p>
        </w:tc>
      </w:tr>
      <w:tr w:rsidR="00B42927" w:rsidRPr="00F21A76" w14:paraId="0A3038CC" w14:textId="77777777" w:rsidTr="00C81092">
        <w:trPr>
          <w:jc w:val="center"/>
        </w:trPr>
        <w:tc>
          <w:tcPr>
            <w:tcW w:w="1486" w:type="dxa"/>
          </w:tcPr>
          <w:p w14:paraId="539EFBDD" w14:textId="77777777" w:rsidR="00B42927" w:rsidRPr="00F21A76" w:rsidRDefault="00B42927" w:rsidP="00C81092">
            <w:pPr>
              <w:pStyle w:val="TAL"/>
              <w:rPr>
                <w:b/>
              </w:rPr>
            </w:pPr>
            <w:r w:rsidRPr="00F21A76">
              <w:rPr>
                <w:b/>
              </w:rPr>
              <w:t>Effect</w:t>
            </w:r>
          </w:p>
        </w:tc>
        <w:tc>
          <w:tcPr>
            <w:tcW w:w="8289" w:type="dxa"/>
          </w:tcPr>
          <w:p w14:paraId="1531367D" w14:textId="77777777" w:rsidR="00B42927" w:rsidRPr="00F21A76" w:rsidRDefault="00B42927" w:rsidP="00C81092">
            <w:pPr>
              <w:pStyle w:val="EW"/>
              <w:ind w:left="2100" w:hanging="2100"/>
              <w:rPr>
                <w:rFonts w:ascii="Arial" w:hAnsi="Arial" w:cs="Arial"/>
                <w:sz w:val="18"/>
                <w:szCs w:val="18"/>
              </w:rPr>
            </w:pPr>
            <w:r w:rsidRPr="00F21A76">
              <w:rPr>
                <w:rFonts w:ascii="Arial" w:hAnsi="Arial" w:cs="Arial"/>
                <w:sz w:val="18"/>
                <w:szCs w:val="18"/>
              </w:rPr>
              <w:t xml:space="preserve">The SA shall close a dynamic connection to the SUT for the referenced TSI port. </w:t>
            </w:r>
          </w:p>
          <w:p w14:paraId="1C040DCA" w14:textId="77777777" w:rsidR="00B42927" w:rsidRPr="00F21A76" w:rsidRDefault="00B42927" w:rsidP="00B42927">
            <w:pPr>
              <w:pStyle w:val="TAL"/>
            </w:pPr>
            <w:r w:rsidRPr="00F21A76">
              <w:t xml:space="preserve">The </w:t>
            </w:r>
            <w:r w:rsidRPr="00F21A76">
              <w:rPr>
                <w:rFonts w:ascii="Courier New" w:hAnsi="Courier New" w:cs="Courier New"/>
                <w:szCs w:val="18"/>
              </w:rPr>
              <w:t>triUnmap</w:t>
            </w:r>
            <w:r w:rsidR="00F0256A" w:rsidRPr="00F21A76">
              <w:rPr>
                <w:rFonts w:ascii="Courier New" w:hAnsi="Courier New" w:cs="Courier New"/>
                <w:szCs w:val="18"/>
              </w:rPr>
              <w:t>Param</w:t>
            </w:r>
            <w:r w:rsidRPr="00F21A76">
              <w:t xml:space="preserve"> operation returns </w:t>
            </w:r>
            <w:r w:rsidRPr="00F21A76">
              <w:rPr>
                <w:b/>
                <w:i/>
              </w:rPr>
              <w:t>TRI_Error</w:t>
            </w:r>
            <w:r w:rsidRPr="00F21A76">
              <w:rPr>
                <w:b/>
              </w:rPr>
              <w:t xml:space="preserve"> </w:t>
            </w:r>
            <w:r w:rsidRPr="00F21A76">
              <w:t xml:space="preserve">in case a connection could not be closed successfully or no such connection has been established previously, </w:t>
            </w:r>
            <w:r w:rsidRPr="00F21A76">
              <w:rPr>
                <w:b/>
                <w:i/>
              </w:rPr>
              <w:t>TRI_OK</w:t>
            </w:r>
            <w:r w:rsidRPr="00F21A76">
              <w:t xml:space="preserve"> otherwise. The operation should return </w:t>
            </w:r>
            <w:r w:rsidRPr="00F21A76">
              <w:rPr>
                <w:b/>
                <w:i/>
              </w:rPr>
              <w:t>TRI_OK</w:t>
            </w:r>
            <w:r w:rsidRPr="00F21A76">
              <w:t xml:space="preserve"> in case no dynamic connections have to be established by the test system. The configuration parameter </w:t>
            </w:r>
            <w:r w:rsidRPr="00F21A76">
              <w:rPr>
                <w:rFonts w:ascii="Courier New" w:hAnsi="Courier New" w:cs="Courier New"/>
                <w:szCs w:val="18"/>
              </w:rPr>
              <w:t>paramList</w:t>
            </w:r>
            <w:r w:rsidRPr="00F21A76">
              <w:t xml:space="preserve"> can be used for setting connection teardown specific parameters.</w:t>
            </w:r>
          </w:p>
          <w:p w14:paraId="6291B095" w14:textId="77777777" w:rsidR="007A750B" w:rsidRPr="00F21A76" w:rsidRDefault="007A750B" w:rsidP="00B42927">
            <w:pPr>
              <w:pStyle w:val="TAL"/>
            </w:pPr>
            <w:r w:rsidRPr="00F21A76">
              <w:t>In case the TTCN-3 unmap operation contains a single parameter, the triUnmapParam operation is called once for each existing mapping of the referenced system port. The inout parameter values changed during a single call of the triUnmapParam operation are re-used in the subsequent triUnmapParam calls. The final value of the out parameters is the value obtained during the last triUnmapParam call.</w:t>
            </w:r>
          </w:p>
        </w:tc>
      </w:tr>
    </w:tbl>
    <w:p w14:paraId="76FF9677" w14:textId="77777777" w:rsidR="00B42927" w:rsidRPr="00F21A76" w:rsidRDefault="00B42927" w:rsidP="00B42927"/>
    <w:p w14:paraId="463C4173" w14:textId="77777777" w:rsidR="0020187D" w:rsidRPr="00F21A76" w:rsidRDefault="0020187D" w:rsidP="00DD778F">
      <w:pPr>
        <w:pStyle w:val="Heading4"/>
      </w:pPr>
      <w:bookmarkStart w:id="1245" w:name="_Toc87872077"/>
      <w:r w:rsidRPr="00F21A76">
        <w:t>5.5.2.</w:t>
      </w:r>
      <w:r w:rsidR="00B42927" w:rsidRPr="00F21A76">
        <w:t>6</w:t>
      </w:r>
      <w:r w:rsidRPr="00F21A76">
        <w:tab/>
      </w:r>
      <w:proofErr w:type="gramStart"/>
      <w:r w:rsidRPr="00F21A76">
        <w:t>triEndTestCase</w:t>
      </w:r>
      <w:proofErr w:type="gramEnd"/>
      <w:r w:rsidRPr="00F21A76">
        <w:t xml:space="preserve"> (TE </w:t>
      </w:r>
      <w:r w:rsidRPr="00F21A76">
        <w:sym w:font="Symbol" w:char="F0AE"/>
      </w:r>
      <w:r w:rsidRPr="00F21A76">
        <w:t xml:space="preserve"> SA)</w:t>
      </w:r>
      <w:bookmarkEnd w:id="124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28"/>
        <w:gridCol w:w="8147"/>
      </w:tblGrid>
      <w:tr w:rsidR="0020187D" w:rsidRPr="00F21A76" w14:paraId="25C1CDFF" w14:textId="77777777" w:rsidTr="00DE65B3">
        <w:trPr>
          <w:jc w:val="center"/>
        </w:trPr>
        <w:tc>
          <w:tcPr>
            <w:tcW w:w="1628" w:type="dxa"/>
          </w:tcPr>
          <w:p w14:paraId="10A7BA1D" w14:textId="77777777" w:rsidR="0020187D" w:rsidRPr="00F21A76" w:rsidRDefault="0020187D" w:rsidP="00DE65B3">
            <w:pPr>
              <w:pStyle w:val="TAL"/>
              <w:rPr>
                <w:b/>
                <w:szCs w:val="18"/>
              </w:rPr>
            </w:pPr>
            <w:r w:rsidRPr="00F21A76">
              <w:rPr>
                <w:b/>
                <w:szCs w:val="18"/>
              </w:rPr>
              <w:t>Signature</w:t>
            </w:r>
          </w:p>
        </w:tc>
        <w:tc>
          <w:tcPr>
            <w:tcW w:w="8147" w:type="dxa"/>
          </w:tcPr>
          <w:p w14:paraId="0D9B9C24" w14:textId="77777777" w:rsidR="0020187D" w:rsidRPr="00F21A76" w:rsidRDefault="0020187D" w:rsidP="00DE65B3">
            <w:pPr>
              <w:pStyle w:val="TAL"/>
              <w:ind w:left="1653" w:hanging="1653"/>
              <w:rPr>
                <w:rFonts w:ascii="Courier New" w:hAnsi="Courier New" w:cs="Courier New"/>
                <w:szCs w:val="18"/>
              </w:rPr>
            </w:pPr>
            <w:r w:rsidRPr="00F21A76">
              <w:rPr>
                <w:rFonts w:ascii="Courier New" w:hAnsi="Courier New" w:cs="Courier New"/>
                <w:szCs w:val="18"/>
              </w:rPr>
              <w:t>TriStatusType triEndTestCase()</w:t>
            </w:r>
          </w:p>
        </w:tc>
      </w:tr>
      <w:tr w:rsidR="0020187D" w:rsidRPr="00F21A76" w14:paraId="3D1E7BEC" w14:textId="77777777" w:rsidTr="00DE65B3">
        <w:trPr>
          <w:jc w:val="center"/>
        </w:trPr>
        <w:tc>
          <w:tcPr>
            <w:tcW w:w="1628" w:type="dxa"/>
          </w:tcPr>
          <w:p w14:paraId="17087CF7" w14:textId="77777777" w:rsidR="0020187D" w:rsidRPr="00F21A76" w:rsidRDefault="0020187D" w:rsidP="00DE65B3">
            <w:pPr>
              <w:pStyle w:val="TAL"/>
              <w:rPr>
                <w:b/>
                <w:szCs w:val="18"/>
              </w:rPr>
            </w:pPr>
            <w:r w:rsidRPr="00F21A76">
              <w:rPr>
                <w:b/>
                <w:szCs w:val="18"/>
              </w:rPr>
              <w:t xml:space="preserve">In Parameters </w:t>
            </w:r>
          </w:p>
        </w:tc>
        <w:tc>
          <w:tcPr>
            <w:tcW w:w="8147" w:type="dxa"/>
          </w:tcPr>
          <w:p w14:paraId="3BAED497" w14:textId="77777777" w:rsidR="0020187D" w:rsidRPr="00F21A76" w:rsidRDefault="0020187D" w:rsidP="00DE65B3">
            <w:pPr>
              <w:pStyle w:val="TAL"/>
              <w:rPr>
                <w:szCs w:val="18"/>
              </w:rPr>
            </w:pPr>
            <w:r w:rsidRPr="00F21A76">
              <w:rPr>
                <w:szCs w:val="18"/>
              </w:rPr>
              <w:t>n.a.</w:t>
            </w:r>
          </w:p>
        </w:tc>
      </w:tr>
      <w:tr w:rsidR="0020187D" w:rsidRPr="00F21A76" w14:paraId="256F2D94" w14:textId="77777777" w:rsidTr="00DE65B3">
        <w:trPr>
          <w:jc w:val="center"/>
        </w:trPr>
        <w:tc>
          <w:tcPr>
            <w:tcW w:w="1628" w:type="dxa"/>
          </w:tcPr>
          <w:p w14:paraId="5584E91F" w14:textId="77777777" w:rsidR="0020187D" w:rsidRPr="00F21A76" w:rsidRDefault="0020187D" w:rsidP="00DE65B3">
            <w:pPr>
              <w:pStyle w:val="TAL"/>
              <w:rPr>
                <w:b/>
                <w:szCs w:val="18"/>
              </w:rPr>
            </w:pPr>
            <w:r w:rsidRPr="00F21A76">
              <w:rPr>
                <w:b/>
                <w:szCs w:val="18"/>
              </w:rPr>
              <w:t>Out Parameters</w:t>
            </w:r>
          </w:p>
        </w:tc>
        <w:tc>
          <w:tcPr>
            <w:tcW w:w="8147" w:type="dxa"/>
          </w:tcPr>
          <w:p w14:paraId="66F022AD" w14:textId="77777777" w:rsidR="0020187D" w:rsidRPr="00F21A76" w:rsidRDefault="0020187D" w:rsidP="00DE65B3">
            <w:pPr>
              <w:pStyle w:val="TAL"/>
              <w:rPr>
                <w:szCs w:val="18"/>
              </w:rPr>
            </w:pPr>
            <w:r w:rsidRPr="00F21A76">
              <w:rPr>
                <w:szCs w:val="18"/>
              </w:rPr>
              <w:t>n.a.</w:t>
            </w:r>
          </w:p>
        </w:tc>
      </w:tr>
      <w:tr w:rsidR="0020187D" w:rsidRPr="00F21A76" w14:paraId="4B3841EA" w14:textId="77777777" w:rsidTr="00DE65B3">
        <w:trPr>
          <w:jc w:val="center"/>
        </w:trPr>
        <w:tc>
          <w:tcPr>
            <w:tcW w:w="1628" w:type="dxa"/>
          </w:tcPr>
          <w:p w14:paraId="35343B5E" w14:textId="77777777" w:rsidR="0020187D" w:rsidRPr="00F21A76" w:rsidRDefault="0020187D" w:rsidP="00DE65B3">
            <w:pPr>
              <w:pStyle w:val="TAL"/>
              <w:rPr>
                <w:b/>
                <w:szCs w:val="18"/>
              </w:rPr>
            </w:pPr>
            <w:r w:rsidRPr="00F21A76">
              <w:rPr>
                <w:b/>
                <w:szCs w:val="18"/>
              </w:rPr>
              <w:t>Return Value</w:t>
            </w:r>
          </w:p>
        </w:tc>
        <w:tc>
          <w:tcPr>
            <w:tcW w:w="8147" w:type="dxa"/>
          </w:tcPr>
          <w:p w14:paraId="2FD64C42"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cs="Courier New"/>
                <w:szCs w:val="18"/>
              </w:rPr>
              <w:t>triEndTestCase</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b/>
                <w:szCs w:val="18"/>
              </w:rPr>
              <w:t>)</w:t>
            </w:r>
            <w:r w:rsidRPr="00F21A76">
              <w:rPr>
                <w:szCs w:val="18"/>
              </w:rPr>
              <w:t xml:space="preserve"> of the operation.</w:t>
            </w:r>
          </w:p>
        </w:tc>
      </w:tr>
      <w:tr w:rsidR="0020187D" w:rsidRPr="00F21A76" w14:paraId="0B9D5401" w14:textId="77777777" w:rsidTr="00DE65B3">
        <w:trPr>
          <w:jc w:val="center"/>
        </w:trPr>
        <w:tc>
          <w:tcPr>
            <w:tcW w:w="1628" w:type="dxa"/>
          </w:tcPr>
          <w:p w14:paraId="484581DA" w14:textId="77777777" w:rsidR="0020187D" w:rsidRPr="00F21A76" w:rsidRDefault="0020187D" w:rsidP="00DE65B3">
            <w:pPr>
              <w:pStyle w:val="TAL"/>
              <w:rPr>
                <w:b/>
                <w:szCs w:val="18"/>
              </w:rPr>
            </w:pPr>
            <w:r w:rsidRPr="00F21A76">
              <w:rPr>
                <w:b/>
                <w:szCs w:val="18"/>
              </w:rPr>
              <w:t>Constraints</w:t>
            </w:r>
          </w:p>
        </w:tc>
        <w:tc>
          <w:tcPr>
            <w:tcW w:w="8147" w:type="dxa"/>
          </w:tcPr>
          <w:p w14:paraId="2D936BDA" w14:textId="77777777" w:rsidR="0020187D" w:rsidRPr="00F21A76" w:rsidRDefault="0020187D" w:rsidP="00DE65B3">
            <w:pPr>
              <w:pStyle w:val="TAL"/>
              <w:rPr>
                <w:szCs w:val="18"/>
              </w:rPr>
            </w:pPr>
            <w:r w:rsidRPr="00F21A76">
              <w:rPr>
                <w:szCs w:val="18"/>
              </w:rPr>
              <w:t xml:space="preserve">This operation is called by the TE immediately after the execution of any test case. </w:t>
            </w:r>
          </w:p>
        </w:tc>
      </w:tr>
      <w:tr w:rsidR="0020187D" w:rsidRPr="00F21A76" w14:paraId="24072C63" w14:textId="77777777" w:rsidTr="00DE65B3">
        <w:trPr>
          <w:jc w:val="center"/>
        </w:trPr>
        <w:tc>
          <w:tcPr>
            <w:tcW w:w="1628" w:type="dxa"/>
          </w:tcPr>
          <w:p w14:paraId="2DAC5A9E" w14:textId="77777777" w:rsidR="0020187D" w:rsidRPr="00F21A76" w:rsidRDefault="0020187D" w:rsidP="00DE65B3">
            <w:pPr>
              <w:pStyle w:val="TAL"/>
              <w:rPr>
                <w:b/>
                <w:szCs w:val="18"/>
              </w:rPr>
            </w:pPr>
            <w:r w:rsidRPr="00F21A76">
              <w:rPr>
                <w:b/>
                <w:szCs w:val="18"/>
              </w:rPr>
              <w:t>Effect</w:t>
            </w:r>
          </w:p>
        </w:tc>
        <w:tc>
          <w:tcPr>
            <w:tcW w:w="8147" w:type="dxa"/>
          </w:tcPr>
          <w:p w14:paraId="481D3857" w14:textId="77777777" w:rsidR="0020187D" w:rsidRPr="00F21A76" w:rsidRDefault="0020187D" w:rsidP="00DE65B3">
            <w:pPr>
              <w:pStyle w:val="TAL"/>
              <w:rPr>
                <w:szCs w:val="18"/>
              </w:rPr>
            </w:pPr>
            <w:r w:rsidRPr="00F21A76">
              <w:rPr>
                <w:szCs w:val="18"/>
              </w:rPr>
              <w:t xml:space="preserve">The SA can free resources, cease communication at system ports and to test components. </w:t>
            </w:r>
            <w:r w:rsidRPr="00F21A76">
              <w:rPr>
                <w:szCs w:val="18"/>
              </w:rPr>
              <w:br/>
              <w:t xml:space="preserve">The </w:t>
            </w:r>
            <w:r w:rsidRPr="00F21A76">
              <w:rPr>
                <w:rFonts w:ascii="Courier New" w:hAnsi="Courier New" w:cs="Courier New"/>
                <w:szCs w:val="18"/>
              </w:rPr>
              <w:t>triEndTestCase</w:t>
            </w:r>
            <w:r w:rsidRPr="00F21A76">
              <w:rPr>
                <w:szCs w:val="18"/>
              </w:rPr>
              <w:t xml:space="preserve"> operation returns </w:t>
            </w:r>
            <w:r w:rsidRPr="00F21A76">
              <w:rPr>
                <w:b/>
                <w:i/>
                <w:szCs w:val="18"/>
              </w:rPr>
              <w:t>TRI_OK</w:t>
            </w:r>
            <w:r w:rsidRPr="00F21A76">
              <w:rPr>
                <w:szCs w:val="18"/>
              </w:rPr>
              <w:t xml:space="preserve"> in case the operation has been successfully performed, </w:t>
            </w:r>
            <w:r w:rsidRPr="00F21A76">
              <w:rPr>
                <w:b/>
                <w:i/>
                <w:szCs w:val="18"/>
              </w:rPr>
              <w:t>TRI_Error</w:t>
            </w:r>
            <w:r w:rsidRPr="00F21A76">
              <w:rPr>
                <w:szCs w:val="18"/>
              </w:rPr>
              <w:t xml:space="preserve"> otherwise.</w:t>
            </w:r>
          </w:p>
        </w:tc>
      </w:tr>
    </w:tbl>
    <w:p w14:paraId="423E9015" w14:textId="77777777" w:rsidR="0020187D" w:rsidRPr="00F21A76" w:rsidRDefault="0020187D" w:rsidP="0020187D"/>
    <w:p w14:paraId="752A3F5B" w14:textId="77777777" w:rsidR="0020187D" w:rsidRPr="00F21A76" w:rsidRDefault="0020187D" w:rsidP="00DD778F">
      <w:pPr>
        <w:pStyle w:val="Heading3"/>
      </w:pPr>
      <w:bookmarkStart w:id="1246" w:name="_Toc87872078"/>
      <w:r w:rsidRPr="00F21A76">
        <w:lastRenderedPageBreak/>
        <w:t>5.5.3</w:t>
      </w:r>
      <w:r w:rsidRPr="00F21A76">
        <w:tab/>
        <w:t>Message based communication operations</w:t>
      </w:r>
      <w:bookmarkEnd w:id="1246"/>
    </w:p>
    <w:p w14:paraId="70CD7C11" w14:textId="77777777" w:rsidR="0020187D" w:rsidRPr="00F21A76" w:rsidRDefault="0020187D" w:rsidP="00DD778F">
      <w:pPr>
        <w:pStyle w:val="Heading4"/>
      </w:pPr>
      <w:bookmarkStart w:id="1247" w:name="_Toc87872079"/>
      <w:r w:rsidRPr="00F21A76">
        <w:t>5.5.3.1</w:t>
      </w:r>
      <w:r w:rsidRPr="00F21A76">
        <w:tab/>
      </w:r>
      <w:proofErr w:type="gramStart"/>
      <w:r w:rsidRPr="00F21A76">
        <w:t>triSend</w:t>
      </w:r>
      <w:proofErr w:type="gramEnd"/>
      <w:r w:rsidRPr="00F21A76">
        <w:t xml:space="preserve"> (TE </w:t>
      </w:r>
      <w:r w:rsidRPr="00F21A76">
        <w:sym w:font="Symbol" w:char="F0AE"/>
      </w:r>
      <w:r w:rsidRPr="00F21A76">
        <w:t xml:space="preserve"> SA)</w:t>
      </w:r>
      <w:bookmarkEnd w:id="12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20187D" w:rsidRPr="00F21A76" w14:paraId="160CE119" w14:textId="77777777" w:rsidTr="00DE65B3">
        <w:trPr>
          <w:jc w:val="center"/>
        </w:trPr>
        <w:tc>
          <w:tcPr>
            <w:tcW w:w="1486" w:type="dxa"/>
          </w:tcPr>
          <w:p w14:paraId="161D9BAE" w14:textId="77777777" w:rsidR="0020187D" w:rsidRPr="00F21A76" w:rsidRDefault="0020187D" w:rsidP="00DE65B3">
            <w:pPr>
              <w:pStyle w:val="TAL"/>
              <w:rPr>
                <w:b/>
                <w:szCs w:val="18"/>
              </w:rPr>
            </w:pPr>
            <w:r w:rsidRPr="00F21A76">
              <w:rPr>
                <w:b/>
                <w:szCs w:val="18"/>
              </w:rPr>
              <w:t>Signature</w:t>
            </w:r>
          </w:p>
        </w:tc>
        <w:tc>
          <w:tcPr>
            <w:tcW w:w="8289" w:type="dxa"/>
          </w:tcPr>
          <w:p w14:paraId="08EA0D4C" w14:textId="77777777" w:rsidR="0020187D" w:rsidRPr="00F21A76" w:rsidRDefault="0020187D" w:rsidP="0018697F">
            <w:pPr>
              <w:pStyle w:val="TAL"/>
              <w:ind w:left="2025" w:hanging="2025"/>
              <w:rPr>
                <w:rFonts w:ascii="Courier New" w:hAnsi="Courier New" w:cs="Courier New"/>
                <w:szCs w:val="18"/>
              </w:rPr>
            </w:pPr>
            <w:r w:rsidRPr="00F21A76">
              <w:rPr>
                <w:rFonts w:ascii="Courier New" w:hAnsi="Courier New"/>
                <w:szCs w:val="18"/>
              </w:rPr>
              <w:t>TriStatusType triSend(in TriComponentIdType componentId,</w:t>
            </w:r>
            <w:r w:rsidRPr="00F21A76">
              <w:rPr>
                <w:rFonts w:ascii="Courier New" w:hAnsi="Courier New"/>
                <w:szCs w:val="18"/>
              </w:rPr>
              <w:br/>
              <w:t xml:space="preserve"> </w:t>
            </w:r>
            <w:r w:rsidR="0018697F" w:rsidRPr="00F21A76">
              <w:rPr>
                <w:rFonts w:ascii="Courier New" w:hAnsi="Courier New"/>
                <w:szCs w:val="18"/>
              </w:rPr>
              <w:t xml:space="preserve"> </w:t>
            </w:r>
            <w:r w:rsidRPr="00F21A76">
              <w:rPr>
                <w:rFonts w:ascii="Courier New" w:hAnsi="Courier New"/>
                <w:szCs w:val="18"/>
              </w:rPr>
              <w:t xml:space="preserve">in TriPortIdType tsiPortId, </w:t>
            </w:r>
            <w:r w:rsidRPr="00F21A76">
              <w:rPr>
                <w:rFonts w:ascii="Courier New" w:hAnsi="Courier New"/>
                <w:szCs w:val="18"/>
              </w:rPr>
              <w:br/>
              <w:t xml:space="preserve">  in TriAddressType SUTaddress, </w:t>
            </w:r>
            <w:r w:rsidRPr="00F21A76">
              <w:rPr>
                <w:rFonts w:ascii="Courier New" w:hAnsi="Courier New"/>
                <w:szCs w:val="18"/>
              </w:rPr>
              <w:br/>
              <w:t xml:space="preserve">  in TriMessageType sendMessage)</w:t>
            </w:r>
          </w:p>
        </w:tc>
      </w:tr>
      <w:tr w:rsidR="0020187D" w:rsidRPr="00F21A76" w14:paraId="02F99D76" w14:textId="77777777" w:rsidTr="00DE65B3">
        <w:trPr>
          <w:jc w:val="center"/>
        </w:trPr>
        <w:tc>
          <w:tcPr>
            <w:tcW w:w="1486" w:type="dxa"/>
          </w:tcPr>
          <w:p w14:paraId="07243050" w14:textId="77777777" w:rsidR="0020187D" w:rsidRPr="00F21A76" w:rsidRDefault="0020187D" w:rsidP="00DE65B3">
            <w:pPr>
              <w:pStyle w:val="TAL"/>
              <w:rPr>
                <w:b/>
                <w:szCs w:val="18"/>
              </w:rPr>
            </w:pPr>
            <w:r w:rsidRPr="00F21A76">
              <w:rPr>
                <w:b/>
                <w:szCs w:val="18"/>
              </w:rPr>
              <w:t xml:space="preserve">In Parameters </w:t>
            </w:r>
          </w:p>
        </w:tc>
        <w:tc>
          <w:tcPr>
            <w:tcW w:w="8289" w:type="dxa"/>
          </w:tcPr>
          <w:p w14:paraId="125E1155" w14:textId="77777777" w:rsidR="0020187D" w:rsidRPr="00F21A76" w:rsidRDefault="0020187D" w:rsidP="00DE65B3">
            <w:pPr>
              <w:pStyle w:val="TAL"/>
              <w:tabs>
                <w:tab w:val="left" w:pos="1449"/>
              </w:tabs>
              <w:rPr>
                <w:szCs w:val="18"/>
              </w:rPr>
            </w:pPr>
            <w:r w:rsidRPr="00F21A76">
              <w:rPr>
                <w:rFonts w:ascii="Courier New" w:hAnsi="Courier New"/>
                <w:szCs w:val="18"/>
              </w:rPr>
              <w:t>componentId</w:t>
            </w:r>
            <w:r w:rsidRPr="00F21A76">
              <w:rPr>
                <w:szCs w:val="18"/>
              </w:rPr>
              <w:tab/>
              <w:t>identifier of the sending test component</w:t>
            </w:r>
          </w:p>
          <w:p w14:paraId="3DCB9A0F" w14:textId="77777777" w:rsidR="0020187D" w:rsidRPr="00F21A76" w:rsidRDefault="0020187D" w:rsidP="00DE65B3">
            <w:pPr>
              <w:pStyle w:val="TAL"/>
              <w:tabs>
                <w:tab w:val="left" w:pos="1449"/>
              </w:tabs>
              <w:rPr>
                <w:szCs w:val="18"/>
              </w:rPr>
            </w:pPr>
            <w:r w:rsidRPr="00F21A76">
              <w:rPr>
                <w:rFonts w:ascii="Courier New" w:hAnsi="Courier New"/>
                <w:szCs w:val="18"/>
              </w:rPr>
              <w:t>tsiPortId</w:t>
            </w:r>
            <w:r w:rsidRPr="00F21A76">
              <w:rPr>
                <w:szCs w:val="18"/>
              </w:rPr>
              <w:tab/>
              <w:t xml:space="preserve">identifier of the test system interface port via which the message is sent to the SUT </w:t>
            </w:r>
            <w:r w:rsidRPr="00F21A76">
              <w:rPr>
                <w:szCs w:val="18"/>
              </w:rPr>
              <w:tab/>
              <w:t>Adaptor</w:t>
            </w:r>
          </w:p>
          <w:p w14:paraId="46E2036C" w14:textId="77777777" w:rsidR="0020187D" w:rsidRPr="00F21A76" w:rsidRDefault="0020187D" w:rsidP="00DE65B3">
            <w:pPr>
              <w:pStyle w:val="TAL"/>
              <w:tabs>
                <w:tab w:val="left" w:pos="1449"/>
              </w:tabs>
              <w:rPr>
                <w:szCs w:val="18"/>
              </w:rPr>
            </w:pPr>
            <w:r w:rsidRPr="00F21A76">
              <w:rPr>
                <w:rFonts w:ascii="Courier New" w:hAnsi="Courier New"/>
                <w:szCs w:val="18"/>
              </w:rPr>
              <w:t>SUTaddress</w:t>
            </w:r>
            <w:r w:rsidRPr="00F21A76">
              <w:rPr>
                <w:szCs w:val="18"/>
              </w:rPr>
              <w:tab/>
              <w:t>(optional) destination address within the SUT</w:t>
            </w:r>
          </w:p>
          <w:p w14:paraId="67AA1522" w14:textId="77777777" w:rsidR="0020187D" w:rsidRPr="00F21A76" w:rsidRDefault="0020187D" w:rsidP="00DE65B3">
            <w:pPr>
              <w:pStyle w:val="TAL"/>
              <w:tabs>
                <w:tab w:val="left" w:pos="1449"/>
              </w:tabs>
              <w:rPr>
                <w:szCs w:val="18"/>
              </w:rPr>
            </w:pPr>
            <w:r w:rsidRPr="00F21A76">
              <w:rPr>
                <w:rFonts w:ascii="Courier New" w:hAnsi="Courier New"/>
                <w:szCs w:val="18"/>
              </w:rPr>
              <w:t>sendMessage</w:t>
            </w:r>
            <w:r w:rsidRPr="00F21A76">
              <w:rPr>
                <w:szCs w:val="18"/>
              </w:rPr>
              <w:tab/>
              <w:t>the encoded message to be sent</w:t>
            </w:r>
          </w:p>
        </w:tc>
      </w:tr>
      <w:tr w:rsidR="0020187D" w:rsidRPr="00F21A76" w14:paraId="41456657" w14:textId="77777777" w:rsidTr="00DE65B3">
        <w:trPr>
          <w:jc w:val="center"/>
        </w:trPr>
        <w:tc>
          <w:tcPr>
            <w:tcW w:w="1486" w:type="dxa"/>
          </w:tcPr>
          <w:p w14:paraId="3D1A5EC1" w14:textId="77777777" w:rsidR="0020187D" w:rsidRPr="00F21A76" w:rsidRDefault="0020187D" w:rsidP="00DE65B3">
            <w:pPr>
              <w:pStyle w:val="TAL"/>
              <w:rPr>
                <w:b/>
                <w:szCs w:val="18"/>
              </w:rPr>
            </w:pPr>
            <w:r w:rsidRPr="00F21A76">
              <w:rPr>
                <w:b/>
                <w:szCs w:val="18"/>
              </w:rPr>
              <w:t>Out Parameters</w:t>
            </w:r>
          </w:p>
        </w:tc>
        <w:tc>
          <w:tcPr>
            <w:tcW w:w="8289" w:type="dxa"/>
          </w:tcPr>
          <w:p w14:paraId="37B1F65F" w14:textId="77777777" w:rsidR="0020187D" w:rsidRPr="00F21A76" w:rsidRDefault="0020187D" w:rsidP="00DE65B3">
            <w:pPr>
              <w:pStyle w:val="TAL"/>
              <w:rPr>
                <w:szCs w:val="18"/>
              </w:rPr>
            </w:pPr>
            <w:r w:rsidRPr="00F21A76">
              <w:rPr>
                <w:szCs w:val="18"/>
              </w:rPr>
              <w:t>n.a.</w:t>
            </w:r>
          </w:p>
        </w:tc>
      </w:tr>
      <w:tr w:rsidR="0020187D" w:rsidRPr="00F21A76" w14:paraId="14DE3B72" w14:textId="77777777" w:rsidTr="00DE65B3">
        <w:trPr>
          <w:jc w:val="center"/>
        </w:trPr>
        <w:tc>
          <w:tcPr>
            <w:tcW w:w="1486" w:type="dxa"/>
          </w:tcPr>
          <w:p w14:paraId="1E73EA8E" w14:textId="77777777" w:rsidR="0020187D" w:rsidRPr="00F21A76" w:rsidRDefault="0020187D" w:rsidP="00DE65B3">
            <w:pPr>
              <w:pStyle w:val="TAL"/>
              <w:rPr>
                <w:b/>
                <w:szCs w:val="18"/>
              </w:rPr>
            </w:pPr>
            <w:r w:rsidRPr="00F21A76">
              <w:rPr>
                <w:b/>
                <w:szCs w:val="18"/>
              </w:rPr>
              <w:t>Return Value</w:t>
            </w:r>
          </w:p>
        </w:tc>
        <w:tc>
          <w:tcPr>
            <w:tcW w:w="8289" w:type="dxa"/>
          </w:tcPr>
          <w:p w14:paraId="5FF9FFFB"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triSend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66172E2B" w14:textId="77777777" w:rsidTr="00DE65B3">
        <w:trPr>
          <w:jc w:val="center"/>
        </w:trPr>
        <w:tc>
          <w:tcPr>
            <w:tcW w:w="1486" w:type="dxa"/>
          </w:tcPr>
          <w:p w14:paraId="2C9B302C" w14:textId="77777777" w:rsidR="0020187D" w:rsidRPr="00F21A76" w:rsidRDefault="0020187D" w:rsidP="00DE65B3">
            <w:pPr>
              <w:pStyle w:val="TAL"/>
              <w:rPr>
                <w:b/>
                <w:szCs w:val="18"/>
              </w:rPr>
            </w:pPr>
            <w:r w:rsidRPr="00F21A76">
              <w:rPr>
                <w:b/>
                <w:szCs w:val="18"/>
              </w:rPr>
              <w:t>Constraints</w:t>
            </w:r>
          </w:p>
        </w:tc>
        <w:tc>
          <w:tcPr>
            <w:tcW w:w="8289" w:type="dxa"/>
          </w:tcPr>
          <w:p w14:paraId="5893E4D2"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unicast send operation on a component port, which has been mapped to a TSI port. This operation is called by the TE for all TTCN</w:t>
            </w:r>
            <w:r w:rsidRPr="00F21A76">
              <w:rPr>
                <w:szCs w:val="18"/>
              </w:rPr>
              <w:noBreakHyphen/>
              <w:t>3 send operations if no system component has been specified for a test case, i.e. only a MTC test component is created for a test case.</w:t>
            </w:r>
          </w:p>
          <w:p w14:paraId="3CBE2827" w14:textId="77777777" w:rsidR="0020187D" w:rsidRPr="00F21A76" w:rsidRDefault="0020187D" w:rsidP="00DE65B3">
            <w:pPr>
              <w:pStyle w:val="TAL"/>
              <w:rPr>
                <w:szCs w:val="18"/>
              </w:rPr>
            </w:pPr>
            <w:r w:rsidRPr="00F21A76">
              <w:rPr>
                <w:szCs w:val="18"/>
              </w:rPr>
              <w:t xml:space="preserve">The encoding of </w:t>
            </w:r>
            <w:r w:rsidRPr="00F21A76">
              <w:rPr>
                <w:rFonts w:ascii="Courier New" w:hAnsi="Courier New"/>
                <w:szCs w:val="18"/>
              </w:rPr>
              <w:t>sendMessage</w:t>
            </w:r>
            <w:r w:rsidRPr="00F21A76">
              <w:rPr>
                <w:szCs w:val="18"/>
              </w:rPr>
              <w:t xml:space="preserve"> has to be done in the TE prior to this TRI operation call.</w:t>
            </w:r>
          </w:p>
        </w:tc>
      </w:tr>
      <w:tr w:rsidR="0020187D" w:rsidRPr="00F21A76" w14:paraId="2B9C8C08" w14:textId="77777777" w:rsidTr="00DE65B3">
        <w:trPr>
          <w:jc w:val="center"/>
        </w:trPr>
        <w:tc>
          <w:tcPr>
            <w:tcW w:w="1486" w:type="dxa"/>
          </w:tcPr>
          <w:p w14:paraId="225304D6" w14:textId="77777777" w:rsidR="0020187D" w:rsidRPr="00F21A76" w:rsidRDefault="0020187D" w:rsidP="00DE65B3">
            <w:pPr>
              <w:pStyle w:val="TAL"/>
              <w:rPr>
                <w:b/>
                <w:szCs w:val="18"/>
              </w:rPr>
            </w:pPr>
            <w:r w:rsidRPr="00F21A76">
              <w:rPr>
                <w:b/>
                <w:szCs w:val="18"/>
              </w:rPr>
              <w:t>Effect</w:t>
            </w:r>
          </w:p>
        </w:tc>
        <w:tc>
          <w:tcPr>
            <w:tcW w:w="8289" w:type="dxa"/>
          </w:tcPr>
          <w:p w14:paraId="65ED37B8" w14:textId="77777777" w:rsidR="0020187D" w:rsidRPr="00F21A76" w:rsidRDefault="0020187D" w:rsidP="00DE65B3">
            <w:pPr>
              <w:pStyle w:val="TAL"/>
              <w:rPr>
                <w:szCs w:val="18"/>
              </w:rPr>
            </w:pPr>
            <w:r w:rsidRPr="00F21A76">
              <w:rPr>
                <w:szCs w:val="18"/>
              </w:rPr>
              <w:t xml:space="preserve">The SA can send the message to the SUT. </w:t>
            </w:r>
          </w:p>
          <w:p w14:paraId="587F6D9A"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triSend</w:t>
            </w:r>
            <w:r w:rsidRPr="00F21A76">
              <w:rPr>
                <w:szCs w:val="18"/>
              </w:rPr>
              <w:t xml:space="preserve"> operation returns </w:t>
            </w:r>
            <w:r w:rsidRPr="00F21A76">
              <w:rPr>
                <w:b/>
                <w:i/>
                <w:szCs w:val="18"/>
              </w:rPr>
              <w:t>TRI_OK</w:t>
            </w:r>
            <w:r w:rsidRPr="00F21A76">
              <w:rPr>
                <w:b/>
                <w:szCs w:val="18"/>
              </w:rPr>
              <w:t xml:space="preserve"> </w:t>
            </w:r>
            <w:r w:rsidRPr="00F21A76">
              <w:rPr>
                <w:szCs w:val="18"/>
              </w:rPr>
              <w:t xml:space="preserve">in case it has been completed successfully. Otherwise </w:t>
            </w:r>
            <w:r w:rsidRPr="00F21A76">
              <w:rPr>
                <w:b/>
                <w:i/>
                <w:szCs w:val="18"/>
              </w:rPr>
              <w:t>TRI_Error</w:t>
            </w:r>
            <w:r w:rsidRPr="00F21A76">
              <w:rPr>
                <w:szCs w:val="18"/>
              </w:rPr>
              <w:t xml:space="preserve"> shall be returned. Notice that the return value </w:t>
            </w:r>
            <w:r w:rsidRPr="00F21A76">
              <w:rPr>
                <w:b/>
                <w:i/>
                <w:szCs w:val="18"/>
              </w:rPr>
              <w:t>TRI_OK</w:t>
            </w:r>
            <w:r w:rsidRPr="00F21A76">
              <w:rPr>
                <w:szCs w:val="18"/>
              </w:rPr>
              <w:t xml:space="preserve"> does not imply that the SUT has received </w:t>
            </w:r>
            <w:r w:rsidRPr="00F21A76">
              <w:rPr>
                <w:rFonts w:ascii="Courier New" w:hAnsi="Courier New"/>
                <w:szCs w:val="18"/>
              </w:rPr>
              <w:t>sendMessage</w:t>
            </w:r>
            <w:r w:rsidRPr="00F21A76">
              <w:rPr>
                <w:szCs w:val="18"/>
              </w:rPr>
              <w:t>.</w:t>
            </w:r>
          </w:p>
        </w:tc>
      </w:tr>
    </w:tbl>
    <w:p w14:paraId="2FB4D5A4" w14:textId="77777777" w:rsidR="0020187D" w:rsidRPr="00F21A76" w:rsidRDefault="0020187D" w:rsidP="0020187D"/>
    <w:p w14:paraId="4774BA09" w14:textId="77777777" w:rsidR="0020187D" w:rsidRPr="00F21A76" w:rsidRDefault="0020187D" w:rsidP="00DD778F">
      <w:pPr>
        <w:pStyle w:val="Heading4"/>
      </w:pPr>
      <w:bookmarkStart w:id="1248" w:name="_Toc87872080"/>
      <w:r w:rsidRPr="00F21A76">
        <w:t>5.5.3.2</w:t>
      </w:r>
      <w:r w:rsidRPr="00F21A76">
        <w:tab/>
      </w:r>
      <w:proofErr w:type="gramStart"/>
      <w:r w:rsidRPr="00F21A76">
        <w:t>triSendBC</w:t>
      </w:r>
      <w:proofErr w:type="gramEnd"/>
      <w:r w:rsidRPr="00F21A76">
        <w:t xml:space="preserve"> (TE </w:t>
      </w:r>
      <w:r w:rsidRPr="00F21A76">
        <w:sym w:font="Symbol" w:char="F0AE"/>
      </w:r>
      <w:r w:rsidRPr="00F21A76">
        <w:t xml:space="preserve"> SA)</w:t>
      </w:r>
      <w:bookmarkEnd w:id="124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20187D" w:rsidRPr="00F21A76" w14:paraId="75B90CAF" w14:textId="77777777" w:rsidTr="00DE65B3">
        <w:trPr>
          <w:jc w:val="center"/>
        </w:trPr>
        <w:tc>
          <w:tcPr>
            <w:tcW w:w="1486" w:type="dxa"/>
          </w:tcPr>
          <w:p w14:paraId="6411D3B8" w14:textId="77777777" w:rsidR="0020187D" w:rsidRPr="00F21A76" w:rsidRDefault="0020187D" w:rsidP="00DE65B3">
            <w:pPr>
              <w:pStyle w:val="TAL"/>
              <w:rPr>
                <w:b/>
                <w:szCs w:val="18"/>
              </w:rPr>
            </w:pPr>
            <w:r w:rsidRPr="00F21A76">
              <w:rPr>
                <w:b/>
                <w:szCs w:val="18"/>
              </w:rPr>
              <w:t>Signature</w:t>
            </w:r>
          </w:p>
        </w:tc>
        <w:tc>
          <w:tcPr>
            <w:tcW w:w="8289" w:type="dxa"/>
          </w:tcPr>
          <w:p w14:paraId="1AF41BA1" w14:textId="77777777" w:rsidR="0020187D" w:rsidRPr="00F21A76" w:rsidRDefault="0020187D" w:rsidP="00DE65B3">
            <w:pPr>
              <w:pStyle w:val="TAL"/>
              <w:ind w:left="2025" w:hanging="2025"/>
              <w:rPr>
                <w:rFonts w:ascii="Courier New" w:hAnsi="Courier New"/>
                <w:szCs w:val="18"/>
              </w:rPr>
            </w:pPr>
            <w:r w:rsidRPr="00F21A76">
              <w:rPr>
                <w:rFonts w:ascii="Courier New" w:hAnsi="Courier New"/>
                <w:szCs w:val="18"/>
              </w:rPr>
              <w:t>TriStatusType triSendBC(in TriComponentIdType componentId,</w:t>
            </w:r>
          </w:p>
          <w:p w14:paraId="21D4A48A" w14:textId="77777777" w:rsidR="0020187D" w:rsidRPr="00F21A76" w:rsidRDefault="0020187D" w:rsidP="0018697F">
            <w:pPr>
              <w:pStyle w:val="TAL"/>
              <w:ind w:left="2025" w:hanging="2025"/>
              <w:rPr>
                <w:rFonts w:ascii="Courier New" w:hAnsi="Courier New" w:cs="Courier New"/>
                <w:szCs w:val="18"/>
              </w:rPr>
            </w:pPr>
            <w:r w:rsidRPr="00F21A76">
              <w:rPr>
                <w:rFonts w:ascii="Courier New" w:hAnsi="Courier New"/>
                <w:szCs w:val="18"/>
              </w:rPr>
              <w:t xml:space="preserve">                        in TriPortIdType tsiPortId, </w:t>
            </w:r>
            <w:r w:rsidRPr="00F21A76">
              <w:rPr>
                <w:rFonts w:ascii="Courier New" w:hAnsi="Courier New"/>
                <w:szCs w:val="18"/>
              </w:rPr>
              <w:br/>
              <w:t xml:space="preserve">    in TriMessageType sendMessage)</w:t>
            </w:r>
          </w:p>
        </w:tc>
      </w:tr>
      <w:tr w:rsidR="0020187D" w:rsidRPr="00F21A76" w14:paraId="5B9F0604" w14:textId="77777777" w:rsidTr="00DE65B3">
        <w:trPr>
          <w:jc w:val="center"/>
        </w:trPr>
        <w:tc>
          <w:tcPr>
            <w:tcW w:w="1486" w:type="dxa"/>
          </w:tcPr>
          <w:p w14:paraId="57288B83" w14:textId="77777777" w:rsidR="0020187D" w:rsidRPr="00F21A76" w:rsidRDefault="0020187D" w:rsidP="00DE65B3">
            <w:pPr>
              <w:pStyle w:val="TAL"/>
              <w:rPr>
                <w:b/>
                <w:szCs w:val="18"/>
              </w:rPr>
            </w:pPr>
            <w:r w:rsidRPr="00F21A76">
              <w:rPr>
                <w:b/>
                <w:szCs w:val="18"/>
              </w:rPr>
              <w:t xml:space="preserve">In Parameters </w:t>
            </w:r>
          </w:p>
        </w:tc>
        <w:tc>
          <w:tcPr>
            <w:tcW w:w="8289" w:type="dxa"/>
          </w:tcPr>
          <w:p w14:paraId="497CF6D5" w14:textId="77777777" w:rsidR="0020187D" w:rsidRPr="00F21A76" w:rsidRDefault="0020187D" w:rsidP="00DE65B3">
            <w:pPr>
              <w:pStyle w:val="TAL"/>
              <w:tabs>
                <w:tab w:val="left" w:pos="1449"/>
              </w:tabs>
              <w:rPr>
                <w:szCs w:val="18"/>
              </w:rPr>
            </w:pPr>
            <w:r w:rsidRPr="00F21A76">
              <w:rPr>
                <w:rFonts w:ascii="Courier New" w:hAnsi="Courier New"/>
                <w:szCs w:val="18"/>
              </w:rPr>
              <w:t>componentId</w:t>
            </w:r>
            <w:r w:rsidRPr="00F21A76">
              <w:rPr>
                <w:szCs w:val="18"/>
              </w:rPr>
              <w:tab/>
              <w:t>identifier of the sending test component</w:t>
            </w:r>
          </w:p>
          <w:p w14:paraId="5A1625D7" w14:textId="77777777" w:rsidR="0020187D" w:rsidRPr="00F21A76" w:rsidRDefault="0020187D" w:rsidP="00DE65B3">
            <w:pPr>
              <w:pStyle w:val="TAL"/>
              <w:tabs>
                <w:tab w:val="left" w:pos="1449"/>
              </w:tabs>
              <w:rPr>
                <w:szCs w:val="18"/>
              </w:rPr>
            </w:pPr>
            <w:r w:rsidRPr="00F21A76">
              <w:rPr>
                <w:rFonts w:ascii="Courier New" w:hAnsi="Courier New"/>
                <w:szCs w:val="18"/>
              </w:rPr>
              <w:t>tsiPortId</w:t>
            </w:r>
            <w:r w:rsidRPr="00F21A76">
              <w:rPr>
                <w:szCs w:val="18"/>
              </w:rPr>
              <w:tab/>
              <w:t xml:space="preserve">identifier of the test system interface port via which the message is sent to the SUT </w:t>
            </w:r>
            <w:r w:rsidRPr="00F21A76">
              <w:rPr>
                <w:szCs w:val="18"/>
              </w:rPr>
              <w:tab/>
              <w:t>Adaptor</w:t>
            </w:r>
          </w:p>
          <w:p w14:paraId="1EB6887E" w14:textId="77777777" w:rsidR="0020187D" w:rsidRPr="00F21A76" w:rsidRDefault="0020187D" w:rsidP="00DE65B3">
            <w:pPr>
              <w:pStyle w:val="TAL"/>
              <w:tabs>
                <w:tab w:val="left" w:pos="1449"/>
              </w:tabs>
              <w:rPr>
                <w:szCs w:val="18"/>
              </w:rPr>
            </w:pPr>
            <w:r w:rsidRPr="00F21A76">
              <w:rPr>
                <w:rFonts w:ascii="Courier New" w:hAnsi="Courier New"/>
                <w:szCs w:val="18"/>
              </w:rPr>
              <w:t>sendMessage</w:t>
            </w:r>
            <w:r w:rsidRPr="00F21A76">
              <w:rPr>
                <w:szCs w:val="18"/>
              </w:rPr>
              <w:tab/>
              <w:t>the encoded message to be sent</w:t>
            </w:r>
          </w:p>
        </w:tc>
      </w:tr>
      <w:tr w:rsidR="0020187D" w:rsidRPr="00F21A76" w14:paraId="13C2D5BA" w14:textId="77777777" w:rsidTr="00DE65B3">
        <w:trPr>
          <w:jc w:val="center"/>
        </w:trPr>
        <w:tc>
          <w:tcPr>
            <w:tcW w:w="1486" w:type="dxa"/>
          </w:tcPr>
          <w:p w14:paraId="7EB6A2CA" w14:textId="77777777" w:rsidR="0020187D" w:rsidRPr="00F21A76" w:rsidRDefault="0020187D" w:rsidP="00DE65B3">
            <w:pPr>
              <w:pStyle w:val="TAL"/>
              <w:rPr>
                <w:b/>
                <w:szCs w:val="18"/>
              </w:rPr>
            </w:pPr>
            <w:r w:rsidRPr="00F21A76">
              <w:rPr>
                <w:b/>
                <w:szCs w:val="18"/>
              </w:rPr>
              <w:t>Out Parameters</w:t>
            </w:r>
          </w:p>
        </w:tc>
        <w:tc>
          <w:tcPr>
            <w:tcW w:w="8289" w:type="dxa"/>
          </w:tcPr>
          <w:p w14:paraId="3F900955" w14:textId="77777777" w:rsidR="0020187D" w:rsidRPr="00F21A76" w:rsidRDefault="0020187D" w:rsidP="00DE65B3">
            <w:pPr>
              <w:pStyle w:val="TAL"/>
              <w:rPr>
                <w:szCs w:val="18"/>
              </w:rPr>
            </w:pPr>
            <w:r w:rsidRPr="00F21A76">
              <w:rPr>
                <w:szCs w:val="18"/>
              </w:rPr>
              <w:t>n.a.</w:t>
            </w:r>
          </w:p>
        </w:tc>
      </w:tr>
      <w:tr w:rsidR="0020187D" w:rsidRPr="00F21A76" w14:paraId="257235F9" w14:textId="77777777" w:rsidTr="00DE65B3">
        <w:trPr>
          <w:jc w:val="center"/>
        </w:trPr>
        <w:tc>
          <w:tcPr>
            <w:tcW w:w="1486" w:type="dxa"/>
          </w:tcPr>
          <w:p w14:paraId="348DFDDD" w14:textId="77777777" w:rsidR="0020187D" w:rsidRPr="00F21A76" w:rsidRDefault="0020187D" w:rsidP="00DE65B3">
            <w:pPr>
              <w:pStyle w:val="TAL"/>
              <w:rPr>
                <w:b/>
                <w:szCs w:val="18"/>
              </w:rPr>
            </w:pPr>
            <w:r w:rsidRPr="00F21A76">
              <w:rPr>
                <w:b/>
                <w:szCs w:val="18"/>
              </w:rPr>
              <w:t>Return Value</w:t>
            </w:r>
          </w:p>
        </w:tc>
        <w:tc>
          <w:tcPr>
            <w:tcW w:w="8289" w:type="dxa"/>
          </w:tcPr>
          <w:p w14:paraId="4650D117"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triSendBC </w:t>
            </w:r>
            <w:r w:rsidRPr="00F21A76">
              <w:rPr>
                <w:szCs w:val="18"/>
              </w:rPr>
              <w:t>operation. The return status indicates the local success (</w:t>
            </w:r>
            <w:r w:rsidRPr="00F21A76">
              <w:rPr>
                <w:b/>
                <w:i/>
                <w:szCs w:val="18"/>
              </w:rPr>
              <w:t>TRI_OK</w:t>
            </w:r>
            <w:r w:rsidRPr="00F21A76">
              <w:rPr>
                <w:szCs w:val="18"/>
              </w:rPr>
              <w:t xml:space="preserve">) or </w:t>
            </w:r>
            <w:r w:rsidR="00695EFE" w:rsidRPr="00F21A76">
              <w:rPr>
                <w:szCs w:val="18"/>
              </w:rPr>
              <w:t>failure</w:t>
            </w:r>
            <w:r w:rsidRPr="00F21A76">
              <w:rPr>
                <w:szCs w:val="18"/>
              </w:rPr>
              <w:t xml:space="preserve"> (</w:t>
            </w:r>
            <w:r w:rsidRPr="00F21A76">
              <w:rPr>
                <w:b/>
                <w:i/>
                <w:szCs w:val="18"/>
              </w:rPr>
              <w:t>TRI_Error</w:t>
            </w:r>
            <w:r w:rsidRPr="00F21A76">
              <w:rPr>
                <w:szCs w:val="18"/>
              </w:rPr>
              <w:t>) of the operation.</w:t>
            </w:r>
          </w:p>
        </w:tc>
      </w:tr>
      <w:tr w:rsidR="0020187D" w:rsidRPr="00F21A76" w14:paraId="79D3F1A6" w14:textId="77777777" w:rsidTr="00DE65B3">
        <w:trPr>
          <w:jc w:val="center"/>
        </w:trPr>
        <w:tc>
          <w:tcPr>
            <w:tcW w:w="1486" w:type="dxa"/>
          </w:tcPr>
          <w:p w14:paraId="298D6A66" w14:textId="77777777" w:rsidR="0020187D" w:rsidRPr="00F21A76" w:rsidRDefault="0020187D" w:rsidP="00DE65B3">
            <w:pPr>
              <w:pStyle w:val="TAL"/>
              <w:rPr>
                <w:b/>
                <w:szCs w:val="18"/>
              </w:rPr>
            </w:pPr>
            <w:r w:rsidRPr="00F21A76">
              <w:rPr>
                <w:b/>
                <w:szCs w:val="18"/>
              </w:rPr>
              <w:t>Constraints</w:t>
            </w:r>
          </w:p>
        </w:tc>
        <w:tc>
          <w:tcPr>
            <w:tcW w:w="8289" w:type="dxa"/>
          </w:tcPr>
          <w:p w14:paraId="313795D6"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broadcast send operation on a component port, which has been mapped to a TSI port. This operation is called by the TE for all TTCN</w:t>
            </w:r>
            <w:r w:rsidRPr="00F21A76">
              <w:rPr>
                <w:szCs w:val="18"/>
              </w:rPr>
              <w:noBreakHyphen/>
              <w:t>3 send operations if no system component has been specified for a test case, i.e. only a MTC test component is created for a test case.</w:t>
            </w:r>
          </w:p>
          <w:p w14:paraId="3C7BF0DC" w14:textId="77777777" w:rsidR="0020187D" w:rsidRPr="00F21A76" w:rsidRDefault="0020187D" w:rsidP="00DE65B3">
            <w:pPr>
              <w:pStyle w:val="TAL"/>
              <w:rPr>
                <w:szCs w:val="18"/>
              </w:rPr>
            </w:pPr>
            <w:r w:rsidRPr="00F21A76">
              <w:rPr>
                <w:szCs w:val="18"/>
              </w:rPr>
              <w:t xml:space="preserve">The encoding of </w:t>
            </w:r>
            <w:r w:rsidRPr="00F21A76">
              <w:rPr>
                <w:rFonts w:ascii="Courier New" w:hAnsi="Courier New"/>
                <w:szCs w:val="18"/>
              </w:rPr>
              <w:t>sendMessage</w:t>
            </w:r>
            <w:r w:rsidRPr="00F21A76">
              <w:rPr>
                <w:szCs w:val="18"/>
              </w:rPr>
              <w:t xml:space="preserve"> has to be done in the TE prior to this TRI operation call.</w:t>
            </w:r>
          </w:p>
        </w:tc>
      </w:tr>
      <w:tr w:rsidR="0020187D" w:rsidRPr="00F21A76" w14:paraId="2230BD75" w14:textId="77777777" w:rsidTr="00DE65B3">
        <w:trPr>
          <w:jc w:val="center"/>
        </w:trPr>
        <w:tc>
          <w:tcPr>
            <w:tcW w:w="1486" w:type="dxa"/>
          </w:tcPr>
          <w:p w14:paraId="52EA6351" w14:textId="77777777" w:rsidR="0020187D" w:rsidRPr="00F21A76" w:rsidRDefault="0020187D" w:rsidP="00DE65B3">
            <w:pPr>
              <w:pStyle w:val="TAL"/>
              <w:rPr>
                <w:b/>
                <w:szCs w:val="18"/>
              </w:rPr>
            </w:pPr>
            <w:r w:rsidRPr="00F21A76">
              <w:rPr>
                <w:b/>
                <w:szCs w:val="18"/>
              </w:rPr>
              <w:t>Effect</w:t>
            </w:r>
          </w:p>
        </w:tc>
        <w:tc>
          <w:tcPr>
            <w:tcW w:w="8289" w:type="dxa"/>
          </w:tcPr>
          <w:p w14:paraId="04F0F791" w14:textId="77777777" w:rsidR="0020187D" w:rsidRPr="00F21A76" w:rsidRDefault="0020187D" w:rsidP="00DE65B3">
            <w:pPr>
              <w:pStyle w:val="TAL"/>
              <w:rPr>
                <w:szCs w:val="18"/>
              </w:rPr>
            </w:pPr>
            <w:r w:rsidRPr="00F21A76">
              <w:rPr>
                <w:szCs w:val="18"/>
              </w:rPr>
              <w:t xml:space="preserve">The SA can broadcast the message to the SUT. </w:t>
            </w:r>
          </w:p>
          <w:p w14:paraId="2B5620B0"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triSendBC</w:t>
            </w:r>
            <w:r w:rsidRPr="00F21A76">
              <w:rPr>
                <w:szCs w:val="18"/>
              </w:rPr>
              <w:t xml:space="preserve"> operation returns </w:t>
            </w:r>
            <w:r w:rsidRPr="00F21A76">
              <w:rPr>
                <w:b/>
                <w:i/>
                <w:szCs w:val="18"/>
              </w:rPr>
              <w:t>TRI_OK</w:t>
            </w:r>
            <w:r w:rsidRPr="00F21A76">
              <w:rPr>
                <w:b/>
                <w:szCs w:val="18"/>
              </w:rPr>
              <w:t xml:space="preserve"> </w:t>
            </w:r>
            <w:r w:rsidRPr="00F21A76">
              <w:rPr>
                <w:szCs w:val="18"/>
              </w:rPr>
              <w:t xml:space="preserve">in case it has been completed successfully. Otherwise </w:t>
            </w:r>
            <w:r w:rsidRPr="00F21A76">
              <w:rPr>
                <w:b/>
                <w:i/>
                <w:szCs w:val="18"/>
              </w:rPr>
              <w:t>TRI_Error</w:t>
            </w:r>
            <w:r w:rsidRPr="00F21A76">
              <w:rPr>
                <w:szCs w:val="18"/>
              </w:rPr>
              <w:t xml:space="preserve"> shall be returned. Notice that the return value </w:t>
            </w:r>
            <w:r w:rsidRPr="00F21A76">
              <w:rPr>
                <w:b/>
                <w:i/>
                <w:szCs w:val="18"/>
              </w:rPr>
              <w:t>TRI_OK</w:t>
            </w:r>
            <w:r w:rsidRPr="00F21A76">
              <w:rPr>
                <w:szCs w:val="18"/>
              </w:rPr>
              <w:t xml:space="preserve"> does not imply that the SUT has received </w:t>
            </w:r>
            <w:r w:rsidRPr="00F21A76">
              <w:rPr>
                <w:rFonts w:ascii="Courier New" w:hAnsi="Courier New"/>
                <w:szCs w:val="18"/>
              </w:rPr>
              <w:t>sendMessage</w:t>
            </w:r>
            <w:r w:rsidRPr="00F21A76">
              <w:rPr>
                <w:szCs w:val="18"/>
              </w:rPr>
              <w:t>.</w:t>
            </w:r>
          </w:p>
        </w:tc>
      </w:tr>
    </w:tbl>
    <w:p w14:paraId="42E0E9DA" w14:textId="77777777" w:rsidR="0020187D" w:rsidRPr="00F21A76" w:rsidRDefault="0020187D" w:rsidP="0020187D"/>
    <w:p w14:paraId="49781A73" w14:textId="77777777" w:rsidR="0020187D" w:rsidRPr="00F21A76" w:rsidRDefault="0020187D" w:rsidP="00DD778F">
      <w:pPr>
        <w:pStyle w:val="Heading4"/>
      </w:pPr>
      <w:bookmarkStart w:id="1249" w:name="_Toc87872081"/>
      <w:r w:rsidRPr="00F21A76">
        <w:lastRenderedPageBreak/>
        <w:t>5.5.3.3</w:t>
      </w:r>
      <w:r w:rsidRPr="00F21A76">
        <w:tab/>
      </w:r>
      <w:proofErr w:type="gramStart"/>
      <w:r w:rsidRPr="00F21A76">
        <w:t>triSendMC</w:t>
      </w:r>
      <w:proofErr w:type="gramEnd"/>
      <w:r w:rsidRPr="00F21A76">
        <w:t xml:space="preserve"> (TE </w:t>
      </w:r>
      <w:r w:rsidRPr="00F21A76">
        <w:sym w:font="Symbol" w:char="F0AE"/>
      </w:r>
      <w:r w:rsidRPr="00F21A76">
        <w:t xml:space="preserve"> SA)</w:t>
      </w:r>
      <w:bookmarkEnd w:id="124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20187D" w:rsidRPr="00F21A76" w14:paraId="2F49424C" w14:textId="77777777" w:rsidTr="00DE65B3">
        <w:trPr>
          <w:jc w:val="center"/>
        </w:trPr>
        <w:tc>
          <w:tcPr>
            <w:tcW w:w="1486" w:type="dxa"/>
          </w:tcPr>
          <w:p w14:paraId="1F9B87D8" w14:textId="77777777" w:rsidR="0020187D" w:rsidRPr="00F21A76" w:rsidRDefault="0020187D" w:rsidP="00DE65B3">
            <w:pPr>
              <w:pStyle w:val="TAL"/>
              <w:rPr>
                <w:b/>
                <w:szCs w:val="18"/>
              </w:rPr>
            </w:pPr>
            <w:r w:rsidRPr="00F21A76">
              <w:rPr>
                <w:b/>
                <w:szCs w:val="18"/>
              </w:rPr>
              <w:t>Signature</w:t>
            </w:r>
          </w:p>
        </w:tc>
        <w:tc>
          <w:tcPr>
            <w:tcW w:w="8289" w:type="dxa"/>
          </w:tcPr>
          <w:p w14:paraId="2CB729AF" w14:textId="77777777" w:rsidR="0020187D" w:rsidRPr="00F21A76" w:rsidRDefault="0020187D" w:rsidP="00DE65B3">
            <w:pPr>
              <w:pStyle w:val="TAL"/>
              <w:ind w:left="2025" w:hanging="2025"/>
              <w:rPr>
                <w:rFonts w:ascii="Courier New" w:hAnsi="Courier New"/>
                <w:szCs w:val="18"/>
              </w:rPr>
            </w:pPr>
            <w:r w:rsidRPr="00F21A76">
              <w:rPr>
                <w:rFonts w:ascii="Courier New" w:hAnsi="Courier New"/>
                <w:szCs w:val="18"/>
              </w:rPr>
              <w:t>TriStatusType triSendMC(in TriComponentIdType componentId,</w:t>
            </w:r>
          </w:p>
          <w:p w14:paraId="09C6EB9B" w14:textId="77777777" w:rsidR="0020187D" w:rsidRPr="00F21A76" w:rsidRDefault="0020187D" w:rsidP="0018697F">
            <w:pPr>
              <w:pStyle w:val="TAL"/>
              <w:ind w:left="2025" w:hanging="2025"/>
              <w:rPr>
                <w:rFonts w:ascii="Courier New" w:hAnsi="Courier New" w:cs="Courier New"/>
                <w:szCs w:val="18"/>
              </w:rPr>
            </w:pPr>
            <w:r w:rsidRPr="00F21A76">
              <w:rPr>
                <w:rFonts w:ascii="Courier New" w:hAnsi="Courier New"/>
                <w:szCs w:val="18"/>
              </w:rPr>
              <w:t xml:space="preserve">                        in TriPortIdType tsiPortId, </w:t>
            </w:r>
            <w:r w:rsidRPr="00F21A76">
              <w:rPr>
                <w:rFonts w:ascii="Courier New" w:hAnsi="Courier New"/>
                <w:szCs w:val="18"/>
              </w:rPr>
              <w:br/>
              <w:t xml:space="preserve">    in TriAddressListType SUTaddresses, </w:t>
            </w:r>
            <w:r w:rsidRPr="00F21A76">
              <w:rPr>
                <w:rFonts w:ascii="Courier New" w:hAnsi="Courier New"/>
                <w:szCs w:val="18"/>
              </w:rPr>
              <w:br/>
              <w:t xml:space="preserve">    in TriMessageType sendMessage)</w:t>
            </w:r>
          </w:p>
        </w:tc>
      </w:tr>
      <w:tr w:rsidR="0020187D" w:rsidRPr="00F21A76" w14:paraId="1975A233" w14:textId="77777777" w:rsidTr="00DE65B3">
        <w:trPr>
          <w:jc w:val="center"/>
        </w:trPr>
        <w:tc>
          <w:tcPr>
            <w:tcW w:w="1486" w:type="dxa"/>
          </w:tcPr>
          <w:p w14:paraId="28811ECC" w14:textId="77777777" w:rsidR="0020187D" w:rsidRPr="00F21A76" w:rsidRDefault="0020187D" w:rsidP="00DE65B3">
            <w:pPr>
              <w:pStyle w:val="TAL"/>
              <w:rPr>
                <w:b/>
                <w:szCs w:val="18"/>
              </w:rPr>
            </w:pPr>
            <w:r w:rsidRPr="00F21A76">
              <w:rPr>
                <w:b/>
                <w:szCs w:val="18"/>
              </w:rPr>
              <w:t xml:space="preserve">In Parameters </w:t>
            </w:r>
          </w:p>
        </w:tc>
        <w:tc>
          <w:tcPr>
            <w:tcW w:w="8289" w:type="dxa"/>
          </w:tcPr>
          <w:p w14:paraId="7C8752FE" w14:textId="77777777" w:rsidR="0020187D" w:rsidRPr="00F21A76" w:rsidRDefault="0020187D" w:rsidP="007C0559">
            <w:pPr>
              <w:pStyle w:val="TAL"/>
              <w:tabs>
                <w:tab w:val="left" w:pos="1815"/>
              </w:tabs>
              <w:rPr>
                <w:szCs w:val="18"/>
              </w:rPr>
            </w:pPr>
            <w:r w:rsidRPr="00F21A76">
              <w:rPr>
                <w:rFonts w:ascii="Courier New" w:hAnsi="Courier New"/>
                <w:szCs w:val="18"/>
              </w:rPr>
              <w:t>componentId</w:t>
            </w:r>
            <w:r w:rsidRPr="00F21A76">
              <w:rPr>
                <w:szCs w:val="18"/>
              </w:rPr>
              <w:tab/>
              <w:t>identifier of the sending test component</w:t>
            </w:r>
          </w:p>
          <w:p w14:paraId="6E87E723" w14:textId="77777777" w:rsidR="0020187D" w:rsidRPr="00F21A76" w:rsidRDefault="0020187D" w:rsidP="007C0559">
            <w:pPr>
              <w:pStyle w:val="TAL"/>
              <w:tabs>
                <w:tab w:val="left" w:pos="1815"/>
              </w:tabs>
              <w:rPr>
                <w:szCs w:val="18"/>
              </w:rPr>
            </w:pPr>
            <w:r w:rsidRPr="00F21A76">
              <w:rPr>
                <w:rFonts w:ascii="Courier New" w:hAnsi="Courier New"/>
                <w:szCs w:val="18"/>
              </w:rPr>
              <w:t>tsiPortId</w:t>
            </w:r>
            <w:r w:rsidRPr="00F21A76">
              <w:rPr>
                <w:szCs w:val="18"/>
              </w:rPr>
              <w:tab/>
              <w:t xml:space="preserve">identifier of the test system interface port via which the message is sent to the </w:t>
            </w:r>
            <w:r w:rsidR="007C0559" w:rsidRPr="00F21A76">
              <w:rPr>
                <w:szCs w:val="18"/>
              </w:rPr>
              <w:tab/>
            </w:r>
            <w:r w:rsidRPr="00F21A76">
              <w:rPr>
                <w:szCs w:val="18"/>
              </w:rPr>
              <w:t>SUT</w:t>
            </w:r>
            <w:r w:rsidR="007C0559" w:rsidRPr="00F21A76">
              <w:rPr>
                <w:szCs w:val="18"/>
              </w:rPr>
              <w:t xml:space="preserve"> </w:t>
            </w:r>
            <w:r w:rsidRPr="00F21A76">
              <w:rPr>
                <w:szCs w:val="18"/>
              </w:rPr>
              <w:t>Adaptor</w:t>
            </w:r>
          </w:p>
          <w:p w14:paraId="6EBB1622" w14:textId="77777777" w:rsidR="0020187D" w:rsidRPr="00F21A76" w:rsidRDefault="0020187D" w:rsidP="007C0559">
            <w:pPr>
              <w:pStyle w:val="TAL"/>
              <w:tabs>
                <w:tab w:val="left" w:pos="1815"/>
              </w:tabs>
              <w:rPr>
                <w:szCs w:val="18"/>
              </w:rPr>
            </w:pPr>
            <w:r w:rsidRPr="00F21A76">
              <w:rPr>
                <w:rFonts w:ascii="Courier New" w:hAnsi="Courier New"/>
                <w:szCs w:val="18"/>
              </w:rPr>
              <w:t>SUTaddresses</w:t>
            </w:r>
            <w:r w:rsidRPr="00F21A76">
              <w:rPr>
                <w:szCs w:val="18"/>
              </w:rPr>
              <w:tab/>
              <w:t>destination addresses within the SUT</w:t>
            </w:r>
          </w:p>
          <w:p w14:paraId="1A4D1043" w14:textId="77777777" w:rsidR="0020187D" w:rsidRPr="00F21A76" w:rsidRDefault="0020187D" w:rsidP="007C0559">
            <w:pPr>
              <w:pStyle w:val="TAL"/>
              <w:tabs>
                <w:tab w:val="left" w:pos="1815"/>
              </w:tabs>
              <w:rPr>
                <w:szCs w:val="18"/>
              </w:rPr>
            </w:pPr>
            <w:r w:rsidRPr="00F21A76">
              <w:rPr>
                <w:rFonts w:ascii="Courier New" w:hAnsi="Courier New"/>
                <w:szCs w:val="18"/>
              </w:rPr>
              <w:t>sendMessage</w:t>
            </w:r>
            <w:r w:rsidRPr="00F21A76">
              <w:rPr>
                <w:szCs w:val="18"/>
              </w:rPr>
              <w:tab/>
              <w:t>the encoded message to be sent</w:t>
            </w:r>
          </w:p>
        </w:tc>
      </w:tr>
      <w:tr w:rsidR="0020187D" w:rsidRPr="00F21A76" w14:paraId="5C9C7FD5" w14:textId="77777777" w:rsidTr="00DE65B3">
        <w:trPr>
          <w:jc w:val="center"/>
        </w:trPr>
        <w:tc>
          <w:tcPr>
            <w:tcW w:w="1486" w:type="dxa"/>
          </w:tcPr>
          <w:p w14:paraId="50DC396C" w14:textId="77777777" w:rsidR="0020187D" w:rsidRPr="00F21A76" w:rsidRDefault="0020187D" w:rsidP="00DE65B3">
            <w:pPr>
              <w:pStyle w:val="TAL"/>
              <w:rPr>
                <w:b/>
                <w:szCs w:val="18"/>
              </w:rPr>
            </w:pPr>
            <w:r w:rsidRPr="00F21A76">
              <w:rPr>
                <w:b/>
                <w:szCs w:val="18"/>
              </w:rPr>
              <w:t>Out Parameters</w:t>
            </w:r>
          </w:p>
        </w:tc>
        <w:tc>
          <w:tcPr>
            <w:tcW w:w="8289" w:type="dxa"/>
          </w:tcPr>
          <w:p w14:paraId="2B93B53C" w14:textId="77777777" w:rsidR="0020187D" w:rsidRPr="00F21A76" w:rsidRDefault="0020187D" w:rsidP="00DE65B3">
            <w:pPr>
              <w:pStyle w:val="TAL"/>
              <w:rPr>
                <w:szCs w:val="18"/>
              </w:rPr>
            </w:pPr>
            <w:r w:rsidRPr="00F21A76">
              <w:rPr>
                <w:szCs w:val="18"/>
              </w:rPr>
              <w:t>n.a.</w:t>
            </w:r>
          </w:p>
        </w:tc>
      </w:tr>
      <w:tr w:rsidR="0020187D" w:rsidRPr="00F21A76" w14:paraId="2B28DBD2" w14:textId="77777777" w:rsidTr="00DE65B3">
        <w:trPr>
          <w:jc w:val="center"/>
        </w:trPr>
        <w:tc>
          <w:tcPr>
            <w:tcW w:w="1486" w:type="dxa"/>
          </w:tcPr>
          <w:p w14:paraId="7AE101B1" w14:textId="77777777" w:rsidR="0020187D" w:rsidRPr="00F21A76" w:rsidRDefault="0020187D" w:rsidP="00DE65B3">
            <w:pPr>
              <w:pStyle w:val="TAL"/>
              <w:rPr>
                <w:b/>
                <w:szCs w:val="18"/>
              </w:rPr>
            </w:pPr>
            <w:r w:rsidRPr="00F21A76">
              <w:rPr>
                <w:b/>
                <w:szCs w:val="18"/>
              </w:rPr>
              <w:t>Return Value</w:t>
            </w:r>
          </w:p>
        </w:tc>
        <w:tc>
          <w:tcPr>
            <w:tcW w:w="8289" w:type="dxa"/>
          </w:tcPr>
          <w:p w14:paraId="250AD20C"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triSendMC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326018F8" w14:textId="77777777" w:rsidTr="00DE65B3">
        <w:trPr>
          <w:jc w:val="center"/>
        </w:trPr>
        <w:tc>
          <w:tcPr>
            <w:tcW w:w="1486" w:type="dxa"/>
          </w:tcPr>
          <w:p w14:paraId="5985C960" w14:textId="77777777" w:rsidR="0020187D" w:rsidRPr="00F21A76" w:rsidRDefault="0020187D" w:rsidP="00DE65B3">
            <w:pPr>
              <w:pStyle w:val="TAL"/>
              <w:rPr>
                <w:b/>
                <w:szCs w:val="18"/>
              </w:rPr>
            </w:pPr>
            <w:r w:rsidRPr="00F21A76">
              <w:rPr>
                <w:b/>
                <w:szCs w:val="18"/>
              </w:rPr>
              <w:t>Constraints</w:t>
            </w:r>
          </w:p>
        </w:tc>
        <w:tc>
          <w:tcPr>
            <w:tcW w:w="8289" w:type="dxa"/>
          </w:tcPr>
          <w:p w14:paraId="7C8B49A7"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multicast send operation on a component port, which has been mapped to a TSI port. This operation is called by the TE for all TTCN</w:t>
            </w:r>
            <w:r w:rsidRPr="00F21A76">
              <w:rPr>
                <w:szCs w:val="18"/>
              </w:rPr>
              <w:noBreakHyphen/>
              <w:t>3 send operations if no system component has been specified for a test case, i.e. only a MTC test component is created for a test case.</w:t>
            </w:r>
          </w:p>
          <w:p w14:paraId="06958D73" w14:textId="77777777" w:rsidR="0020187D" w:rsidRPr="00F21A76" w:rsidRDefault="0020187D" w:rsidP="00DE65B3">
            <w:pPr>
              <w:pStyle w:val="TAL"/>
              <w:rPr>
                <w:szCs w:val="18"/>
              </w:rPr>
            </w:pPr>
            <w:r w:rsidRPr="00F21A76">
              <w:rPr>
                <w:szCs w:val="18"/>
              </w:rPr>
              <w:t xml:space="preserve">The encoding of </w:t>
            </w:r>
            <w:r w:rsidRPr="00F21A76">
              <w:rPr>
                <w:rFonts w:ascii="Courier New" w:hAnsi="Courier New"/>
                <w:szCs w:val="18"/>
              </w:rPr>
              <w:t>sendMessage</w:t>
            </w:r>
            <w:r w:rsidRPr="00F21A76">
              <w:rPr>
                <w:szCs w:val="18"/>
              </w:rPr>
              <w:t xml:space="preserve"> has to be done in the TE prior to this TRI operation call.</w:t>
            </w:r>
          </w:p>
        </w:tc>
      </w:tr>
      <w:tr w:rsidR="0020187D" w:rsidRPr="00F21A76" w14:paraId="697BB37D" w14:textId="77777777" w:rsidTr="00DE65B3">
        <w:trPr>
          <w:jc w:val="center"/>
        </w:trPr>
        <w:tc>
          <w:tcPr>
            <w:tcW w:w="1486" w:type="dxa"/>
          </w:tcPr>
          <w:p w14:paraId="2BAAB1AB" w14:textId="77777777" w:rsidR="0020187D" w:rsidRPr="00F21A76" w:rsidRDefault="0020187D" w:rsidP="00DE65B3">
            <w:pPr>
              <w:pStyle w:val="TAL"/>
              <w:rPr>
                <w:b/>
                <w:szCs w:val="18"/>
              </w:rPr>
            </w:pPr>
            <w:r w:rsidRPr="00F21A76">
              <w:rPr>
                <w:b/>
                <w:szCs w:val="18"/>
              </w:rPr>
              <w:t>Effect</w:t>
            </w:r>
          </w:p>
        </w:tc>
        <w:tc>
          <w:tcPr>
            <w:tcW w:w="8289" w:type="dxa"/>
          </w:tcPr>
          <w:p w14:paraId="4E6EC337" w14:textId="77777777" w:rsidR="0020187D" w:rsidRPr="00F21A76" w:rsidRDefault="0020187D" w:rsidP="00DE65B3">
            <w:pPr>
              <w:pStyle w:val="TAL"/>
              <w:rPr>
                <w:szCs w:val="18"/>
              </w:rPr>
            </w:pPr>
            <w:r w:rsidRPr="00F21A76">
              <w:rPr>
                <w:szCs w:val="18"/>
              </w:rPr>
              <w:t xml:space="preserve">The SA can multicast the message to the SUT. </w:t>
            </w:r>
          </w:p>
          <w:p w14:paraId="0A43E382"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triSendMC</w:t>
            </w:r>
            <w:r w:rsidRPr="00F21A76">
              <w:rPr>
                <w:szCs w:val="18"/>
              </w:rPr>
              <w:t xml:space="preserve"> operation returns </w:t>
            </w:r>
            <w:r w:rsidRPr="00F21A76">
              <w:rPr>
                <w:b/>
                <w:i/>
                <w:szCs w:val="18"/>
              </w:rPr>
              <w:t>TRI_OK</w:t>
            </w:r>
            <w:r w:rsidRPr="00F21A76">
              <w:rPr>
                <w:b/>
                <w:szCs w:val="18"/>
              </w:rPr>
              <w:t xml:space="preserve"> </w:t>
            </w:r>
            <w:r w:rsidRPr="00F21A76">
              <w:rPr>
                <w:szCs w:val="18"/>
              </w:rPr>
              <w:t xml:space="preserve">in case it has been completed successfully. Otherwise </w:t>
            </w:r>
            <w:r w:rsidRPr="00F21A76">
              <w:rPr>
                <w:b/>
                <w:i/>
                <w:szCs w:val="18"/>
              </w:rPr>
              <w:t>TRI_Error</w:t>
            </w:r>
            <w:r w:rsidRPr="00F21A76">
              <w:rPr>
                <w:szCs w:val="18"/>
              </w:rPr>
              <w:t xml:space="preserve"> shall be returned. Notice that the return value </w:t>
            </w:r>
            <w:r w:rsidRPr="00F21A76">
              <w:rPr>
                <w:b/>
                <w:i/>
                <w:szCs w:val="18"/>
              </w:rPr>
              <w:t>TRI_OK</w:t>
            </w:r>
            <w:r w:rsidRPr="00F21A76">
              <w:rPr>
                <w:szCs w:val="18"/>
              </w:rPr>
              <w:t xml:space="preserve"> does not imply that the SUT has received </w:t>
            </w:r>
            <w:r w:rsidRPr="00F21A76">
              <w:rPr>
                <w:rFonts w:ascii="Courier New" w:hAnsi="Courier New"/>
                <w:szCs w:val="18"/>
              </w:rPr>
              <w:t>sendMessage</w:t>
            </w:r>
            <w:r w:rsidRPr="00F21A76">
              <w:rPr>
                <w:szCs w:val="18"/>
              </w:rPr>
              <w:t>.</w:t>
            </w:r>
          </w:p>
        </w:tc>
      </w:tr>
    </w:tbl>
    <w:p w14:paraId="49A1A444" w14:textId="77777777" w:rsidR="0020187D" w:rsidRPr="00F21A76" w:rsidRDefault="0020187D" w:rsidP="0020187D"/>
    <w:p w14:paraId="5927A715" w14:textId="77777777" w:rsidR="0020187D" w:rsidRPr="00F21A76" w:rsidRDefault="0020187D" w:rsidP="00DD778F">
      <w:pPr>
        <w:pStyle w:val="Heading4"/>
      </w:pPr>
      <w:bookmarkStart w:id="1250" w:name="_Toc87872082"/>
      <w:r w:rsidRPr="00F21A76">
        <w:t>5.5.3.4</w:t>
      </w:r>
      <w:r w:rsidRPr="00F21A76">
        <w:tab/>
      </w:r>
      <w:proofErr w:type="gramStart"/>
      <w:r w:rsidRPr="00F21A76">
        <w:t>triEnqueueMsg</w:t>
      </w:r>
      <w:proofErr w:type="gramEnd"/>
      <w:r w:rsidRPr="00F21A76">
        <w:t xml:space="preserve"> (SA </w:t>
      </w:r>
      <w:r w:rsidRPr="00F21A76">
        <w:sym w:font="Symbol" w:char="F0AE"/>
      </w:r>
      <w:r w:rsidRPr="00F21A76">
        <w:t xml:space="preserve"> TE)</w:t>
      </w:r>
      <w:bookmarkEnd w:id="12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86"/>
        <w:gridCol w:w="8289"/>
      </w:tblGrid>
      <w:tr w:rsidR="0020187D" w:rsidRPr="00F21A76" w14:paraId="305CA36E" w14:textId="77777777" w:rsidTr="00DE65B3">
        <w:trPr>
          <w:jc w:val="center"/>
        </w:trPr>
        <w:tc>
          <w:tcPr>
            <w:tcW w:w="1486" w:type="dxa"/>
          </w:tcPr>
          <w:p w14:paraId="6141BD6C" w14:textId="77777777" w:rsidR="0020187D" w:rsidRPr="00F21A76" w:rsidRDefault="0020187D" w:rsidP="00DE65B3">
            <w:pPr>
              <w:pStyle w:val="TAL"/>
              <w:rPr>
                <w:b/>
                <w:szCs w:val="18"/>
              </w:rPr>
            </w:pPr>
            <w:r w:rsidRPr="00F21A76">
              <w:rPr>
                <w:b/>
                <w:szCs w:val="18"/>
              </w:rPr>
              <w:t>Signature</w:t>
            </w:r>
          </w:p>
        </w:tc>
        <w:tc>
          <w:tcPr>
            <w:tcW w:w="8289" w:type="dxa"/>
          </w:tcPr>
          <w:p w14:paraId="320CCE8C" w14:textId="77777777" w:rsidR="0020187D" w:rsidRPr="00F21A76" w:rsidRDefault="0020187D" w:rsidP="00DE65B3">
            <w:pPr>
              <w:pStyle w:val="TAL"/>
              <w:ind w:left="2025" w:hanging="2025"/>
              <w:rPr>
                <w:szCs w:val="18"/>
              </w:rPr>
            </w:pPr>
            <w:r w:rsidRPr="00F21A76">
              <w:rPr>
                <w:rFonts w:ascii="Courier New" w:hAnsi="Courier New"/>
                <w:szCs w:val="18"/>
              </w:rPr>
              <w:t xml:space="preserve">void triEnqueueMsg(in TriPortIdType tsiPortId, </w:t>
            </w:r>
            <w:r w:rsidRPr="00F21A76">
              <w:rPr>
                <w:rFonts w:ascii="Courier New" w:hAnsi="Courier New"/>
                <w:szCs w:val="18"/>
              </w:rPr>
              <w:br/>
              <w:t>in TriAddressType SUTaddress,</w:t>
            </w:r>
            <w:r w:rsidRPr="00F21A76">
              <w:rPr>
                <w:rFonts w:ascii="Courier New" w:hAnsi="Courier New"/>
                <w:szCs w:val="18"/>
              </w:rPr>
              <w:br/>
              <w:t xml:space="preserve">in TriComponentIdType componentId, </w:t>
            </w:r>
            <w:r w:rsidRPr="00F21A76">
              <w:rPr>
                <w:rFonts w:ascii="Courier New" w:hAnsi="Courier New"/>
                <w:szCs w:val="18"/>
              </w:rPr>
              <w:br/>
              <w:t>in TriMessageType receivedMessage)</w:t>
            </w:r>
          </w:p>
        </w:tc>
      </w:tr>
      <w:tr w:rsidR="0020187D" w:rsidRPr="00F21A76" w14:paraId="5FB36BBF" w14:textId="77777777" w:rsidTr="00DE65B3">
        <w:trPr>
          <w:jc w:val="center"/>
        </w:trPr>
        <w:tc>
          <w:tcPr>
            <w:tcW w:w="1486" w:type="dxa"/>
          </w:tcPr>
          <w:p w14:paraId="6CF6933E" w14:textId="77777777" w:rsidR="0020187D" w:rsidRPr="00F21A76" w:rsidRDefault="0020187D" w:rsidP="00DE65B3">
            <w:pPr>
              <w:pStyle w:val="TAL"/>
              <w:rPr>
                <w:b/>
                <w:szCs w:val="18"/>
              </w:rPr>
            </w:pPr>
            <w:r w:rsidRPr="00F21A76">
              <w:rPr>
                <w:b/>
                <w:szCs w:val="18"/>
              </w:rPr>
              <w:t xml:space="preserve">In Parameters </w:t>
            </w:r>
          </w:p>
        </w:tc>
        <w:tc>
          <w:tcPr>
            <w:tcW w:w="8289" w:type="dxa"/>
          </w:tcPr>
          <w:p w14:paraId="4A7B9B06" w14:textId="77777777" w:rsidR="0020187D" w:rsidRPr="00F21A76" w:rsidRDefault="0020187D" w:rsidP="00AD1B32">
            <w:pPr>
              <w:pStyle w:val="TAL"/>
              <w:tabs>
                <w:tab w:val="left" w:pos="1815"/>
              </w:tabs>
              <w:rPr>
                <w:szCs w:val="18"/>
              </w:rPr>
            </w:pPr>
            <w:r w:rsidRPr="00F21A76">
              <w:rPr>
                <w:rFonts w:ascii="Courier New" w:hAnsi="Courier New"/>
                <w:szCs w:val="18"/>
              </w:rPr>
              <w:t>tsiPortId</w:t>
            </w:r>
            <w:r w:rsidRPr="00F21A76">
              <w:rPr>
                <w:szCs w:val="18"/>
              </w:rPr>
              <w:tab/>
              <w:t xml:space="preserve">identifier of the test system interface port via which the message is enqueued </w:t>
            </w:r>
            <w:r w:rsidR="00AD1B32" w:rsidRPr="00F21A76">
              <w:rPr>
                <w:szCs w:val="18"/>
              </w:rPr>
              <w:tab/>
            </w:r>
            <w:r w:rsidRPr="00F21A76">
              <w:rPr>
                <w:szCs w:val="18"/>
              </w:rPr>
              <w:t>by the SUT Adaptor</w:t>
            </w:r>
          </w:p>
          <w:p w14:paraId="02F7056F" w14:textId="77777777" w:rsidR="0020187D" w:rsidRPr="00F21A76" w:rsidRDefault="0020187D" w:rsidP="007C0559">
            <w:pPr>
              <w:pStyle w:val="SignatureDefCont"/>
              <w:keepNext w:val="0"/>
              <w:keepLines/>
              <w:numPr>
                <w:ilvl w:val="12"/>
                <w:numId w:val="0"/>
              </w:numPr>
              <w:tabs>
                <w:tab w:val="clear" w:pos="1716"/>
                <w:tab w:val="left" w:pos="1815"/>
              </w:tabs>
              <w:ind w:left="-453" w:firstLine="453"/>
              <w:rPr>
                <w:sz w:val="18"/>
                <w:szCs w:val="18"/>
                <w:lang w:val="en-GB"/>
              </w:rPr>
            </w:pPr>
            <w:r w:rsidRPr="00F21A76">
              <w:rPr>
                <w:rFonts w:ascii="Courier New" w:hAnsi="Courier New"/>
                <w:sz w:val="18"/>
                <w:szCs w:val="18"/>
                <w:lang w:val="en-GB"/>
              </w:rPr>
              <w:t>SUTaddress</w:t>
            </w:r>
            <w:r w:rsidRPr="00F21A76">
              <w:rPr>
                <w:sz w:val="18"/>
                <w:szCs w:val="18"/>
                <w:lang w:val="en-GB"/>
              </w:rPr>
              <w:tab/>
            </w:r>
            <w:r w:rsidRPr="00F21A76">
              <w:rPr>
                <w:rFonts w:ascii="Arial" w:hAnsi="Arial" w:cs="Arial"/>
                <w:sz w:val="18"/>
                <w:szCs w:val="18"/>
                <w:lang w:val="en-GB"/>
              </w:rPr>
              <w:t xml:space="preserve">(optional) source address within the SUT </w:t>
            </w:r>
          </w:p>
          <w:p w14:paraId="5998150A" w14:textId="77777777" w:rsidR="0020187D" w:rsidRPr="00F21A76" w:rsidRDefault="0020187D" w:rsidP="00AD1B32">
            <w:pPr>
              <w:pStyle w:val="SignatureDefCont"/>
              <w:keepNext w:val="0"/>
              <w:keepLines/>
              <w:numPr>
                <w:ilvl w:val="12"/>
                <w:numId w:val="0"/>
              </w:numPr>
              <w:tabs>
                <w:tab w:val="clear" w:pos="1716"/>
                <w:tab w:val="left" w:pos="1815"/>
              </w:tabs>
              <w:ind w:left="-28" w:firstLine="28"/>
              <w:rPr>
                <w:sz w:val="18"/>
                <w:szCs w:val="18"/>
                <w:lang w:val="en-GB"/>
              </w:rPr>
            </w:pPr>
            <w:r w:rsidRPr="00F21A76">
              <w:rPr>
                <w:rFonts w:ascii="Courier New" w:hAnsi="Courier New"/>
                <w:sz w:val="18"/>
                <w:szCs w:val="18"/>
                <w:lang w:val="en-GB"/>
              </w:rPr>
              <w:t>componentId</w:t>
            </w:r>
            <w:r w:rsidRPr="00F21A76">
              <w:rPr>
                <w:sz w:val="18"/>
                <w:szCs w:val="18"/>
                <w:lang w:val="en-GB"/>
              </w:rPr>
              <w:tab/>
            </w:r>
            <w:r w:rsidRPr="00F21A76">
              <w:rPr>
                <w:rFonts w:ascii="Arial" w:hAnsi="Arial" w:cs="Arial"/>
                <w:sz w:val="18"/>
                <w:szCs w:val="18"/>
                <w:lang w:val="en-GB"/>
              </w:rPr>
              <w:t>identifier of the receiving test component</w:t>
            </w:r>
          </w:p>
          <w:p w14:paraId="3A6C16CC" w14:textId="77777777" w:rsidR="0020187D" w:rsidRPr="00F21A76" w:rsidRDefault="0020187D" w:rsidP="00AD1B32">
            <w:pPr>
              <w:pStyle w:val="TAL"/>
              <w:tabs>
                <w:tab w:val="left" w:pos="1815"/>
              </w:tabs>
              <w:ind w:left="-28" w:firstLine="28"/>
              <w:rPr>
                <w:szCs w:val="18"/>
              </w:rPr>
            </w:pPr>
            <w:r w:rsidRPr="00F21A76">
              <w:rPr>
                <w:rFonts w:ascii="Courier New" w:hAnsi="Courier New"/>
                <w:szCs w:val="18"/>
              </w:rPr>
              <w:t>receivedMessage</w:t>
            </w:r>
            <w:r w:rsidRPr="00F21A76">
              <w:rPr>
                <w:szCs w:val="18"/>
              </w:rPr>
              <w:tab/>
            </w:r>
            <w:r w:rsidRPr="00F21A76">
              <w:rPr>
                <w:rFonts w:cs="Arial"/>
                <w:szCs w:val="18"/>
              </w:rPr>
              <w:t>the encoded received message</w:t>
            </w:r>
          </w:p>
        </w:tc>
      </w:tr>
      <w:tr w:rsidR="0020187D" w:rsidRPr="00F21A76" w14:paraId="65E4AA36" w14:textId="77777777" w:rsidTr="00DE65B3">
        <w:trPr>
          <w:jc w:val="center"/>
        </w:trPr>
        <w:tc>
          <w:tcPr>
            <w:tcW w:w="1486" w:type="dxa"/>
          </w:tcPr>
          <w:p w14:paraId="01395DD9" w14:textId="77777777" w:rsidR="0020187D" w:rsidRPr="00F21A76" w:rsidRDefault="0020187D" w:rsidP="00DE65B3">
            <w:pPr>
              <w:pStyle w:val="TAL"/>
              <w:rPr>
                <w:b/>
                <w:szCs w:val="18"/>
              </w:rPr>
            </w:pPr>
            <w:r w:rsidRPr="00F21A76">
              <w:rPr>
                <w:b/>
                <w:szCs w:val="18"/>
              </w:rPr>
              <w:t>Out Parameters</w:t>
            </w:r>
          </w:p>
        </w:tc>
        <w:tc>
          <w:tcPr>
            <w:tcW w:w="8289" w:type="dxa"/>
          </w:tcPr>
          <w:p w14:paraId="10D2110C" w14:textId="77777777" w:rsidR="0020187D" w:rsidRPr="00F21A76" w:rsidRDefault="0020187D" w:rsidP="00DE65B3">
            <w:pPr>
              <w:pStyle w:val="TAL"/>
              <w:rPr>
                <w:szCs w:val="18"/>
              </w:rPr>
            </w:pPr>
            <w:r w:rsidRPr="00F21A76">
              <w:rPr>
                <w:szCs w:val="18"/>
              </w:rPr>
              <w:t>n.a.</w:t>
            </w:r>
          </w:p>
        </w:tc>
      </w:tr>
      <w:tr w:rsidR="0020187D" w:rsidRPr="00F21A76" w14:paraId="22D8C2D6" w14:textId="77777777" w:rsidTr="00DE65B3">
        <w:trPr>
          <w:jc w:val="center"/>
        </w:trPr>
        <w:tc>
          <w:tcPr>
            <w:tcW w:w="1486" w:type="dxa"/>
          </w:tcPr>
          <w:p w14:paraId="1062CF72" w14:textId="77777777" w:rsidR="0020187D" w:rsidRPr="00F21A76" w:rsidRDefault="0020187D" w:rsidP="00DE65B3">
            <w:pPr>
              <w:pStyle w:val="TAL"/>
              <w:rPr>
                <w:b/>
                <w:szCs w:val="18"/>
              </w:rPr>
            </w:pPr>
            <w:r w:rsidRPr="00F21A76">
              <w:rPr>
                <w:b/>
                <w:szCs w:val="18"/>
              </w:rPr>
              <w:t>Return Value</w:t>
            </w:r>
          </w:p>
        </w:tc>
        <w:tc>
          <w:tcPr>
            <w:tcW w:w="8289" w:type="dxa"/>
          </w:tcPr>
          <w:p w14:paraId="39BD00E9" w14:textId="77777777" w:rsidR="0020187D" w:rsidRPr="00F21A76" w:rsidRDefault="0020187D" w:rsidP="00DE65B3">
            <w:pPr>
              <w:pStyle w:val="TAL"/>
              <w:rPr>
                <w:szCs w:val="18"/>
              </w:rPr>
            </w:pPr>
            <w:r w:rsidRPr="00F21A76">
              <w:rPr>
                <w:szCs w:val="18"/>
              </w:rPr>
              <w:t>void</w:t>
            </w:r>
          </w:p>
        </w:tc>
      </w:tr>
      <w:tr w:rsidR="0020187D" w:rsidRPr="00F21A76" w14:paraId="260AF9B0" w14:textId="77777777" w:rsidTr="00DE65B3">
        <w:trPr>
          <w:jc w:val="center"/>
        </w:trPr>
        <w:tc>
          <w:tcPr>
            <w:tcW w:w="1486" w:type="dxa"/>
          </w:tcPr>
          <w:p w14:paraId="70B75D90" w14:textId="77777777" w:rsidR="0020187D" w:rsidRPr="00F21A76" w:rsidRDefault="0020187D" w:rsidP="00DE65B3">
            <w:pPr>
              <w:pStyle w:val="TAL"/>
              <w:rPr>
                <w:b/>
                <w:szCs w:val="18"/>
              </w:rPr>
            </w:pPr>
            <w:r w:rsidRPr="00F21A76">
              <w:rPr>
                <w:b/>
                <w:szCs w:val="18"/>
              </w:rPr>
              <w:t>Constraints</w:t>
            </w:r>
          </w:p>
        </w:tc>
        <w:tc>
          <w:tcPr>
            <w:tcW w:w="8289" w:type="dxa"/>
          </w:tcPr>
          <w:p w14:paraId="458D44A3" w14:textId="77777777" w:rsidR="0020187D" w:rsidRPr="00F21A76" w:rsidRDefault="0020187D" w:rsidP="00DE65B3">
            <w:pPr>
              <w:pStyle w:val="TAL"/>
              <w:rPr>
                <w:szCs w:val="18"/>
              </w:rPr>
            </w:pPr>
            <w:r w:rsidRPr="00F21A76">
              <w:rPr>
                <w:szCs w:val="18"/>
              </w:rPr>
              <w:t>This operation is called by the SA after it has received a message from the SUT. It can only be used when tsiPortId has been either previously mapped to a port of componentId or has been referenced in the previous triExecuteTestCase statement.</w:t>
            </w:r>
          </w:p>
          <w:p w14:paraId="578F0DA3" w14:textId="77777777" w:rsidR="0020187D" w:rsidRPr="00F21A76" w:rsidRDefault="0020187D" w:rsidP="00DE65B3">
            <w:pPr>
              <w:pStyle w:val="TAL"/>
              <w:rPr>
                <w:szCs w:val="18"/>
              </w:rPr>
            </w:pPr>
            <w:r w:rsidRPr="00F21A76">
              <w:rPr>
                <w:szCs w:val="18"/>
              </w:rPr>
              <w:t xml:space="preserve">In the invocation of a </w:t>
            </w:r>
            <w:r w:rsidRPr="00F21A76">
              <w:rPr>
                <w:rFonts w:ascii="Courier New" w:hAnsi="Courier New"/>
                <w:szCs w:val="18"/>
              </w:rPr>
              <w:t>triEnqueueMsg</w:t>
            </w:r>
            <w:r w:rsidRPr="00F21A76">
              <w:rPr>
                <w:szCs w:val="18"/>
              </w:rPr>
              <w:t xml:space="preserve"> operation </w:t>
            </w:r>
            <w:r w:rsidRPr="00F21A76">
              <w:rPr>
                <w:rFonts w:ascii="Courier New" w:hAnsi="Courier New"/>
                <w:szCs w:val="18"/>
              </w:rPr>
              <w:t>receivedMessage</w:t>
            </w:r>
            <w:r w:rsidRPr="00F21A76">
              <w:rPr>
                <w:szCs w:val="18"/>
              </w:rPr>
              <w:t xml:space="preserve"> shall contain an encoded value.</w:t>
            </w:r>
          </w:p>
        </w:tc>
      </w:tr>
      <w:tr w:rsidR="0020187D" w:rsidRPr="00F21A76" w14:paraId="41AD79C3" w14:textId="77777777" w:rsidTr="00DE65B3">
        <w:trPr>
          <w:jc w:val="center"/>
        </w:trPr>
        <w:tc>
          <w:tcPr>
            <w:tcW w:w="1486" w:type="dxa"/>
          </w:tcPr>
          <w:p w14:paraId="0E1995C1" w14:textId="77777777" w:rsidR="0020187D" w:rsidRPr="00F21A76" w:rsidRDefault="0020187D" w:rsidP="00DE65B3">
            <w:pPr>
              <w:pStyle w:val="TAL"/>
              <w:rPr>
                <w:b/>
                <w:szCs w:val="18"/>
              </w:rPr>
            </w:pPr>
            <w:r w:rsidRPr="00F21A76">
              <w:rPr>
                <w:b/>
                <w:szCs w:val="18"/>
              </w:rPr>
              <w:t>Effect</w:t>
            </w:r>
          </w:p>
        </w:tc>
        <w:tc>
          <w:tcPr>
            <w:tcW w:w="8289" w:type="dxa"/>
          </w:tcPr>
          <w:p w14:paraId="0692C52A" w14:textId="77777777" w:rsidR="0020187D" w:rsidRPr="00F21A76" w:rsidRDefault="0020187D" w:rsidP="00DE65B3">
            <w:pPr>
              <w:pStyle w:val="TAL"/>
              <w:rPr>
                <w:szCs w:val="18"/>
              </w:rPr>
            </w:pPr>
            <w:r w:rsidRPr="00F21A76">
              <w:rPr>
                <w:szCs w:val="18"/>
              </w:rPr>
              <w:t xml:space="preserve">This operation shall pass the message to the TE indicating the component componentId to which the TSI port tsiPortId is mapped. </w:t>
            </w:r>
          </w:p>
          <w:p w14:paraId="47A28AA3" w14:textId="77777777" w:rsidR="0020187D" w:rsidRPr="00F21A76" w:rsidRDefault="0020187D" w:rsidP="00DE65B3">
            <w:pPr>
              <w:pStyle w:val="TAL"/>
              <w:rPr>
                <w:szCs w:val="18"/>
              </w:rPr>
            </w:pPr>
            <w:r w:rsidRPr="00F21A76">
              <w:rPr>
                <w:rFonts w:cs="Arial"/>
                <w:szCs w:val="18"/>
              </w:rPr>
              <w:t>The decoding of receivedMessage has to be done in the TE.</w:t>
            </w:r>
          </w:p>
        </w:tc>
      </w:tr>
    </w:tbl>
    <w:p w14:paraId="372512EB" w14:textId="77777777" w:rsidR="0020187D" w:rsidRPr="00F21A76" w:rsidRDefault="0020187D" w:rsidP="0020187D"/>
    <w:p w14:paraId="24539C7C" w14:textId="77777777" w:rsidR="0020187D" w:rsidRPr="00F21A76" w:rsidRDefault="0020187D" w:rsidP="00DD778F">
      <w:pPr>
        <w:pStyle w:val="Heading3"/>
      </w:pPr>
      <w:bookmarkStart w:id="1251" w:name="clause_Procedure_Based_Communication"/>
      <w:bookmarkStart w:id="1252" w:name="_Toc87872083"/>
      <w:r w:rsidRPr="00F21A76">
        <w:lastRenderedPageBreak/>
        <w:t>5.5.4</w:t>
      </w:r>
      <w:bookmarkEnd w:id="1251"/>
      <w:r w:rsidRPr="00F21A76">
        <w:tab/>
        <w:t>Procedure based communication operations</w:t>
      </w:r>
      <w:bookmarkEnd w:id="1252"/>
    </w:p>
    <w:p w14:paraId="36A71617" w14:textId="77777777" w:rsidR="0020187D" w:rsidRPr="00F21A76" w:rsidRDefault="0020187D" w:rsidP="00DD778F">
      <w:pPr>
        <w:pStyle w:val="Heading4"/>
      </w:pPr>
      <w:bookmarkStart w:id="1253" w:name="_Toc87872084"/>
      <w:r w:rsidRPr="00F21A76">
        <w:t>5.5.4.1</w:t>
      </w:r>
      <w:r w:rsidRPr="00F21A76">
        <w:tab/>
      </w:r>
      <w:proofErr w:type="gramStart"/>
      <w:r w:rsidRPr="00F21A76">
        <w:t>triCall</w:t>
      </w:r>
      <w:proofErr w:type="gramEnd"/>
      <w:r w:rsidRPr="00F21A76">
        <w:t xml:space="preserve"> (TE </w:t>
      </w:r>
      <w:r w:rsidRPr="00F21A76">
        <w:sym w:font="Symbol" w:char="F0AE"/>
      </w:r>
      <w:r w:rsidRPr="00F21A76">
        <w:t xml:space="preserve"> SA)</w:t>
      </w:r>
      <w:bookmarkEnd w:id="12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683CBF67" w14:textId="77777777" w:rsidTr="00DE65B3">
        <w:trPr>
          <w:jc w:val="center"/>
        </w:trPr>
        <w:tc>
          <w:tcPr>
            <w:tcW w:w="1568" w:type="dxa"/>
          </w:tcPr>
          <w:p w14:paraId="4307506A" w14:textId="77777777" w:rsidR="0020187D" w:rsidRPr="00F21A76" w:rsidRDefault="0020187D" w:rsidP="00DE65B3">
            <w:pPr>
              <w:pStyle w:val="TAL"/>
              <w:rPr>
                <w:b/>
                <w:szCs w:val="18"/>
              </w:rPr>
            </w:pPr>
            <w:r w:rsidRPr="00F21A76">
              <w:rPr>
                <w:b/>
                <w:szCs w:val="18"/>
              </w:rPr>
              <w:t>Signature</w:t>
            </w:r>
          </w:p>
        </w:tc>
        <w:tc>
          <w:tcPr>
            <w:tcW w:w="8207" w:type="dxa"/>
          </w:tcPr>
          <w:p w14:paraId="0AA4C71B" w14:textId="77777777" w:rsidR="0020187D" w:rsidRPr="00F21A76" w:rsidRDefault="0020187D" w:rsidP="00DE65B3">
            <w:pPr>
              <w:pStyle w:val="SignatureDefLong"/>
              <w:tabs>
                <w:tab w:val="left" w:pos="32"/>
              </w:tabs>
              <w:rPr>
                <w:rFonts w:ascii="Courier New" w:hAnsi="Courier New"/>
                <w:sz w:val="18"/>
                <w:szCs w:val="18"/>
              </w:rPr>
            </w:pPr>
            <w:r w:rsidRPr="00F21A76">
              <w:rPr>
                <w:rFonts w:ascii="Courier New" w:hAnsi="Courier New"/>
                <w:sz w:val="18"/>
                <w:szCs w:val="18"/>
              </w:rPr>
              <w:t>TriStatusType triCall(in TriComponentIdType componentId,</w:t>
            </w:r>
          </w:p>
          <w:p w14:paraId="6E770D0E" w14:textId="77777777" w:rsidR="0020187D" w:rsidRPr="00F21A76" w:rsidRDefault="0020187D" w:rsidP="00DE65B3">
            <w:pPr>
              <w:pStyle w:val="TAL"/>
              <w:ind w:left="2153"/>
              <w:rPr>
                <w:szCs w:val="18"/>
              </w:rPr>
            </w:pPr>
            <w:r w:rsidRPr="00F21A76">
              <w:rPr>
                <w:rFonts w:ascii="Courier New" w:hAnsi="Courier New"/>
                <w:szCs w:val="18"/>
              </w:rPr>
              <w:t xml:space="preserve">in TriPortIdType tsiPortId, </w:t>
            </w:r>
            <w:r w:rsidRPr="00F21A76">
              <w:rPr>
                <w:rFonts w:ascii="Courier New" w:hAnsi="Courier New"/>
                <w:szCs w:val="18"/>
              </w:rPr>
              <w:br/>
              <w:t xml:space="preserve">in TriAddressType SUTaddress, </w:t>
            </w:r>
            <w:r w:rsidRPr="00F21A76">
              <w:rPr>
                <w:rFonts w:ascii="Courier New" w:hAnsi="Courier New"/>
                <w:szCs w:val="18"/>
              </w:rPr>
              <w:br/>
              <w:t xml:space="preserve">in TriSignatureIdType signatureId, </w:t>
            </w:r>
            <w:r w:rsidRPr="00F21A76">
              <w:rPr>
                <w:rFonts w:ascii="Courier New" w:hAnsi="Courier New"/>
                <w:szCs w:val="18"/>
              </w:rPr>
              <w:br/>
              <w:t>in TriParameterListType parameterList)</w:t>
            </w:r>
          </w:p>
        </w:tc>
      </w:tr>
      <w:tr w:rsidR="0020187D" w:rsidRPr="00F21A76" w14:paraId="4FBA79BF" w14:textId="77777777" w:rsidTr="00DE65B3">
        <w:trPr>
          <w:jc w:val="center"/>
        </w:trPr>
        <w:tc>
          <w:tcPr>
            <w:tcW w:w="1568" w:type="dxa"/>
          </w:tcPr>
          <w:p w14:paraId="7D87D337"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5EBEEE66" w14:textId="77777777" w:rsidR="0018697F" w:rsidRPr="00F21A76" w:rsidRDefault="0018697F" w:rsidP="00DE65B3">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F21A76">
              <w:rPr>
                <w:rFonts w:ascii="Courier New" w:hAnsi="Courier New"/>
                <w:sz w:val="18"/>
                <w:szCs w:val="18"/>
                <w:lang w:val="en-GB"/>
              </w:rPr>
              <w:t>componentId</w:t>
            </w:r>
            <w:r w:rsidRPr="00F21A76">
              <w:rPr>
                <w:szCs w:val="18"/>
                <w:lang w:val="en-GB"/>
              </w:rPr>
              <w:tab/>
            </w:r>
            <w:r w:rsidRPr="00F21A76">
              <w:rPr>
                <w:rFonts w:ascii="Arial" w:hAnsi="Arial" w:cs="Arial"/>
                <w:sz w:val="18"/>
                <w:szCs w:val="18"/>
                <w:lang w:val="en-GB"/>
              </w:rPr>
              <w:t>identifier of the test component issuing the procedure call</w:t>
            </w:r>
          </w:p>
          <w:p w14:paraId="5DCC9DFD" w14:textId="77777777" w:rsidR="0020187D" w:rsidRPr="00F21A76" w:rsidRDefault="0020187D" w:rsidP="00DE65B3">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procedure call is sent to the SUT Adaptor</w:t>
            </w:r>
          </w:p>
          <w:p w14:paraId="0DD5D213" w14:textId="77777777" w:rsidR="0020187D" w:rsidRPr="00F21A76" w:rsidRDefault="0020187D" w:rsidP="00FD7431">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F21A76">
              <w:rPr>
                <w:rFonts w:ascii="Courier New" w:hAnsi="Courier New"/>
                <w:sz w:val="18"/>
                <w:szCs w:val="18"/>
                <w:lang w:val="en-GB"/>
              </w:rPr>
              <w:t>SUTaddress</w:t>
            </w:r>
            <w:r w:rsidRPr="00F21A76">
              <w:rPr>
                <w:lang w:val="en-GB"/>
              </w:rPr>
              <w:tab/>
            </w:r>
            <w:r w:rsidRPr="00F21A76">
              <w:rPr>
                <w:rFonts w:ascii="Arial" w:hAnsi="Arial" w:cs="Arial"/>
                <w:sz w:val="18"/>
                <w:szCs w:val="18"/>
                <w:lang w:val="en-GB"/>
              </w:rPr>
              <w:t>(optional) destination address within the SUT</w:t>
            </w:r>
          </w:p>
          <w:p w14:paraId="5EE8CA3D" w14:textId="77777777" w:rsidR="00FD7431" w:rsidRPr="00F21A76" w:rsidRDefault="0020187D" w:rsidP="00FD7431">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F21A76">
              <w:rPr>
                <w:rFonts w:ascii="Courier New" w:hAnsi="Courier New"/>
                <w:sz w:val="18"/>
                <w:szCs w:val="18"/>
                <w:lang w:val="en-GB"/>
              </w:rPr>
              <w:t>signatureId</w:t>
            </w:r>
            <w:r w:rsidRPr="00F21A76">
              <w:rPr>
                <w:lang w:val="en-GB"/>
              </w:rPr>
              <w:tab/>
            </w:r>
            <w:r w:rsidRPr="00F21A76">
              <w:rPr>
                <w:rFonts w:ascii="Arial" w:hAnsi="Arial" w:cs="Arial"/>
                <w:sz w:val="18"/>
                <w:szCs w:val="18"/>
                <w:lang w:val="en-GB"/>
              </w:rPr>
              <w:t>identifier of the signature of the procedure call</w:t>
            </w:r>
          </w:p>
          <w:p w14:paraId="23A36DDD" w14:textId="77777777" w:rsidR="0020187D" w:rsidRPr="00F21A76" w:rsidRDefault="0020187D" w:rsidP="00DE65B3">
            <w:pPr>
              <w:pStyle w:val="TAL"/>
              <w:tabs>
                <w:tab w:val="left" w:pos="1953"/>
              </w:tabs>
              <w:ind w:left="1953" w:hanging="1953"/>
              <w:rPr>
                <w:szCs w:val="18"/>
              </w:rPr>
            </w:pPr>
            <w:proofErr w:type="gramStart"/>
            <w:r w:rsidRPr="00F21A76">
              <w:rPr>
                <w:rFonts w:ascii="Courier New" w:hAnsi="Courier New"/>
                <w:szCs w:val="18"/>
              </w:rPr>
              <w:t>parameterList</w:t>
            </w:r>
            <w:proofErr w:type="gramEnd"/>
            <w:r w:rsidRPr="00F21A76">
              <w:rPr>
                <w:szCs w:val="18"/>
              </w:rPr>
              <w:tab/>
            </w:r>
            <w:r w:rsidRPr="00F21A76">
              <w:rPr>
                <w:rFonts w:cs="Arial"/>
                <w:szCs w:val="18"/>
              </w:rPr>
              <w:t xml:space="preserve">a list of encoded parameters which are part of the indicated signature. The parameters in </w:t>
            </w:r>
            <w:r w:rsidRPr="00F21A76">
              <w:rPr>
                <w:rFonts w:ascii="Courier New" w:hAnsi="Courier New" w:cs="Courier New"/>
                <w:szCs w:val="18"/>
              </w:rPr>
              <w:t>parameterList</w:t>
            </w:r>
            <w:r w:rsidRPr="00F21A76">
              <w:rPr>
                <w:rFonts w:cs="Arial"/>
                <w:szCs w:val="18"/>
              </w:rPr>
              <w:t xml:space="preserve"> are ordered as they appear in the TTCN</w:t>
            </w:r>
            <w:r w:rsidRPr="00F21A76">
              <w:rPr>
                <w:rFonts w:cs="Arial"/>
                <w:szCs w:val="18"/>
              </w:rPr>
              <w:noBreakHyphen/>
              <w:t>3 signature declaration</w:t>
            </w:r>
          </w:p>
        </w:tc>
      </w:tr>
      <w:tr w:rsidR="0020187D" w:rsidRPr="00F21A76" w14:paraId="3E9151F6" w14:textId="77777777" w:rsidTr="00DE65B3">
        <w:trPr>
          <w:jc w:val="center"/>
        </w:trPr>
        <w:tc>
          <w:tcPr>
            <w:tcW w:w="1568" w:type="dxa"/>
          </w:tcPr>
          <w:p w14:paraId="3FDD72A6" w14:textId="77777777" w:rsidR="0020187D" w:rsidRPr="00F21A76" w:rsidRDefault="0020187D" w:rsidP="00DE65B3">
            <w:pPr>
              <w:pStyle w:val="TAL"/>
              <w:rPr>
                <w:b/>
                <w:szCs w:val="18"/>
              </w:rPr>
            </w:pPr>
            <w:r w:rsidRPr="00F21A76">
              <w:rPr>
                <w:b/>
                <w:szCs w:val="18"/>
              </w:rPr>
              <w:t>Out Parameters</w:t>
            </w:r>
          </w:p>
        </w:tc>
        <w:tc>
          <w:tcPr>
            <w:tcW w:w="8207" w:type="dxa"/>
          </w:tcPr>
          <w:p w14:paraId="2D84111D" w14:textId="77777777" w:rsidR="0020187D" w:rsidRPr="00F21A76" w:rsidRDefault="0020187D" w:rsidP="00DE65B3">
            <w:pPr>
              <w:pStyle w:val="TAL"/>
              <w:rPr>
                <w:szCs w:val="18"/>
              </w:rPr>
            </w:pPr>
            <w:r w:rsidRPr="00F21A76">
              <w:rPr>
                <w:szCs w:val="18"/>
              </w:rPr>
              <w:t>n.a.</w:t>
            </w:r>
          </w:p>
        </w:tc>
      </w:tr>
      <w:tr w:rsidR="0020187D" w:rsidRPr="00F21A76" w14:paraId="6F4B042D" w14:textId="77777777" w:rsidTr="00DE65B3">
        <w:trPr>
          <w:jc w:val="center"/>
        </w:trPr>
        <w:tc>
          <w:tcPr>
            <w:tcW w:w="1568" w:type="dxa"/>
          </w:tcPr>
          <w:p w14:paraId="68022EB2" w14:textId="77777777" w:rsidR="0020187D" w:rsidRPr="00F21A76" w:rsidRDefault="0020187D" w:rsidP="00DE65B3">
            <w:pPr>
              <w:pStyle w:val="TAL"/>
              <w:rPr>
                <w:b/>
                <w:szCs w:val="18"/>
              </w:rPr>
            </w:pPr>
            <w:r w:rsidRPr="00F21A76">
              <w:rPr>
                <w:b/>
                <w:szCs w:val="18"/>
              </w:rPr>
              <w:t>Return Value</w:t>
            </w:r>
          </w:p>
        </w:tc>
        <w:tc>
          <w:tcPr>
            <w:tcW w:w="8207" w:type="dxa"/>
          </w:tcPr>
          <w:p w14:paraId="36C644D2"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triCall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62E0FCF9" w14:textId="77777777" w:rsidTr="00DE65B3">
        <w:trPr>
          <w:jc w:val="center"/>
        </w:trPr>
        <w:tc>
          <w:tcPr>
            <w:tcW w:w="1568" w:type="dxa"/>
          </w:tcPr>
          <w:p w14:paraId="2BEC3506" w14:textId="77777777" w:rsidR="0020187D" w:rsidRPr="00F21A76" w:rsidRDefault="0020187D" w:rsidP="00DE65B3">
            <w:pPr>
              <w:pStyle w:val="TAL"/>
              <w:rPr>
                <w:b/>
                <w:szCs w:val="18"/>
              </w:rPr>
            </w:pPr>
            <w:r w:rsidRPr="00F21A76">
              <w:rPr>
                <w:b/>
                <w:szCs w:val="18"/>
              </w:rPr>
              <w:t>Constraints</w:t>
            </w:r>
          </w:p>
        </w:tc>
        <w:tc>
          <w:tcPr>
            <w:tcW w:w="8207" w:type="dxa"/>
          </w:tcPr>
          <w:p w14:paraId="1FBAF8A1"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unicast call operation on a component port, which has been mapped to a TSI port. This operation is called by the TE for all TTCN</w:t>
            </w:r>
            <w:r w:rsidRPr="00F21A76">
              <w:rPr>
                <w:szCs w:val="18"/>
              </w:rPr>
              <w:noBreakHyphen/>
              <w:t xml:space="preserve">3 call operations if no system component has been specified for a test case, i.e. only a MTC test component is created for a test case. </w:t>
            </w:r>
            <w:r w:rsidRPr="00F21A76">
              <w:rPr>
                <w:szCs w:val="18"/>
              </w:rPr>
              <w:br/>
              <w:t xml:space="preserve">All </w:t>
            </w:r>
            <w:r w:rsidRPr="00F21A76">
              <w:rPr>
                <w:i/>
                <w:szCs w:val="18"/>
              </w:rPr>
              <w:t>in</w:t>
            </w:r>
            <w:r w:rsidRPr="00F21A76">
              <w:rPr>
                <w:szCs w:val="18"/>
              </w:rPr>
              <w:t xml:space="preserve"> and </w:t>
            </w:r>
            <w:r w:rsidRPr="00F21A76">
              <w:rPr>
                <w:i/>
                <w:szCs w:val="18"/>
              </w:rPr>
              <w:t>inout</w:t>
            </w:r>
            <w:r w:rsidRPr="00F21A76">
              <w:rPr>
                <w:szCs w:val="18"/>
              </w:rPr>
              <w:t xml:space="preserve"> procedure parameters contain encoded values. </w:t>
            </w:r>
            <w:r w:rsidRPr="00F21A76">
              <w:rPr>
                <w:szCs w:val="18"/>
              </w:rPr>
              <w:br/>
              <w:t>The procedure parameters are the parameters specified in the TTCN</w:t>
            </w:r>
            <w:r w:rsidRPr="00F21A76">
              <w:rPr>
                <w:szCs w:val="18"/>
              </w:rPr>
              <w:noBreakHyphen/>
              <w:t>3 signature template. Their encoding has to be done in the TE prior to this TRI operation call.</w:t>
            </w:r>
          </w:p>
        </w:tc>
      </w:tr>
      <w:tr w:rsidR="0020187D" w:rsidRPr="00F21A76" w14:paraId="7A2AED73" w14:textId="77777777" w:rsidTr="00DE65B3">
        <w:trPr>
          <w:jc w:val="center"/>
        </w:trPr>
        <w:tc>
          <w:tcPr>
            <w:tcW w:w="1568" w:type="dxa"/>
          </w:tcPr>
          <w:p w14:paraId="6C55B70B" w14:textId="77777777" w:rsidR="0020187D" w:rsidRPr="00F21A76" w:rsidRDefault="0020187D" w:rsidP="00DE65B3">
            <w:pPr>
              <w:pStyle w:val="TAL"/>
              <w:rPr>
                <w:b/>
                <w:szCs w:val="18"/>
              </w:rPr>
            </w:pPr>
            <w:r w:rsidRPr="00F21A76">
              <w:rPr>
                <w:b/>
                <w:szCs w:val="18"/>
              </w:rPr>
              <w:t>Effect</w:t>
            </w:r>
          </w:p>
        </w:tc>
        <w:tc>
          <w:tcPr>
            <w:tcW w:w="8207" w:type="dxa"/>
          </w:tcPr>
          <w:p w14:paraId="2F5C11FD" w14:textId="77777777" w:rsidR="0020187D" w:rsidRPr="00F21A76" w:rsidRDefault="0020187D" w:rsidP="00DE65B3">
            <w:pPr>
              <w:pStyle w:val="TAL"/>
              <w:rPr>
                <w:szCs w:val="18"/>
              </w:rPr>
            </w:pPr>
            <w:r w:rsidRPr="00F21A76">
              <w:rPr>
                <w:szCs w:val="18"/>
              </w:rPr>
              <w:t xml:space="preserve">On invocation of this operation the SA can initiate the procedure call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w:t>
            </w:r>
            <w:r w:rsidRPr="00F21A76">
              <w:rPr>
                <w:szCs w:val="18"/>
              </w:rPr>
              <w:br/>
              <w:t xml:space="preserve">The </w:t>
            </w:r>
            <w:r w:rsidRPr="00F21A76">
              <w:rPr>
                <w:rFonts w:ascii="Courier New" w:hAnsi="Courier New"/>
                <w:szCs w:val="18"/>
              </w:rPr>
              <w:t>triCall</w:t>
            </w:r>
            <w:r w:rsidRPr="00F21A76">
              <w:rPr>
                <w:szCs w:val="18"/>
              </w:rPr>
              <w:t xml:space="preserve"> operation shall return without waiting for the return of the issued procedure call (see note). This TRI operation returns </w:t>
            </w:r>
            <w:r w:rsidRPr="00F21A76">
              <w:rPr>
                <w:i/>
                <w:szCs w:val="18"/>
              </w:rPr>
              <w:t>TRI_OK</w:t>
            </w:r>
            <w:r w:rsidRPr="00F21A76">
              <w:rPr>
                <w:szCs w:val="18"/>
              </w:rPr>
              <w:t xml:space="preserve"> on successful initiation of the procedure call, </w:t>
            </w:r>
            <w:r w:rsidRPr="00F21A76">
              <w:rPr>
                <w:i/>
                <w:szCs w:val="18"/>
              </w:rPr>
              <w:t>TRI_Error</w:t>
            </w:r>
            <w:r w:rsidRPr="00F21A76">
              <w:rPr>
                <w:szCs w:val="18"/>
              </w:rPr>
              <w:t xml:space="preserve"> otherwise. No error shall be indicated by the SA in case the value of any </w:t>
            </w:r>
            <w:r w:rsidRPr="00F21A76">
              <w:rPr>
                <w:i/>
                <w:szCs w:val="18"/>
              </w:rPr>
              <w:t xml:space="preserve">out </w:t>
            </w:r>
            <w:r w:rsidRPr="00F21A76">
              <w:rPr>
                <w:szCs w:val="18"/>
              </w:rPr>
              <w:t>parameter is non</w:t>
            </w:r>
            <w:r w:rsidRPr="00F21A76">
              <w:rPr>
                <w:szCs w:val="18"/>
              </w:rPr>
              <w:noBreakHyphen/>
              <w:t>null. Notice that the return value of this TRI operation does not make any statement about the success or failure of the procedure call.</w:t>
            </w:r>
            <w:r w:rsidRPr="00F21A76">
              <w:rPr>
                <w:szCs w:val="18"/>
              </w:rPr>
              <w:br/>
              <w:t>Note that an optional timeout value, which can be specified in the TTCN</w:t>
            </w:r>
            <w:r w:rsidRPr="00F21A76">
              <w:rPr>
                <w:szCs w:val="18"/>
              </w:rPr>
              <w:noBreakHyphen/>
              <w:t xml:space="preserve">3 ATS for a call operation, is </w:t>
            </w:r>
            <w:r w:rsidRPr="00F21A76">
              <w:rPr>
                <w:i/>
                <w:szCs w:val="18"/>
              </w:rPr>
              <w:t xml:space="preserve">not </w:t>
            </w:r>
            <w:r w:rsidRPr="00F21A76">
              <w:rPr>
                <w:szCs w:val="18"/>
              </w:rPr>
              <w:t xml:space="preserve">included in the </w:t>
            </w:r>
            <w:r w:rsidRPr="00F21A76">
              <w:rPr>
                <w:rFonts w:ascii="Courier New" w:hAnsi="Courier New"/>
                <w:szCs w:val="18"/>
              </w:rPr>
              <w:t>triCall</w:t>
            </w:r>
            <w:r w:rsidRPr="00F21A76">
              <w:rPr>
                <w:szCs w:val="18"/>
              </w:rPr>
              <w:t xml:space="preserve"> operation signature. The TE is responsible to address this issue by starting a timer for the TTCN</w:t>
            </w:r>
            <w:r w:rsidRPr="00F21A76">
              <w:rPr>
                <w:szCs w:val="18"/>
              </w:rPr>
              <w:noBreakHyphen/>
              <w:t>3 call operation in the PA with a separate TRI operation call, i.e. </w:t>
            </w:r>
            <w:r w:rsidRPr="00F21A76">
              <w:rPr>
                <w:rFonts w:ascii="Courier New" w:hAnsi="Courier New"/>
                <w:szCs w:val="18"/>
              </w:rPr>
              <w:t>triStartTimer</w:t>
            </w:r>
            <w:r w:rsidRPr="00F21A76">
              <w:rPr>
                <w:szCs w:val="18"/>
              </w:rPr>
              <w:t>.</w:t>
            </w:r>
          </w:p>
        </w:tc>
      </w:tr>
      <w:tr w:rsidR="0020187D" w:rsidRPr="00F21A76" w14:paraId="606F2095" w14:textId="77777777" w:rsidTr="00DE65B3">
        <w:trPr>
          <w:jc w:val="center"/>
        </w:trPr>
        <w:tc>
          <w:tcPr>
            <w:tcW w:w="9775" w:type="dxa"/>
            <w:gridSpan w:val="2"/>
          </w:tcPr>
          <w:p w14:paraId="5BE44D1C" w14:textId="77777777" w:rsidR="0020187D" w:rsidRPr="00F21A76" w:rsidRDefault="0020187D" w:rsidP="00DE65B3">
            <w:pPr>
              <w:pStyle w:val="TAN"/>
              <w:rPr>
                <w:szCs w:val="18"/>
              </w:rPr>
            </w:pPr>
            <w:r w:rsidRPr="00F21A76">
              <w:rPr>
                <w:szCs w:val="18"/>
              </w:rPr>
              <w:t>NOTE:</w:t>
            </w:r>
            <w:r w:rsidRPr="00F21A76">
              <w:rPr>
                <w:szCs w:val="18"/>
              </w:rPr>
              <w:tab/>
              <w:t>This might be achieved for example by spawning a new thread or process. This handling of this procedure call is, however, dependent on implementation of the TE.</w:t>
            </w:r>
          </w:p>
        </w:tc>
      </w:tr>
    </w:tbl>
    <w:p w14:paraId="2241E62C" w14:textId="77777777" w:rsidR="0020187D" w:rsidRPr="00F21A76" w:rsidRDefault="0020187D" w:rsidP="0020187D"/>
    <w:p w14:paraId="5527EAFE" w14:textId="77777777" w:rsidR="0020187D" w:rsidRPr="00F21A76" w:rsidRDefault="0020187D" w:rsidP="00DD778F">
      <w:pPr>
        <w:pStyle w:val="Heading4"/>
      </w:pPr>
      <w:bookmarkStart w:id="1254" w:name="_Toc87872085"/>
      <w:r w:rsidRPr="00F21A76">
        <w:lastRenderedPageBreak/>
        <w:t>5.5.4.2</w:t>
      </w:r>
      <w:r w:rsidRPr="00F21A76">
        <w:tab/>
      </w:r>
      <w:proofErr w:type="gramStart"/>
      <w:r w:rsidRPr="00F21A76">
        <w:t>triCallBC</w:t>
      </w:r>
      <w:proofErr w:type="gramEnd"/>
      <w:r w:rsidRPr="00F21A76">
        <w:t xml:space="preserve"> (TE </w:t>
      </w:r>
      <w:r w:rsidRPr="00F21A76">
        <w:sym w:font="Symbol" w:char="F0AE"/>
      </w:r>
      <w:r w:rsidRPr="00F21A76">
        <w:t xml:space="preserve"> SA)</w:t>
      </w:r>
      <w:bookmarkEnd w:id="12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37230E53" w14:textId="77777777" w:rsidTr="00DE65B3">
        <w:trPr>
          <w:jc w:val="center"/>
        </w:trPr>
        <w:tc>
          <w:tcPr>
            <w:tcW w:w="1568" w:type="dxa"/>
          </w:tcPr>
          <w:p w14:paraId="776EF746" w14:textId="77777777" w:rsidR="0020187D" w:rsidRPr="00F21A76" w:rsidRDefault="0020187D" w:rsidP="00DE65B3">
            <w:pPr>
              <w:pStyle w:val="TAL"/>
              <w:rPr>
                <w:b/>
                <w:szCs w:val="18"/>
              </w:rPr>
            </w:pPr>
            <w:r w:rsidRPr="00F21A76">
              <w:rPr>
                <w:b/>
                <w:szCs w:val="18"/>
              </w:rPr>
              <w:t>Signature</w:t>
            </w:r>
          </w:p>
        </w:tc>
        <w:tc>
          <w:tcPr>
            <w:tcW w:w="8207" w:type="dxa"/>
          </w:tcPr>
          <w:p w14:paraId="771132EF" w14:textId="77777777" w:rsidR="0020187D" w:rsidRPr="00F21A76" w:rsidRDefault="0020187D" w:rsidP="00DE65B3">
            <w:pPr>
              <w:pStyle w:val="SignatureDefLong"/>
              <w:tabs>
                <w:tab w:val="left" w:pos="32"/>
              </w:tabs>
              <w:rPr>
                <w:rFonts w:ascii="Courier New" w:hAnsi="Courier New"/>
                <w:sz w:val="18"/>
                <w:szCs w:val="18"/>
              </w:rPr>
            </w:pPr>
            <w:r w:rsidRPr="00F21A76">
              <w:rPr>
                <w:rFonts w:ascii="Courier New" w:hAnsi="Courier New"/>
                <w:sz w:val="18"/>
                <w:szCs w:val="18"/>
              </w:rPr>
              <w:t>TriStatusType triCallBC(in TriComponentIdType componentId,</w:t>
            </w:r>
          </w:p>
          <w:p w14:paraId="69DBFA6D" w14:textId="77777777" w:rsidR="0020187D" w:rsidRPr="00F21A76" w:rsidRDefault="0020187D" w:rsidP="00DE65B3">
            <w:pPr>
              <w:pStyle w:val="TAL"/>
              <w:ind w:left="2155"/>
              <w:rPr>
                <w:szCs w:val="18"/>
              </w:rPr>
            </w:pPr>
            <w:r w:rsidRPr="00F21A76">
              <w:rPr>
                <w:rFonts w:ascii="Courier New" w:hAnsi="Courier New"/>
                <w:szCs w:val="18"/>
              </w:rPr>
              <w:t xml:space="preserve"> in TriPortIdType tsiPortId, </w:t>
            </w:r>
            <w:r w:rsidRPr="00F21A76">
              <w:rPr>
                <w:rFonts w:ascii="Courier New" w:hAnsi="Courier New"/>
                <w:szCs w:val="18"/>
              </w:rPr>
              <w:br/>
              <w:t xml:space="preserve"> in TriSignatureIdType signatureId, </w:t>
            </w:r>
            <w:r w:rsidRPr="00F21A76">
              <w:rPr>
                <w:rFonts w:ascii="Courier New" w:hAnsi="Courier New"/>
                <w:szCs w:val="18"/>
              </w:rPr>
              <w:br/>
              <w:t xml:space="preserve"> in TriParameterListType parameterList)</w:t>
            </w:r>
          </w:p>
        </w:tc>
      </w:tr>
      <w:tr w:rsidR="0020187D" w:rsidRPr="00F21A76" w14:paraId="308A46C0" w14:textId="77777777" w:rsidTr="00DE65B3">
        <w:trPr>
          <w:jc w:val="center"/>
        </w:trPr>
        <w:tc>
          <w:tcPr>
            <w:tcW w:w="1568" w:type="dxa"/>
          </w:tcPr>
          <w:p w14:paraId="56E9611D"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523F8301" w14:textId="77777777" w:rsidR="0020187D" w:rsidRPr="00F21A76" w:rsidRDefault="0020187D" w:rsidP="00AD1B32">
            <w:pPr>
              <w:pStyle w:val="TAL"/>
              <w:tabs>
                <w:tab w:val="left" w:pos="2016"/>
              </w:tabs>
              <w:rPr>
                <w:szCs w:val="18"/>
              </w:rPr>
            </w:pPr>
            <w:r w:rsidRPr="00F21A76">
              <w:rPr>
                <w:rFonts w:ascii="Courier New" w:hAnsi="Courier New"/>
                <w:szCs w:val="18"/>
              </w:rPr>
              <w:t>componentId</w:t>
            </w:r>
            <w:r w:rsidRPr="00F21A76">
              <w:rPr>
                <w:szCs w:val="18"/>
              </w:rPr>
              <w:tab/>
              <w:t>identifier of the test component issuing the procedure call</w:t>
            </w:r>
          </w:p>
          <w:p w14:paraId="6991A5A9" w14:textId="77777777" w:rsidR="0020187D" w:rsidRPr="00F21A76"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procedure call is sent to the SUT Adaptor</w:t>
            </w:r>
          </w:p>
          <w:p w14:paraId="138D3E9B" w14:textId="77777777" w:rsidR="0020187D" w:rsidRPr="00F21A76"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2CA77D9A" w14:textId="77777777" w:rsidR="0020187D" w:rsidRPr="00F21A76" w:rsidRDefault="0020187D" w:rsidP="00481049">
            <w:pPr>
              <w:pStyle w:val="TAL"/>
              <w:tabs>
                <w:tab w:val="left" w:pos="2016"/>
              </w:tabs>
              <w:ind w:left="2016" w:hanging="2016"/>
              <w:rPr>
                <w:szCs w:val="18"/>
              </w:rPr>
            </w:pPr>
            <w:proofErr w:type="gramStart"/>
            <w:r w:rsidRPr="00F21A76">
              <w:rPr>
                <w:rFonts w:ascii="Courier New" w:hAnsi="Courier New"/>
                <w:szCs w:val="18"/>
              </w:rPr>
              <w:t>parameterList</w:t>
            </w:r>
            <w:proofErr w:type="gramEnd"/>
            <w:r w:rsidRPr="00F21A76">
              <w:rPr>
                <w:szCs w:val="18"/>
              </w:rPr>
              <w:tab/>
            </w:r>
            <w:r w:rsidRPr="00F21A76">
              <w:rPr>
                <w:rFonts w:cs="Arial"/>
                <w:szCs w:val="18"/>
              </w:rPr>
              <w:t xml:space="preserve">a list of encoded parameters which are part of the indicated signature. The parameters in </w:t>
            </w:r>
            <w:r w:rsidRPr="00F21A76">
              <w:rPr>
                <w:rFonts w:ascii="Courier New" w:hAnsi="Courier New" w:cs="Courier New"/>
                <w:szCs w:val="18"/>
              </w:rPr>
              <w:t>parameterList</w:t>
            </w:r>
            <w:r w:rsidRPr="00F21A76">
              <w:rPr>
                <w:rFonts w:cs="Arial"/>
                <w:szCs w:val="18"/>
              </w:rPr>
              <w:t xml:space="preserve"> are ordered as they appear in the TTCN</w:t>
            </w:r>
            <w:r w:rsidRPr="00F21A76">
              <w:rPr>
                <w:rFonts w:cs="Arial"/>
                <w:szCs w:val="18"/>
              </w:rPr>
              <w:noBreakHyphen/>
              <w:t>3 signature declaration</w:t>
            </w:r>
          </w:p>
        </w:tc>
      </w:tr>
      <w:tr w:rsidR="0020187D" w:rsidRPr="00F21A76" w14:paraId="0E8DEA23" w14:textId="77777777" w:rsidTr="00DE65B3">
        <w:trPr>
          <w:jc w:val="center"/>
        </w:trPr>
        <w:tc>
          <w:tcPr>
            <w:tcW w:w="1568" w:type="dxa"/>
          </w:tcPr>
          <w:p w14:paraId="43C90A5E" w14:textId="77777777" w:rsidR="0020187D" w:rsidRPr="00F21A76" w:rsidRDefault="0020187D" w:rsidP="00DE65B3">
            <w:pPr>
              <w:pStyle w:val="TAL"/>
              <w:rPr>
                <w:b/>
                <w:szCs w:val="18"/>
              </w:rPr>
            </w:pPr>
            <w:r w:rsidRPr="00F21A76">
              <w:rPr>
                <w:b/>
                <w:szCs w:val="18"/>
              </w:rPr>
              <w:t>Out Parameters</w:t>
            </w:r>
          </w:p>
        </w:tc>
        <w:tc>
          <w:tcPr>
            <w:tcW w:w="8207" w:type="dxa"/>
          </w:tcPr>
          <w:p w14:paraId="129F9117" w14:textId="77777777" w:rsidR="0020187D" w:rsidRPr="00F21A76" w:rsidRDefault="0020187D" w:rsidP="00DE65B3">
            <w:pPr>
              <w:pStyle w:val="TAL"/>
              <w:rPr>
                <w:szCs w:val="18"/>
              </w:rPr>
            </w:pPr>
            <w:r w:rsidRPr="00F21A76">
              <w:rPr>
                <w:szCs w:val="18"/>
              </w:rPr>
              <w:t>n.a.</w:t>
            </w:r>
          </w:p>
        </w:tc>
      </w:tr>
      <w:tr w:rsidR="0020187D" w:rsidRPr="00F21A76" w14:paraId="2EED30D2" w14:textId="77777777" w:rsidTr="00DE65B3">
        <w:trPr>
          <w:jc w:val="center"/>
        </w:trPr>
        <w:tc>
          <w:tcPr>
            <w:tcW w:w="1568" w:type="dxa"/>
          </w:tcPr>
          <w:p w14:paraId="755BFED4" w14:textId="77777777" w:rsidR="0020187D" w:rsidRPr="00F21A76" w:rsidRDefault="0020187D" w:rsidP="00DE65B3">
            <w:pPr>
              <w:pStyle w:val="TAL"/>
              <w:rPr>
                <w:b/>
                <w:szCs w:val="18"/>
              </w:rPr>
            </w:pPr>
            <w:r w:rsidRPr="00F21A76">
              <w:rPr>
                <w:b/>
                <w:szCs w:val="18"/>
              </w:rPr>
              <w:t>Return Value</w:t>
            </w:r>
          </w:p>
        </w:tc>
        <w:tc>
          <w:tcPr>
            <w:tcW w:w="8207" w:type="dxa"/>
          </w:tcPr>
          <w:p w14:paraId="654BFB1B"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triCallBC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1DD81F16" w14:textId="77777777" w:rsidTr="00DE65B3">
        <w:trPr>
          <w:jc w:val="center"/>
        </w:trPr>
        <w:tc>
          <w:tcPr>
            <w:tcW w:w="1568" w:type="dxa"/>
          </w:tcPr>
          <w:p w14:paraId="5C76C559" w14:textId="77777777" w:rsidR="0020187D" w:rsidRPr="00F21A76" w:rsidRDefault="0020187D" w:rsidP="00DE65B3">
            <w:pPr>
              <w:pStyle w:val="TAL"/>
              <w:rPr>
                <w:b/>
                <w:szCs w:val="18"/>
              </w:rPr>
            </w:pPr>
            <w:r w:rsidRPr="00F21A76">
              <w:rPr>
                <w:b/>
                <w:szCs w:val="18"/>
              </w:rPr>
              <w:t>Constraints</w:t>
            </w:r>
          </w:p>
        </w:tc>
        <w:tc>
          <w:tcPr>
            <w:tcW w:w="8207" w:type="dxa"/>
          </w:tcPr>
          <w:p w14:paraId="537DD819"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broadcast call operation on a component port, which has been mapped to a TSI port. This operation is called by the TE for all TTCN</w:t>
            </w:r>
            <w:r w:rsidRPr="00F21A76">
              <w:rPr>
                <w:szCs w:val="18"/>
              </w:rPr>
              <w:noBreakHyphen/>
              <w:t xml:space="preserve">3 call operations if no system component has been specified for a test case, i.e. only a MTC test component is created for a test case. </w:t>
            </w:r>
            <w:r w:rsidRPr="00F21A76">
              <w:rPr>
                <w:szCs w:val="18"/>
              </w:rPr>
              <w:br/>
              <w:t xml:space="preserve">All </w:t>
            </w:r>
            <w:r w:rsidRPr="00F21A76">
              <w:rPr>
                <w:i/>
                <w:szCs w:val="18"/>
              </w:rPr>
              <w:t>in</w:t>
            </w:r>
            <w:r w:rsidRPr="00F21A76">
              <w:rPr>
                <w:szCs w:val="18"/>
              </w:rPr>
              <w:t xml:space="preserve"> and </w:t>
            </w:r>
            <w:r w:rsidRPr="00F21A76">
              <w:rPr>
                <w:i/>
                <w:szCs w:val="18"/>
              </w:rPr>
              <w:t>inout</w:t>
            </w:r>
            <w:r w:rsidRPr="00F21A76">
              <w:rPr>
                <w:szCs w:val="18"/>
              </w:rPr>
              <w:t xml:space="preserve"> procedure parameters contain encoded values. </w:t>
            </w:r>
            <w:r w:rsidRPr="00F21A76">
              <w:rPr>
                <w:szCs w:val="18"/>
              </w:rPr>
              <w:br/>
              <w:t>The procedure parameters are the parameters specified in the TTCN</w:t>
            </w:r>
            <w:r w:rsidRPr="00F21A76">
              <w:rPr>
                <w:szCs w:val="18"/>
              </w:rPr>
              <w:noBreakHyphen/>
              <w:t>3 signature template. Their encoding has to be done in the TE prior to this TRI operation call.</w:t>
            </w:r>
          </w:p>
        </w:tc>
      </w:tr>
      <w:tr w:rsidR="0020187D" w:rsidRPr="00F21A76" w14:paraId="2A792689" w14:textId="77777777" w:rsidTr="00DE65B3">
        <w:trPr>
          <w:jc w:val="center"/>
        </w:trPr>
        <w:tc>
          <w:tcPr>
            <w:tcW w:w="1568" w:type="dxa"/>
          </w:tcPr>
          <w:p w14:paraId="072D46F8" w14:textId="77777777" w:rsidR="0020187D" w:rsidRPr="00F21A76" w:rsidRDefault="0020187D" w:rsidP="00DE65B3">
            <w:pPr>
              <w:pStyle w:val="TAL"/>
              <w:rPr>
                <w:b/>
                <w:szCs w:val="18"/>
              </w:rPr>
            </w:pPr>
            <w:r w:rsidRPr="00F21A76">
              <w:rPr>
                <w:b/>
                <w:szCs w:val="18"/>
              </w:rPr>
              <w:t>Effect</w:t>
            </w:r>
          </w:p>
        </w:tc>
        <w:tc>
          <w:tcPr>
            <w:tcW w:w="8207" w:type="dxa"/>
          </w:tcPr>
          <w:p w14:paraId="6F083F81" w14:textId="77777777" w:rsidR="0020187D" w:rsidRPr="00F21A76" w:rsidRDefault="0020187D" w:rsidP="00DE65B3">
            <w:pPr>
              <w:pStyle w:val="TAL"/>
              <w:rPr>
                <w:szCs w:val="18"/>
              </w:rPr>
            </w:pPr>
            <w:r w:rsidRPr="00F21A76">
              <w:rPr>
                <w:szCs w:val="18"/>
              </w:rPr>
              <w:t xml:space="preserve">On invocation of this operation the SA can initiate and broadcast the procedure call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w:t>
            </w:r>
            <w:r w:rsidRPr="00F21A76">
              <w:rPr>
                <w:szCs w:val="18"/>
              </w:rPr>
              <w:br/>
              <w:t xml:space="preserve">The </w:t>
            </w:r>
            <w:r w:rsidRPr="00F21A76">
              <w:rPr>
                <w:rFonts w:ascii="Courier New" w:hAnsi="Courier New"/>
                <w:szCs w:val="18"/>
              </w:rPr>
              <w:t>triCallBC</w:t>
            </w:r>
            <w:r w:rsidRPr="00F21A76">
              <w:rPr>
                <w:szCs w:val="18"/>
              </w:rPr>
              <w:t xml:space="preserve"> operation shall return without waiting for the return of the issued procedure call (see note). This TRI operation returns </w:t>
            </w:r>
            <w:r w:rsidRPr="00F21A76">
              <w:rPr>
                <w:i/>
                <w:szCs w:val="18"/>
              </w:rPr>
              <w:t>TRI_OK</w:t>
            </w:r>
            <w:r w:rsidRPr="00F21A76">
              <w:rPr>
                <w:szCs w:val="18"/>
              </w:rPr>
              <w:t xml:space="preserve"> on successful initiation of the procedure call, </w:t>
            </w:r>
            <w:r w:rsidRPr="00F21A76">
              <w:rPr>
                <w:i/>
                <w:szCs w:val="18"/>
              </w:rPr>
              <w:t>TRI_Error</w:t>
            </w:r>
            <w:r w:rsidRPr="00F21A76">
              <w:rPr>
                <w:szCs w:val="18"/>
              </w:rPr>
              <w:t xml:space="preserve"> otherwise. No error shall be indicated by the SA in case the value of any </w:t>
            </w:r>
            <w:r w:rsidRPr="00F21A76">
              <w:rPr>
                <w:i/>
                <w:szCs w:val="18"/>
              </w:rPr>
              <w:t xml:space="preserve">out </w:t>
            </w:r>
            <w:r w:rsidRPr="00F21A76">
              <w:rPr>
                <w:szCs w:val="18"/>
              </w:rPr>
              <w:t>parameter is non</w:t>
            </w:r>
            <w:r w:rsidRPr="00F21A76">
              <w:rPr>
                <w:szCs w:val="18"/>
              </w:rPr>
              <w:noBreakHyphen/>
              <w:t>null. Notice that the return value of this TRI operation does not make any statement about the success or failure of the procedure call.</w:t>
            </w:r>
            <w:r w:rsidRPr="00F21A76">
              <w:rPr>
                <w:szCs w:val="18"/>
              </w:rPr>
              <w:br/>
              <w:t>Note that an optional timeout value, which can be specified in the TTCN</w:t>
            </w:r>
            <w:r w:rsidRPr="00F21A76">
              <w:rPr>
                <w:szCs w:val="18"/>
              </w:rPr>
              <w:noBreakHyphen/>
              <w:t xml:space="preserve">3 ATS for a call operation, is </w:t>
            </w:r>
            <w:r w:rsidRPr="00F21A76">
              <w:rPr>
                <w:i/>
                <w:szCs w:val="18"/>
              </w:rPr>
              <w:t xml:space="preserve">not </w:t>
            </w:r>
            <w:r w:rsidRPr="00F21A76">
              <w:rPr>
                <w:szCs w:val="18"/>
              </w:rPr>
              <w:t xml:space="preserve">included in the </w:t>
            </w:r>
            <w:r w:rsidRPr="00F21A76">
              <w:rPr>
                <w:rFonts w:ascii="Courier New" w:hAnsi="Courier New"/>
                <w:szCs w:val="18"/>
              </w:rPr>
              <w:t>triCallBC</w:t>
            </w:r>
            <w:r w:rsidRPr="00F21A76">
              <w:rPr>
                <w:szCs w:val="18"/>
              </w:rPr>
              <w:t xml:space="preserve"> operation signature. The TE is responsible to address this issue by starting a timer for the TTCN</w:t>
            </w:r>
            <w:r w:rsidRPr="00F21A76">
              <w:rPr>
                <w:szCs w:val="18"/>
              </w:rPr>
              <w:noBreakHyphen/>
              <w:t>3 call operation in the PA with a separate TRI operation call, i.e. </w:t>
            </w:r>
            <w:r w:rsidRPr="00F21A76">
              <w:rPr>
                <w:rFonts w:ascii="Courier New" w:hAnsi="Courier New"/>
                <w:szCs w:val="18"/>
              </w:rPr>
              <w:t>triStartTimer</w:t>
            </w:r>
            <w:r w:rsidRPr="00F21A76">
              <w:rPr>
                <w:szCs w:val="18"/>
              </w:rPr>
              <w:t>.</w:t>
            </w:r>
          </w:p>
        </w:tc>
      </w:tr>
      <w:tr w:rsidR="0020187D" w:rsidRPr="00F21A76" w14:paraId="0ABB34AE" w14:textId="77777777" w:rsidTr="00DE65B3">
        <w:trPr>
          <w:jc w:val="center"/>
        </w:trPr>
        <w:tc>
          <w:tcPr>
            <w:tcW w:w="9775" w:type="dxa"/>
            <w:gridSpan w:val="2"/>
          </w:tcPr>
          <w:p w14:paraId="04C81430" w14:textId="77777777" w:rsidR="0020187D" w:rsidRPr="00F21A76" w:rsidRDefault="0020187D" w:rsidP="00DE65B3">
            <w:pPr>
              <w:pStyle w:val="TAN"/>
              <w:rPr>
                <w:szCs w:val="18"/>
              </w:rPr>
            </w:pPr>
            <w:r w:rsidRPr="00F21A76">
              <w:rPr>
                <w:szCs w:val="18"/>
              </w:rPr>
              <w:t>NOTE:</w:t>
            </w:r>
            <w:r w:rsidRPr="00F21A76">
              <w:rPr>
                <w:szCs w:val="18"/>
              </w:rPr>
              <w:tab/>
              <w:t>This might be achieved for example by spawning a new thread or process. This handling of this procedure call is, however, dependent on implementation of the TE.</w:t>
            </w:r>
          </w:p>
        </w:tc>
      </w:tr>
    </w:tbl>
    <w:p w14:paraId="4AE0B660" w14:textId="77777777" w:rsidR="0020187D" w:rsidRPr="00F21A76" w:rsidRDefault="0020187D" w:rsidP="0020187D"/>
    <w:p w14:paraId="29C15F70" w14:textId="77777777" w:rsidR="0020187D" w:rsidRPr="00F21A76" w:rsidRDefault="0020187D" w:rsidP="00DD778F">
      <w:pPr>
        <w:pStyle w:val="Heading4"/>
      </w:pPr>
      <w:bookmarkStart w:id="1255" w:name="_Toc87872086"/>
      <w:r w:rsidRPr="00F21A76">
        <w:lastRenderedPageBreak/>
        <w:t>5.5.4.3</w:t>
      </w:r>
      <w:r w:rsidRPr="00F21A76">
        <w:tab/>
      </w:r>
      <w:proofErr w:type="gramStart"/>
      <w:r w:rsidRPr="00F21A76">
        <w:t>triCallMC</w:t>
      </w:r>
      <w:proofErr w:type="gramEnd"/>
      <w:r w:rsidRPr="00F21A76">
        <w:t xml:space="preserve"> (TE </w:t>
      </w:r>
      <w:r w:rsidRPr="00F21A76">
        <w:sym w:font="Symbol" w:char="F0AE"/>
      </w:r>
      <w:r w:rsidRPr="00F21A76">
        <w:t xml:space="preserve"> SA)</w:t>
      </w:r>
      <w:bookmarkEnd w:id="125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7EA3FF58" w14:textId="77777777" w:rsidTr="00DE65B3">
        <w:trPr>
          <w:jc w:val="center"/>
        </w:trPr>
        <w:tc>
          <w:tcPr>
            <w:tcW w:w="1568" w:type="dxa"/>
          </w:tcPr>
          <w:p w14:paraId="7A770800" w14:textId="77777777" w:rsidR="0020187D" w:rsidRPr="00F21A76" w:rsidRDefault="0020187D" w:rsidP="00DE65B3">
            <w:pPr>
              <w:pStyle w:val="TAL"/>
              <w:rPr>
                <w:b/>
                <w:szCs w:val="18"/>
              </w:rPr>
            </w:pPr>
            <w:r w:rsidRPr="00F21A76">
              <w:rPr>
                <w:b/>
                <w:szCs w:val="18"/>
              </w:rPr>
              <w:t>Signature</w:t>
            </w:r>
          </w:p>
        </w:tc>
        <w:tc>
          <w:tcPr>
            <w:tcW w:w="8207" w:type="dxa"/>
          </w:tcPr>
          <w:p w14:paraId="437AF0AB" w14:textId="77777777" w:rsidR="0020187D" w:rsidRPr="00F21A76" w:rsidRDefault="0020187D" w:rsidP="00DE65B3">
            <w:pPr>
              <w:pStyle w:val="SignatureDefLong"/>
              <w:tabs>
                <w:tab w:val="left" w:pos="32"/>
              </w:tabs>
              <w:rPr>
                <w:rFonts w:ascii="Courier New" w:hAnsi="Courier New"/>
                <w:sz w:val="18"/>
                <w:szCs w:val="18"/>
              </w:rPr>
            </w:pPr>
            <w:r w:rsidRPr="00F21A76">
              <w:rPr>
                <w:rFonts w:ascii="Courier New" w:hAnsi="Courier New"/>
                <w:sz w:val="18"/>
                <w:szCs w:val="18"/>
              </w:rPr>
              <w:t>TriStatusType triCallMC(in TriComponentIdType componentId,</w:t>
            </w:r>
          </w:p>
          <w:p w14:paraId="5E6FB5F2" w14:textId="77777777" w:rsidR="0020187D" w:rsidRPr="00F21A76" w:rsidRDefault="0020187D" w:rsidP="00DE65B3">
            <w:pPr>
              <w:pStyle w:val="TAL"/>
              <w:ind w:left="2272"/>
              <w:rPr>
                <w:szCs w:val="18"/>
              </w:rPr>
            </w:pPr>
            <w:r w:rsidRPr="00F21A76">
              <w:rPr>
                <w:rFonts w:ascii="Courier New" w:hAnsi="Courier New"/>
                <w:szCs w:val="18"/>
              </w:rPr>
              <w:t xml:space="preserve">in TriPortIdType tsiPortId, </w:t>
            </w:r>
            <w:r w:rsidRPr="00F21A76">
              <w:rPr>
                <w:rFonts w:ascii="Courier New" w:hAnsi="Courier New"/>
                <w:szCs w:val="18"/>
              </w:rPr>
              <w:br/>
              <w:t xml:space="preserve">in TriAddressListType SUTaddresses, </w:t>
            </w:r>
            <w:r w:rsidRPr="00F21A76">
              <w:rPr>
                <w:rFonts w:ascii="Courier New" w:hAnsi="Courier New"/>
                <w:szCs w:val="18"/>
              </w:rPr>
              <w:br/>
              <w:t xml:space="preserve">in TriSignatureIdType signatureId, </w:t>
            </w:r>
            <w:r w:rsidRPr="00F21A76">
              <w:rPr>
                <w:rFonts w:ascii="Courier New" w:hAnsi="Courier New"/>
                <w:szCs w:val="18"/>
              </w:rPr>
              <w:br/>
              <w:t>in TriParameterListType parameterList)</w:t>
            </w:r>
          </w:p>
        </w:tc>
      </w:tr>
      <w:tr w:rsidR="0020187D" w:rsidRPr="00F21A76" w14:paraId="734BD1EE" w14:textId="77777777" w:rsidTr="00DE65B3">
        <w:trPr>
          <w:jc w:val="center"/>
        </w:trPr>
        <w:tc>
          <w:tcPr>
            <w:tcW w:w="1568" w:type="dxa"/>
          </w:tcPr>
          <w:p w14:paraId="7487CB87"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1897DDED" w14:textId="77777777" w:rsidR="0020187D" w:rsidRPr="00F21A76" w:rsidRDefault="0020187D" w:rsidP="00AD1B32">
            <w:pPr>
              <w:pStyle w:val="TAL"/>
              <w:tabs>
                <w:tab w:val="left" w:pos="2016"/>
              </w:tabs>
              <w:rPr>
                <w:szCs w:val="18"/>
              </w:rPr>
            </w:pPr>
            <w:r w:rsidRPr="00F21A76">
              <w:rPr>
                <w:rFonts w:ascii="Courier New" w:hAnsi="Courier New"/>
                <w:szCs w:val="18"/>
              </w:rPr>
              <w:t>componentId</w:t>
            </w:r>
            <w:r w:rsidRPr="00F21A76">
              <w:rPr>
                <w:szCs w:val="18"/>
              </w:rPr>
              <w:tab/>
              <w:t>identifier of the test component issuing the procedure call</w:t>
            </w:r>
          </w:p>
          <w:p w14:paraId="15298586" w14:textId="77777777" w:rsidR="0020187D" w:rsidRPr="00F21A76"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procedure call is sent to the SUT Adaptor</w:t>
            </w:r>
          </w:p>
          <w:p w14:paraId="74F41089" w14:textId="77777777" w:rsidR="0020187D" w:rsidRPr="00F21A76"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SUTaddresses</w:t>
            </w:r>
            <w:r w:rsidRPr="00F21A76">
              <w:rPr>
                <w:sz w:val="18"/>
                <w:szCs w:val="18"/>
                <w:lang w:val="en-GB"/>
              </w:rPr>
              <w:tab/>
            </w:r>
            <w:r w:rsidRPr="00F21A76">
              <w:rPr>
                <w:rFonts w:ascii="Arial" w:hAnsi="Arial" w:cs="Arial"/>
                <w:sz w:val="18"/>
                <w:szCs w:val="18"/>
                <w:lang w:val="en-GB"/>
              </w:rPr>
              <w:t>destination addresses within the SUT</w:t>
            </w:r>
          </w:p>
          <w:p w14:paraId="522B5413" w14:textId="77777777" w:rsidR="0020187D" w:rsidRPr="00F21A76"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634543ED" w14:textId="77777777" w:rsidR="0020187D" w:rsidRPr="00F21A76" w:rsidRDefault="0020187D" w:rsidP="00481049">
            <w:pPr>
              <w:pStyle w:val="TAL"/>
              <w:tabs>
                <w:tab w:val="left" w:pos="2016"/>
              </w:tabs>
              <w:ind w:left="2016" w:hanging="2016"/>
              <w:rPr>
                <w:szCs w:val="18"/>
              </w:rPr>
            </w:pPr>
            <w:proofErr w:type="gramStart"/>
            <w:r w:rsidRPr="00F21A76">
              <w:rPr>
                <w:rFonts w:ascii="Courier New" w:hAnsi="Courier New"/>
                <w:szCs w:val="18"/>
              </w:rPr>
              <w:t>parameterList</w:t>
            </w:r>
            <w:proofErr w:type="gramEnd"/>
            <w:r w:rsidRPr="00F21A76">
              <w:rPr>
                <w:szCs w:val="18"/>
              </w:rPr>
              <w:tab/>
            </w:r>
            <w:r w:rsidRPr="00F21A76">
              <w:rPr>
                <w:rFonts w:cs="Arial"/>
                <w:szCs w:val="18"/>
              </w:rPr>
              <w:t xml:space="preserve">a list of encoded parameters which are part of the indicated signature. The parameters in </w:t>
            </w:r>
            <w:r w:rsidRPr="00F21A76">
              <w:rPr>
                <w:rFonts w:ascii="Courier New" w:hAnsi="Courier New" w:cs="Courier New"/>
                <w:szCs w:val="18"/>
              </w:rPr>
              <w:t>parameterList</w:t>
            </w:r>
            <w:r w:rsidRPr="00F21A76">
              <w:rPr>
                <w:rFonts w:cs="Arial"/>
                <w:szCs w:val="18"/>
              </w:rPr>
              <w:t xml:space="preserve"> are ordered as they appear in the TTCN</w:t>
            </w:r>
            <w:r w:rsidRPr="00F21A76">
              <w:rPr>
                <w:rFonts w:cs="Arial"/>
                <w:szCs w:val="18"/>
              </w:rPr>
              <w:noBreakHyphen/>
              <w:t>3 signature declaration</w:t>
            </w:r>
          </w:p>
        </w:tc>
      </w:tr>
      <w:tr w:rsidR="0020187D" w:rsidRPr="00F21A76" w14:paraId="1A3362A2" w14:textId="77777777" w:rsidTr="00DE65B3">
        <w:trPr>
          <w:jc w:val="center"/>
        </w:trPr>
        <w:tc>
          <w:tcPr>
            <w:tcW w:w="1568" w:type="dxa"/>
          </w:tcPr>
          <w:p w14:paraId="3EC19AD0" w14:textId="77777777" w:rsidR="0020187D" w:rsidRPr="00F21A76" w:rsidRDefault="0020187D" w:rsidP="00DE65B3">
            <w:pPr>
              <w:pStyle w:val="TAL"/>
              <w:rPr>
                <w:b/>
                <w:szCs w:val="18"/>
              </w:rPr>
            </w:pPr>
            <w:r w:rsidRPr="00F21A76">
              <w:rPr>
                <w:b/>
                <w:szCs w:val="18"/>
              </w:rPr>
              <w:t>Out Parameters</w:t>
            </w:r>
          </w:p>
        </w:tc>
        <w:tc>
          <w:tcPr>
            <w:tcW w:w="8207" w:type="dxa"/>
          </w:tcPr>
          <w:p w14:paraId="245CE113" w14:textId="77777777" w:rsidR="0020187D" w:rsidRPr="00F21A76" w:rsidRDefault="0020187D" w:rsidP="00DE65B3">
            <w:pPr>
              <w:pStyle w:val="TAL"/>
              <w:rPr>
                <w:szCs w:val="18"/>
              </w:rPr>
            </w:pPr>
            <w:r w:rsidRPr="00F21A76">
              <w:rPr>
                <w:szCs w:val="18"/>
              </w:rPr>
              <w:t>n.a.</w:t>
            </w:r>
          </w:p>
        </w:tc>
      </w:tr>
      <w:tr w:rsidR="0020187D" w:rsidRPr="00F21A76" w14:paraId="48EA06D4" w14:textId="77777777" w:rsidTr="00DE65B3">
        <w:trPr>
          <w:jc w:val="center"/>
        </w:trPr>
        <w:tc>
          <w:tcPr>
            <w:tcW w:w="1568" w:type="dxa"/>
          </w:tcPr>
          <w:p w14:paraId="405B9454" w14:textId="77777777" w:rsidR="0020187D" w:rsidRPr="00F21A76" w:rsidRDefault="0020187D" w:rsidP="00DE65B3">
            <w:pPr>
              <w:pStyle w:val="TAL"/>
              <w:rPr>
                <w:b/>
                <w:szCs w:val="18"/>
              </w:rPr>
            </w:pPr>
            <w:r w:rsidRPr="00F21A76">
              <w:rPr>
                <w:b/>
                <w:szCs w:val="18"/>
              </w:rPr>
              <w:t>Return Value</w:t>
            </w:r>
          </w:p>
        </w:tc>
        <w:tc>
          <w:tcPr>
            <w:tcW w:w="8207" w:type="dxa"/>
          </w:tcPr>
          <w:p w14:paraId="14562C31"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triCallMC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5829F6C5" w14:textId="77777777" w:rsidTr="00DE65B3">
        <w:trPr>
          <w:jc w:val="center"/>
        </w:trPr>
        <w:tc>
          <w:tcPr>
            <w:tcW w:w="1568" w:type="dxa"/>
          </w:tcPr>
          <w:p w14:paraId="5514C13D" w14:textId="77777777" w:rsidR="0020187D" w:rsidRPr="00F21A76" w:rsidRDefault="0020187D" w:rsidP="00DE65B3">
            <w:pPr>
              <w:pStyle w:val="TAL"/>
              <w:rPr>
                <w:b/>
                <w:szCs w:val="18"/>
              </w:rPr>
            </w:pPr>
            <w:r w:rsidRPr="00F21A76">
              <w:rPr>
                <w:b/>
                <w:szCs w:val="18"/>
              </w:rPr>
              <w:t>Constraints</w:t>
            </w:r>
          </w:p>
        </w:tc>
        <w:tc>
          <w:tcPr>
            <w:tcW w:w="8207" w:type="dxa"/>
          </w:tcPr>
          <w:p w14:paraId="18463347"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multicast call operation on a component port, which has been mapped to a TSI port. This operation is called by the TE for all TTCN</w:t>
            </w:r>
            <w:r w:rsidRPr="00F21A76">
              <w:rPr>
                <w:szCs w:val="18"/>
              </w:rPr>
              <w:noBreakHyphen/>
              <w:t xml:space="preserve">3 call operations if no system component has been specified for a test case, i.e. only a MTC test component is created for a test case. </w:t>
            </w:r>
            <w:r w:rsidRPr="00F21A76">
              <w:rPr>
                <w:szCs w:val="18"/>
              </w:rPr>
              <w:br/>
              <w:t xml:space="preserve">All </w:t>
            </w:r>
            <w:r w:rsidRPr="00F21A76">
              <w:rPr>
                <w:i/>
                <w:szCs w:val="18"/>
              </w:rPr>
              <w:t>in</w:t>
            </w:r>
            <w:r w:rsidRPr="00F21A76">
              <w:rPr>
                <w:szCs w:val="18"/>
              </w:rPr>
              <w:t xml:space="preserve"> and </w:t>
            </w:r>
            <w:r w:rsidRPr="00F21A76">
              <w:rPr>
                <w:i/>
                <w:szCs w:val="18"/>
              </w:rPr>
              <w:t>inout</w:t>
            </w:r>
            <w:r w:rsidRPr="00F21A76">
              <w:rPr>
                <w:szCs w:val="18"/>
              </w:rPr>
              <w:t xml:space="preserve"> procedure parameters contain encoded values. </w:t>
            </w:r>
            <w:r w:rsidRPr="00F21A76">
              <w:rPr>
                <w:szCs w:val="18"/>
              </w:rPr>
              <w:br/>
              <w:t>The procedure parameters are the parameters specified in the TTCN</w:t>
            </w:r>
            <w:r w:rsidRPr="00F21A76">
              <w:rPr>
                <w:szCs w:val="18"/>
              </w:rPr>
              <w:noBreakHyphen/>
              <w:t>3 signature template. Their encoding has to be done in the TE prior to this TRI operation call.</w:t>
            </w:r>
          </w:p>
        </w:tc>
      </w:tr>
      <w:tr w:rsidR="0020187D" w:rsidRPr="00F21A76" w14:paraId="69FDED40" w14:textId="77777777" w:rsidTr="00DE65B3">
        <w:trPr>
          <w:jc w:val="center"/>
        </w:trPr>
        <w:tc>
          <w:tcPr>
            <w:tcW w:w="1568" w:type="dxa"/>
          </w:tcPr>
          <w:p w14:paraId="5CECC472" w14:textId="77777777" w:rsidR="0020187D" w:rsidRPr="00F21A76" w:rsidRDefault="0020187D" w:rsidP="00DE65B3">
            <w:pPr>
              <w:pStyle w:val="TAL"/>
              <w:rPr>
                <w:b/>
                <w:szCs w:val="18"/>
              </w:rPr>
            </w:pPr>
            <w:r w:rsidRPr="00F21A76">
              <w:rPr>
                <w:b/>
                <w:szCs w:val="18"/>
              </w:rPr>
              <w:t>Effect</w:t>
            </w:r>
          </w:p>
        </w:tc>
        <w:tc>
          <w:tcPr>
            <w:tcW w:w="8207" w:type="dxa"/>
          </w:tcPr>
          <w:p w14:paraId="0239444D" w14:textId="77777777" w:rsidR="0020187D" w:rsidRPr="00F21A76" w:rsidRDefault="0020187D" w:rsidP="00DE65B3">
            <w:pPr>
              <w:pStyle w:val="TAL"/>
              <w:rPr>
                <w:szCs w:val="18"/>
              </w:rPr>
            </w:pPr>
            <w:r w:rsidRPr="00F21A76">
              <w:rPr>
                <w:szCs w:val="18"/>
              </w:rPr>
              <w:t xml:space="preserve">On invocation of this operation the SA can initiate and multicast the procedure call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w:t>
            </w:r>
            <w:r w:rsidRPr="00F21A76">
              <w:rPr>
                <w:szCs w:val="18"/>
              </w:rPr>
              <w:br/>
              <w:t xml:space="preserve">The </w:t>
            </w:r>
            <w:r w:rsidRPr="00F21A76">
              <w:rPr>
                <w:rFonts w:ascii="Courier New" w:hAnsi="Courier New"/>
                <w:szCs w:val="18"/>
              </w:rPr>
              <w:t>triCallMC</w:t>
            </w:r>
            <w:r w:rsidRPr="00F21A76">
              <w:rPr>
                <w:szCs w:val="18"/>
              </w:rPr>
              <w:t xml:space="preserve"> operation shall return without waiting for the return of the issued procedure call (see note). This TRI operation returns </w:t>
            </w:r>
            <w:r w:rsidRPr="00F21A76">
              <w:rPr>
                <w:i/>
                <w:szCs w:val="18"/>
              </w:rPr>
              <w:t>TRI_OK</w:t>
            </w:r>
            <w:r w:rsidRPr="00F21A76">
              <w:rPr>
                <w:szCs w:val="18"/>
              </w:rPr>
              <w:t xml:space="preserve"> on successful initiation of the procedure call, </w:t>
            </w:r>
            <w:r w:rsidRPr="00F21A76">
              <w:rPr>
                <w:i/>
                <w:szCs w:val="18"/>
              </w:rPr>
              <w:t>TRI_Error</w:t>
            </w:r>
            <w:r w:rsidRPr="00F21A76">
              <w:rPr>
                <w:szCs w:val="18"/>
              </w:rPr>
              <w:t xml:space="preserve"> otherwise. No error shall be indicated by the SA in case the value of any </w:t>
            </w:r>
            <w:r w:rsidRPr="00F21A76">
              <w:rPr>
                <w:i/>
                <w:szCs w:val="18"/>
              </w:rPr>
              <w:t xml:space="preserve">out </w:t>
            </w:r>
            <w:r w:rsidRPr="00F21A76">
              <w:rPr>
                <w:szCs w:val="18"/>
              </w:rPr>
              <w:t>parameter is non</w:t>
            </w:r>
            <w:r w:rsidRPr="00F21A76">
              <w:rPr>
                <w:szCs w:val="18"/>
              </w:rPr>
              <w:noBreakHyphen/>
              <w:t>null. Notice that the return value of this TRI operation does not make any statement about the success or failure of the procedure call.</w:t>
            </w:r>
            <w:r w:rsidRPr="00F21A76">
              <w:rPr>
                <w:szCs w:val="18"/>
              </w:rPr>
              <w:br/>
              <w:t>Note that an optional timeout value, which can be specified in the TTCN</w:t>
            </w:r>
            <w:r w:rsidRPr="00F21A76">
              <w:rPr>
                <w:szCs w:val="18"/>
              </w:rPr>
              <w:noBreakHyphen/>
              <w:t xml:space="preserve">3 ATS for a call operation, is </w:t>
            </w:r>
            <w:r w:rsidRPr="00F21A76">
              <w:rPr>
                <w:i/>
                <w:szCs w:val="18"/>
              </w:rPr>
              <w:t xml:space="preserve">not </w:t>
            </w:r>
            <w:r w:rsidRPr="00F21A76">
              <w:rPr>
                <w:szCs w:val="18"/>
              </w:rPr>
              <w:t xml:space="preserve">included in the </w:t>
            </w:r>
            <w:r w:rsidRPr="00F21A76">
              <w:rPr>
                <w:rFonts w:ascii="Courier New" w:hAnsi="Courier New"/>
                <w:szCs w:val="18"/>
              </w:rPr>
              <w:t>triCallMC</w:t>
            </w:r>
            <w:r w:rsidRPr="00F21A76">
              <w:rPr>
                <w:szCs w:val="18"/>
              </w:rPr>
              <w:t xml:space="preserve"> operation signature. The TE is responsible to address this issue by starting a timer for the TTCN</w:t>
            </w:r>
            <w:r w:rsidRPr="00F21A76">
              <w:rPr>
                <w:szCs w:val="18"/>
              </w:rPr>
              <w:noBreakHyphen/>
              <w:t>3 call operation in the PA with a separate TRI operation call, i.e. </w:t>
            </w:r>
            <w:r w:rsidRPr="00F21A76">
              <w:rPr>
                <w:rFonts w:ascii="Courier New" w:hAnsi="Courier New"/>
                <w:szCs w:val="18"/>
              </w:rPr>
              <w:t>triStartTimer</w:t>
            </w:r>
            <w:r w:rsidRPr="00F21A76">
              <w:rPr>
                <w:szCs w:val="18"/>
              </w:rPr>
              <w:t>.</w:t>
            </w:r>
          </w:p>
        </w:tc>
      </w:tr>
      <w:tr w:rsidR="0020187D" w:rsidRPr="00F21A76" w14:paraId="4DDEF44B" w14:textId="77777777" w:rsidTr="00DE65B3">
        <w:trPr>
          <w:jc w:val="center"/>
        </w:trPr>
        <w:tc>
          <w:tcPr>
            <w:tcW w:w="9775" w:type="dxa"/>
            <w:gridSpan w:val="2"/>
          </w:tcPr>
          <w:p w14:paraId="4D83A1B1" w14:textId="77777777" w:rsidR="0020187D" w:rsidRPr="00F21A76" w:rsidRDefault="0020187D" w:rsidP="00DE65B3">
            <w:pPr>
              <w:pStyle w:val="TAN"/>
            </w:pPr>
            <w:r w:rsidRPr="00F21A76">
              <w:t>NOTE:</w:t>
            </w:r>
            <w:r w:rsidRPr="00F21A76">
              <w:tab/>
              <w:t>This might be achieved for example by spawning a new thread or process. This handling of this procedure call is, however, dependent on implementation of the TE.</w:t>
            </w:r>
          </w:p>
        </w:tc>
      </w:tr>
    </w:tbl>
    <w:p w14:paraId="7D4EB7C9" w14:textId="77777777" w:rsidR="0020187D" w:rsidRPr="00F21A76" w:rsidRDefault="0020187D" w:rsidP="0020187D"/>
    <w:p w14:paraId="4FED925B" w14:textId="77777777" w:rsidR="0020187D" w:rsidRPr="00F21A76" w:rsidRDefault="0020187D" w:rsidP="00DD778F">
      <w:pPr>
        <w:pStyle w:val="Heading4"/>
      </w:pPr>
      <w:bookmarkStart w:id="1256" w:name="_Toc87872087"/>
      <w:r w:rsidRPr="00F21A76">
        <w:lastRenderedPageBreak/>
        <w:t>5.5.4.4</w:t>
      </w:r>
      <w:r w:rsidRPr="00F21A76">
        <w:tab/>
      </w:r>
      <w:proofErr w:type="gramStart"/>
      <w:r w:rsidRPr="00F21A76">
        <w:t>triReply</w:t>
      </w:r>
      <w:proofErr w:type="gramEnd"/>
      <w:r w:rsidRPr="00F21A76">
        <w:t xml:space="preserve"> (TE </w:t>
      </w:r>
      <w:r w:rsidRPr="00F21A76">
        <w:sym w:font="Symbol" w:char="F0AE"/>
      </w:r>
      <w:r w:rsidRPr="00F21A76">
        <w:t xml:space="preserve"> SA)</w:t>
      </w:r>
      <w:bookmarkEnd w:id="125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049C70F9" w14:textId="77777777" w:rsidTr="00DE65B3">
        <w:trPr>
          <w:jc w:val="center"/>
        </w:trPr>
        <w:tc>
          <w:tcPr>
            <w:tcW w:w="1568" w:type="dxa"/>
          </w:tcPr>
          <w:p w14:paraId="68147C1B" w14:textId="77777777" w:rsidR="0020187D" w:rsidRPr="00F21A76" w:rsidRDefault="0020187D" w:rsidP="00DE65B3">
            <w:pPr>
              <w:pStyle w:val="TAL"/>
              <w:rPr>
                <w:b/>
                <w:szCs w:val="18"/>
              </w:rPr>
            </w:pPr>
            <w:r w:rsidRPr="00F21A76">
              <w:rPr>
                <w:b/>
                <w:szCs w:val="18"/>
              </w:rPr>
              <w:t>Signature</w:t>
            </w:r>
          </w:p>
        </w:tc>
        <w:tc>
          <w:tcPr>
            <w:tcW w:w="8207" w:type="dxa"/>
          </w:tcPr>
          <w:p w14:paraId="74EA09D9" w14:textId="77777777" w:rsidR="0020187D" w:rsidRPr="00F21A76" w:rsidRDefault="0020187D" w:rsidP="00DE65B3">
            <w:pPr>
              <w:pStyle w:val="SignatureDefLong"/>
              <w:rPr>
                <w:rFonts w:ascii="Courier New" w:hAnsi="Courier New"/>
                <w:sz w:val="18"/>
                <w:szCs w:val="18"/>
              </w:rPr>
            </w:pPr>
            <w:r w:rsidRPr="00F21A76">
              <w:rPr>
                <w:rFonts w:ascii="Courier New" w:hAnsi="Courier New"/>
                <w:sz w:val="18"/>
                <w:szCs w:val="18"/>
              </w:rPr>
              <w:t>TriStatusType triReply(in TriComponentIdType componentId,</w:t>
            </w:r>
          </w:p>
          <w:p w14:paraId="5188B534" w14:textId="77777777" w:rsidR="0020187D" w:rsidRPr="00F21A76" w:rsidRDefault="0020187D" w:rsidP="00DE65B3">
            <w:pPr>
              <w:pStyle w:val="TAL"/>
              <w:ind w:left="2153"/>
              <w:rPr>
                <w:szCs w:val="18"/>
              </w:rPr>
            </w:pPr>
            <w:r w:rsidRPr="00F21A76">
              <w:rPr>
                <w:rFonts w:ascii="Courier New" w:hAnsi="Courier New"/>
                <w:szCs w:val="18"/>
              </w:rPr>
              <w:t>in TriPortIdType tsiPortId,</w:t>
            </w:r>
            <w:r w:rsidRPr="00F21A76">
              <w:rPr>
                <w:rFonts w:ascii="Courier New" w:hAnsi="Courier New"/>
                <w:szCs w:val="18"/>
              </w:rPr>
              <w:br/>
              <w:t>in TriAddressType SUTaddress,</w:t>
            </w:r>
            <w:r w:rsidRPr="00F21A76">
              <w:rPr>
                <w:rFonts w:ascii="Courier New" w:hAnsi="Courier New"/>
                <w:szCs w:val="18"/>
              </w:rPr>
              <w:br/>
              <w:t>in TriSignatureIdType signatureId,</w:t>
            </w:r>
            <w:r w:rsidRPr="00F21A76">
              <w:rPr>
                <w:rFonts w:ascii="Courier New" w:hAnsi="Courier New"/>
                <w:szCs w:val="18"/>
              </w:rPr>
              <w:br/>
              <w:t>in TriParameterListType parameterList,</w:t>
            </w:r>
            <w:r w:rsidRPr="00F21A76">
              <w:rPr>
                <w:rFonts w:ascii="Courier New" w:hAnsi="Courier New"/>
                <w:szCs w:val="18"/>
              </w:rPr>
              <w:br/>
              <w:t>in TriParameterType returnValue)</w:t>
            </w:r>
          </w:p>
        </w:tc>
      </w:tr>
      <w:tr w:rsidR="0020187D" w:rsidRPr="00F21A76" w14:paraId="55FC1AE6" w14:textId="77777777" w:rsidTr="00DE65B3">
        <w:trPr>
          <w:jc w:val="center"/>
        </w:trPr>
        <w:tc>
          <w:tcPr>
            <w:tcW w:w="1568" w:type="dxa"/>
          </w:tcPr>
          <w:p w14:paraId="00A6B536"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1682874D" w14:textId="77777777" w:rsidR="0020187D" w:rsidRPr="00F21A76" w:rsidRDefault="0020187D" w:rsidP="00AD1B32">
            <w:pPr>
              <w:pStyle w:val="TAL"/>
              <w:ind w:left="2016" w:hanging="2016"/>
              <w:rPr>
                <w:szCs w:val="18"/>
              </w:rPr>
            </w:pPr>
            <w:r w:rsidRPr="00F21A76">
              <w:rPr>
                <w:rFonts w:ascii="Courier New" w:hAnsi="Courier New"/>
                <w:szCs w:val="18"/>
              </w:rPr>
              <w:t>componentId</w:t>
            </w:r>
            <w:r w:rsidRPr="00F21A76">
              <w:rPr>
                <w:szCs w:val="18"/>
              </w:rPr>
              <w:tab/>
              <w:t>identifier of the replying test component</w:t>
            </w:r>
          </w:p>
          <w:p w14:paraId="288D4EAC" w14:textId="77777777" w:rsidR="0020187D" w:rsidRPr="00F21A76"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reply is sent to the SUT Adaptor</w:t>
            </w:r>
          </w:p>
          <w:p w14:paraId="500FD637" w14:textId="77777777" w:rsidR="0020187D" w:rsidRPr="00F21A76"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SUTaddress</w:t>
            </w:r>
            <w:r w:rsidRPr="00F21A76">
              <w:rPr>
                <w:sz w:val="18"/>
                <w:szCs w:val="18"/>
                <w:lang w:val="en-GB"/>
              </w:rPr>
              <w:tab/>
            </w:r>
            <w:r w:rsidRPr="00F21A76">
              <w:rPr>
                <w:rFonts w:ascii="Arial" w:hAnsi="Arial" w:cs="Arial"/>
                <w:sz w:val="18"/>
                <w:szCs w:val="18"/>
                <w:lang w:val="en-GB"/>
              </w:rPr>
              <w:t>(optional) destination address within the SUT</w:t>
            </w:r>
          </w:p>
          <w:p w14:paraId="0A99E73E" w14:textId="77777777" w:rsidR="0020187D" w:rsidRPr="00F21A76"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4D48FCDB" w14:textId="77777777" w:rsidR="0020187D" w:rsidRPr="00F21A76"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proofErr w:type="gramStart"/>
            <w:r w:rsidRPr="00F21A76">
              <w:rPr>
                <w:rFonts w:ascii="Courier New" w:hAnsi="Courier New"/>
                <w:sz w:val="18"/>
                <w:szCs w:val="18"/>
                <w:lang w:val="en-GB"/>
              </w:rPr>
              <w:t>parameterList</w:t>
            </w:r>
            <w:proofErr w:type="gramEnd"/>
            <w:r w:rsidRPr="00F21A76">
              <w:rPr>
                <w:sz w:val="18"/>
                <w:szCs w:val="18"/>
                <w:lang w:val="en-GB"/>
              </w:rPr>
              <w:tab/>
            </w:r>
            <w:r w:rsidRPr="00F21A76">
              <w:rPr>
                <w:rFonts w:ascii="Arial" w:hAnsi="Arial" w:cs="Arial"/>
                <w:sz w:val="18"/>
                <w:szCs w:val="18"/>
                <w:lang w:val="en-GB"/>
              </w:rPr>
              <w:t>a list of encoded parameters which are part of the indicated signature. The parameters in</w:t>
            </w:r>
            <w:r w:rsidRPr="00F21A76">
              <w:rPr>
                <w:sz w:val="18"/>
                <w:szCs w:val="18"/>
                <w:lang w:val="en-GB"/>
              </w:rPr>
              <w:t xml:space="preserve"> </w:t>
            </w:r>
            <w:r w:rsidRPr="00F21A76">
              <w:rPr>
                <w:rFonts w:ascii="Courier New" w:hAnsi="Courier New"/>
                <w:sz w:val="18"/>
                <w:szCs w:val="18"/>
                <w:lang w:val="en-GB"/>
              </w:rPr>
              <w:t xml:space="preserve">parameterList </w:t>
            </w:r>
            <w:r w:rsidRPr="00F21A76">
              <w:rPr>
                <w:rFonts w:ascii="Arial" w:hAnsi="Arial" w:cs="Arial"/>
                <w:sz w:val="18"/>
                <w:szCs w:val="18"/>
                <w:lang w:val="en-GB"/>
              </w:rPr>
              <w:t>are ordered as they appear in the TTCN</w:t>
            </w:r>
            <w:r w:rsidRPr="00F21A76">
              <w:rPr>
                <w:rFonts w:ascii="Arial" w:hAnsi="Arial" w:cs="Arial"/>
                <w:sz w:val="18"/>
                <w:szCs w:val="18"/>
                <w:lang w:val="en-GB"/>
              </w:rPr>
              <w:noBreakHyphen/>
              <w:t>3 signature declaration</w:t>
            </w:r>
          </w:p>
          <w:p w14:paraId="04193468" w14:textId="77777777" w:rsidR="0020187D" w:rsidRPr="00F21A76" w:rsidRDefault="0020187D" w:rsidP="00AD1B32">
            <w:pPr>
              <w:pStyle w:val="TAL"/>
              <w:tabs>
                <w:tab w:val="left" w:pos="2016"/>
              </w:tabs>
              <w:ind w:left="2016" w:hanging="2016"/>
              <w:rPr>
                <w:szCs w:val="18"/>
              </w:rPr>
            </w:pPr>
            <w:r w:rsidRPr="00F21A76">
              <w:rPr>
                <w:rFonts w:ascii="Courier New" w:hAnsi="Courier New"/>
                <w:szCs w:val="18"/>
              </w:rPr>
              <w:t>returnValue</w:t>
            </w:r>
            <w:r w:rsidRPr="00F21A76">
              <w:rPr>
                <w:szCs w:val="18"/>
              </w:rPr>
              <w:tab/>
            </w:r>
            <w:r w:rsidRPr="00F21A76">
              <w:rPr>
                <w:rFonts w:cs="Arial"/>
                <w:szCs w:val="18"/>
              </w:rPr>
              <w:t>(optional) encoded return value of the procedure call</w:t>
            </w:r>
          </w:p>
        </w:tc>
      </w:tr>
      <w:tr w:rsidR="0020187D" w:rsidRPr="00F21A76" w14:paraId="44D2EC36" w14:textId="77777777" w:rsidTr="00DE65B3">
        <w:trPr>
          <w:jc w:val="center"/>
        </w:trPr>
        <w:tc>
          <w:tcPr>
            <w:tcW w:w="1568" w:type="dxa"/>
          </w:tcPr>
          <w:p w14:paraId="43A0CE55" w14:textId="77777777" w:rsidR="0020187D" w:rsidRPr="00F21A76" w:rsidRDefault="0020187D" w:rsidP="00DE65B3">
            <w:pPr>
              <w:pStyle w:val="TAL"/>
              <w:rPr>
                <w:b/>
                <w:szCs w:val="18"/>
              </w:rPr>
            </w:pPr>
            <w:r w:rsidRPr="00F21A76">
              <w:rPr>
                <w:b/>
                <w:szCs w:val="18"/>
              </w:rPr>
              <w:t>Out Parameters</w:t>
            </w:r>
          </w:p>
        </w:tc>
        <w:tc>
          <w:tcPr>
            <w:tcW w:w="8207" w:type="dxa"/>
          </w:tcPr>
          <w:p w14:paraId="0B18787C" w14:textId="77777777" w:rsidR="0020187D" w:rsidRPr="00F21A76" w:rsidRDefault="0020187D" w:rsidP="00DE65B3">
            <w:pPr>
              <w:pStyle w:val="TAL"/>
              <w:rPr>
                <w:szCs w:val="18"/>
              </w:rPr>
            </w:pPr>
            <w:r w:rsidRPr="00F21A76">
              <w:rPr>
                <w:szCs w:val="18"/>
              </w:rPr>
              <w:t>n.a.</w:t>
            </w:r>
          </w:p>
        </w:tc>
      </w:tr>
      <w:tr w:rsidR="0020187D" w:rsidRPr="00F21A76" w14:paraId="46A72DD9" w14:textId="77777777" w:rsidTr="00DE65B3">
        <w:trPr>
          <w:jc w:val="center"/>
        </w:trPr>
        <w:tc>
          <w:tcPr>
            <w:tcW w:w="1568" w:type="dxa"/>
          </w:tcPr>
          <w:p w14:paraId="6ABCB22D" w14:textId="77777777" w:rsidR="0020187D" w:rsidRPr="00F21A76" w:rsidRDefault="0020187D" w:rsidP="00DE65B3">
            <w:pPr>
              <w:pStyle w:val="TAL"/>
              <w:rPr>
                <w:b/>
                <w:szCs w:val="18"/>
              </w:rPr>
            </w:pPr>
            <w:r w:rsidRPr="00F21A76">
              <w:rPr>
                <w:b/>
                <w:szCs w:val="18"/>
              </w:rPr>
              <w:t>Return Value</w:t>
            </w:r>
          </w:p>
        </w:tc>
        <w:tc>
          <w:tcPr>
            <w:tcW w:w="8207" w:type="dxa"/>
          </w:tcPr>
          <w:p w14:paraId="640C4B07"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triReply</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09135268" w14:textId="77777777" w:rsidTr="00DE65B3">
        <w:trPr>
          <w:jc w:val="center"/>
        </w:trPr>
        <w:tc>
          <w:tcPr>
            <w:tcW w:w="1568" w:type="dxa"/>
          </w:tcPr>
          <w:p w14:paraId="1696C3AA" w14:textId="77777777" w:rsidR="0020187D" w:rsidRPr="00F21A76" w:rsidRDefault="0020187D" w:rsidP="00DE65B3">
            <w:pPr>
              <w:pStyle w:val="TAL"/>
              <w:rPr>
                <w:b/>
                <w:szCs w:val="18"/>
              </w:rPr>
            </w:pPr>
            <w:r w:rsidRPr="00F21A76">
              <w:rPr>
                <w:b/>
                <w:szCs w:val="18"/>
              </w:rPr>
              <w:t>Constraints</w:t>
            </w:r>
          </w:p>
        </w:tc>
        <w:tc>
          <w:tcPr>
            <w:tcW w:w="8207" w:type="dxa"/>
          </w:tcPr>
          <w:p w14:paraId="30DCFE77" w14:textId="77777777" w:rsidR="0020187D" w:rsidRPr="00F21A76" w:rsidRDefault="0020187D" w:rsidP="00DE65B3">
            <w:pPr>
              <w:pStyle w:val="TAL"/>
              <w:rPr>
                <w:rFonts w:cs="Arial"/>
                <w:szCs w:val="18"/>
              </w:rPr>
            </w:pPr>
            <w:r w:rsidRPr="00F21A76">
              <w:rPr>
                <w:szCs w:val="18"/>
              </w:rPr>
              <w:t>This operation is called by the TE when it executes a TTCN</w:t>
            </w:r>
            <w:r w:rsidRPr="00F21A76">
              <w:rPr>
                <w:szCs w:val="18"/>
              </w:rPr>
              <w:noBreakHyphen/>
              <w:t>3 unicast reply operation on a component port that has been mapped to a TSI p</w:t>
            </w:r>
            <w:r w:rsidRPr="00F21A76">
              <w:rPr>
                <w:rFonts w:cs="Arial"/>
                <w:szCs w:val="18"/>
              </w:rPr>
              <w:t>ort. This operation is called by the TE for all TTCN</w:t>
            </w:r>
            <w:r w:rsidRPr="00F21A76">
              <w:rPr>
                <w:rFonts w:cs="Arial"/>
                <w:szCs w:val="18"/>
              </w:rPr>
              <w:noBreakHyphen/>
              <w:t xml:space="preserve">3 reply operations if no system component has been specified for a test case, i.e. only a MTC test component is created for a test case. </w:t>
            </w:r>
            <w:r w:rsidRPr="00F21A76">
              <w:rPr>
                <w:rFonts w:cs="Arial"/>
                <w:szCs w:val="18"/>
              </w:rPr>
              <w:br/>
              <w:t xml:space="preserve">All </w:t>
            </w:r>
            <w:r w:rsidRPr="00F21A76">
              <w:rPr>
                <w:rFonts w:cs="Arial"/>
                <w:i/>
                <w:szCs w:val="18"/>
              </w:rPr>
              <w:t>out</w:t>
            </w:r>
            <w:r w:rsidRPr="00F21A76">
              <w:rPr>
                <w:rFonts w:cs="Arial"/>
                <w:szCs w:val="18"/>
              </w:rPr>
              <w:t xml:space="preserve"> and </w:t>
            </w:r>
            <w:r w:rsidRPr="00F21A76">
              <w:rPr>
                <w:rFonts w:cs="Arial"/>
                <w:i/>
                <w:szCs w:val="18"/>
              </w:rPr>
              <w:t>inout</w:t>
            </w:r>
            <w:r w:rsidRPr="00F21A76">
              <w:rPr>
                <w:rFonts w:cs="Arial"/>
                <w:szCs w:val="18"/>
              </w:rPr>
              <w:t xml:space="preserve"> procedure parameters and the return value contain encoded values. </w:t>
            </w:r>
            <w:r w:rsidRPr="00F21A76">
              <w:rPr>
                <w:szCs w:val="18"/>
              </w:rPr>
              <w:br/>
            </w:r>
            <w:r w:rsidRPr="00F21A76">
              <w:rPr>
                <w:rFonts w:cs="Arial"/>
                <w:szCs w:val="18"/>
              </w:rPr>
              <w:t>The</w:t>
            </w:r>
            <w:r w:rsidRPr="00F21A76">
              <w:rPr>
                <w:szCs w:val="18"/>
              </w:rPr>
              <w:t xml:space="preserve"> </w:t>
            </w:r>
            <w:r w:rsidRPr="00F21A76">
              <w:rPr>
                <w:rFonts w:ascii="Courier New" w:hAnsi="Courier New"/>
                <w:szCs w:val="18"/>
              </w:rPr>
              <w:t>parameterList</w:t>
            </w:r>
            <w:r w:rsidRPr="00F21A76">
              <w:rPr>
                <w:szCs w:val="18"/>
              </w:rPr>
              <w:t xml:space="preserve"> </w:t>
            </w:r>
            <w:r w:rsidRPr="00F21A76">
              <w:rPr>
                <w:rFonts w:cs="Arial"/>
                <w:szCs w:val="18"/>
              </w:rPr>
              <w:t>contains procedure call parameters. These parameters are the parameters specified in the TTCN</w:t>
            </w:r>
            <w:r w:rsidRPr="00F21A76">
              <w:rPr>
                <w:rFonts w:cs="Arial"/>
                <w:szCs w:val="18"/>
              </w:rPr>
              <w:noBreakHyphen/>
              <w:t xml:space="preserve">3 signature template. Their encoding has to be done in the TE prior to this TRI operation call. </w:t>
            </w:r>
          </w:p>
          <w:p w14:paraId="291AED6E" w14:textId="77777777" w:rsidR="0020187D" w:rsidRPr="00F21A76" w:rsidRDefault="0020187D" w:rsidP="00DE65B3">
            <w:pPr>
              <w:pStyle w:val="TAL"/>
              <w:rPr>
                <w:szCs w:val="18"/>
              </w:rPr>
            </w:pPr>
            <w:r w:rsidRPr="00F21A76">
              <w:rPr>
                <w:szCs w:val="18"/>
              </w:rPr>
              <w:t>If no return type has been defined for the procedure signature in the TTCN</w:t>
            </w:r>
            <w:r w:rsidRPr="00F21A76">
              <w:rPr>
                <w:szCs w:val="18"/>
              </w:rPr>
              <w:noBreakHyphen/>
              <w:t xml:space="preserve">3 ATS, the distinct value </w:t>
            </w:r>
            <w:r w:rsidRPr="00F21A76">
              <w:rPr>
                <w:rFonts w:ascii="Courier New" w:hAnsi="Courier New"/>
                <w:szCs w:val="18"/>
              </w:rPr>
              <w:t>null</w:t>
            </w:r>
            <w:r w:rsidRPr="00F21A76">
              <w:rPr>
                <w:szCs w:val="18"/>
              </w:rPr>
              <w:t xml:space="preserve"> shall be passed for the return value.</w:t>
            </w:r>
          </w:p>
        </w:tc>
      </w:tr>
      <w:tr w:rsidR="0020187D" w:rsidRPr="00F21A76" w14:paraId="3F1AD0C2" w14:textId="77777777" w:rsidTr="00DE65B3">
        <w:trPr>
          <w:jc w:val="center"/>
        </w:trPr>
        <w:tc>
          <w:tcPr>
            <w:tcW w:w="1568" w:type="dxa"/>
          </w:tcPr>
          <w:p w14:paraId="454D1129" w14:textId="77777777" w:rsidR="0020187D" w:rsidRPr="00F21A76" w:rsidRDefault="0020187D" w:rsidP="00DE65B3">
            <w:pPr>
              <w:pStyle w:val="TAL"/>
              <w:rPr>
                <w:b/>
                <w:szCs w:val="18"/>
              </w:rPr>
            </w:pPr>
            <w:r w:rsidRPr="00F21A76">
              <w:rPr>
                <w:b/>
                <w:szCs w:val="18"/>
              </w:rPr>
              <w:t>Effect</w:t>
            </w:r>
          </w:p>
        </w:tc>
        <w:tc>
          <w:tcPr>
            <w:tcW w:w="8207" w:type="dxa"/>
          </w:tcPr>
          <w:p w14:paraId="38982045" w14:textId="77777777" w:rsidR="0020187D" w:rsidRPr="00F21A76" w:rsidRDefault="0020187D" w:rsidP="00DE65B3">
            <w:pPr>
              <w:pStyle w:val="TAL"/>
              <w:rPr>
                <w:szCs w:val="18"/>
              </w:rPr>
            </w:pPr>
            <w:r w:rsidRPr="00F21A76">
              <w:rPr>
                <w:szCs w:val="18"/>
              </w:rPr>
              <w:t xml:space="preserve">On invocation of this operation the SA can issue the reply to a procedure call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w:t>
            </w:r>
            <w:r w:rsidRPr="00F21A76">
              <w:rPr>
                <w:szCs w:val="18"/>
              </w:rPr>
              <w:br/>
              <w:t xml:space="preserve">The </w:t>
            </w:r>
            <w:r w:rsidRPr="00F21A76">
              <w:rPr>
                <w:rFonts w:ascii="Courier New" w:hAnsi="Courier New"/>
                <w:szCs w:val="18"/>
              </w:rPr>
              <w:t>triReply</w:t>
            </w:r>
            <w:r w:rsidRPr="00F21A76">
              <w:rPr>
                <w:szCs w:val="18"/>
              </w:rPr>
              <w:t xml:space="preserve"> operation will return </w:t>
            </w:r>
            <w:r w:rsidRPr="00F21A76">
              <w:rPr>
                <w:b/>
                <w:i/>
                <w:szCs w:val="18"/>
              </w:rPr>
              <w:t>TRI_OK</w:t>
            </w:r>
            <w:r w:rsidRPr="00F21A76">
              <w:rPr>
                <w:szCs w:val="18"/>
              </w:rPr>
              <w:t xml:space="preserve"> on successful execution of this operation, </w:t>
            </w:r>
            <w:r w:rsidRPr="00F21A76">
              <w:rPr>
                <w:b/>
                <w:i/>
                <w:szCs w:val="18"/>
              </w:rPr>
              <w:t>TRI_Error</w:t>
            </w:r>
            <w:r w:rsidRPr="00F21A76">
              <w:rPr>
                <w:szCs w:val="18"/>
              </w:rPr>
              <w:t xml:space="preserve"> otherwise. The SA shall indicate no error in case the value of any </w:t>
            </w:r>
            <w:r w:rsidRPr="00F21A76">
              <w:rPr>
                <w:i/>
                <w:szCs w:val="18"/>
              </w:rPr>
              <w:t xml:space="preserve">in </w:t>
            </w:r>
            <w:r w:rsidRPr="00F21A76">
              <w:rPr>
                <w:szCs w:val="18"/>
              </w:rPr>
              <w:t>parameter or an undefined return value is different from null.</w:t>
            </w:r>
          </w:p>
        </w:tc>
      </w:tr>
    </w:tbl>
    <w:p w14:paraId="02C76637" w14:textId="77777777" w:rsidR="0020187D" w:rsidRPr="00F21A76" w:rsidRDefault="0020187D" w:rsidP="0020187D"/>
    <w:p w14:paraId="36A90740" w14:textId="77777777" w:rsidR="0020187D" w:rsidRPr="00F21A76" w:rsidRDefault="0020187D" w:rsidP="00DD778F">
      <w:pPr>
        <w:pStyle w:val="Heading4"/>
      </w:pPr>
      <w:bookmarkStart w:id="1257" w:name="_Toc87872088"/>
      <w:r w:rsidRPr="00F21A76">
        <w:lastRenderedPageBreak/>
        <w:t>5.5.4.5</w:t>
      </w:r>
      <w:r w:rsidRPr="00F21A76">
        <w:tab/>
      </w:r>
      <w:proofErr w:type="gramStart"/>
      <w:r w:rsidRPr="00F21A76">
        <w:t>triReplyBC</w:t>
      </w:r>
      <w:proofErr w:type="gramEnd"/>
      <w:r w:rsidRPr="00F21A76">
        <w:t xml:space="preserve"> (TE </w:t>
      </w:r>
      <w:r w:rsidRPr="00F21A76">
        <w:sym w:font="Symbol" w:char="F0AE"/>
      </w:r>
      <w:r w:rsidRPr="00F21A76">
        <w:t xml:space="preserve"> SA)</w:t>
      </w:r>
      <w:bookmarkEnd w:id="125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4FFD6B07" w14:textId="77777777" w:rsidTr="00DE65B3">
        <w:trPr>
          <w:jc w:val="center"/>
        </w:trPr>
        <w:tc>
          <w:tcPr>
            <w:tcW w:w="1568" w:type="dxa"/>
          </w:tcPr>
          <w:p w14:paraId="0D87EFBB" w14:textId="77777777" w:rsidR="0020187D" w:rsidRPr="00F21A76" w:rsidRDefault="0020187D" w:rsidP="00DE65B3">
            <w:pPr>
              <w:pStyle w:val="TAL"/>
              <w:rPr>
                <w:b/>
                <w:szCs w:val="18"/>
              </w:rPr>
            </w:pPr>
            <w:r w:rsidRPr="00F21A76">
              <w:rPr>
                <w:b/>
                <w:szCs w:val="18"/>
              </w:rPr>
              <w:t>Signature</w:t>
            </w:r>
          </w:p>
        </w:tc>
        <w:tc>
          <w:tcPr>
            <w:tcW w:w="8207" w:type="dxa"/>
          </w:tcPr>
          <w:p w14:paraId="33049C5F" w14:textId="77777777" w:rsidR="0020187D" w:rsidRPr="00F21A76" w:rsidRDefault="0020187D" w:rsidP="00DE65B3">
            <w:pPr>
              <w:pStyle w:val="SignatureDefLong"/>
              <w:rPr>
                <w:rFonts w:ascii="Courier New" w:hAnsi="Courier New"/>
                <w:sz w:val="18"/>
                <w:szCs w:val="18"/>
              </w:rPr>
            </w:pPr>
            <w:r w:rsidRPr="00F21A76">
              <w:rPr>
                <w:rFonts w:ascii="Courier New" w:hAnsi="Courier New"/>
                <w:sz w:val="18"/>
                <w:szCs w:val="18"/>
              </w:rPr>
              <w:t>TriStatusType triReplyBC(in TriComponentIdType componentId,</w:t>
            </w:r>
          </w:p>
          <w:p w14:paraId="52EFAE45" w14:textId="77777777" w:rsidR="0020187D" w:rsidRPr="00F21A76" w:rsidRDefault="0020187D" w:rsidP="00DE65B3">
            <w:pPr>
              <w:pStyle w:val="TAL"/>
              <w:ind w:left="2372"/>
              <w:rPr>
                <w:szCs w:val="18"/>
              </w:rPr>
            </w:pPr>
            <w:r w:rsidRPr="00F21A76">
              <w:rPr>
                <w:rFonts w:ascii="Courier New" w:hAnsi="Courier New"/>
                <w:szCs w:val="18"/>
              </w:rPr>
              <w:t>in TriPortIdType tsiPortId,</w:t>
            </w:r>
            <w:r w:rsidRPr="00F21A76">
              <w:rPr>
                <w:rFonts w:ascii="Courier New" w:hAnsi="Courier New"/>
                <w:szCs w:val="18"/>
              </w:rPr>
              <w:br/>
              <w:t>in TriSignatureIdType signatureId,</w:t>
            </w:r>
            <w:r w:rsidRPr="00F21A76">
              <w:rPr>
                <w:rFonts w:ascii="Courier New" w:hAnsi="Courier New"/>
                <w:szCs w:val="18"/>
              </w:rPr>
              <w:br/>
              <w:t>in TriParameterListType parameterList,</w:t>
            </w:r>
            <w:r w:rsidRPr="00F21A76">
              <w:rPr>
                <w:rFonts w:ascii="Courier New" w:hAnsi="Courier New"/>
                <w:szCs w:val="18"/>
              </w:rPr>
              <w:br/>
              <w:t>in TriParameterType returnValue)</w:t>
            </w:r>
          </w:p>
        </w:tc>
      </w:tr>
      <w:tr w:rsidR="0020187D" w:rsidRPr="00F21A76" w14:paraId="58D95D35" w14:textId="77777777" w:rsidTr="00DE65B3">
        <w:trPr>
          <w:jc w:val="center"/>
        </w:trPr>
        <w:tc>
          <w:tcPr>
            <w:tcW w:w="1568" w:type="dxa"/>
          </w:tcPr>
          <w:p w14:paraId="47FFBCD7"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38FC6104" w14:textId="77777777" w:rsidR="0020187D" w:rsidRPr="00F21A76" w:rsidRDefault="0020187D" w:rsidP="00AD1B32">
            <w:pPr>
              <w:pStyle w:val="TAL"/>
              <w:tabs>
                <w:tab w:val="left" w:pos="2016"/>
              </w:tabs>
              <w:rPr>
                <w:szCs w:val="18"/>
              </w:rPr>
            </w:pPr>
            <w:r w:rsidRPr="00F21A76">
              <w:rPr>
                <w:rFonts w:ascii="Courier New" w:hAnsi="Courier New"/>
                <w:szCs w:val="18"/>
              </w:rPr>
              <w:t>componentId</w:t>
            </w:r>
            <w:r w:rsidRPr="00F21A76">
              <w:rPr>
                <w:szCs w:val="18"/>
              </w:rPr>
              <w:tab/>
              <w:t>identifier of the replying test component</w:t>
            </w:r>
          </w:p>
          <w:p w14:paraId="4522B949" w14:textId="77777777" w:rsidR="0020187D" w:rsidRPr="00F21A76"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reply is sent to the SUT Adaptor</w:t>
            </w:r>
          </w:p>
          <w:p w14:paraId="602AEF66" w14:textId="77777777" w:rsidR="0020187D" w:rsidRPr="00F21A76"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6A2EF9A3" w14:textId="77777777" w:rsidR="0020187D" w:rsidRPr="00F21A76"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proofErr w:type="gramStart"/>
            <w:r w:rsidRPr="00F21A76">
              <w:rPr>
                <w:rFonts w:ascii="Courier New" w:hAnsi="Courier New"/>
                <w:sz w:val="18"/>
                <w:szCs w:val="18"/>
                <w:lang w:val="en-GB"/>
              </w:rPr>
              <w:t>parameterList</w:t>
            </w:r>
            <w:proofErr w:type="gramEnd"/>
            <w:r w:rsidRPr="00F21A76">
              <w:rPr>
                <w:sz w:val="18"/>
                <w:szCs w:val="18"/>
                <w:lang w:val="en-GB"/>
              </w:rPr>
              <w:tab/>
            </w:r>
            <w:r w:rsidRPr="00F21A76">
              <w:rPr>
                <w:rFonts w:ascii="Arial" w:hAnsi="Arial" w:cs="Arial"/>
                <w:sz w:val="18"/>
                <w:szCs w:val="18"/>
                <w:lang w:val="en-GB"/>
              </w:rPr>
              <w:t>a list of encoded parameters which are part of the indicated signature. The parameters in</w:t>
            </w:r>
            <w:r w:rsidRPr="00F21A76">
              <w:rPr>
                <w:sz w:val="18"/>
                <w:szCs w:val="18"/>
                <w:lang w:val="en-GB"/>
              </w:rPr>
              <w:t xml:space="preserve"> </w:t>
            </w:r>
            <w:r w:rsidRPr="00F21A76">
              <w:rPr>
                <w:rFonts w:ascii="Courier New" w:hAnsi="Courier New"/>
                <w:sz w:val="18"/>
                <w:szCs w:val="18"/>
                <w:lang w:val="en-GB"/>
              </w:rPr>
              <w:t xml:space="preserve">parameterList </w:t>
            </w:r>
            <w:r w:rsidRPr="00F21A76">
              <w:rPr>
                <w:rFonts w:ascii="Arial" w:hAnsi="Arial" w:cs="Arial"/>
                <w:sz w:val="18"/>
                <w:szCs w:val="18"/>
                <w:lang w:val="en-GB"/>
              </w:rPr>
              <w:t>are ordered as they appear in the TTCN</w:t>
            </w:r>
            <w:r w:rsidRPr="00F21A76">
              <w:rPr>
                <w:rFonts w:ascii="Arial" w:hAnsi="Arial" w:cs="Arial"/>
                <w:sz w:val="18"/>
                <w:szCs w:val="18"/>
                <w:lang w:val="en-GB"/>
              </w:rPr>
              <w:noBreakHyphen/>
              <w:t>3 signature declaration</w:t>
            </w:r>
          </w:p>
          <w:p w14:paraId="272BDD66" w14:textId="77777777" w:rsidR="0020187D" w:rsidRPr="00F21A76" w:rsidRDefault="0020187D" w:rsidP="00AD1B32">
            <w:pPr>
              <w:pStyle w:val="TAL"/>
              <w:tabs>
                <w:tab w:val="left" w:pos="2016"/>
              </w:tabs>
              <w:rPr>
                <w:szCs w:val="18"/>
              </w:rPr>
            </w:pPr>
            <w:r w:rsidRPr="00F21A76">
              <w:rPr>
                <w:rFonts w:ascii="Courier New" w:hAnsi="Courier New"/>
                <w:szCs w:val="18"/>
              </w:rPr>
              <w:t>returnValue</w:t>
            </w:r>
            <w:r w:rsidRPr="00F21A76">
              <w:rPr>
                <w:szCs w:val="18"/>
              </w:rPr>
              <w:tab/>
            </w:r>
            <w:r w:rsidRPr="00F21A76">
              <w:rPr>
                <w:rFonts w:cs="Arial"/>
                <w:szCs w:val="18"/>
              </w:rPr>
              <w:t>(optional) encoded return value of the procedure call</w:t>
            </w:r>
          </w:p>
        </w:tc>
      </w:tr>
      <w:tr w:rsidR="0020187D" w:rsidRPr="00F21A76" w14:paraId="1208D755" w14:textId="77777777" w:rsidTr="00DE65B3">
        <w:trPr>
          <w:jc w:val="center"/>
        </w:trPr>
        <w:tc>
          <w:tcPr>
            <w:tcW w:w="1568" w:type="dxa"/>
          </w:tcPr>
          <w:p w14:paraId="25D99B37" w14:textId="77777777" w:rsidR="0020187D" w:rsidRPr="00F21A76" w:rsidRDefault="0020187D" w:rsidP="00DE65B3">
            <w:pPr>
              <w:pStyle w:val="TAL"/>
              <w:rPr>
                <w:b/>
                <w:szCs w:val="18"/>
              </w:rPr>
            </w:pPr>
            <w:r w:rsidRPr="00F21A76">
              <w:rPr>
                <w:b/>
                <w:szCs w:val="18"/>
              </w:rPr>
              <w:t>Out Parameters</w:t>
            </w:r>
          </w:p>
        </w:tc>
        <w:tc>
          <w:tcPr>
            <w:tcW w:w="8207" w:type="dxa"/>
          </w:tcPr>
          <w:p w14:paraId="2824421B" w14:textId="77777777" w:rsidR="0020187D" w:rsidRPr="00F21A76" w:rsidRDefault="0020187D" w:rsidP="00DE65B3">
            <w:pPr>
              <w:pStyle w:val="TAL"/>
              <w:rPr>
                <w:szCs w:val="18"/>
              </w:rPr>
            </w:pPr>
            <w:r w:rsidRPr="00F21A76">
              <w:rPr>
                <w:szCs w:val="18"/>
              </w:rPr>
              <w:t>n.a.</w:t>
            </w:r>
          </w:p>
        </w:tc>
      </w:tr>
      <w:tr w:rsidR="0020187D" w:rsidRPr="00F21A76" w14:paraId="4ECE837C" w14:textId="77777777" w:rsidTr="00DE65B3">
        <w:trPr>
          <w:jc w:val="center"/>
        </w:trPr>
        <w:tc>
          <w:tcPr>
            <w:tcW w:w="1568" w:type="dxa"/>
          </w:tcPr>
          <w:p w14:paraId="7839A354" w14:textId="77777777" w:rsidR="0020187D" w:rsidRPr="00F21A76" w:rsidRDefault="0020187D" w:rsidP="00DE65B3">
            <w:pPr>
              <w:pStyle w:val="TAL"/>
              <w:rPr>
                <w:b/>
                <w:szCs w:val="18"/>
              </w:rPr>
            </w:pPr>
            <w:r w:rsidRPr="00F21A76">
              <w:rPr>
                <w:b/>
                <w:szCs w:val="18"/>
              </w:rPr>
              <w:t>Return Value</w:t>
            </w:r>
          </w:p>
        </w:tc>
        <w:tc>
          <w:tcPr>
            <w:tcW w:w="8207" w:type="dxa"/>
          </w:tcPr>
          <w:p w14:paraId="563BCA58"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triReplyBC</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7C24744B" w14:textId="77777777" w:rsidTr="00DE65B3">
        <w:trPr>
          <w:jc w:val="center"/>
        </w:trPr>
        <w:tc>
          <w:tcPr>
            <w:tcW w:w="1568" w:type="dxa"/>
          </w:tcPr>
          <w:p w14:paraId="63970D01" w14:textId="77777777" w:rsidR="0020187D" w:rsidRPr="00F21A76" w:rsidRDefault="0020187D" w:rsidP="00DE65B3">
            <w:pPr>
              <w:pStyle w:val="TAL"/>
              <w:rPr>
                <w:b/>
                <w:szCs w:val="18"/>
              </w:rPr>
            </w:pPr>
            <w:r w:rsidRPr="00F21A76">
              <w:rPr>
                <w:b/>
                <w:szCs w:val="18"/>
              </w:rPr>
              <w:t>Constraints</w:t>
            </w:r>
          </w:p>
        </w:tc>
        <w:tc>
          <w:tcPr>
            <w:tcW w:w="8207" w:type="dxa"/>
          </w:tcPr>
          <w:p w14:paraId="34DABADA" w14:textId="77777777" w:rsidR="0020187D" w:rsidRPr="00F21A76" w:rsidRDefault="0020187D" w:rsidP="00DE65B3">
            <w:pPr>
              <w:pStyle w:val="TAL"/>
              <w:rPr>
                <w:rFonts w:cs="Arial"/>
                <w:szCs w:val="18"/>
              </w:rPr>
            </w:pPr>
            <w:r w:rsidRPr="00F21A76">
              <w:rPr>
                <w:szCs w:val="18"/>
              </w:rPr>
              <w:t>This operation is called by the TE when it executes a TTCN</w:t>
            </w:r>
            <w:r w:rsidRPr="00F21A76">
              <w:rPr>
                <w:szCs w:val="18"/>
              </w:rPr>
              <w:noBreakHyphen/>
              <w:t>3 broadcast reply operation on a component port that has been mapped to a TSI p</w:t>
            </w:r>
            <w:r w:rsidRPr="00F21A76">
              <w:rPr>
                <w:rFonts w:cs="Arial"/>
                <w:szCs w:val="18"/>
              </w:rPr>
              <w:t>ort. This operation is called by the TE for all TTCN</w:t>
            </w:r>
            <w:r w:rsidRPr="00F21A76">
              <w:rPr>
                <w:rFonts w:cs="Arial"/>
                <w:szCs w:val="18"/>
              </w:rPr>
              <w:noBreakHyphen/>
              <w:t xml:space="preserve">3 reply operations if no system component has been specified for a test case, i.e. only a MTC test component is created for a test case. </w:t>
            </w:r>
            <w:r w:rsidRPr="00F21A76">
              <w:rPr>
                <w:rFonts w:cs="Arial"/>
                <w:szCs w:val="18"/>
              </w:rPr>
              <w:br/>
              <w:t xml:space="preserve">All </w:t>
            </w:r>
            <w:r w:rsidRPr="00F21A76">
              <w:rPr>
                <w:rFonts w:cs="Arial"/>
                <w:i/>
                <w:szCs w:val="18"/>
              </w:rPr>
              <w:t>out</w:t>
            </w:r>
            <w:r w:rsidRPr="00F21A76">
              <w:rPr>
                <w:rFonts w:cs="Arial"/>
                <w:szCs w:val="18"/>
              </w:rPr>
              <w:t xml:space="preserve"> and </w:t>
            </w:r>
            <w:r w:rsidRPr="00F21A76">
              <w:rPr>
                <w:rFonts w:cs="Arial"/>
                <w:i/>
                <w:szCs w:val="18"/>
              </w:rPr>
              <w:t>inout</w:t>
            </w:r>
            <w:r w:rsidRPr="00F21A76">
              <w:rPr>
                <w:rFonts w:cs="Arial"/>
                <w:szCs w:val="18"/>
              </w:rPr>
              <w:t xml:space="preserve"> procedure parameters and the return value contain encoded values. </w:t>
            </w:r>
            <w:r w:rsidRPr="00F21A76">
              <w:rPr>
                <w:szCs w:val="18"/>
              </w:rPr>
              <w:br/>
            </w:r>
            <w:r w:rsidRPr="00F21A76">
              <w:rPr>
                <w:rFonts w:cs="Arial"/>
                <w:szCs w:val="18"/>
              </w:rPr>
              <w:t>The</w:t>
            </w:r>
            <w:r w:rsidRPr="00F21A76">
              <w:rPr>
                <w:szCs w:val="18"/>
              </w:rPr>
              <w:t xml:space="preserve"> </w:t>
            </w:r>
            <w:r w:rsidRPr="00F21A76">
              <w:rPr>
                <w:rFonts w:ascii="Courier New" w:hAnsi="Courier New"/>
                <w:szCs w:val="18"/>
              </w:rPr>
              <w:t>parameterList</w:t>
            </w:r>
            <w:r w:rsidRPr="00F21A76">
              <w:rPr>
                <w:szCs w:val="18"/>
              </w:rPr>
              <w:t xml:space="preserve"> </w:t>
            </w:r>
            <w:r w:rsidRPr="00F21A76">
              <w:rPr>
                <w:rFonts w:cs="Arial"/>
                <w:szCs w:val="18"/>
              </w:rPr>
              <w:t>contains procedure call parameters. These parameters are the parameters specified in the TTCN</w:t>
            </w:r>
            <w:r w:rsidRPr="00F21A76">
              <w:rPr>
                <w:rFonts w:cs="Arial"/>
                <w:szCs w:val="18"/>
              </w:rPr>
              <w:noBreakHyphen/>
              <w:t>3 signature template. Their encoding has to be done in the TE prior to this TRI operation call.</w:t>
            </w:r>
          </w:p>
          <w:p w14:paraId="463F0EB8" w14:textId="77777777" w:rsidR="0020187D" w:rsidRPr="00F21A76" w:rsidRDefault="0020187D" w:rsidP="00DE65B3">
            <w:pPr>
              <w:pStyle w:val="TAL"/>
              <w:rPr>
                <w:szCs w:val="18"/>
              </w:rPr>
            </w:pPr>
            <w:r w:rsidRPr="00F21A76">
              <w:rPr>
                <w:szCs w:val="18"/>
              </w:rPr>
              <w:t>If no return type has been defined for the procedure signature in the TTCN</w:t>
            </w:r>
            <w:r w:rsidRPr="00F21A76">
              <w:rPr>
                <w:szCs w:val="18"/>
              </w:rPr>
              <w:noBreakHyphen/>
              <w:t xml:space="preserve">3 ATS, the distinct value </w:t>
            </w:r>
            <w:r w:rsidRPr="00F21A76">
              <w:rPr>
                <w:rFonts w:ascii="Courier New" w:hAnsi="Courier New"/>
                <w:szCs w:val="18"/>
              </w:rPr>
              <w:t>null</w:t>
            </w:r>
            <w:r w:rsidRPr="00F21A76">
              <w:rPr>
                <w:szCs w:val="18"/>
              </w:rPr>
              <w:t xml:space="preserve"> shall be passed for the return value.</w:t>
            </w:r>
          </w:p>
        </w:tc>
      </w:tr>
      <w:tr w:rsidR="0020187D" w:rsidRPr="00F21A76" w14:paraId="3A0319D4" w14:textId="77777777" w:rsidTr="00DE65B3">
        <w:trPr>
          <w:jc w:val="center"/>
        </w:trPr>
        <w:tc>
          <w:tcPr>
            <w:tcW w:w="1568" w:type="dxa"/>
          </w:tcPr>
          <w:p w14:paraId="1D8E5E14" w14:textId="77777777" w:rsidR="0020187D" w:rsidRPr="00F21A76" w:rsidRDefault="0020187D" w:rsidP="00DE65B3">
            <w:pPr>
              <w:pStyle w:val="TAL"/>
              <w:rPr>
                <w:b/>
                <w:szCs w:val="18"/>
              </w:rPr>
            </w:pPr>
            <w:r w:rsidRPr="00F21A76">
              <w:rPr>
                <w:b/>
                <w:szCs w:val="18"/>
              </w:rPr>
              <w:t>Effect</w:t>
            </w:r>
          </w:p>
        </w:tc>
        <w:tc>
          <w:tcPr>
            <w:tcW w:w="8207" w:type="dxa"/>
          </w:tcPr>
          <w:p w14:paraId="79BBF06A" w14:textId="77777777" w:rsidR="0020187D" w:rsidRPr="00F21A76" w:rsidRDefault="0020187D" w:rsidP="00DE65B3">
            <w:pPr>
              <w:pStyle w:val="TAL"/>
              <w:rPr>
                <w:szCs w:val="18"/>
              </w:rPr>
            </w:pPr>
            <w:r w:rsidRPr="00F21A76">
              <w:rPr>
                <w:szCs w:val="18"/>
              </w:rPr>
              <w:t xml:space="preserve">On invocation of this operation the SA can broadcast the reply to procedure calls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w:t>
            </w:r>
            <w:r w:rsidRPr="00F21A76">
              <w:rPr>
                <w:szCs w:val="18"/>
              </w:rPr>
              <w:br/>
              <w:t xml:space="preserve">The </w:t>
            </w:r>
            <w:r w:rsidRPr="00F21A76">
              <w:rPr>
                <w:rFonts w:ascii="Courier New" w:hAnsi="Courier New"/>
                <w:szCs w:val="18"/>
              </w:rPr>
              <w:t>triReplyBC</w:t>
            </w:r>
            <w:r w:rsidRPr="00F21A76">
              <w:rPr>
                <w:szCs w:val="18"/>
              </w:rPr>
              <w:t xml:space="preserve"> operation will return </w:t>
            </w:r>
            <w:r w:rsidRPr="00F21A76">
              <w:rPr>
                <w:b/>
                <w:i/>
                <w:szCs w:val="18"/>
              </w:rPr>
              <w:t>TRI_OK</w:t>
            </w:r>
            <w:r w:rsidRPr="00F21A76">
              <w:rPr>
                <w:szCs w:val="18"/>
              </w:rPr>
              <w:t xml:space="preserve"> on successful execution of this operation, </w:t>
            </w:r>
            <w:r w:rsidRPr="00F21A76">
              <w:rPr>
                <w:b/>
                <w:i/>
                <w:szCs w:val="18"/>
              </w:rPr>
              <w:t>TRI_Error</w:t>
            </w:r>
            <w:r w:rsidRPr="00F21A76">
              <w:rPr>
                <w:szCs w:val="18"/>
              </w:rPr>
              <w:t xml:space="preserve"> otherwise. The SA shall indicate no error in case the value of any </w:t>
            </w:r>
            <w:r w:rsidRPr="00F21A76">
              <w:rPr>
                <w:i/>
                <w:szCs w:val="18"/>
              </w:rPr>
              <w:t xml:space="preserve">in </w:t>
            </w:r>
            <w:r w:rsidRPr="00F21A76">
              <w:rPr>
                <w:szCs w:val="18"/>
              </w:rPr>
              <w:t>parameter or an undefined return value is different from null.</w:t>
            </w:r>
          </w:p>
        </w:tc>
      </w:tr>
    </w:tbl>
    <w:p w14:paraId="2402B5A8" w14:textId="77777777" w:rsidR="0020187D" w:rsidRPr="00F21A76" w:rsidRDefault="0020187D" w:rsidP="0020187D"/>
    <w:p w14:paraId="16FFA721" w14:textId="77777777" w:rsidR="0020187D" w:rsidRPr="00F21A76" w:rsidRDefault="0020187D" w:rsidP="00DD778F">
      <w:pPr>
        <w:pStyle w:val="Heading4"/>
      </w:pPr>
      <w:bookmarkStart w:id="1258" w:name="_Toc87872089"/>
      <w:r w:rsidRPr="00F21A76">
        <w:lastRenderedPageBreak/>
        <w:t>5.5.4.6</w:t>
      </w:r>
      <w:r w:rsidRPr="00F21A76">
        <w:tab/>
      </w:r>
      <w:proofErr w:type="gramStart"/>
      <w:r w:rsidRPr="00F21A76">
        <w:t>triReplyMC</w:t>
      </w:r>
      <w:proofErr w:type="gramEnd"/>
      <w:r w:rsidRPr="00F21A76">
        <w:t xml:space="preserve"> (TE </w:t>
      </w:r>
      <w:r w:rsidRPr="00F21A76">
        <w:sym w:font="Symbol" w:char="F0AE"/>
      </w:r>
      <w:r w:rsidRPr="00F21A76">
        <w:t xml:space="preserve"> SA)</w:t>
      </w:r>
      <w:bookmarkEnd w:id="125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53619094" w14:textId="77777777" w:rsidTr="00DE65B3">
        <w:trPr>
          <w:jc w:val="center"/>
        </w:trPr>
        <w:tc>
          <w:tcPr>
            <w:tcW w:w="1568" w:type="dxa"/>
          </w:tcPr>
          <w:p w14:paraId="68BB6032" w14:textId="77777777" w:rsidR="0020187D" w:rsidRPr="00F21A76" w:rsidRDefault="0020187D" w:rsidP="00DE65B3">
            <w:pPr>
              <w:pStyle w:val="TAL"/>
              <w:rPr>
                <w:b/>
                <w:szCs w:val="18"/>
              </w:rPr>
            </w:pPr>
            <w:r w:rsidRPr="00F21A76">
              <w:rPr>
                <w:b/>
                <w:szCs w:val="18"/>
              </w:rPr>
              <w:t>Signature</w:t>
            </w:r>
          </w:p>
        </w:tc>
        <w:tc>
          <w:tcPr>
            <w:tcW w:w="8207" w:type="dxa"/>
          </w:tcPr>
          <w:p w14:paraId="77665BBE" w14:textId="77777777" w:rsidR="0020187D" w:rsidRPr="00F21A76" w:rsidRDefault="0020187D" w:rsidP="00DE65B3">
            <w:pPr>
              <w:pStyle w:val="SignatureDefLong"/>
              <w:rPr>
                <w:rFonts w:ascii="Courier New" w:hAnsi="Courier New"/>
                <w:sz w:val="18"/>
                <w:szCs w:val="18"/>
              </w:rPr>
            </w:pPr>
            <w:r w:rsidRPr="00F21A76">
              <w:rPr>
                <w:rFonts w:ascii="Courier New" w:hAnsi="Courier New"/>
                <w:sz w:val="18"/>
                <w:szCs w:val="18"/>
              </w:rPr>
              <w:t>TriStatusType triReplyMC(in TriComponentIdType componentId,</w:t>
            </w:r>
          </w:p>
          <w:p w14:paraId="2CDA7259" w14:textId="77777777" w:rsidR="0020187D" w:rsidRPr="00F21A76" w:rsidRDefault="0020187D" w:rsidP="00DE65B3">
            <w:pPr>
              <w:pStyle w:val="TAL"/>
              <w:ind w:left="2372"/>
              <w:rPr>
                <w:szCs w:val="18"/>
              </w:rPr>
            </w:pPr>
            <w:r w:rsidRPr="00F21A76">
              <w:rPr>
                <w:rFonts w:ascii="Courier New" w:hAnsi="Courier New"/>
                <w:szCs w:val="18"/>
              </w:rPr>
              <w:t>in TriPortIdType tsiPortId,</w:t>
            </w:r>
            <w:r w:rsidRPr="00F21A76">
              <w:rPr>
                <w:rFonts w:ascii="Courier New" w:hAnsi="Courier New"/>
                <w:szCs w:val="18"/>
              </w:rPr>
              <w:br/>
              <w:t>in TriAddressListType SUTaddresses,</w:t>
            </w:r>
            <w:r w:rsidRPr="00F21A76">
              <w:rPr>
                <w:rFonts w:ascii="Courier New" w:hAnsi="Courier New"/>
                <w:szCs w:val="18"/>
              </w:rPr>
              <w:br/>
              <w:t>in TriSignatureIdType signatureId,</w:t>
            </w:r>
            <w:r w:rsidRPr="00F21A76">
              <w:rPr>
                <w:rFonts w:ascii="Courier New" w:hAnsi="Courier New"/>
                <w:szCs w:val="18"/>
              </w:rPr>
              <w:br/>
              <w:t>in TriParameterListType parameterList,</w:t>
            </w:r>
            <w:r w:rsidRPr="00F21A76">
              <w:rPr>
                <w:rFonts w:ascii="Courier New" w:hAnsi="Courier New"/>
                <w:szCs w:val="18"/>
              </w:rPr>
              <w:br/>
              <w:t>in TriParameterType returnValue)</w:t>
            </w:r>
          </w:p>
        </w:tc>
      </w:tr>
      <w:tr w:rsidR="0020187D" w:rsidRPr="00F21A76" w14:paraId="775DD3D7" w14:textId="77777777" w:rsidTr="00DE65B3">
        <w:trPr>
          <w:jc w:val="center"/>
        </w:trPr>
        <w:tc>
          <w:tcPr>
            <w:tcW w:w="1568" w:type="dxa"/>
          </w:tcPr>
          <w:p w14:paraId="60F46C35"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1BE8236B" w14:textId="77777777" w:rsidR="0020187D" w:rsidRPr="00F21A76" w:rsidRDefault="0020187D" w:rsidP="00441693">
            <w:pPr>
              <w:pStyle w:val="TAL"/>
              <w:tabs>
                <w:tab w:val="left" w:pos="2016"/>
              </w:tabs>
              <w:rPr>
                <w:szCs w:val="18"/>
              </w:rPr>
            </w:pPr>
            <w:r w:rsidRPr="00F21A76">
              <w:rPr>
                <w:rFonts w:ascii="Courier New" w:hAnsi="Courier New"/>
                <w:szCs w:val="18"/>
              </w:rPr>
              <w:t>componentId</w:t>
            </w:r>
            <w:r w:rsidRPr="00F21A76">
              <w:rPr>
                <w:szCs w:val="18"/>
              </w:rPr>
              <w:tab/>
              <w:t>identifier of the replying test component</w:t>
            </w:r>
          </w:p>
          <w:p w14:paraId="33A38482" w14:textId="77777777" w:rsidR="0020187D" w:rsidRPr="00F21A76" w:rsidRDefault="0020187D" w:rsidP="00441693">
            <w:pPr>
              <w:pStyle w:val="SignatureDefCont"/>
              <w:keepNext w:val="0"/>
              <w:keepLines/>
              <w:numPr>
                <w:ilvl w:val="12"/>
                <w:numId w:val="0"/>
              </w:numPr>
              <w:tabs>
                <w:tab w:val="clear" w:pos="1716"/>
              </w:tabs>
              <w:ind w:left="2016" w:hanging="1984"/>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reply is sent to the SUT Adaptor</w:t>
            </w:r>
          </w:p>
          <w:p w14:paraId="231F3164" w14:textId="77777777" w:rsidR="0020187D" w:rsidRPr="00F21A76" w:rsidRDefault="0020187D" w:rsidP="00441693">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SUTaddresses</w:t>
            </w:r>
            <w:r w:rsidRPr="00F21A76">
              <w:rPr>
                <w:sz w:val="18"/>
                <w:szCs w:val="18"/>
                <w:lang w:val="en-GB"/>
              </w:rPr>
              <w:tab/>
            </w:r>
            <w:r w:rsidRPr="00F21A76">
              <w:rPr>
                <w:rFonts w:ascii="Arial" w:hAnsi="Arial" w:cs="Arial"/>
                <w:sz w:val="18"/>
                <w:szCs w:val="18"/>
                <w:lang w:val="en-GB"/>
              </w:rPr>
              <w:t>destination addresses within the SUT</w:t>
            </w:r>
          </w:p>
          <w:p w14:paraId="7EB68BB6" w14:textId="77777777" w:rsidR="0020187D" w:rsidRPr="00F21A76" w:rsidRDefault="0020187D" w:rsidP="00441693">
            <w:pPr>
              <w:pStyle w:val="SignatureDefCont"/>
              <w:keepNext w:val="0"/>
              <w:keepLines/>
              <w:numPr>
                <w:ilvl w:val="12"/>
                <w:numId w:val="0"/>
              </w:numPr>
              <w:tabs>
                <w:tab w:val="clear" w:pos="1716"/>
                <w:tab w:val="left" w:pos="2016"/>
              </w:tabs>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3C1AC2C6" w14:textId="77777777" w:rsidR="0020187D" w:rsidRPr="00F21A76" w:rsidRDefault="0020187D" w:rsidP="00441693">
            <w:pPr>
              <w:pStyle w:val="SignatureDefCont"/>
              <w:keepNext w:val="0"/>
              <w:keepLines/>
              <w:numPr>
                <w:ilvl w:val="12"/>
                <w:numId w:val="0"/>
              </w:numPr>
              <w:tabs>
                <w:tab w:val="clear" w:pos="1716"/>
              </w:tabs>
              <w:ind w:left="2016" w:hanging="2016"/>
              <w:rPr>
                <w:rFonts w:ascii="Arial" w:hAnsi="Arial" w:cs="Arial"/>
                <w:sz w:val="18"/>
                <w:szCs w:val="18"/>
                <w:lang w:val="en-GB"/>
              </w:rPr>
            </w:pPr>
            <w:proofErr w:type="gramStart"/>
            <w:r w:rsidRPr="00F21A76">
              <w:rPr>
                <w:rFonts w:ascii="Courier New" w:hAnsi="Courier New"/>
                <w:sz w:val="18"/>
                <w:szCs w:val="18"/>
                <w:lang w:val="en-GB"/>
              </w:rPr>
              <w:t>parameterList</w:t>
            </w:r>
            <w:proofErr w:type="gramEnd"/>
            <w:r w:rsidRPr="00F21A76">
              <w:rPr>
                <w:sz w:val="18"/>
                <w:szCs w:val="18"/>
                <w:lang w:val="en-GB"/>
              </w:rPr>
              <w:tab/>
            </w:r>
            <w:r w:rsidRPr="00F21A76">
              <w:rPr>
                <w:rFonts w:ascii="Arial" w:hAnsi="Arial" w:cs="Arial"/>
                <w:sz w:val="18"/>
                <w:szCs w:val="18"/>
                <w:lang w:val="en-GB"/>
              </w:rPr>
              <w:t>a list of encoded parameters which are part of the indicated signature. The parameters in</w:t>
            </w:r>
            <w:r w:rsidRPr="00F21A76">
              <w:rPr>
                <w:sz w:val="18"/>
                <w:szCs w:val="18"/>
                <w:lang w:val="en-GB"/>
              </w:rPr>
              <w:t xml:space="preserve"> </w:t>
            </w:r>
            <w:r w:rsidRPr="00F21A76">
              <w:rPr>
                <w:rFonts w:ascii="Courier New" w:hAnsi="Courier New"/>
                <w:sz w:val="18"/>
                <w:szCs w:val="18"/>
                <w:lang w:val="en-GB"/>
              </w:rPr>
              <w:t xml:space="preserve">parameterList </w:t>
            </w:r>
            <w:r w:rsidRPr="00F21A76">
              <w:rPr>
                <w:rFonts w:ascii="Arial" w:hAnsi="Arial" w:cs="Arial"/>
                <w:sz w:val="18"/>
                <w:szCs w:val="18"/>
                <w:lang w:val="en-GB"/>
              </w:rPr>
              <w:t>are ordered as they appear in the TTCN</w:t>
            </w:r>
            <w:r w:rsidRPr="00F21A76">
              <w:rPr>
                <w:rFonts w:ascii="Arial" w:hAnsi="Arial" w:cs="Arial"/>
                <w:sz w:val="18"/>
                <w:szCs w:val="18"/>
                <w:lang w:val="en-GB"/>
              </w:rPr>
              <w:noBreakHyphen/>
              <w:t>3 signature declaration</w:t>
            </w:r>
          </w:p>
          <w:p w14:paraId="69AEF0EE" w14:textId="77777777" w:rsidR="0020187D" w:rsidRPr="00F21A76" w:rsidRDefault="0020187D" w:rsidP="00441693">
            <w:pPr>
              <w:pStyle w:val="TAL"/>
              <w:tabs>
                <w:tab w:val="left" w:pos="2016"/>
              </w:tabs>
              <w:rPr>
                <w:szCs w:val="18"/>
              </w:rPr>
            </w:pPr>
            <w:r w:rsidRPr="00F21A76">
              <w:rPr>
                <w:rFonts w:ascii="Courier New" w:hAnsi="Courier New"/>
                <w:szCs w:val="18"/>
              </w:rPr>
              <w:t>returnValue</w:t>
            </w:r>
            <w:r w:rsidRPr="00F21A76">
              <w:rPr>
                <w:szCs w:val="18"/>
              </w:rPr>
              <w:tab/>
            </w:r>
            <w:r w:rsidRPr="00F21A76">
              <w:rPr>
                <w:rFonts w:cs="Arial"/>
                <w:szCs w:val="18"/>
              </w:rPr>
              <w:t>(optional) encoded return value of the procedure call</w:t>
            </w:r>
          </w:p>
        </w:tc>
      </w:tr>
      <w:tr w:rsidR="0020187D" w:rsidRPr="00F21A76" w14:paraId="03D7AE58" w14:textId="77777777" w:rsidTr="00DE65B3">
        <w:trPr>
          <w:jc w:val="center"/>
        </w:trPr>
        <w:tc>
          <w:tcPr>
            <w:tcW w:w="1568" w:type="dxa"/>
          </w:tcPr>
          <w:p w14:paraId="6594E932" w14:textId="77777777" w:rsidR="0020187D" w:rsidRPr="00F21A76" w:rsidRDefault="0020187D" w:rsidP="00DE65B3">
            <w:pPr>
              <w:pStyle w:val="TAL"/>
              <w:rPr>
                <w:b/>
                <w:szCs w:val="18"/>
              </w:rPr>
            </w:pPr>
            <w:r w:rsidRPr="00F21A76">
              <w:rPr>
                <w:b/>
                <w:szCs w:val="18"/>
              </w:rPr>
              <w:t>Out Parameters</w:t>
            </w:r>
          </w:p>
        </w:tc>
        <w:tc>
          <w:tcPr>
            <w:tcW w:w="8207" w:type="dxa"/>
          </w:tcPr>
          <w:p w14:paraId="1CC31A61" w14:textId="77777777" w:rsidR="0020187D" w:rsidRPr="00F21A76" w:rsidRDefault="0020187D" w:rsidP="00DE65B3">
            <w:pPr>
              <w:pStyle w:val="TAL"/>
              <w:rPr>
                <w:szCs w:val="18"/>
              </w:rPr>
            </w:pPr>
            <w:r w:rsidRPr="00F21A76">
              <w:rPr>
                <w:szCs w:val="18"/>
              </w:rPr>
              <w:t>n.a.</w:t>
            </w:r>
          </w:p>
        </w:tc>
      </w:tr>
      <w:tr w:rsidR="0020187D" w:rsidRPr="00F21A76" w14:paraId="6E3A0C28" w14:textId="77777777" w:rsidTr="00DE65B3">
        <w:trPr>
          <w:jc w:val="center"/>
        </w:trPr>
        <w:tc>
          <w:tcPr>
            <w:tcW w:w="1568" w:type="dxa"/>
          </w:tcPr>
          <w:p w14:paraId="044814CE" w14:textId="77777777" w:rsidR="0020187D" w:rsidRPr="00F21A76" w:rsidRDefault="0020187D" w:rsidP="00DE65B3">
            <w:pPr>
              <w:pStyle w:val="TAL"/>
              <w:rPr>
                <w:b/>
                <w:szCs w:val="18"/>
              </w:rPr>
            </w:pPr>
            <w:r w:rsidRPr="00F21A76">
              <w:rPr>
                <w:b/>
                <w:szCs w:val="18"/>
              </w:rPr>
              <w:t>Return Value</w:t>
            </w:r>
          </w:p>
        </w:tc>
        <w:tc>
          <w:tcPr>
            <w:tcW w:w="8207" w:type="dxa"/>
          </w:tcPr>
          <w:p w14:paraId="5C52C41A"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triReplyMC</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494A6E95" w14:textId="77777777" w:rsidTr="00DE65B3">
        <w:trPr>
          <w:jc w:val="center"/>
        </w:trPr>
        <w:tc>
          <w:tcPr>
            <w:tcW w:w="1568" w:type="dxa"/>
          </w:tcPr>
          <w:p w14:paraId="43F15E41" w14:textId="77777777" w:rsidR="0020187D" w:rsidRPr="00F21A76" w:rsidRDefault="0020187D" w:rsidP="00DE65B3">
            <w:pPr>
              <w:pStyle w:val="TAL"/>
              <w:rPr>
                <w:b/>
                <w:szCs w:val="18"/>
              </w:rPr>
            </w:pPr>
            <w:r w:rsidRPr="00F21A76">
              <w:rPr>
                <w:b/>
                <w:szCs w:val="18"/>
              </w:rPr>
              <w:t>Constraints</w:t>
            </w:r>
          </w:p>
        </w:tc>
        <w:tc>
          <w:tcPr>
            <w:tcW w:w="8207" w:type="dxa"/>
          </w:tcPr>
          <w:p w14:paraId="1DB9CA0B" w14:textId="77777777" w:rsidR="0020187D" w:rsidRPr="00F21A76" w:rsidRDefault="0020187D" w:rsidP="00DE65B3">
            <w:pPr>
              <w:pStyle w:val="TAL"/>
              <w:rPr>
                <w:rFonts w:cs="Arial"/>
                <w:szCs w:val="18"/>
              </w:rPr>
            </w:pPr>
            <w:r w:rsidRPr="00F21A76">
              <w:rPr>
                <w:szCs w:val="18"/>
              </w:rPr>
              <w:t>This operation is called by the TE when it executes a TTCN</w:t>
            </w:r>
            <w:r w:rsidRPr="00F21A76">
              <w:rPr>
                <w:szCs w:val="18"/>
              </w:rPr>
              <w:noBreakHyphen/>
              <w:t>3 multicast reply operation on a component port that has been mapped to a TSI p</w:t>
            </w:r>
            <w:r w:rsidRPr="00F21A76">
              <w:rPr>
                <w:rFonts w:cs="Arial"/>
                <w:szCs w:val="18"/>
              </w:rPr>
              <w:t>ort. This operation is called by the TE for all TTCN</w:t>
            </w:r>
            <w:r w:rsidRPr="00F21A76">
              <w:rPr>
                <w:rFonts w:cs="Arial"/>
                <w:szCs w:val="18"/>
              </w:rPr>
              <w:noBreakHyphen/>
              <w:t xml:space="preserve">3 reply operations if no system component has been specified for a test case, i.e. only a MTC test component is created for a test case. </w:t>
            </w:r>
            <w:r w:rsidRPr="00F21A76">
              <w:rPr>
                <w:rFonts w:cs="Arial"/>
                <w:szCs w:val="18"/>
              </w:rPr>
              <w:br/>
              <w:t xml:space="preserve">All </w:t>
            </w:r>
            <w:r w:rsidRPr="00F21A76">
              <w:rPr>
                <w:rFonts w:cs="Arial"/>
                <w:i/>
                <w:szCs w:val="18"/>
              </w:rPr>
              <w:t>out</w:t>
            </w:r>
            <w:r w:rsidRPr="00F21A76">
              <w:rPr>
                <w:rFonts w:cs="Arial"/>
                <w:szCs w:val="18"/>
              </w:rPr>
              <w:t xml:space="preserve"> and </w:t>
            </w:r>
            <w:r w:rsidRPr="00F21A76">
              <w:rPr>
                <w:rFonts w:cs="Arial"/>
                <w:i/>
                <w:szCs w:val="18"/>
              </w:rPr>
              <w:t>inout</w:t>
            </w:r>
            <w:r w:rsidRPr="00F21A76">
              <w:rPr>
                <w:rFonts w:cs="Arial"/>
                <w:szCs w:val="18"/>
              </w:rPr>
              <w:t xml:space="preserve"> procedure parameters and the return value contain encoded values. </w:t>
            </w:r>
            <w:r w:rsidRPr="00F21A76">
              <w:rPr>
                <w:szCs w:val="18"/>
              </w:rPr>
              <w:br/>
            </w:r>
            <w:r w:rsidRPr="00F21A76">
              <w:rPr>
                <w:rFonts w:cs="Arial"/>
                <w:szCs w:val="18"/>
              </w:rPr>
              <w:t>The</w:t>
            </w:r>
            <w:r w:rsidRPr="00F21A76">
              <w:rPr>
                <w:szCs w:val="18"/>
              </w:rPr>
              <w:t xml:space="preserve"> </w:t>
            </w:r>
            <w:r w:rsidRPr="00F21A76">
              <w:rPr>
                <w:rFonts w:ascii="Courier New" w:hAnsi="Courier New"/>
                <w:szCs w:val="18"/>
              </w:rPr>
              <w:t>parameterList</w:t>
            </w:r>
            <w:r w:rsidRPr="00F21A76">
              <w:rPr>
                <w:szCs w:val="18"/>
              </w:rPr>
              <w:t xml:space="preserve"> </w:t>
            </w:r>
            <w:r w:rsidRPr="00F21A76">
              <w:rPr>
                <w:rFonts w:cs="Arial"/>
                <w:szCs w:val="18"/>
              </w:rPr>
              <w:t>contains procedure call parameters. These parameters are the parameters specified in the TTCN</w:t>
            </w:r>
            <w:r w:rsidRPr="00F21A76">
              <w:rPr>
                <w:rFonts w:cs="Arial"/>
                <w:szCs w:val="18"/>
              </w:rPr>
              <w:noBreakHyphen/>
              <w:t xml:space="preserve">3 signature template. Their encoding has to be done in the TE prior to this TRI operation call. </w:t>
            </w:r>
          </w:p>
          <w:p w14:paraId="7B88C715" w14:textId="77777777" w:rsidR="0020187D" w:rsidRPr="00F21A76" w:rsidRDefault="0020187D" w:rsidP="00DE65B3">
            <w:pPr>
              <w:pStyle w:val="TAL"/>
              <w:rPr>
                <w:szCs w:val="18"/>
              </w:rPr>
            </w:pPr>
            <w:r w:rsidRPr="00F21A76">
              <w:rPr>
                <w:szCs w:val="18"/>
              </w:rPr>
              <w:t>If no return type has been defined for the procedure signature in the TTCN</w:t>
            </w:r>
            <w:r w:rsidRPr="00F21A76">
              <w:rPr>
                <w:szCs w:val="18"/>
              </w:rPr>
              <w:noBreakHyphen/>
              <w:t xml:space="preserve">3 ATS, the distinct value </w:t>
            </w:r>
            <w:r w:rsidRPr="00F21A76">
              <w:rPr>
                <w:rFonts w:ascii="Courier New" w:hAnsi="Courier New"/>
                <w:szCs w:val="18"/>
              </w:rPr>
              <w:t>null</w:t>
            </w:r>
            <w:r w:rsidRPr="00F21A76">
              <w:rPr>
                <w:szCs w:val="18"/>
              </w:rPr>
              <w:t xml:space="preserve"> shall be passed for the return value.</w:t>
            </w:r>
          </w:p>
        </w:tc>
      </w:tr>
      <w:tr w:rsidR="0020187D" w:rsidRPr="00F21A76" w14:paraId="73ABDB91" w14:textId="77777777" w:rsidTr="00DE65B3">
        <w:trPr>
          <w:jc w:val="center"/>
        </w:trPr>
        <w:tc>
          <w:tcPr>
            <w:tcW w:w="1568" w:type="dxa"/>
          </w:tcPr>
          <w:p w14:paraId="47813101" w14:textId="77777777" w:rsidR="0020187D" w:rsidRPr="00F21A76" w:rsidRDefault="0020187D" w:rsidP="00DE65B3">
            <w:pPr>
              <w:pStyle w:val="TAL"/>
              <w:rPr>
                <w:b/>
                <w:szCs w:val="18"/>
              </w:rPr>
            </w:pPr>
            <w:r w:rsidRPr="00F21A76">
              <w:rPr>
                <w:b/>
                <w:szCs w:val="18"/>
              </w:rPr>
              <w:t>Effect</w:t>
            </w:r>
          </w:p>
        </w:tc>
        <w:tc>
          <w:tcPr>
            <w:tcW w:w="8207" w:type="dxa"/>
          </w:tcPr>
          <w:p w14:paraId="4241DC43" w14:textId="77777777" w:rsidR="0020187D" w:rsidRPr="00F21A76" w:rsidRDefault="0020187D" w:rsidP="00DE65B3">
            <w:pPr>
              <w:pStyle w:val="TAL"/>
              <w:rPr>
                <w:szCs w:val="18"/>
              </w:rPr>
            </w:pPr>
            <w:r w:rsidRPr="00F21A76">
              <w:rPr>
                <w:szCs w:val="18"/>
              </w:rPr>
              <w:t xml:space="preserve">On invocation of this operation the SA can multicast the reply to procedure calls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w:t>
            </w:r>
            <w:r w:rsidRPr="00F21A76">
              <w:rPr>
                <w:szCs w:val="18"/>
              </w:rPr>
              <w:br/>
              <w:t xml:space="preserve">The </w:t>
            </w:r>
            <w:r w:rsidRPr="00F21A76">
              <w:rPr>
                <w:rFonts w:ascii="Courier New" w:hAnsi="Courier New"/>
                <w:szCs w:val="18"/>
              </w:rPr>
              <w:t>triReplyMC</w:t>
            </w:r>
            <w:r w:rsidRPr="00F21A76">
              <w:rPr>
                <w:szCs w:val="18"/>
              </w:rPr>
              <w:t xml:space="preserve"> operation will return </w:t>
            </w:r>
            <w:r w:rsidRPr="00F21A76">
              <w:rPr>
                <w:b/>
                <w:i/>
                <w:szCs w:val="18"/>
              </w:rPr>
              <w:t>TRI_OK</w:t>
            </w:r>
            <w:r w:rsidRPr="00F21A76">
              <w:rPr>
                <w:szCs w:val="18"/>
              </w:rPr>
              <w:t xml:space="preserve"> on successful execution of this operation, </w:t>
            </w:r>
            <w:r w:rsidRPr="00F21A76">
              <w:rPr>
                <w:b/>
                <w:i/>
                <w:szCs w:val="18"/>
              </w:rPr>
              <w:t>TRI_Error</w:t>
            </w:r>
            <w:r w:rsidRPr="00F21A76">
              <w:rPr>
                <w:szCs w:val="18"/>
              </w:rPr>
              <w:t xml:space="preserve"> otherwise. The SA shall indicate no error in case the value of any </w:t>
            </w:r>
            <w:r w:rsidRPr="00F21A76">
              <w:rPr>
                <w:i/>
                <w:szCs w:val="18"/>
              </w:rPr>
              <w:t xml:space="preserve">in </w:t>
            </w:r>
            <w:r w:rsidRPr="00F21A76">
              <w:rPr>
                <w:szCs w:val="18"/>
              </w:rPr>
              <w:t>parameter or an undefined return value is different from null.</w:t>
            </w:r>
          </w:p>
        </w:tc>
      </w:tr>
    </w:tbl>
    <w:p w14:paraId="231332BA" w14:textId="77777777" w:rsidR="0020187D" w:rsidRPr="00F21A76" w:rsidRDefault="0020187D" w:rsidP="0020187D"/>
    <w:p w14:paraId="328DD686" w14:textId="77777777" w:rsidR="0020187D" w:rsidRPr="00F21A76" w:rsidRDefault="0020187D" w:rsidP="00DD778F">
      <w:pPr>
        <w:pStyle w:val="Heading4"/>
      </w:pPr>
      <w:bookmarkStart w:id="1259" w:name="_Toc87872090"/>
      <w:r w:rsidRPr="00F21A76">
        <w:t>5.5.4.7</w:t>
      </w:r>
      <w:r w:rsidRPr="00F21A76">
        <w:tab/>
      </w:r>
      <w:proofErr w:type="gramStart"/>
      <w:r w:rsidRPr="00F21A76">
        <w:t>triRaise</w:t>
      </w:r>
      <w:proofErr w:type="gramEnd"/>
      <w:r w:rsidRPr="00F21A76">
        <w:t xml:space="preserve"> (TE </w:t>
      </w:r>
      <w:r w:rsidRPr="00F21A76">
        <w:sym w:font="Symbol" w:char="F0AE"/>
      </w:r>
      <w:r w:rsidRPr="00F21A76">
        <w:t xml:space="preserve"> SA)</w:t>
      </w:r>
      <w:bookmarkEnd w:id="125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023982F5" w14:textId="77777777" w:rsidTr="00DE65B3">
        <w:trPr>
          <w:jc w:val="center"/>
        </w:trPr>
        <w:tc>
          <w:tcPr>
            <w:tcW w:w="1568" w:type="dxa"/>
          </w:tcPr>
          <w:p w14:paraId="066B9B10" w14:textId="77777777" w:rsidR="0020187D" w:rsidRPr="00F21A76" w:rsidRDefault="0020187D" w:rsidP="00DE65B3">
            <w:pPr>
              <w:pStyle w:val="TAL"/>
              <w:rPr>
                <w:b/>
              </w:rPr>
            </w:pPr>
            <w:r w:rsidRPr="00F21A76">
              <w:rPr>
                <w:b/>
              </w:rPr>
              <w:t>Signature</w:t>
            </w:r>
          </w:p>
        </w:tc>
        <w:tc>
          <w:tcPr>
            <w:tcW w:w="8207" w:type="dxa"/>
          </w:tcPr>
          <w:p w14:paraId="69287A1E" w14:textId="77777777" w:rsidR="0020187D" w:rsidRPr="00F21A76" w:rsidRDefault="0020187D" w:rsidP="00DE65B3">
            <w:pPr>
              <w:pStyle w:val="SignatureDefLong"/>
              <w:rPr>
                <w:rFonts w:ascii="Courier New" w:hAnsi="Courier New"/>
                <w:sz w:val="18"/>
                <w:szCs w:val="18"/>
              </w:rPr>
            </w:pPr>
            <w:r w:rsidRPr="00F21A76">
              <w:rPr>
                <w:rFonts w:ascii="Courier New" w:hAnsi="Courier New"/>
                <w:sz w:val="18"/>
                <w:szCs w:val="18"/>
              </w:rPr>
              <w:t>TriStatusType triRaise(in TriComponentIdType componentId,</w:t>
            </w:r>
          </w:p>
          <w:p w14:paraId="50E1D1C6" w14:textId="77777777" w:rsidR="0020187D" w:rsidRPr="00F21A76" w:rsidRDefault="0020187D" w:rsidP="00DE65B3">
            <w:pPr>
              <w:pStyle w:val="TAL"/>
              <w:ind w:left="2253"/>
              <w:rPr>
                <w:szCs w:val="18"/>
              </w:rPr>
            </w:pPr>
            <w:r w:rsidRPr="00F21A76">
              <w:rPr>
                <w:rFonts w:ascii="Courier New" w:hAnsi="Courier New"/>
                <w:szCs w:val="18"/>
              </w:rPr>
              <w:t>in TriPortIdType tsiPortId,</w:t>
            </w:r>
            <w:r w:rsidRPr="00F21A76">
              <w:rPr>
                <w:rFonts w:ascii="Courier New" w:hAnsi="Courier New"/>
                <w:szCs w:val="18"/>
              </w:rPr>
              <w:br/>
              <w:t>in TriAddressType SUTaddress,</w:t>
            </w:r>
            <w:r w:rsidRPr="00F21A76">
              <w:rPr>
                <w:rFonts w:ascii="Courier New" w:hAnsi="Courier New"/>
                <w:szCs w:val="18"/>
              </w:rPr>
              <w:br/>
              <w:t>in TriSignatureIdType signatureId,</w:t>
            </w:r>
            <w:r w:rsidRPr="00F21A76">
              <w:rPr>
                <w:rFonts w:ascii="Courier New" w:hAnsi="Courier New"/>
                <w:szCs w:val="18"/>
              </w:rPr>
              <w:br/>
              <w:t>in TriExceptionType exc)</w:t>
            </w:r>
          </w:p>
        </w:tc>
      </w:tr>
      <w:tr w:rsidR="0020187D" w:rsidRPr="00F21A76" w14:paraId="7AAD903C" w14:textId="77777777" w:rsidTr="00DE65B3">
        <w:trPr>
          <w:jc w:val="center"/>
        </w:trPr>
        <w:tc>
          <w:tcPr>
            <w:tcW w:w="1568" w:type="dxa"/>
          </w:tcPr>
          <w:p w14:paraId="7361A54D" w14:textId="77777777" w:rsidR="0020187D" w:rsidRPr="00F21A76" w:rsidRDefault="0020187D" w:rsidP="00DE65B3">
            <w:pPr>
              <w:pStyle w:val="TAL"/>
              <w:rPr>
                <w:b/>
              </w:rPr>
            </w:pPr>
            <w:r w:rsidRPr="00F21A76">
              <w:rPr>
                <w:b/>
              </w:rPr>
              <w:t xml:space="preserve">In Parameters </w:t>
            </w:r>
          </w:p>
        </w:tc>
        <w:tc>
          <w:tcPr>
            <w:tcW w:w="8207" w:type="dxa"/>
          </w:tcPr>
          <w:p w14:paraId="040F72F0" w14:textId="77777777" w:rsidR="0020187D" w:rsidRPr="00F21A76" w:rsidRDefault="0020187D" w:rsidP="00441693">
            <w:pPr>
              <w:pStyle w:val="TAL"/>
              <w:tabs>
                <w:tab w:val="left" w:pos="1874"/>
              </w:tabs>
              <w:rPr>
                <w:szCs w:val="18"/>
              </w:rPr>
            </w:pPr>
            <w:r w:rsidRPr="00F21A76">
              <w:rPr>
                <w:rFonts w:ascii="Courier New" w:hAnsi="Courier New"/>
                <w:szCs w:val="18"/>
              </w:rPr>
              <w:t>componentId</w:t>
            </w:r>
            <w:r w:rsidRPr="00F21A76">
              <w:rPr>
                <w:szCs w:val="18"/>
              </w:rPr>
              <w:tab/>
              <w:t>identifier of the test component raising the exception</w:t>
            </w:r>
          </w:p>
          <w:p w14:paraId="5FB9243F" w14:textId="77777777" w:rsidR="0020187D" w:rsidRPr="00F21A76" w:rsidRDefault="0020187D" w:rsidP="00441693">
            <w:pPr>
              <w:pStyle w:val="SignatureDefCont"/>
              <w:keepNext w:val="0"/>
              <w:keepLines/>
              <w:numPr>
                <w:ilvl w:val="12"/>
                <w:numId w:val="0"/>
              </w:numPr>
              <w:tabs>
                <w:tab w:val="clear" w:pos="1716"/>
                <w:tab w:val="left" w:pos="8253"/>
              </w:tabs>
              <w:ind w:left="1874" w:hanging="1874"/>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exception is sent to the SUT Adaptor</w:t>
            </w:r>
          </w:p>
          <w:p w14:paraId="5CB07487" w14:textId="77777777" w:rsidR="0020187D" w:rsidRPr="00F21A76" w:rsidRDefault="0020187D" w:rsidP="00441693">
            <w:pPr>
              <w:pStyle w:val="SignatureDefCont"/>
              <w:keepNext w:val="0"/>
              <w:keepLines/>
              <w:numPr>
                <w:ilvl w:val="12"/>
                <w:numId w:val="0"/>
              </w:numPr>
              <w:tabs>
                <w:tab w:val="clear" w:pos="1716"/>
              </w:tabs>
              <w:ind w:left="1874" w:hanging="1874"/>
              <w:rPr>
                <w:sz w:val="18"/>
                <w:szCs w:val="18"/>
                <w:lang w:val="en-GB"/>
              </w:rPr>
            </w:pPr>
            <w:r w:rsidRPr="00F21A76">
              <w:rPr>
                <w:rFonts w:ascii="Courier New" w:hAnsi="Courier New"/>
                <w:sz w:val="18"/>
                <w:szCs w:val="18"/>
                <w:lang w:val="en-GB"/>
              </w:rPr>
              <w:t>SUTaddress</w:t>
            </w:r>
            <w:r w:rsidRPr="00F21A76">
              <w:rPr>
                <w:sz w:val="18"/>
                <w:szCs w:val="18"/>
                <w:lang w:val="en-GB"/>
              </w:rPr>
              <w:tab/>
            </w:r>
            <w:r w:rsidRPr="00F21A76">
              <w:rPr>
                <w:rFonts w:ascii="Arial" w:hAnsi="Arial" w:cs="Arial"/>
                <w:sz w:val="18"/>
                <w:szCs w:val="18"/>
                <w:lang w:val="en-GB"/>
              </w:rPr>
              <w:t>(optional) destination address within the SUT</w:t>
            </w:r>
          </w:p>
          <w:p w14:paraId="7873519B" w14:textId="77777777" w:rsidR="0020187D" w:rsidRPr="00F21A76" w:rsidRDefault="0020187D" w:rsidP="00441693">
            <w:pPr>
              <w:pStyle w:val="SignatureDefCont"/>
              <w:keepNext w:val="0"/>
              <w:keepLines/>
              <w:numPr>
                <w:ilvl w:val="12"/>
                <w:numId w:val="0"/>
              </w:numPr>
              <w:tabs>
                <w:tab w:val="clear" w:pos="1716"/>
              </w:tabs>
              <w:ind w:left="1874" w:hanging="1874"/>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 which the exception is associated with</w:t>
            </w:r>
          </w:p>
          <w:p w14:paraId="7B0E9D18" w14:textId="77777777" w:rsidR="0020187D" w:rsidRPr="00F21A76" w:rsidRDefault="0020187D" w:rsidP="00441693">
            <w:pPr>
              <w:pStyle w:val="TAL"/>
              <w:ind w:left="1874" w:hanging="1874"/>
              <w:rPr>
                <w:szCs w:val="18"/>
              </w:rPr>
            </w:pPr>
            <w:r w:rsidRPr="00F21A76">
              <w:rPr>
                <w:rFonts w:ascii="Courier New" w:hAnsi="Courier New"/>
                <w:szCs w:val="18"/>
              </w:rPr>
              <w:t>exc</w:t>
            </w:r>
            <w:r w:rsidRPr="00F21A76">
              <w:rPr>
                <w:szCs w:val="18"/>
              </w:rPr>
              <w:tab/>
            </w:r>
            <w:r w:rsidRPr="00F21A76">
              <w:rPr>
                <w:rFonts w:cs="Arial"/>
                <w:szCs w:val="18"/>
              </w:rPr>
              <w:t>the encoded exception</w:t>
            </w:r>
          </w:p>
        </w:tc>
      </w:tr>
      <w:tr w:rsidR="0020187D" w:rsidRPr="00F21A76" w14:paraId="4B851F31" w14:textId="77777777" w:rsidTr="00DE65B3">
        <w:trPr>
          <w:jc w:val="center"/>
        </w:trPr>
        <w:tc>
          <w:tcPr>
            <w:tcW w:w="1568" w:type="dxa"/>
          </w:tcPr>
          <w:p w14:paraId="6F834B00" w14:textId="77777777" w:rsidR="0020187D" w:rsidRPr="00F21A76" w:rsidRDefault="0020187D" w:rsidP="00DE65B3">
            <w:pPr>
              <w:pStyle w:val="TAL"/>
              <w:rPr>
                <w:b/>
              </w:rPr>
            </w:pPr>
            <w:r w:rsidRPr="00F21A76">
              <w:rPr>
                <w:b/>
              </w:rPr>
              <w:t>Out Parameters</w:t>
            </w:r>
          </w:p>
        </w:tc>
        <w:tc>
          <w:tcPr>
            <w:tcW w:w="8207" w:type="dxa"/>
          </w:tcPr>
          <w:p w14:paraId="1AE12CEC" w14:textId="77777777" w:rsidR="0020187D" w:rsidRPr="00F21A76" w:rsidRDefault="0020187D" w:rsidP="00DE65B3">
            <w:pPr>
              <w:pStyle w:val="TAL"/>
              <w:rPr>
                <w:szCs w:val="18"/>
              </w:rPr>
            </w:pPr>
            <w:r w:rsidRPr="00F21A76">
              <w:rPr>
                <w:szCs w:val="18"/>
              </w:rPr>
              <w:t>n.a.</w:t>
            </w:r>
          </w:p>
        </w:tc>
      </w:tr>
      <w:tr w:rsidR="0020187D" w:rsidRPr="00F21A76" w14:paraId="4525DE52" w14:textId="77777777" w:rsidTr="00DE65B3">
        <w:trPr>
          <w:jc w:val="center"/>
        </w:trPr>
        <w:tc>
          <w:tcPr>
            <w:tcW w:w="1568" w:type="dxa"/>
          </w:tcPr>
          <w:p w14:paraId="4D0A8340" w14:textId="77777777" w:rsidR="0020187D" w:rsidRPr="00F21A76" w:rsidRDefault="0020187D" w:rsidP="00DE65B3">
            <w:pPr>
              <w:pStyle w:val="TAL"/>
              <w:rPr>
                <w:b/>
              </w:rPr>
            </w:pPr>
            <w:r w:rsidRPr="00F21A76">
              <w:rPr>
                <w:b/>
              </w:rPr>
              <w:t>Return Value</w:t>
            </w:r>
          </w:p>
        </w:tc>
        <w:tc>
          <w:tcPr>
            <w:tcW w:w="8207" w:type="dxa"/>
          </w:tcPr>
          <w:p w14:paraId="275A1009"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triRaise</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3AA00A62" w14:textId="77777777" w:rsidTr="00DE65B3">
        <w:trPr>
          <w:jc w:val="center"/>
        </w:trPr>
        <w:tc>
          <w:tcPr>
            <w:tcW w:w="1568" w:type="dxa"/>
          </w:tcPr>
          <w:p w14:paraId="58CEBA57" w14:textId="77777777" w:rsidR="0020187D" w:rsidRPr="00F21A76" w:rsidRDefault="0020187D" w:rsidP="00DE65B3">
            <w:pPr>
              <w:pStyle w:val="TAL"/>
              <w:rPr>
                <w:b/>
              </w:rPr>
            </w:pPr>
            <w:r w:rsidRPr="00F21A76">
              <w:rPr>
                <w:b/>
              </w:rPr>
              <w:t>Constraints</w:t>
            </w:r>
          </w:p>
        </w:tc>
        <w:tc>
          <w:tcPr>
            <w:tcW w:w="8207" w:type="dxa"/>
          </w:tcPr>
          <w:p w14:paraId="0DCF918C"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unicast raise operation on a component port that has been mapped to a TSI port. This operation is called by the TE for all TTCN</w:t>
            </w:r>
            <w:r w:rsidRPr="00F21A76">
              <w:rPr>
                <w:szCs w:val="18"/>
              </w:rPr>
              <w:noBreakHyphen/>
              <w:t>3 raise operations if no system component has been specified for a test case, i.e. only a MTC test component is created for a test case.</w:t>
            </w:r>
          </w:p>
          <w:p w14:paraId="6F0F5796" w14:textId="77777777" w:rsidR="0020187D" w:rsidRPr="00F21A76" w:rsidRDefault="0020187D" w:rsidP="00DE65B3">
            <w:pPr>
              <w:pStyle w:val="TAL"/>
              <w:rPr>
                <w:szCs w:val="18"/>
              </w:rPr>
            </w:pPr>
            <w:r w:rsidRPr="00F21A76">
              <w:rPr>
                <w:szCs w:val="18"/>
              </w:rPr>
              <w:t>The encoding of the exception has to be done in the TE prior to this TRI operation call.</w:t>
            </w:r>
          </w:p>
        </w:tc>
      </w:tr>
      <w:tr w:rsidR="0020187D" w:rsidRPr="00F21A76" w14:paraId="3C219A4D" w14:textId="77777777" w:rsidTr="00DE65B3">
        <w:trPr>
          <w:jc w:val="center"/>
        </w:trPr>
        <w:tc>
          <w:tcPr>
            <w:tcW w:w="1568" w:type="dxa"/>
          </w:tcPr>
          <w:p w14:paraId="28BB12DE" w14:textId="77777777" w:rsidR="0020187D" w:rsidRPr="00F21A76" w:rsidRDefault="0020187D" w:rsidP="00DE65B3">
            <w:pPr>
              <w:pStyle w:val="TAL"/>
              <w:rPr>
                <w:b/>
              </w:rPr>
            </w:pPr>
            <w:r w:rsidRPr="00F21A76">
              <w:rPr>
                <w:b/>
              </w:rPr>
              <w:t>Effect</w:t>
            </w:r>
          </w:p>
        </w:tc>
        <w:tc>
          <w:tcPr>
            <w:tcW w:w="8207" w:type="dxa"/>
          </w:tcPr>
          <w:p w14:paraId="2BCF8A25" w14:textId="77777777" w:rsidR="0020187D" w:rsidRPr="00F21A76" w:rsidRDefault="0020187D" w:rsidP="00DE65B3">
            <w:pPr>
              <w:pStyle w:val="TAL"/>
              <w:rPr>
                <w:szCs w:val="18"/>
              </w:rPr>
            </w:pPr>
            <w:r w:rsidRPr="00F21A76">
              <w:rPr>
                <w:szCs w:val="18"/>
              </w:rPr>
              <w:t xml:space="preserve">On invocation of this operation the SA can raise an exception to a procedure call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 xml:space="preserve">. </w:t>
            </w:r>
          </w:p>
          <w:p w14:paraId="53F36975"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triRaise</w:t>
            </w:r>
            <w:r w:rsidRPr="00F21A76">
              <w:rPr>
                <w:szCs w:val="18"/>
              </w:rPr>
              <w:t xml:space="preserve"> operation returns </w:t>
            </w:r>
            <w:r w:rsidRPr="00F21A76">
              <w:rPr>
                <w:i/>
                <w:szCs w:val="18"/>
              </w:rPr>
              <w:t>TRI_OK</w:t>
            </w:r>
            <w:r w:rsidRPr="00F21A76">
              <w:rPr>
                <w:szCs w:val="18"/>
              </w:rPr>
              <w:t xml:space="preserve"> on successful execution of the operation, </w:t>
            </w:r>
            <w:r w:rsidRPr="00F21A76">
              <w:rPr>
                <w:i/>
                <w:szCs w:val="18"/>
              </w:rPr>
              <w:t>TRI_Error</w:t>
            </w:r>
            <w:r w:rsidRPr="00F21A76">
              <w:rPr>
                <w:szCs w:val="18"/>
              </w:rPr>
              <w:t xml:space="preserve"> otherwise.</w:t>
            </w:r>
          </w:p>
        </w:tc>
      </w:tr>
    </w:tbl>
    <w:p w14:paraId="70294BEB" w14:textId="77777777" w:rsidR="0020187D" w:rsidRPr="00F21A76" w:rsidRDefault="0020187D" w:rsidP="0020187D"/>
    <w:p w14:paraId="7B526F4D" w14:textId="77777777" w:rsidR="0020187D" w:rsidRPr="00F21A76" w:rsidRDefault="0020187D" w:rsidP="00DD778F">
      <w:pPr>
        <w:pStyle w:val="Heading4"/>
      </w:pPr>
      <w:bookmarkStart w:id="1260" w:name="_Toc87872091"/>
      <w:r w:rsidRPr="00F21A76">
        <w:lastRenderedPageBreak/>
        <w:t>5.5.4.8</w:t>
      </w:r>
      <w:r w:rsidRPr="00F21A76">
        <w:tab/>
      </w:r>
      <w:proofErr w:type="gramStart"/>
      <w:r w:rsidRPr="00F21A76">
        <w:t>triRaiseBC</w:t>
      </w:r>
      <w:proofErr w:type="gramEnd"/>
      <w:r w:rsidRPr="00F21A76">
        <w:t xml:space="preserve"> (TE </w:t>
      </w:r>
      <w:r w:rsidRPr="00F21A76">
        <w:sym w:font="Symbol" w:char="F0AE"/>
      </w:r>
      <w:r w:rsidRPr="00F21A76">
        <w:t xml:space="preserve"> SA)</w:t>
      </w:r>
      <w:bookmarkEnd w:id="12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5229B136" w14:textId="77777777" w:rsidTr="00DE65B3">
        <w:trPr>
          <w:jc w:val="center"/>
        </w:trPr>
        <w:tc>
          <w:tcPr>
            <w:tcW w:w="1568" w:type="dxa"/>
          </w:tcPr>
          <w:p w14:paraId="2484E3C5" w14:textId="77777777" w:rsidR="0020187D" w:rsidRPr="00F21A76" w:rsidRDefault="0020187D" w:rsidP="00DE65B3">
            <w:pPr>
              <w:pStyle w:val="TAL"/>
              <w:rPr>
                <w:b/>
                <w:szCs w:val="18"/>
              </w:rPr>
            </w:pPr>
            <w:r w:rsidRPr="00F21A76">
              <w:rPr>
                <w:b/>
                <w:szCs w:val="18"/>
              </w:rPr>
              <w:t>Signature</w:t>
            </w:r>
          </w:p>
        </w:tc>
        <w:tc>
          <w:tcPr>
            <w:tcW w:w="8207" w:type="dxa"/>
          </w:tcPr>
          <w:p w14:paraId="1922CDB7" w14:textId="77777777" w:rsidR="0020187D" w:rsidRPr="00F21A76" w:rsidRDefault="0020187D" w:rsidP="00DE65B3">
            <w:pPr>
              <w:pStyle w:val="SignatureDefLong"/>
              <w:rPr>
                <w:rFonts w:ascii="Courier New" w:hAnsi="Courier New"/>
                <w:sz w:val="18"/>
                <w:szCs w:val="18"/>
              </w:rPr>
            </w:pPr>
            <w:r w:rsidRPr="00F21A76">
              <w:rPr>
                <w:rFonts w:ascii="Courier New" w:hAnsi="Courier New"/>
                <w:sz w:val="18"/>
                <w:szCs w:val="18"/>
              </w:rPr>
              <w:t>TriStatusType triRaiseBC(in TriComponentIdType componentId,</w:t>
            </w:r>
          </w:p>
          <w:p w14:paraId="673AB474" w14:textId="77777777" w:rsidR="0020187D" w:rsidRPr="00F21A76" w:rsidRDefault="0020187D" w:rsidP="00DE65B3">
            <w:pPr>
              <w:pStyle w:val="TAL"/>
              <w:ind w:left="2253"/>
              <w:rPr>
                <w:szCs w:val="18"/>
              </w:rPr>
            </w:pPr>
            <w:r w:rsidRPr="00F21A76">
              <w:rPr>
                <w:rFonts w:ascii="Courier New" w:hAnsi="Courier New"/>
                <w:szCs w:val="18"/>
              </w:rPr>
              <w:t xml:space="preserve"> in TriPortIdType tsiPortId,</w:t>
            </w:r>
            <w:r w:rsidRPr="00F21A76">
              <w:rPr>
                <w:rFonts w:ascii="Courier New" w:hAnsi="Courier New"/>
                <w:szCs w:val="18"/>
              </w:rPr>
              <w:br/>
              <w:t xml:space="preserve"> in TriSignatureIdType signatureId,</w:t>
            </w:r>
            <w:r w:rsidRPr="00F21A76">
              <w:rPr>
                <w:rFonts w:ascii="Courier New" w:hAnsi="Courier New"/>
                <w:szCs w:val="18"/>
              </w:rPr>
              <w:br/>
              <w:t xml:space="preserve"> in TriExceptionType exc)</w:t>
            </w:r>
          </w:p>
        </w:tc>
      </w:tr>
      <w:tr w:rsidR="0020187D" w:rsidRPr="00F21A76" w14:paraId="39EB3B48" w14:textId="77777777" w:rsidTr="00DE65B3">
        <w:trPr>
          <w:jc w:val="center"/>
        </w:trPr>
        <w:tc>
          <w:tcPr>
            <w:tcW w:w="1568" w:type="dxa"/>
          </w:tcPr>
          <w:p w14:paraId="2480541D" w14:textId="77777777" w:rsidR="0020187D" w:rsidRPr="00F21A76" w:rsidRDefault="0020187D" w:rsidP="00DE65B3">
            <w:pPr>
              <w:pStyle w:val="TAL"/>
              <w:rPr>
                <w:b/>
                <w:szCs w:val="18"/>
              </w:rPr>
            </w:pPr>
            <w:r w:rsidRPr="00F21A76">
              <w:rPr>
                <w:b/>
                <w:szCs w:val="18"/>
              </w:rPr>
              <w:t xml:space="preserve">In Parameters </w:t>
            </w:r>
          </w:p>
        </w:tc>
        <w:tc>
          <w:tcPr>
            <w:tcW w:w="8207" w:type="dxa"/>
          </w:tcPr>
          <w:p w14:paraId="6A279ACC" w14:textId="77777777" w:rsidR="0020187D" w:rsidRPr="00F21A76" w:rsidRDefault="0020187D" w:rsidP="00441693">
            <w:pPr>
              <w:pStyle w:val="TAL"/>
              <w:tabs>
                <w:tab w:val="left" w:pos="1874"/>
              </w:tabs>
              <w:rPr>
                <w:szCs w:val="18"/>
              </w:rPr>
            </w:pPr>
            <w:r w:rsidRPr="00F21A76">
              <w:rPr>
                <w:rFonts w:ascii="Courier New" w:hAnsi="Courier New"/>
                <w:szCs w:val="18"/>
              </w:rPr>
              <w:t>componentId</w:t>
            </w:r>
            <w:r w:rsidRPr="00F21A76">
              <w:rPr>
                <w:szCs w:val="18"/>
              </w:rPr>
              <w:tab/>
              <w:t>identifier of the test component raising the exception</w:t>
            </w:r>
          </w:p>
          <w:p w14:paraId="0C6A8224" w14:textId="77777777" w:rsidR="0020187D" w:rsidRPr="00F21A76" w:rsidRDefault="0020187D" w:rsidP="00441693">
            <w:pPr>
              <w:pStyle w:val="SignatureDefCont"/>
              <w:keepNext w:val="0"/>
              <w:keepLines/>
              <w:numPr>
                <w:ilvl w:val="12"/>
                <w:numId w:val="0"/>
              </w:numPr>
              <w:tabs>
                <w:tab w:val="clear" w:pos="1716"/>
              </w:tabs>
              <w:ind w:left="1874" w:hanging="1874"/>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exception is sent to the SUT Adaptor</w:t>
            </w:r>
          </w:p>
          <w:p w14:paraId="6D0F667B" w14:textId="77777777" w:rsidR="0020187D" w:rsidRPr="00F21A76" w:rsidRDefault="0020187D" w:rsidP="00441693">
            <w:pPr>
              <w:pStyle w:val="SignatureDefCont"/>
              <w:keepNext w:val="0"/>
              <w:keepLines/>
              <w:numPr>
                <w:ilvl w:val="12"/>
                <w:numId w:val="0"/>
              </w:numPr>
              <w:tabs>
                <w:tab w:val="clear" w:pos="1716"/>
              </w:tabs>
              <w:ind w:left="1874" w:hanging="1874"/>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 which the exception is associated with</w:t>
            </w:r>
          </w:p>
          <w:p w14:paraId="02DB80DC" w14:textId="77777777" w:rsidR="0020187D" w:rsidRPr="00F21A76" w:rsidRDefault="0020187D" w:rsidP="00441693">
            <w:pPr>
              <w:pStyle w:val="TAL"/>
              <w:ind w:left="1874" w:hanging="1874"/>
              <w:rPr>
                <w:szCs w:val="18"/>
              </w:rPr>
            </w:pPr>
            <w:r w:rsidRPr="00F21A76">
              <w:rPr>
                <w:rFonts w:ascii="Courier New" w:hAnsi="Courier New"/>
                <w:szCs w:val="18"/>
              </w:rPr>
              <w:t>exc</w:t>
            </w:r>
            <w:r w:rsidRPr="00F21A76">
              <w:rPr>
                <w:szCs w:val="18"/>
              </w:rPr>
              <w:tab/>
            </w:r>
            <w:r w:rsidRPr="00F21A76">
              <w:rPr>
                <w:rFonts w:cs="Arial"/>
                <w:szCs w:val="18"/>
              </w:rPr>
              <w:t>the encoded exception</w:t>
            </w:r>
          </w:p>
        </w:tc>
      </w:tr>
      <w:tr w:rsidR="0020187D" w:rsidRPr="00F21A76" w14:paraId="7D63A7DF" w14:textId="77777777" w:rsidTr="00DE65B3">
        <w:trPr>
          <w:jc w:val="center"/>
        </w:trPr>
        <w:tc>
          <w:tcPr>
            <w:tcW w:w="1568" w:type="dxa"/>
          </w:tcPr>
          <w:p w14:paraId="104E1E51" w14:textId="77777777" w:rsidR="0020187D" w:rsidRPr="00F21A76" w:rsidRDefault="0020187D" w:rsidP="00DE65B3">
            <w:pPr>
              <w:pStyle w:val="TAL"/>
              <w:rPr>
                <w:b/>
                <w:szCs w:val="18"/>
              </w:rPr>
            </w:pPr>
            <w:r w:rsidRPr="00F21A76">
              <w:rPr>
                <w:b/>
                <w:szCs w:val="18"/>
              </w:rPr>
              <w:t>Out Parameters</w:t>
            </w:r>
          </w:p>
        </w:tc>
        <w:tc>
          <w:tcPr>
            <w:tcW w:w="8207" w:type="dxa"/>
          </w:tcPr>
          <w:p w14:paraId="1FEDB5C9" w14:textId="77777777" w:rsidR="0020187D" w:rsidRPr="00F21A76" w:rsidRDefault="0020187D" w:rsidP="00DE65B3">
            <w:pPr>
              <w:pStyle w:val="TAL"/>
              <w:rPr>
                <w:szCs w:val="18"/>
              </w:rPr>
            </w:pPr>
            <w:r w:rsidRPr="00F21A76">
              <w:rPr>
                <w:szCs w:val="18"/>
              </w:rPr>
              <w:t>n.a.</w:t>
            </w:r>
          </w:p>
        </w:tc>
      </w:tr>
      <w:tr w:rsidR="0020187D" w:rsidRPr="00F21A76" w14:paraId="1B224C0D" w14:textId="77777777" w:rsidTr="00DE65B3">
        <w:trPr>
          <w:jc w:val="center"/>
        </w:trPr>
        <w:tc>
          <w:tcPr>
            <w:tcW w:w="1568" w:type="dxa"/>
          </w:tcPr>
          <w:p w14:paraId="732C1DA1" w14:textId="77777777" w:rsidR="0020187D" w:rsidRPr="00F21A76" w:rsidRDefault="0020187D" w:rsidP="00DE65B3">
            <w:pPr>
              <w:pStyle w:val="TAL"/>
              <w:rPr>
                <w:b/>
                <w:szCs w:val="18"/>
              </w:rPr>
            </w:pPr>
            <w:r w:rsidRPr="00F21A76">
              <w:rPr>
                <w:b/>
                <w:szCs w:val="18"/>
              </w:rPr>
              <w:t>Return Value</w:t>
            </w:r>
          </w:p>
        </w:tc>
        <w:tc>
          <w:tcPr>
            <w:tcW w:w="8207" w:type="dxa"/>
          </w:tcPr>
          <w:p w14:paraId="7E79A0FF"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triRaiseBC</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4F80E05E" w14:textId="77777777" w:rsidTr="00DE65B3">
        <w:trPr>
          <w:jc w:val="center"/>
        </w:trPr>
        <w:tc>
          <w:tcPr>
            <w:tcW w:w="1568" w:type="dxa"/>
          </w:tcPr>
          <w:p w14:paraId="0DCC5A7B" w14:textId="77777777" w:rsidR="0020187D" w:rsidRPr="00F21A76" w:rsidRDefault="0020187D" w:rsidP="00DE65B3">
            <w:pPr>
              <w:pStyle w:val="TAL"/>
              <w:rPr>
                <w:b/>
                <w:szCs w:val="18"/>
              </w:rPr>
            </w:pPr>
            <w:r w:rsidRPr="00F21A76">
              <w:rPr>
                <w:b/>
                <w:szCs w:val="18"/>
              </w:rPr>
              <w:t>Constraints</w:t>
            </w:r>
          </w:p>
        </w:tc>
        <w:tc>
          <w:tcPr>
            <w:tcW w:w="8207" w:type="dxa"/>
          </w:tcPr>
          <w:p w14:paraId="73B7C64B"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broadcast raise operation on a component port that has been mapped to a TSI port. This operation is called by the TE for all TTCN</w:t>
            </w:r>
            <w:r w:rsidRPr="00F21A76">
              <w:rPr>
                <w:szCs w:val="18"/>
              </w:rPr>
              <w:noBreakHyphen/>
              <w:t>3 raise operations if no system component has been specified for a test case, i.e. only a MTC test component is created for a test case.</w:t>
            </w:r>
          </w:p>
          <w:p w14:paraId="6C3F327D" w14:textId="77777777" w:rsidR="0020187D" w:rsidRPr="00F21A76" w:rsidRDefault="0020187D" w:rsidP="00DE65B3">
            <w:pPr>
              <w:pStyle w:val="TAL"/>
              <w:rPr>
                <w:szCs w:val="18"/>
              </w:rPr>
            </w:pPr>
            <w:r w:rsidRPr="00F21A76">
              <w:rPr>
                <w:szCs w:val="18"/>
              </w:rPr>
              <w:t>The encoding of the exception has to be done in the TE prior to this TRI operation call.</w:t>
            </w:r>
          </w:p>
        </w:tc>
      </w:tr>
      <w:tr w:rsidR="0020187D" w:rsidRPr="00F21A76" w14:paraId="52635B3F" w14:textId="77777777" w:rsidTr="00DE65B3">
        <w:trPr>
          <w:jc w:val="center"/>
        </w:trPr>
        <w:tc>
          <w:tcPr>
            <w:tcW w:w="1568" w:type="dxa"/>
          </w:tcPr>
          <w:p w14:paraId="1E2C52D6" w14:textId="77777777" w:rsidR="0020187D" w:rsidRPr="00F21A76" w:rsidRDefault="0020187D" w:rsidP="00DE65B3">
            <w:pPr>
              <w:pStyle w:val="TAL"/>
              <w:rPr>
                <w:b/>
                <w:szCs w:val="18"/>
              </w:rPr>
            </w:pPr>
            <w:r w:rsidRPr="00F21A76">
              <w:rPr>
                <w:b/>
                <w:szCs w:val="18"/>
              </w:rPr>
              <w:t>Effect</w:t>
            </w:r>
          </w:p>
        </w:tc>
        <w:tc>
          <w:tcPr>
            <w:tcW w:w="8207" w:type="dxa"/>
          </w:tcPr>
          <w:p w14:paraId="2572A9AB" w14:textId="77777777" w:rsidR="0020187D" w:rsidRPr="00F21A76" w:rsidRDefault="0020187D" w:rsidP="00DE65B3">
            <w:pPr>
              <w:pStyle w:val="TAL"/>
              <w:rPr>
                <w:szCs w:val="18"/>
              </w:rPr>
            </w:pPr>
            <w:r w:rsidRPr="00F21A76">
              <w:rPr>
                <w:szCs w:val="18"/>
              </w:rPr>
              <w:t xml:space="preserve">On invocation of this operation the SA can raise and broadcast an exception to procedure calls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 xml:space="preserve">. </w:t>
            </w:r>
          </w:p>
          <w:p w14:paraId="3AE3DB5D"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triRaiseBC</w:t>
            </w:r>
            <w:r w:rsidRPr="00F21A76">
              <w:rPr>
                <w:szCs w:val="18"/>
              </w:rPr>
              <w:t xml:space="preserve"> operation returns </w:t>
            </w:r>
            <w:r w:rsidRPr="00F21A76">
              <w:rPr>
                <w:i/>
                <w:szCs w:val="18"/>
              </w:rPr>
              <w:t>TRI_OK</w:t>
            </w:r>
            <w:r w:rsidRPr="00F21A76">
              <w:rPr>
                <w:szCs w:val="18"/>
              </w:rPr>
              <w:t xml:space="preserve"> on successful execution of the operation, </w:t>
            </w:r>
            <w:r w:rsidRPr="00F21A76">
              <w:rPr>
                <w:i/>
                <w:szCs w:val="18"/>
              </w:rPr>
              <w:t>TRI_Error</w:t>
            </w:r>
            <w:r w:rsidRPr="00F21A76">
              <w:rPr>
                <w:szCs w:val="18"/>
              </w:rPr>
              <w:t xml:space="preserve"> otherwise.</w:t>
            </w:r>
          </w:p>
        </w:tc>
      </w:tr>
    </w:tbl>
    <w:p w14:paraId="48B05F45" w14:textId="77777777" w:rsidR="0020187D" w:rsidRPr="00F21A76" w:rsidRDefault="0020187D" w:rsidP="0020187D"/>
    <w:p w14:paraId="3143BCAC" w14:textId="77777777" w:rsidR="0020187D" w:rsidRPr="00F21A76" w:rsidRDefault="0020187D" w:rsidP="00DD778F">
      <w:pPr>
        <w:pStyle w:val="Heading4"/>
      </w:pPr>
      <w:bookmarkStart w:id="1261" w:name="_Toc87872092"/>
      <w:r w:rsidRPr="00F21A76">
        <w:t>5.5.4.9</w:t>
      </w:r>
      <w:r w:rsidRPr="00F21A76">
        <w:tab/>
      </w:r>
      <w:proofErr w:type="gramStart"/>
      <w:r w:rsidRPr="00F21A76">
        <w:t>triRaiseMC</w:t>
      </w:r>
      <w:proofErr w:type="gramEnd"/>
      <w:r w:rsidRPr="00F21A76">
        <w:t xml:space="preserve"> (TE </w:t>
      </w:r>
      <w:r w:rsidRPr="00F21A76">
        <w:sym w:font="Symbol" w:char="F0AE"/>
      </w:r>
      <w:r w:rsidRPr="00F21A76">
        <w:t xml:space="preserve"> SA)</w:t>
      </w:r>
      <w:bookmarkEnd w:id="126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4E7EF547" w14:textId="77777777" w:rsidTr="00DE65B3">
        <w:trPr>
          <w:jc w:val="center"/>
        </w:trPr>
        <w:tc>
          <w:tcPr>
            <w:tcW w:w="1568" w:type="dxa"/>
          </w:tcPr>
          <w:p w14:paraId="0EA9EDD3" w14:textId="77777777" w:rsidR="0020187D" w:rsidRPr="00F21A76" w:rsidRDefault="0020187D" w:rsidP="00DE65B3">
            <w:pPr>
              <w:pStyle w:val="TAL"/>
              <w:rPr>
                <w:b/>
              </w:rPr>
            </w:pPr>
            <w:r w:rsidRPr="00F21A76">
              <w:rPr>
                <w:b/>
              </w:rPr>
              <w:t>Signature</w:t>
            </w:r>
          </w:p>
        </w:tc>
        <w:tc>
          <w:tcPr>
            <w:tcW w:w="8207" w:type="dxa"/>
          </w:tcPr>
          <w:p w14:paraId="28157B3D" w14:textId="77777777" w:rsidR="0020187D" w:rsidRPr="00F21A76" w:rsidRDefault="0020187D" w:rsidP="00DE65B3">
            <w:pPr>
              <w:pStyle w:val="SignatureDefLong"/>
              <w:rPr>
                <w:rFonts w:ascii="Courier New" w:hAnsi="Courier New"/>
                <w:sz w:val="18"/>
                <w:szCs w:val="18"/>
              </w:rPr>
            </w:pPr>
            <w:r w:rsidRPr="00F21A76">
              <w:rPr>
                <w:rFonts w:ascii="Courier New" w:hAnsi="Courier New"/>
                <w:sz w:val="18"/>
                <w:szCs w:val="18"/>
              </w:rPr>
              <w:t>TriStatusType triRaiseMC(in TriComponentIdType componentId,</w:t>
            </w:r>
          </w:p>
          <w:p w14:paraId="5B25A6DB" w14:textId="77777777" w:rsidR="0020187D" w:rsidRPr="00F21A76" w:rsidRDefault="0020187D" w:rsidP="00DE65B3">
            <w:pPr>
              <w:pStyle w:val="TAL"/>
              <w:ind w:left="2253"/>
              <w:rPr>
                <w:szCs w:val="18"/>
              </w:rPr>
            </w:pPr>
            <w:r w:rsidRPr="00F21A76">
              <w:rPr>
                <w:rFonts w:ascii="Courier New" w:hAnsi="Courier New"/>
                <w:szCs w:val="18"/>
              </w:rPr>
              <w:t xml:space="preserve"> in TriPortIdType tsiPortId,</w:t>
            </w:r>
            <w:r w:rsidRPr="00F21A76">
              <w:rPr>
                <w:rFonts w:ascii="Courier New" w:hAnsi="Courier New"/>
                <w:szCs w:val="18"/>
              </w:rPr>
              <w:br/>
              <w:t xml:space="preserve"> in TriAddressListType SUTaddresses,</w:t>
            </w:r>
            <w:r w:rsidRPr="00F21A76">
              <w:rPr>
                <w:rFonts w:ascii="Courier New" w:hAnsi="Courier New"/>
                <w:szCs w:val="18"/>
              </w:rPr>
              <w:br/>
              <w:t xml:space="preserve"> in TriSignatureIdType signatureId,</w:t>
            </w:r>
            <w:r w:rsidRPr="00F21A76">
              <w:rPr>
                <w:rFonts w:ascii="Courier New" w:hAnsi="Courier New"/>
                <w:szCs w:val="18"/>
              </w:rPr>
              <w:br/>
              <w:t xml:space="preserve"> in TriExceptionType exc)</w:t>
            </w:r>
          </w:p>
        </w:tc>
      </w:tr>
      <w:tr w:rsidR="0020187D" w:rsidRPr="00F21A76" w14:paraId="6F34A4BD" w14:textId="77777777" w:rsidTr="00DE65B3">
        <w:trPr>
          <w:jc w:val="center"/>
        </w:trPr>
        <w:tc>
          <w:tcPr>
            <w:tcW w:w="1568" w:type="dxa"/>
          </w:tcPr>
          <w:p w14:paraId="779476D6" w14:textId="77777777" w:rsidR="0020187D" w:rsidRPr="00F21A76" w:rsidRDefault="0020187D" w:rsidP="00DE65B3">
            <w:pPr>
              <w:pStyle w:val="TAL"/>
              <w:rPr>
                <w:b/>
              </w:rPr>
            </w:pPr>
            <w:r w:rsidRPr="00F21A76">
              <w:rPr>
                <w:b/>
              </w:rPr>
              <w:t xml:space="preserve">In Parameters </w:t>
            </w:r>
          </w:p>
        </w:tc>
        <w:tc>
          <w:tcPr>
            <w:tcW w:w="8207" w:type="dxa"/>
          </w:tcPr>
          <w:p w14:paraId="159FEBFA" w14:textId="77777777" w:rsidR="0020187D" w:rsidRPr="00F21A76" w:rsidRDefault="0020187D" w:rsidP="00441693">
            <w:pPr>
              <w:pStyle w:val="TAL"/>
              <w:tabs>
                <w:tab w:val="left" w:pos="1733"/>
              </w:tabs>
              <w:rPr>
                <w:szCs w:val="18"/>
              </w:rPr>
            </w:pPr>
            <w:r w:rsidRPr="00F21A76">
              <w:rPr>
                <w:rFonts w:ascii="Courier New" w:hAnsi="Courier New"/>
                <w:szCs w:val="18"/>
              </w:rPr>
              <w:t>componentId</w:t>
            </w:r>
            <w:r w:rsidRPr="00F21A76">
              <w:rPr>
                <w:szCs w:val="18"/>
              </w:rPr>
              <w:tab/>
              <w:t>identifier of the test component raising the exception</w:t>
            </w:r>
          </w:p>
          <w:p w14:paraId="332C8F97" w14:textId="77777777" w:rsidR="0020187D" w:rsidRPr="00F21A76" w:rsidRDefault="0020187D" w:rsidP="00441693">
            <w:pPr>
              <w:pStyle w:val="SignatureDefCont"/>
              <w:keepNext w:val="0"/>
              <w:keepLines/>
              <w:numPr>
                <w:ilvl w:val="12"/>
                <w:numId w:val="0"/>
              </w:numPr>
              <w:tabs>
                <w:tab w:val="clear" w:pos="1716"/>
              </w:tabs>
              <w:ind w:left="1733" w:hanging="1733"/>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exception is sent to the SUT Adaptor</w:t>
            </w:r>
          </w:p>
          <w:p w14:paraId="4F8D6F6B" w14:textId="77777777" w:rsidR="0020187D" w:rsidRPr="00F21A76" w:rsidRDefault="0020187D" w:rsidP="00DE65B3">
            <w:pPr>
              <w:pStyle w:val="SignatureDefCont"/>
              <w:keepNext w:val="0"/>
              <w:keepLines/>
              <w:numPr>
                <w:ilvl w:val="12"/>
                <w:numId w:val="0"/>
              </w:numPr>
              <w:ind w:left="1753" w:hanging="1753"/>
              <w:rPr>
                <w:sz w:val="18"/>
                <w:szCs w:val="18"/>
                <w:lang w:val="en-GB"/>
              </w:rPr>
            </w:pPr>
            <w:r w:rsidRPr="00F21A76">
              <w:rPr>
                <w:rFonts w:ascii="Courier New" w:hAnsi="Courier New"/>
                <w:sz w:val="18"/>
                <w:szCs w:val="18"/>
                <w:lang w:val="en-GB"/>
              </w:rPr>
              <w:t>SUTaddresses</w:t>
            </w:r>
            <w:r w:rsidRPr="00F21A76">
              <w:rPr>
                <w:sz w:val="18"/>
                <w:szCs w:val="18"/>
                <w:lang w:val="en-GB"/>
              </w:rPr>
              <w:tab/>
            </w:r>
            <w:r w:rsidRPr="00F21A76">
              <w:rPr>
                <w:rFonts w:ascii="Arial" w:hAnsi="Arial" w:cs="Arial"/>
                <w:sz w:val="18"/>
                <w:szCs w:val="18"/>
                <w:lang w:val="en-GB"/>
              </w:rPr>
              <w:t>destination addresses within the SUT</w:t>
            </w:r>
          </w:p>
          <w:p w14:paraId="7FF8345C" w14:textId="77777777" w:rsidR="0020187D" w:rsidRPr="00F21A76" w:rsidRDefault="0020187D" w:rsidP="00441693">
            <w:pPr>
              <w:pStyle w:val="SignatureDefCont"/>
              <w:keepNext w:val="0"/>
              <w:keepLines/>
              <w:numPr>
                <w:ilvl w:val="12"/>
                <w:numId w:val="0"/>
              </w:numPr>
              <w:tabs>
                <w:tab w:val="clear" w:pos="1716"/>
                <w:tab w:val="left" w:pos="5985"/>
              </w:tabs>
              <w:ind w:left="1753" w:hanging="1753"/>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 which the exception is associated with</w:t>
            </w:r>
          </w:p>
          <w:p w14:paraId="6FFD9B1D" w14:textId="77777777" w:rsidR="0020187D" w:rsidRPr="00F21A76" w:rsidRDefault="0020187D" w:rsidP="00441693">
            <w:pPr>
              <w:pStyle w:val="TAL"/>
              <w:ind w:left="1753" w:hanging="1753"/>
              <w:rPr>
                <w:szCs w:val="18"/>
              </w:rPr>
            </w:pPr>
            <w:r w:rsidRPr="00F21A76">
              <w:rPr>
                <w:rFonts w:ascii="Courier New" w:hAnsi="Courier New"/>
                <w:szCs w:val="18"/>
              </w:rPr>
              <w:t>exc</w:t>
            </w:r>
            <w:r w:rsidRPr="00F21A76">
              <w:rPr>
                <w:szCs w:val="18"/>
              </w:rPr>
              <w:tab/>
            </w:r>
            <w:r w:rsidRPr="00F21A76">
              <w:rPr>
                <w:rFonts w:cs="Arial"/>
                <w:szCs w:val="18"/>
              </w:rPr>
              <w:t>the encoded exception</w:t>
            </w:r>
          </w:p>
        </w:tc>
      </w:tr>
      <w:tr w:rsidR="0020187D" w:rsidRPr="00F21A76" w14:paraId="2C63EBF2" w14:textId="77777777" w:rsidTr="00DE65B3">
        <w:trPr>
          <w:jc w:val="center"/>
        </w:trPr>
        <w:tc>
          <w:tcPr>
            <w:tcW w:w="1568" w:type="dxa"/>
          </w:tcPr>
          <w:p w14:paraId="51A0D494" w14:textId="77777777" w:rsidR="0020187D" w:rsidRPr="00F21A76" w:rsidRDefault="0020187D" w:rsidP="00DE65B3">
            <w:pPr>
              <w:pStyle w:val="TAL"/>
              <w:rPr>
                <w:b/>
              </w:rPr>
            </w:pPr>
            <w:r w:rsidRPr="00F21A76">
              <w:rPr>
                <w:b/>
              </w:rPr>
              <w:t>Out Parameters</w:t>
            </w:r>
          </w:p>
        </w:tc>
        <w:tc>
          <w:tcPr>
            <w:tcW w:w="8207" w:type="dxa"/>
          </w:tcPr>
          <w:p w14:paraId="22081D97" w14:textId="77777777" w:rsidR="0020187D" w:rsidRPr="00F21A76" w:rsidRDefault="0020187D" w:rsidP="00DE65B3">
            <w:pPr>
              <w:pStyle w:val="TAL"/>
              <w:rPr>
                <w:szCs w:val="18"/>
              </w:rPr>
            </w:pPr>
            <w:r w:rsidRPr="00F21A76">
              <w:rPr>
                <w:szCs w:val="18"/>
              </w:rPr>
              <w:t>n.a.</w:t>
            </w:r>
          </w:p>
        </w:tc>
      </w:tr>
      <w:tr w:rsidR="0020187D" w:rsidRPr="00F21A76" w14:paraId="253B0DCD" w14:textId="77777777" w:rsidTr="00DE65B3">
        <w:trPr>
          <w:jc w:val="center"/>
        </w:trPr>
        <w:tc>
          <w:tcPr>
            <w:tcW w:w="1568" w:type="dxa"/>
          </w:tcPr>
          <w:p w14:paraId="105F5E56" w14:textId="77777777" w:rsidR="0020187D" w:rsidRPr="00F21A76" w:rsidRDefault="0020187D" w:rsidP="00DE65B3">
            <w:pPr>
              <w:pStyle w:val="TAL"/>
              <w:rPr>
                <w:b/>
              </w:rPr>
            </w:pPr>
            <w:r w:rsidRPr="00F21A76">
              <w:rPr>
                <w:b/>
              </w:rPr>
              <w:t>Return Value</w:t>
            </w:r>
          </w:p>
        </w:tc>
        <w:tc>
          <w:tcPr>
            <w:tcW w:w="8207" w:type="dxa"/>
          </w:tcPr>
          <w:p w14:paraId="35B2BE4B"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triRaiseMC</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43DF4862" w14:textId="77777777" w:rsidTr="00DE65B3">
        <w:trPr>
          <w:jc w:val="center"/>
        </w:trPr>
        <w:tc>
          <w:tcPr>
            <w:tcW w:w="1568" w:type="dxa"/>
          </w:tcPr>
          <w:p w14:paraId="658D410B" w14:textId="77777777" w:rsidR="0020187D" w:rsidRPr="00F21A76" w:rsidRDefault="0020187D" w:rsidP="00DE65B3">
            <w:pPr>
              <w:pStyle w:val="TAL"/>
              <w:rPr>
                <w:b/>
              </w:rPr>
            </w:pPr>
            <w:r w:rsidRPr="00F21A76">
              <w:rPr>
                <w:b/>
              </w:rPr>
              <w:t>Constraints</w:t>
            </w:r>
          </w:p>
        </w:tc>
        <w:tc>
          <w:tcPr>
            <w:tcW w:w="8207" w:type="dxa"/>
          </w:tcPr>
          <w:p w14:paraId="77053F73" w14:textId="77777777"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3 multicast raise operation on a component port that has been mapped to a TSI port. This operation is called by the TE for all TTCN</w:t>
            </w:r>
            <w:r w:rsidRPr="00F21A76">
              <w:rPr>
                <w:szCs w:val="18"/>
              </w:rPr>
              <w:noBreakHyphen/>
              <w:t>3 raise operations if no system component has been specified for a test case, i.e. only a MTC test component is created for a test case.</w:t>
            </w:r>
          </w:p>
          <w:p w14:paraId="1F6013AB" w14:textId="77777777" w:rsidR="0020187D" w:rsidRPr="00F21A76" w:rsidRDefault="0020187D" w:rsidP="00DE65B3">
            <w:pPr>
              <w:pStyle w:val="TAL"/>
              <w:rPr>
                <w:szCs w:val="18"/>
              </w:rPr>
            </w:pPr>
            <w:r w:rsidRPr="00F21A76">
              <w:rPr>
                <w:szCs w:val="18"/>
              </w:rPr>
              <w:t>The encoding of the exception has to be done in the TE prior to this TRI operation call.</w:t>
            </w:r>
          </w:p>
        </w:tc>
      </w:tr>
      <w:tr w:rsidR="0020187D" w:rsidRPr="00F21A76" w14:paraId="15618082" w14:textId="77777777" w:rsidTr="00DE65B3">
        <w:trPr>
          <w:jc w:val="center"/>
        </w:trPr>
        <w:tc>
          <w:tcPr>
            <w:tcW w:w="1568" w:type="dxa"/>
          </w:tcPr>
          <w:p w14:paraId="67E8B975" w14:textId="77777777" w:rsidR="0020187D" w:rsidRPr="00F21A76" w:rsidRDefault="0020187D" w:rsidP="00DE65B3">
            <w:pPr>
              <w:pStyle w:val="TAL"/>
              <w:rPr>
                <w:b/>
              </w:rPr>
            </w:pPr>
            <w:r w:rsidRPr="00F21A76">
              <w:rPr>
                <w:b/>
              </w:rPr>
              <w:t>Effect</w:t>
            </w:r>
          </w:p>
        </w:tc>
        <w:tc>
          <w:tcPr>
            <w:tcW w:w="8207" w:type="dxa"/>
          </w:tcPr>
          <w:p w14:paraId="661F9FE2" w14:textId="77777777" w:rsidR="0020187D" w:rsidRPr="00F21A76" w:rsidRDefault="0020187D" w:rsidP="00DE65B3">
            <w:pPr>
              <w:pStyle w:val="TAL"/>
              <w:rPr>
                <w:szCs w:val="18"/>
              </w:rPr>
            </w:pPr>
            <w:r w:rsidRPr="00F21A76">
              <w:rPr>
                <w:szCs w:val="18"/>
              </w:rPr>
              <w:t xml:space="preserve">On invocation of this operation the SA can raise and multicast an exception to a procedure calls corresponding to the signature identifier </w:t>
            </w:r>
            <w:r w:rsidRPr="00F21A76">
              <w:rPr>
                <w:rFonts w:ascii="Courier New" w:hAnsi="Courier New"/>
                <w:szCs w:val="18"/>
              </w:rPr>
              <w:t>signatureId</w:t>
            </w:r>
            <w:r w:rsidRPr="00F21A76">
              <w:rPr>
                <w:szCs w:val="18"/>
              </w:rPr>
              <w:t xml:space="preserve"> and the TSI port </w:t>
            </w:r>
            <w:r w:rsidRPr="00F21A76">
              <w:rPr>
                <w:rFonts w:ascii="Courier New" w:hAnsi="Courier New"/>
                <w:szCs w:val="18"/>
              </w:rPr>
              <w:t>tsiPortId</w:t>
            </w:r>
            <w:r w:rsidRPr="00F21A76">
              <w:rPr>
                <w:szCs w:val="18"/>
              </w:rPr>
              <w:t xml:space="preserve">. </w:t>
            </w:r>
          </w:p>
          <w:p w14:paraId="66458DE5"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triRaiseMC</w:t>
            </w:r>
            <w:r w:rsidRPr="00F21A76">
              <w:rPr>
                <w:szCs w:val="18"/>
              </w:rPr>
              <w:t xml:space="preserve"> operation returns </w:t>
            </w:r>
            <w:r w:rsidRPr="00F21A76">
              <w:rPr>
                <w:i/>
                <w:szCs w:val="18"/>
              </w:rPr>
              <w:t>TRI_OK</w:t>
            </w:r>
            <w:r w:rsidRPr="00F21A76">
              <w:rPr>
                <w:szCs w:val="18"/>
              </w:rPr>
              <w:t xml:space="preserve"> on successful execution of the operation, </w:t>
            </w:r>
            <w:r w:rsidRPr="00F21A76">
              <w:rPr>
                <w:i/>
                <w:szCs w:val="18"/>
              </w:rPr>
              <w:t>TRI_Error</w:t>
            </w:r>
            <w:r w:rsidRPr="00F21A76">
              <w:rPr>
                <w:szCs w:val="18"/>
              </w:rPr>
              <w:t xml:space="preserve"> otherwise.</w:t>
            </w:r>
          </w:p>
        </w:tc>
      </w:tr>
    </w:tbl>
    <w:p w14:paraId="588BA76F" w14:textId="77777777" w:rsidR="0020187D" w:rsidRPr="00F21A76" w:rsidRDefault="0020187D" w:rsidP="0020187D"/>
    <w:p w14:paraId="00A32D9C" w14:textId="77777777" w:rsidR="0020187D" w:rsidRPr="00F21A76" w:rsidRDefault="0020187D" w:rsidP="00DD778F">
      <w:pPr>
        <w:pStyle w:val="Heading4"/>
      </w:pPr>
      <w:bookmarkStart w:id="1262" w:name="_Toc87872093"/>
      <w:r w:rsidRPr="00F21A76">
        <w:lastRenderedPageBreak/>
        <w:t>5.5.4.10</w:t>
      </w:r>
      <w:r w:rsidRPr="00F21A76">
        <w:tab/>
        <w:t xml:space="preserve">triEnqueueCall (SA </w:t>
      </w:r>
      <w:r w:rsidRPr="00F21A76">
        <w:sym w:font="Symbol" w:char="F0AE"/>
      </w:r>
      <w:r w:rsidRPr="00F21A76">
        <w:t xml:space="preserve"> TE)</w:t>
      </w:r>
      <w:bookmarkEnd w:id="12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2B36CC5D" w14:textId="77777777" w:rsidTr="00DE65B3">
        <w:trPr>
          <w:jc w:val="center"/>
        </w:trPr>
        <w:tc>
          <w:tcPr>
            <w:tcW w:w="1568" w:type="dxa"/>
          </w:tcPr>
          <w:p w14:paraId="0F197CD0" w14:textId="77777777" w:rsidR="0020187D" w:rsidRPr="00F21A76" w:rsidRDefault="0020187D" w:rsidP="00DE65B3">
            <w:pPr>
              <w:pStyle w:val="TAL"/>
              <w:rPr>
                <w:b/>
              </w:rPr>
            </w:pPr>
            <w:r w:rsidRPr="00F21A76">
              <w:rPr>
                <w:b/>
              </w:rPr>
              <w:t>Signature</w:t>
            </w:r>
          </w:p>
        </w:tc>
        <w:tc>
          <w:tcPr>
            <w:tcW w:w="8207" w:type="dxa"/>
          </w:tcPr>
          <w:p w14:paraId="5FD5E172" w14:textId="77777777" w:rsidR="0020187D" w:rsidRPr="00F21A76" w:rsidRDefault="0020187D" w:rsidP="00DE65B3">
            <w:pPr>
              <w:pStyle w:val="TAL"/>
              <w:ind w:left="1874" w:hanging="1874"/>
              <w:rPr>
                <w:szCs w:val="18"/>
              </w:rPr>
            </w:pPr>
            <w:r w:rsidRPr="00F21A76">
              <w:rPr>
                <w:rFonts w:ascii="Courier New" w:hAnsi="Courier New"/>
                <w:szCs w:val="18"/>
              </w:rPr>
              <w:t xml:space="preserve">void triEnqueueCall(in TriPortIdType tsiPortId, </w:t>
            </w:r>
            <w:r w:rsidRPr="00F21A76">
              <w:rPr>
                <w:rFonts w:ascii="Courier New" w:hAnsi="Courier New"/>
                <w:szCs w:val="18"/>
              </w:rPr>
              <w:br/>
              <w:t>in TriAddressType SUTaddress,</w:t>
            </w:r>
            <w:r w:rsidRPr="00F21A76">
              <w:rPr>
                <w:rFonts w:ascii="Courier New" w:hAnsi="Courier New"/>
                <w:szCs w:val="18"/>
              </w:rPr>
              <w:br/>
              <w:t xml:space="preserve">in TriComponentIdType componentId, </w:t>
            </w:r>
            <w:r w:rsidRPr="00F21A76">
              <w:rPr>
                <w:rFonts w:ascii="Courier New" w:hAnsi="Courier New"/>
                <w:szCs w:val="18"/>
              </w:rPr>
              <w:br/>
              <w:t xml:space="preserve">in TriSignatureIdType signatureId, </w:t>
            </w:r>
            <w:r w:rsidRPr="00F21A76">
              <w:rPr>
                <w:rFonts w:ascii="Courier New" w:hAnsi="Courier New"/>
                <w:szCs w:val="18"/>
              </w:rPr>
              <w:br/>
              <w:t>in TriParameterListType parameterList)</w:t>
            </w:r>
          </w:p>
        </w:tc>
      </w:tr>
      <w:tr w:rsidR="0020187D" w:rsidRPr="00F21A76" w14:paraId="6C7D608B" w14:textId="77777777" w:rsidTr="00DE65B3">
        <w:trPr>
          <w:jc w:val="center"/>
        </w:trPr>
        <w:tc>
          <w:tcPr>
            <w:tcW w:w="1568" w:type="dxa"/>
          </w:tcPr>
          <w:p w14:paraId="704AC3D4" w14:textId="77777777" w:rsidR="0020187D" w:rsidRPr="00F21A76" w:rsidRDefault="0020187D" w:rsidP="00DE65B3">
            <w:pPr>
              <w:pStyle w:val="TAL"/>
              <w:rPr>
                <w:b/>
              </w:rPr>
            </w:pPr>
            <w:r w:rsidRPr="00F21A76">
              <w:rPr>
                <w:b/>
              </w:rPr>
              <w:t xml:space="preserve">In Parameters </w:t>
            </w:r>
          </w:p>
        </w:tc>
        <w:tc>
          <w:tcPr>
            <w:tcW w:w="8207" w:type="dxa"/>
          </w:tcPr>
          <w:p w14:paraId="7F47971F" w14:textId="77777777" w:rsidR="0020187D" w:rsidRPr="00F21A76" w:rsidRDefault="0020187D" w:rsidP="00DE65B3">
            <w:pPr>
              <w:pStyle w:val="SignatureDefCont"/>
              <w:keepNext w:val="0"/>
              <w:keepLines/>
              <w:numPr>
                <w:ilvl w:val="12"/>
                <w:numId w:val="0"/>
              </w:numPr>
              <w:tabs>
                <w:tab w:val="clear" w:pos="1716"/>
                <w:tab w:val="left" w:pos="1853"/>
              </w:tabs>
              <w:ind w:left="1853" w:hanging="1853"/>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procedure call is enqueued by the SUT Adaptor</w:t>
            </w:r>
          </w:p>
          <w:p w14:paraId="787D6AE2" w14:textId="77777777" w:rsidR="0020187D" w:rsidRPr="00F21A76" w:rsidRDefault="0020187D" w:rsidP="00DE65B3">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F21A76">
              <w:rPr>
                <w:rFonts w:ascii="Courier New" w:hAnsi="Courier New" w:cs="Courier New"/>
                <w:sz w:val="18"/>
                <w:szCs w:val="18"/>
                <w:lang w:val="en-GB"/>
              </w:rPr>
              <w:t>SUTaddress</w:t>
            </w:r>
            <w:r w:rsidRPr="00F21A76">
              <w:rPr>
                <w:sz w:val="18"/>
                <w:szCs w:val="18"/>
                <w:lang w:val="en-GB"/>
              </w:rPr>
              <w:tab/>
            </w:r>
            <w:r w:rsidRPr="00F21A76">
              <w:rPr>
                <w:rFonts w:ascii="Arial" w:hAnsi="Arial"/>
                <w:sz w:val="18"/>
                <w:szCs w:val="18"/>
                <w:lang w:val="en-GB"/>
              </w:rPr>
              <w:t>(optional) source address within the SUT</w:t>
            </w:r>
          </w:p>
          <w:p w14:paraId="7E7A4C38" w14:textId="77777777" w:rsidR="0020187D" w:rsidRPr="00F21A76" w:rsidRDefault="0020187D" w:rsidP="00DE65B3">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F21A76">
              <w:rPr>
                <w:rFonts w:ascii="Courier New" w:hAnsi="Courier New" w:cs="Courier New"/>
                <w:sz w:val="18"/>
                <w:szCs w:val="18"/>
                <w:lang w:val="en-GB"/>
              </w:rPr>
              <w:t>componentId</w:t>
            </w:r>
            <w:r w:rsidRPr="00F21A76">
              <w:rPr>
                <w:sz w:val="18"/>
                <w:szCs w:val="18"/>
                <w:lang w:val="en-GB"/>
              </w:rPr>
              <w:tab/>
            </w:r>
            <w:r w:rsidRPr="00F21A76">
              <w:rPr>
                <w:rFonts w:ascii="Arial" w:hAnsi="Arial"/>
                <w:sz w:val="18"/>
                <w:szCs w:val="18"/>
                <w:lang w:val="en-GB"/>
              </w:rPr>
              <w:t xml:space="preserve">identifier of the receiving test component </w:t>
            </w:r>
          </w:p>
          <w:p w14:paraId="34CB04BE" w14:textId="77777777" w:rsidR="0020187D" w:rsidRPr="00F21A76" w:rsidRDefault="0020187D" w:rsidP="00DE65B3">
            <w:pPr>
              <w:pStyle w:val="SignatureDefCont"/>
              <w:keepNext w:val="0"/>
              <w:keepLines/>
              <w:numPr>
                <w:ilvl w:val="12"/>
                <w:numId w:val="0"/>
              </w:numPr>
              <w:tabs>
                <w:tab w:val="clear" w:pos="1716"/>
                <w:tab w:val="left" w:pos="1853"/>
              </w:tabs>
              <w:ind w:left="1853" w:hanging="1853"/>
              <w:rPr>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6B81C55D" w14:textId="77777777" w:rsidR="0020187D" w:rsidRPr="00F21A76" w:rsidRDefault="0020187D" w:rsidP="00DE65B3">
            <w:pPr>
              <w:pStyle w:val="TAL"/>
              <w:tabs>
                <w:tab w:val="left" w:pos="1853"/>
              </w:tabs>
              <w:ind w:left="1853" w:hanging="1853"/>
              <w:rPr>
                <w:szCs w:val="18"/>
              </w:rPr>
            </w:pPr>
            <w:proofErr w:type="gramStart"/>
            <w:r w:rsidRPr="00F21A76">
              <w:rPr>
                <w:rFonts w:ascii="Courier New" w:hAnsi="Courier New"/>
                <w:szCs w:val="18"/>
              </w:rPr>
              <w:t>parameterList</w:t>
            </w:r>
            <w:proofErr w:type="gramEnd"/>
            <w:r w:rsidRPr="00F21A76">
              <w:rPr>
                <w:szCs w:val="18"/>
              </w:rPr>
              <w:tab/>
              <w:t xml:space="preserve">a list of encoded parameters which are part of the indicated signature. The parameters in </w:t>
            </w:r>
            <w:r w:rsidRPr="00F21A76">
              <w:rPr>
                <w:rFonts w:ascii="Courier New" w:hAnsi="Courier New"/>
                <w:szCs w:val="18"/>
              </w:rPr>
              <w:t>parameterList</w:t>
            </w:r>
            <w:r w:rsidRPr="00F21A76">
              <w:rPr>
                <w:szCs w:val="18"/>
              </w:rPr>
              <w:t xml:space="preserve"> </w:t>
            </w:r>
            <w:r w:rsidRPr="00F21A76">
              <w:rPr>
                <w:rFonts w:cs="Arial"/>
                <w:szCs w:val="18"/>
              </w:rPr>
              <w:t>are ordered as they appear in the TTCN</w:t>
            </w:r>
            <w:r w:rsidRPr="00F21A76">
              <w:rPr>
                <w:rFonts w:cs="Arial"/>
                <w:szCs w:val="18"/>
              </w:rPr>
              <w:noBreakHyphen/>
              <w:t>3 signature declaration. Description of data passed as parameters to the operation from the calling entity to the called entity</w:t>
            </w:r>
          </w:p>
        </w:tc>
      </w:tr>
      <w:tr w:rsidR="0020187D" w:rsidRPr="00F21A76" w14:paraId="76697465" w14:textId="77777777" w:rsidTr="00DE65B3">
        <w:trPr>
          <w:jc w:val="center"/>
        </w:trPr>
        <w:tc>
          <w:tcPr>
            <w:tcW w:w="1568" w:type="dxa"/>
          </w:tcPr>
          <w:p w14:paraId="20ED93BB" w14:textId="77777777" w:rsidR="0020187D" w:rsidRPr="00F21A76" w:rsidRDefault="0020187D" w:rsidP="00DE65B3">
            <w:pPr>
              <w:pStyle w:val="TAL"/>
              <w:rPr>
                <w:b/>
              </w:rPr>
            </w:pPr>
            <w:r w:rsidRPr="00F21A76">
              <w:rPr>
                <w:b/>
              </w:rPr>
              <w:t>Out Parameters</w:t>
            </w:r>
          </w:p>
        </w:tc>
        <w:tc>
          <w:tcPr>
            <w:tcW w:w="8207" w:type="dxa"/>
          </w:tcPr>
          <w:p w14:paraId="554941AD" w14:textId="77777777" w:rsidR="0020187D" w:rsidRPr="00F21A76" w:rsidRDefault="0020187D" w:rsidP="00DE65B3">
            <w:pPr>
              <w:pStyle w:val="TAL"/>
              <w:rPr>
                <w:szCs w:val="18"/>
              </w:rPr>
            </w:pPr>
            <w:r w:rsidRPr="00F21A76">
              <w:rPr>
                <w:szCs w:val="18"/>
              </w:rPr>
              <w:t>n.a.</w:t>
            </w:r>
          </w:p>
        </w:tc>
      </w:tr>
      <w:tr w:rsidR="0020187D" w:rsidRPr="00F21A76" w14:paraId="45AA6B20" w14:textId="77777777" w:rsidTr="00DE65B3">
        <w:trPr>
          <w:jc w:val="center"/>
        </w:trPr>
        <w:tc>
          <w:tcPr>
            <w:tcW w:w="1568" w:type="dxa"/>
          </w:tcPr>
          <w:p w14:paraId="46A32BC5" w14:textId="77777777" w:rsidR="0020187D" w:rsidRPr="00F21A76" w:rsidRDefault="0020187D" w:rsidP="00DE65B3">
            <w:pPr>
              <w:pStyle w:val="TAL"/>
              <w:rPr>
                <w:b/>
              </w:rPr>
            </w:pPr>
            <w:r w:rsidRPr="00F21A76">
              <w:rPr>
                <w:b/>
              </w:rPr>
              <w:t>Return Value</w:t>
            </w:r>
          </w:p>
        </w:tc>
        <w:tc>
          <w:tcPr>
            <w:tcW w:w="8207" w:type="dxa"/>
          </w:tcPr>
          <w:p w14:paraId="7CD2FFC0" w14:textId="77777777" w:rsidR="0020187D" w:rsidRPr="00F21A76" w:rsidRDefault="0020187D" w:rsidP="00DE65B3">
            <w:pPr>
              <w:pStyle w:val="TAL"/>
              <w:rPr>
                <w:szCs w:val="18"/>
              </w:rPr>
            </w:pPr>
            <w:r w:rsidRPr="00F21A76">
              <w:rPr>
                <w:szCs w:val="18"/>
              </w:rPr>
              <w:t>void</w:t>
            </w:r>
          </w:p>
        </w:tc>
      </w:tr>
      <w:tr w:rsidR="0020187D" w:rsidRPr="00F21A76" w14:paraId="49668F9A" w14:textId="77777777" w:rsidTr="00DE65B3">
        <w:trPr>
          <w:jc w:val="center"/>
        </w:trPr>
        <w:tc>
          <w:tcPr>
            <w:tcW w:w="1568" w:type="dxa"/>
          </w:tcPr>
          <w:p w14:paraId="35DC8690" w14:textId="77777777" w:rsidR="0020187D" w:rsidRPr="00F21A76" w:rsidRDefault="0020187D" w:rsidP="00DE65B3">
            <w:pPr>
              <w:pStyle w:val="TAL"/>
              <w:rPr>
                <w:b/>
              </w:rPr>
            </w:pPr>
            <w:r w:rsidRPr="00F21A76">
              <w:rPr>
                <w:b/>
              </w:rPr>
              <w:t>Constraints</w:t>
            </w:r>
          </w:p>
        </w:tc>
        <w:tc>
          <w:tcPr>
            <w:tcW w:w="8207" w:type="dxa"/>
          </w:tcPr>
          <w:p w14:paraId="68231747" w14:textId="77777777" w:rsidR="0020187D" w:rsidRPr="00F21A76" w:rsidRDefault="0020187D" w:rsidP="00DE65B3">
            <w:pPr>
              <w:pStyle w:val="TAL"/>
              <w:rPr>
                <w:szCs w:val="18"/>
              </w:rPr>
            </w:pPr>
            <w:r w:rsidRPr="00F21A76">
              <w:rPr>
                <w:szCs w:val="18"/>
              </w:rPr>
              <w:t xml:space="preserve">This operation can be called by the SA after it has received a procedure call from the SUT. It can only be used when </w:t>
            </w:r>
            <w:r w:rsidRPr="00F21A76">
              <w:rPr>
                <w:rFonts w:ascii="Courier New" w:hAnsi="Courier New"/>
                <w:szCs w:val="18"/>
              </w:rPr>
              <w:t>tsiPortId</w:t>
            </w:r>
            <w:r w:rsidRPr="00F21A76">
              <w:rPr>
                <w:szCs w:val="18"/>
              </w:rPr>
              <w:t xml:space="preserve"> has been either previously mapped to a port of </w:t>
            </w:r>
            <w:r w:rsidRPr="00F21A76">
              <w:rPr>
                <w:rFonts w:ascii="Courier New" w:hAnsi="Courier New"/>
                <w:szCs w:val="18"/>
              </w:rPr>
              <w:t>componentId</w:t>
            </w:r>
            <w:r w:rsidRPr="00F21A76">
              <w:rPr>
                <w:szCs w:val="18"/>
              </w:rPr>
              <w:t xml:space="preserve"> or referenced in the previous </w:t>
            </w:r>
            <w:r w:rsidRPr="00F21A76">
              <w:rPr>
                <w:rFonts w:ascii="Courier New" w:hAnsi="Courier New"/>
                <w:szCs w:val="18"/>
              </w:rPr>
              <w:t>triExecuteTestCase</w:t>
            </w:r>
            <w:r w:rsidRPr="00F21A76">
              <w:rPr>
                <w:szCs w:val="18"/>
              </w:rPr>
              <w:t xml:space="preserve"> statement.</w:t>
            </w:r>
          </w:p>
          <w:p w14:paraId="2540FE3F" w14:textId="77777777" w:rsidR="0020187D" w:rsidRPr="00F21A76" w:rsidRDefault="0020187D" w:rsidP="00DE65B3">
            <w:pPr>
              <w:pStyle w:val="TAL"/>
              <w:rPr>
                <w:szCs w:val="18"/>
              </w:rPr>
            </w:pPr>
            <w:r w:rsidRPr="00F21A76">
              <w:rPr>
                <w:szCs w:val="18"/>
              </w:rPr>
              <w:t xml:space="preserve">In the invocation of a </w:t>
            </w:r>
            <w:r w:rsidRPr="00F21A76">
              <w:rPr>
                <w:rFonts w:ascii="Courier New" w:hAnsi="Courier New"/>
                <w:szCs w:val="18"/>
              </w:rPr>
              <w:t>triEnqueueCall</w:t>
            </w:r>
            <w:r w:rsidRPr="00F21A76">
              <w:rPr>
                <w:szCs w:val="18"/>
              </w:rPr>
              <w:t xml:space="preserve"> operation all </w:t>
            </w:r>
            <w:r w:rsidRPr="00F21A76">
              <w:rPr>
                <w:i/>
                <w:szCs w:val="18"/>
              </w:rPr>
              <w:t>in</w:t>
            </w:r>
            <w:r w:rsidRPr="00F21A76">
              <w:rPr>
                <w:szCs w:val="18"/>
              </w:rPr>
              <w:t xml:space="preserve"> and </w:t>
            </w:r>
            <w:r w:rsidRPr="00F21A76">
              <w:rPr>
                <w:i/>
                <w:szCs w:val="18"/>
              </w:rPr>
              <w:t>inout</w:t>
            </w:r>
            <w:r w:rsidRPr="00F21A76">
              <w:rPr>
                <w:szCs w:val="18"/>
              </w:rPr>
              <w:t xml:space="preserve"> procedure parameters contain encoded values. </w:t>
            </w:r>
          </w:p>
        </w:tc>
      </w:tr>
      <w:tr w:rsidR="0020187D" w:rsidRPr="00F21A76" w14:paraId="52246DC1" w14:textId="77777777" w:rsidTr="00DE65B3">
        <w:trPr>
          <w:jc w:val="center"/>
        </w:trPr>
        <w:tc>
          <w:tcPr>
            <w:tcW w:w="1568" w:type="dxa"/>
          </w:tcPr>
          <w:p w14:paraId="7E9FE32E" w14:textId="77777777" w:rsidR="0020187D" w:rsidRPr="00F21A76" w:rsidRDefault="0020187D" w:rsidP="00DE65B3">
            <w:pPr>
              <w:pStyle w:val="TAL"/>
              <w:rPr>
                <w:b/>
              </w:rPr>
            </w:pPr>
            <w:r w:rsidRPr="00F21A76">
              <w:rPr>
                <w:b/>
              </w:rPr>
              <w:t>Effect</w:t>
            </w:r>
          </w:p>
        </w:tc>
        <w:tc>
          <w:tcPr>
            <w:tcW w:w="8207" w:type="dxa"/>
          </w:tcPr>
          <w:p w14:paraId="56DB4C8D" w14:textId="77777777" w:rsidR="0020187D" w:rsidRPr="00F21A76" w:rsidRDefault="0020187D" w:rsidP="00DE65B3">
            <w:pPr>
              <w:pStyle w:val="TAL"/>
              <w:rPr>
                <w:szCs w:val="18"/>
              </w:rPr>
            </w:pPr>
            <w:r w:rsidRPr="00F21A76">
              <w:rPr>
                <w:szCs w:val="18"/>
              </w:rPr>
              <w:t xml:space="preserve">The TE can enqueue this procedure call with the signature identifier </w:t>
            </w:r>
            <w:r w:rsidRPr="00F21A76">
              <w:rPr>
                <w:rFonts w:ascii="Courier New" w:hAnsi="Courier New"/>
                <w:szCs w:val="18"/>
              </w:rPr>
              <w:t>signatureId</w:t>
            </w:r>
            <w:r w:rsidRPr="00F21A76">
              <w:rPr>
                <w:szCs w:val="18"/>
              </w:rPr>
              <w:t xml:space="preserve"> at the port of the component </w:t>
            </w:r>
            <w:r w:rsidRPr="00F21A76">
              <w:rPr>
                <w:rFonts w:ascii="Courier New" w:hAnsi="Courier New"/>
                <w:szCs w:val="18"/>
              </w:rPr>
              <w:t>componentId</w:t>
            </w:r>
            <w:r w:rsidRPr="00F21A76">
              <w:rPr>
                <w:szCs w:val="18"/>
              </w:rPr>
              <w:t xml:space="preserve"> to which the TSI port </w:t>
            </w:r>
            <w:r w:rsidRPr="00F21A76">
              <w:rPr>
                <w:rFonts w:ascii="Courier New" w:hAnsi="Courier New"/>
                <w:szCs w:val="18"/>
              </w:rPr>
              <w:t>tsiPortId</w:t>
            </w:r>
            <w:r w:rsidRPr="00F21A76">
              <w:rPr>
                <w:szCs w:val="18"/>
              </w:rPr>
              <w:t xml:space="preserve"> is mapped. The decoding of procedure parameters has to be done in the TE.</w:t>
            </w:r>
          </w:p>
          <w:p w14:paraId="3614AC58" w14:textId="77777777" w:rsidR="0020187D" w:rsidRPr="00F21A76" w:rsidRDefault="0020187D" w:rsidP="00DE65B3">
            <w:pPr>
              <w:pStyle w:val="TAL"/>
              <w:rPr>
                <w:szCs w:val="18"/>
              </w:rPr>
            </w:pPr>
            <w:r w:rsidRPr="00F21A76">
              <w:rPr>
                <w:szCs w:val="18"/>
              </w:rPr>
              <w:t xml:space="preserve">The TE shall indicate no error in case the value of any </w:t>
            </w:r>
            <w:r w:rsidRPr="00F21A76">
              <w:rPr>
                <w:i/>
                <w:szCs w:val="18"/>
              </w:rPr>
              <w:t xml:space="preserve">out </w:t>
            </w:r>
            <w:r w:rsidRPr="00F21A76">
              <w:rPr>
                <w:szCs w:val="18"/>
              </w:rPr>
              <w:t>parameter is different from null.</w:t>
            </w:r>
          </w:p>
        </w:tc>
      </w:tr>
    </w:tbl>
    <w:p w14:paraId="5A937162" w14:textId="77777777" w:rsidR="0020187D" w:rsidRPr="00F21A76" w:rsidRDefault="0020187D" w:rsidP="0020187D"/>
    <w:p w14:paraId="6571A87F" w14:textId="77777777" w:rsidR="0020187D" w:rsidRPr="00F21A76" w:rsidRDefault="0020187D" w:rsidP="00DD778F">
      <w:pPr>
        <w:pStyle w:val="Heading4"/>
      </w:pPr>
      <w:bookmarkStart w:id="1263" w:name="_Toc87872094"/>
      <w:r w:rsidRPr="00F21A76">
        <w:t>5.5.4.11</w:t>
      </w:r>
      <w:r w:rsidRPr="00F21A76">
        <w:tab/>
        <w:t xml:space="preserve">triEnqueueReply (SA </w:t>
      </w:r>
      <w:r w:rsidRPr="00F21A76">
        <w:sym w:font="Symbol" w:char="F0AE"/>
      </w:r>
      <w:r w:rsidRPr="00F21A76">
        <w:t xml:space="preserve"> TE)</w:t>
      </w:r>
      <w:bookmarkEnd w:id="12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74E7F4AC" w14:textId="77777777" w:rsidTr="00DE65B3">
        <w:trPr>
          <w:jc w:val="center"/>
        </w:trPr>
        <w:tc>
          <w:tcPr>
            <w:tcW w:w="1568" w:type="dxa"/>
          </w:tcPr>
          <w:p w14:paraId="5459FF8E" w14:textId="77777777" w:rsidR="0020187D" w:rsidRPr="00F21A76" w:rsidRDefault="0020187D" w:rsidP="00DE65B3">
            <w:pPr>
              <w:pStyle w:val="TAL"/>
              <w:rPr>
                <w:b/>
              </w:rPr>
            </w:pPr>
            <w:r w:rsidRPr="00F21A76">
              <w:rPr>
                <w:b/>
              </w:rPr>
              <w:t>Signature</w:t>
            </w:r>
          </w:p>
        </w:tc>
        <w:tc>
          <w:tcPr>
            <w:tcW w:w="8207" w:type="dxa"/>
          </w:tcPr>
          <w:p w14:paraId="1BADC840" w14:textId="77777777" w:rsidR="0020187D" w:rsidRPr="00F21A76" w:rsidRDefault="0020187D" w:rsidP="00DE65B3">
            <w:pPr>
              <w:pStyle w:val="TAL"/>
              <w:ind w:left="2016" w:hanging="2016"/>
              <w:rPr>
                <w:szCs w:val="18"/>
              </w:rPr>
            </w:pPr>
            <w:r w:rsidRPr="00F21A76">
              <w:rPr>
                <w:rFonts w:ascii="Courier New" w:hAnsi="Courier New"/>
                <w:szCs w:val="18"/>
              </w:rPr>
              <w:t xml:space="preserve">void triEnqueueReply(in TriPortIdType tsiPortId, </w:t>
            </w:r>
            <w:r w:rsidRPr="00F21A76">
              <w:rPr>
                <w:rFonts w:ascii="Courier New" w:hAnsi="Courier New"/>
                <w:szCs w:val="18"/>
              </w:rPr>
              <w:br/>
              <w:t>in TriAddressType SUTaddress,</w:t>
            </w:r>
            <w:r w:rsidRPr="00F21A76">
              <w:rPr>
                <w:rFonts w:ascii="Courier New" w:hAnsi="Courier New"/>
                <w:szCs w:val="18"/>
              </w:rPr>
              <w:br/>
              <w:t xml:space="preserve">in TriComponentIdType componentId, </w:t>
            </w:r>
            <w:r w:rsidRPr="00F21A76">
              <w:rPr>
                <w:rFonts w:ascii="Courier New" w:hAnsi="Courier New"/>
                <w:szCs w:val="18"/>
              </w:rPr>
              <w:br/>
              <w:t xml:space="preserve">in TriSignatureIdType signatureId, </w:t>
            </w:r>
            <w:r w:rsidRPr="00F21A76">
              <w:rPr>
                <w:rFonts w:ascii="Courier New" w:hAnsi="Courier New"/>
                <w:szCs w:val="18"/>
              </w:rPr>
              <w:br/>
              <w:t>in TriParameterListType parameterList,</w:t>
            </w:r>
            <w:r w:rsidRPr="00F21A76">
              <w:rPr>
                <w:rFonts w:ascii="Courier New" w:hAnsi="Courier New"/>
                <w:szCs w:val="18"/>
              </w:rPr>
              <w:br/>
              <w:t>in TriParameterType returnValue)</w:t>
            </w:r>
          </w:p>
        </w:tc>
      </w:tr>
      <w:tr w:rsidR="0020187D" w:rsidRPr="00F21A76" w14:paraId="078FC9C0" w14:textId="77777777" w:rsidTr="00DE65B3">
        <w:trPr>
          <w:jc w:val="center"/>
        </w:trPr>
        <w:tc>
          <w:tcPr>
            <w:tcW w:w="1568" w:type="dxa"/>
          </w:tcPr>
          <w:p w14:paraId="01A257E2" w14:textId="77777777" w:rsidR="0020187D" w:rsidRPr="00F21A76" w:rsidRDefault="0020187D" w:rsidP="00DE65B3">
            <w:pPr>
              <w:pStyle w:val="TAL"/>
              <w:rPr>
                <w:b/>
              </w:rPr>
            </w:pPr>
            <w:r w:rsidRPr="00F21A76">
              <w:rPr>
                <w:b/>
              </w:rPr>
              <w:t xml:space="preserve">In Parameters </w:t>
            </w:r>
          </w:p>
        </w:tc>
        <w:tc>
          <w:tcPr>
            <w:tcW w:w="8207" w:type="dxa"/>
          </w:tcPr>
          <w:p w14:paraId="4C123412" w14:textId="77777777" w:rsidR="0020187D" w:rsidRPr="00F21A76" w:rsidRDefault="0020187D" w:rsidP="00DE65B3">
            <w:pPr>
              <w:pStyle w:val="SignatureDefCont"/>
              <w:keepNext w:val="0"/>
              <w:keepLines/>
              <w:numPr>
                <w:ilvl w:val="12"/>
                <w:numId w:val="0"/>
              </w:numPr>
              <w:ind w:left="1753" w:hanging="1753"/>
              <w:rPr>
                <w:rFonts w:ascii="Arial" w:hAnsi="Arial" w:cs="Arial"/>
                <w:sz w:val="18"/>
                <w:szCs w:val="18"/>
                <w:lang w:val="en-GB"/>
              </w:rPr>
            </w:pPr>
            <w:r w:rsidRPr="00F21A76">
              <w:rPr>
                <w:rFonts w:ascii="Courier New" w:hAnsi="Courier New"/>
                <w:sz w:val="18"/>
                <w:szCs w:val="18"/>
                <w:lang w:val="en-GB"/>
              </w:rPr>
              <w:t>tsiPortId</w:t>
            </w:r>
            <w:r w:rsidRPr="00F21A76">
              <w:rPr>
                <w:sz w:val="18"/>
                <w:szCs w:val="18"/>
                <w:lang w:val="en-GB"/>
              </w:rPr>
              <w:tab/>
            </w:r>
            <w:r w:rsidRPr="00F21A76">
              <w:rPr>
                <w:rFonts w:ascii="Arial" w:hAnsi="Arial" w:cs="Arial"/>
                <w:sz w:val="18"/>
                <w:szCs w:val="18"/>
                <w:lang w:val="en-GB"/>
              </w:rPr>
              <w:t>identifier of the test system interface port via which the reply is enqueued by the SUT Adaptor</w:t>
            </w:r>
          </w:p>
          <w:p w14:paraId="71646E81" w14:textId="77777777" w:rsidR="0020187D" w:rsidRPr="00F21A76" w:rsidRDefault="0020187D" w:rsidP="00DE65B3">
            <w:pPr>
              <w:pStyle w:val="SignatureDefCont"/>
              <w:keepNext w:val="0"/>
              <w:keepLines/>
              <w:numPr>
                <w:ilvl w:val="12"/>
                <w:numId w:val="0"/>
              </w:numPr>
              <w:ind w:left="1753" w:hanging="1753"/>
              <w:rPr>
                <w:sz w:val="18"/>
                <w:szCs w:val="18"/>
                <w:lang w:val="en-GB"/>
              </w:rPr>
            </w:pPr>
            <w:r w:rsidRPr="00F21A76">
              <w:rPr>
                <w:rFonts w:ascii="Courier New" w:hAnsi="Courier New"/>
                <w:sz w:val="18"/>
                <w:szCs w:val="18"/>
                <w:lang w:val="en-GB"/>
              </w:rPr>
              <w:t>SUTaddress</w:t>
            </w:r>
            <w:r w:rsidRPr="00F21A76">
              <w:rPr>
                <w:sz w:val="18"/>
                <w:szCs w:val="18"/>
                <w:lang w:val="en-GB"/>
              </w:rPr>
              <w:tab/>
            </w:r>
            <w:r w:rsidRPr="00F21A76">
              <w:rPr>
                <w:rFonts w:ascii="Arial" w:hAnsi="Arial" w:cs="Arial"/>
                <w:sz w:val="18"/>
                <w:szCs w:val="18"/>
                <w:lang w:val="en-GB"/>
              </w:rPr>
              <w:t>(optional) source address within the SUT</w:t>
            </w:r>
          </w:p>
          <w:p w14:paraId="34F0399C" w14:textId="77777777" w:rsidR="0020187D" w:rsidRPr="00F21A76" w:rsidRDefault="0020187D" w:rsidP="00441693">
            <w:pPr>
              <w:pStyle w:val="TAL"/>
              <w:tabs>
                <w:tab w:val="left" w:pos="1733"/>
              </w:tabs>
              <w:rPr>
                <w:szCs w:val="18"/>
              </w:rPr>
            </w:pPr>
            <w:r w:rsidRPr="00F21A76">
              <w:rPr>
                <w:rFonts w:ascii="Courier New" w:hAnsi="Courier New"/>
                <w:szCs w:val="18"/>
              </w:rPr>
              <w:t>componentId</w:t>
            </w:r>
            <w:r w:rsidRPr="00F21A76">
              <w:rPr>
                <w:szCs w:val="18"/>
              </w:rPr>
              <w:tab/>
              <w:t xml:space="preserve">identifier of the receiving test component </w:t>
            </w:r>
          </w:p>
          <w:p w14:paraId="7EDEDB20" w14:textId="77777777" w:rsidR="0020187D" w:rsidRPr="00F21A76" w:rsidRDefault="0020187D" w:rsidP="00DE65B3">
            <w:pPr>
              <w:pStyle w:val="SignatureDefCont"/>
              <w:keepNext w:val="0"/>
              <w:keepLines/>
              <w:numPr>
                <w:ilvl w:val="12"/>
                <w:numId w:val="0"/>
              </w:numPr>
              <w:ind w:left="1753" w:hanging="1753"/>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w:t>
            </w:r>
          </w:p>
          <w:p w14:paraId="46896970" w14:textId="77777777" w:rsidR="0020187D" w:rsidRPr="00F21A76" w:rsidRDefault="0020187D" w:rsidP="00DE65B3">
            <w:pPr>
              <w:pStyle w:val="SignatureDefCont"/>
              <w:keepNext w:val="0"/>
              <w:keepLines/>
              <w:numPr>
                <w:ilvl w:val="12"/>
                <w:numId w:val="0"/>
              </w:numPr>
              <w:tabs>
                <w:tab w:val="clear" w:pos="1716"/>
              </w:tabs>
              <w:ind w:left="1753" w:hanging="1753"/>
              <w:rPr>
                <w:rFonts w:ascii="Arial" w:hAnsi="Arial" w:cs="Arial"/>
                <w:sz w:val="18"/>
                <w:szCs w:val="18"/>
                <w:lang w:val="en-GB"/>
              </w:rPr>
            </w:pPr>
            <w:proofErr w:type="gramStart"/>
            <w:r w:rsidRPr="00F21A76">
              <w:rPr>
                <w:rFonts w:ascii="Courier New" w:hAnsi="Courier New"/>
                <w:sz w:val="18"/>
                <w:szCs w:val="18"/>
                <w:lang w:val="en-GB"/>
              </w:rPr>
              <w:t>parameterList</w:t>
            </w:r>
            <w:proofErr w:type="gramEnd"/>
            <w:r w:rsidRPr="00F21A76">
              <w:rPr>
                <w:sz w:val="18"/>
                <w:szCs w:val="18"/>
                <w:lang w:val="en-GB"/>
              </w:rPr>
              <w:tab/>
            </w:r>
            <w:r w:rsidRPr="00F21A76">
              <w:rPr>
                <w:rFonts w:ascii="Arial" w:hAnsi="Arial" w:cs="Arial"/>
                <w:sz w:val="18"/>
                <w:szCs w:val="18"/>
                <w:lang w:val="en-GB"/>
              </w:rPr>
              <w:t>a list of encoded parameters which are part of the indicated signature. The parameters in</w:t>
            </w:r>
            <w:r w:rsidRPr="00F21A76">
              <w:rPr>
                <w:sz w:val="18"/>
                <w:szCs w:val="18"/>
                <w:lang w:val="en-GB"/>
              </w:rPr>
              <w:t xml:space="preserve"> </w:t>
            </w:r>
            <w:r w:rsidRPr="00F21A76">
              <w:rPr>
                <w:rFonts w:ascii="Courier New" w:hAnsi="Courier New"/>
                <w:sz w:val="18"/>
                <w:szCs w:val="18"/>
                <w:lang w:val="en-GB"/>
              </w:rPr>
              <w:t>parameterList</w:t>
            </w:r>
            <w:r w:rsidRPr="00F21A76">
              <w:rPr>
                <w:sz w:val="18"/>
                <w:szCs w:val="18"/>
                <w:lang w:val="en-GB"/>
              </w:rPr>
              <w:t xml:space="preserve"> </w:t>
            </w:r>
            <w:r w:rsidRPr="00F21A76">
              <w:rPr>
                <w:rFonts w:ascii="Arial" w:hAnsi="Arial" w:cs="Arial"/>
                <w:sz w:val="18"/>
                <w:szCs w:val="18"/>
                <w:lang w:val="en-GB"/>
              </w:rPr>
              <w:t>are ordered as they appear in the TTCN</w:t>
            </w:r>
            <w:r w:rsidRPr="00F21A76">
              <w:rPr>
                <w:rFonts w:ascii="Arial" w:hAnsi="Arial" w:cs="Arial"/>
                <w:sz w:val="18"/>
                <w:szCs w:val="18"/>
                <w:lang w:val="en-GB"/>
              </w:rPr>
              <w:noBreakHyphen/>
              <w:t>3 signature declaration</w:t>
            </w:r>
          </w:p>
          <w:p w14:paraId="209ECF9F" w14:textId="77777777" w:rsidR="0020187D" w:rsidRPr="00F21A76" w:rsidRDefault="0020187D" w:rsidP="00DE65B3">
            <w:pPr>
              <w:pStyle w:val="TAL"/>
              <w:ind w:left="1753" w:hanging="1753"/>
              <w:rPr>
                <w:szCs w:val="18"/>
              </w:rPr>
            </w:pPr>
            <w:r w:rsidRPr="00F21A76">
              <w:rPr>
                <w:rFonts w:ascii="Courier New" w:hAnsi="Courier New"/>
                <w:szCs w:val="18"/>
              </w:rPr>
              <w:t>returnValue</w:t>
            </w:r>
            <w:r w:rsidRPr="00F21A76">
              <w:rPr>
                <w:szCs w:val="18"/>
              </w:rPr>
              <w:tab/>
            </w:r>
            <w:r w:rsidRPr="00F21A76">
              <w:rPr>
                <w:rFonts w:cs="Arial"/>
                <w:szCs w:val="18"/>
              </w:rPr>
              <w:t>(optional) encoded return value of the procedure call</w:t>
            </w:r>
          </w:p>
        </w:tc>
      </w:tr>
      <w:tr w:rsidR="0020187D" w:rsidRPr="00F21A76" w14:paraId="4C7760C4" w14:textId="77777777" w:rsidTr="00DE65B3">
        <w:trPr>
          <w:jc w:val="center"/>
        </w:trPr>
        <w:tc>
          <w:tcPr>
            <w:tcW w:w="1568" w:type="dxa"/>
          </w:tcPr>
          <w:p w14:paraId="323B8D10" w14:textId="77777777" w:rsidR="0020187D" w:rsidRPr="00F21A76" w:rsidRDefault="0020187D" w:rsidP="00DE65B3">
            <w:pPr>
              <w:pStyle w:val="TAL"/>
              <w:rPr>
                <w:b/>
              </w:rPr>
            </w:pPr>
            <w:r w:rsidRPr="00F21A76">
              <w:rPr>
                <w:b/>
              </w:rPr>
              <w:t>Out Parameters</w:t>
            </w:r>
          </w:p>
        </w:tc>
        <w:tc>
          <w:tcPr>
            <w:tcW w:w="8207" w:type="dxa"/>
          </w:tcPr>
          <w:p w14:paraId="319F6F23" w14:textId="77777777" w:rsidR="0020187D" w:rsidRPr="00F21A76" w:rsidRDefault="0020187D" w:rsidP="00DE65B3">
            <w:pPr>
              <w:pStyle w:val="TAL"/>
              <w:rPr>
                <w:szCs w:val="18"/>
              </w:rPr>
            </w:pPr>
            <w:r w:rsidRPr="00F21A76">
              <w:rPr>
                <w:szCs w:val="18"/>
              </w:rPr>
              <w:t>n.a.</w:t>
            </w:r>
          </w:p>
        </w:tc>
      </w:tr>
      <w:tr w:rsidR="0020187D" w:rsidRPr="00F21A76" w14:paraId="13A6282E" w14:textId="77777777" w:rsidTr="00DE65B3">
        <w:trPr>
          <w:jc w:val="center"/>
        </w:trPr>
        <w:tc>
          <w:tcPr>
            <w:tcW w:w="1568" w:type="dxa"/>
          </w:tcPr>
          <w:p w14:paraId="1AC80AE2" w14:textId="77777777" w:rsidR="0020187D" w:rsidRPr="00F21A76" w:rsidRDefault="0020187D" w:rsidP="00DE65B3">
            <w:pPr>
              <w:pStyle w:val="TAL"/>
              <w:rPr>
                <w:b/>
              </w:rPr>
            </w:pPr>
            <w:r w:rsidRPr="00F21A76">
              <w:rPr>
                <w:b/>
              </w:rPr>
              <w:t>Return Value</w:t>
            </w:r>
          </w:p>
        </w:tc>
        <w:tc>
          <w:tcPr>
            <w:tcW w:w="8207" w:type="dxa"/>
          </w:tcPr>
          <w:p w14:paraId="0756451D" w14:textId="77777777" w:rsidR="0020187D" w:rsidRPr="00F21A76" w:rsidRDefault="0020187D" w:rsidP="00DE65B3">
            <w:pPr>
              <w:pStyle w:val="TAL"/>
              <w:rPr>
                <w:szCs w:val="18"/>
              </w:rPr>
            </w:pPr>
            <w:r w:rsidRPr="00F21A76">
              <w:rPr>
                <w:szCs w:val="18"/>
              </w:rPr>
              <w:t>void</w:t>
            </w:r>
          </w:p>
        </w:tc>
      </w:tr>
      <w:tr w:rsidR="0020187D" w:rsidRPr="00F21A76" w14:paraId="461B8D21" w14:textId="77777777" w:rsidTr="00DE65B3">
        <w:trPr>
          <w:jc w:val="center"/>
        </w:trPr>
        <w:tc>
          <w:tcPr>
            <w:tcW w:w="1568" w:type="dxa"/>
          </w:tcPr>
          <w:p w14:paraId="68601A7D" w14:textId="77777777" w:rsidR="0020187D" w:rsidRPr="00F21A76" w:rsidRDefault="0020187D" w:rsidP="00DE65B3">
            <w:pPr>
              <w:pStyle w:val="TAL"/>
              <w:rPr>
                <w:b/>
              </w:rPr>
            </w:pPr>
            <w:r w:rsidRPr="00F21A76">
              <w:rPr>
                <w:b/>
              </w:rPr>
              <w:t>Constraints</w:t>
            </w:r>
          </w:p>
        </w:tc>
        <w:tc>
          <w:tcPr>
            <w:tcW w:w="8207" w:type="dxa"/>
          </w:tcPr>
          <w:p w14:paraId="49E52CF0" w14:textId="77777777" w:rsidR="0020187D" w:rsidRPr="00F21A76" w:rsidRDefault="0020187D" w:rsidP="00DE65B3">
            <w:pPr>
              <w:pStyle w:val="TAL"/>
              <w:rPr>
                <w:szCs w:val="18"/>
              </w:rPr>
            </w:pPr>
            <w:r w:rsidRPr="00F21A76">
              <w:rPr>
                <w:szCs w:val="18"/>
              </w:rPr>
              <w:t xml:space="preserve">This operation can be called by the SA after it has received a reply from the SUT. It can only be used when </w:t>
            </w:r>
            <w:r w:rsidRPr="00F21A76">
              <w:rPr>
                <w:rFonts w:ascii="Courier New" w:hAnsi="Courier New"/>
                <w:szCs w:val="18"/>
              </w:rPr>
              <w:t>tsiPortId</w:t>
            </w:r>
            <w:r w:rsidRPr="00F21A76">
              <w:rPr>
                <w:szCs w:val="18"/>
              </w:rPr>
              <w:t xml:space="preserve"> has been either previously mapped to a port of </w:t>
            </w:r>
            <w:r w:rsidRPr="00F21A76">
              <w:rPr>
                <w:rFonts w:ascii="Courier New" w:hAnsi="Courier New"/>
                <w:szCs w:val="18"/>
              </w:rPr>
              <w:t>componentId</w:t>
            </w:r>
            <w:r w:rsidRPr="00F21A76">
              <w:rPr>
                <w:szCs w:val="18"/>
              </w:rPr>
              <w:t xml:space="preserve"> or referenced in the previous </w:t>
            </w:r>
            <w:r w:rsidRPr="00F21A76">
              <w:rPr>
                <w:rFonts w:ascii="Courier New" w:hAnsi="Courier New"/>
                <w:szCs w:val="18"/>
              </w:rPr>
              <w:t>triExecuteTestCase</w:t>
            </w:r>
            <w:r w:rsidRPr="00F21A76">
              <w:rPr>
                <w:szCs w:val="18"/>
              </w:rPr>
              <w:t xml:space="preserve"> statement. </w:t>
            </w:r>
            <w:r w:rsidRPr="00F21A76">
              <w:rPr>
                <w:szCs w:val="18"/>
              </w:rPr>
              <w:br/>
              <w:t xml:space="preserve">In the invocation of a </w:t>
            </w:r>
            <w:r w:rsidRPr="00F21A76">
              <w:rPr>
                <w:rFonts w:ascii="Courier New" w:hAnsi="Courier New"/>
                <w:szCs w:val="18"/>
              </w:rPr>
              <w:t>triEnqueueReply</w:t>
            </w:r>
            <w:r w:rsidRPr="00F21A76">
              <w:rPr>
                <w:szCs w:val="18"/>
              </w:rPr>
              <w:t xml:space="preserve"> operation all </w:t>
            </w:r>
            <w:r w:rsidRPr="00F21A76">
              <w:rPr>
                <w:i/>
                <w:szCs w:val="18"/>
              </w:rPr>
              <w:t>out</w:t>
            </w:r>
            <w:r w:rsidRPr="00F21A76">
              <w:rPr>
                <w:szCs w:val="18"/>
              </w:rPr>
              <w:t xml:space="preserve"> and </w:t>
            </w:r>
            <w:r w:rsidRPr="00F21A76">
              <w:rPr>
                <w:i/>
                <w:szCs w:val="18"/>
              </w:rPr>
              <w:t>inout</w:t>
            </w:r>
            <w:r w:rsidRPr="00F21A76">
              <w:rPr>
                <w:szCs w:val="18"/>
              </w:rPr>
              <w:t xml:space="preserve"> procedure parameters and the return value contain encoded values. </w:t>
            </w:r>
          </w:p>
          <w:p w14:paraId="77F9D2DE" w14:textId="77777777" w:rsidR="0020187D" w:rsidRPr="00F21A76" w:rsidRDefault="0020187D" w:rsidP="00DE65B3">
            <w:pPr>
              <w:pStyle w:val="TAL"/>
              <w:rPr>
                <w:szCs w:val="18"/>
              </w:rPr>
            </w:pPr>
            <w:r w:rsidRPr="00F21A76">
              <w:rPr>
                <w:szCs w:val="18"/>
              </w:rPr>
              <w:t>If no return type has been defined for the procedure signature in the TTCN</w:t>
            </w:r>
            <w:r w:rsidRPr="00F21A76">
              <w:rPr>
                <w:szCs w:val="18"/>
              </w:rPr>
              <w:noBreakHyphen/>
              <w:t xml:space="preserve">3 ATS, the distinct value </w:t>
            </w:r>
            <w:r w:rsidRPr="00F21A76">
              <w:rPr>
                <w:rFonts w:ascii="Courier New" w:hAnsi="Courier New"/>
                <w:szCs w:val="18"/>
              </w:rPr>
              <w:t>null</w:t>
            </w:r>
            <w:r w:rsidRPr="00F21A76">
              <w:rPr>
                <w:szCs w:val="18"/>
              </w:rPr>
              <w:t xml:space="preserve"> shall be used for the return value.</w:t>
            </w:r>
          </w:p>
        </w:tc>
      </w:tr>
      <w:tr w:rsidR="0020187D" w:rsidRPr="00F21A76" w14:paraId="66242131" w14:textId="77777777" w:rsidTr="00DE65B3">
        <w:trPr>
          <w:jc w:val="center"/>
        </w:trPr>
        <w:tc>
          <w:tcPr>
            <w:tcW w:w="1568" w:type="dxa"/>
          </w:tcPr>
          <w:p w14:paraId="2A01F5D8" w14:textId="77777777" w:rsidR="0020187D" w:rsidRPr="00F21A76" w:rsidRDefault="0020187D" w:rsidP="00DE65B3">
            <w:pPr>
              <w:pStyle w:val="TAL"/>
              <w:rPr>
                <w:b/>
              </w:rPr>
            </w:pPr>
            <w:r w:rsidRPr="00F21A76">
              <w:rPr>
                <w:b/>
              </w:rPr>
              <w:t>Effect</w:t>
            </w:r>
          </w:p>
        </w:tc>
        <w:tc>
          <w:tcPr>
            <w:tcW w:w="8207" w:type="dxa"/>
          </w:tcPr>
          <w:p w14:paraId="2841248E" w14:textId="77777777" w:rsidR="0020187D" w:rsidRPr="00F21A76" w:rsidRDefault="0020187D" w:rsidP="00DE65B3">
            <w:pPr>
              <w:pStyle w:val="TAL"/>
              <w:tabs>
                <w:tab w:val="left" w:pos="8002"/>
              </w:tabs>
              <w:ind w:right="199" w:hanging="16"/>
              <w:rPr>
                <w:szCs w:val="18"/>
              </w:rPr>
            </w:pPr>
            <w:r w:rsidRPr="00F21A76">
              <w:rPr>
                <w:szCs w:val="18"/>
              </w:rPr>
              <w:t xml:space="preserve">The TE can enqueue this reply to the procedure call with the signature identifier </w:t>
            </w:r>
            <w:r w:rsidRPr="00F21A76">
              <w:rPr>
                <w:rFonts w:ascii="Courier New" w:hAnsi="Courier New"/>
                <w:szCs w:val="18"/>
              </w:rPr>
              <w:t>signatureId</w:t>
            </w:r>
            <w:r w:rsidRPr="00F21A76">
              <w:rPr>
                <w:szCs w:val="18"/>
              </w:rPr>
              <w:t xml:space="preserve"> at the port of the component </w:t>
            </w:r>
            <w:r w:rsidRPr="00F21A76">
              <w:rPr>
                <w:rFonts w:ascii="Courier New" w:hAnsi="Courier New"/>
                <w:szCs w:val="18"/>
              </w:rPr>
              <w:t>componentId</w:t>
            </w:r>
            <w:r w:rsidRPr="00F21A76">
              <w:rPr>
                <w:szCs w:val="18"/>
              </w:rPr>
              <w:t xml:space="preserve"> to which the TSI port </w:t>
            </w:r>
            <w:r w:rsidRPr="00F21A76">
              <w:rPr>
                <w:rFonts w:ascii="Courier New" w:hAnsi="Courier New"/>
                <w:szCs w:val="18"/>
              </w:rPr>
              <w:t>tsiPortId</w:t>
            </w:r>
            <w:r w:rsidRPr="00F21A76">
              <w:rPr>
                <w:szCs w:val="18"/>
              </w:rPr>
              <w:t xml:space="preserve"> is mapped. The decoding of the procedure parameters has to be done within the TE.</w:t>
            </w:r>
            <w:r w:rsidRPr="00F21A76">
              <w:rPr>
                <w:szCs w:val="18"/>
              </w:rPr>
              <w:br/>
              <w:t xml:space="preserve">The TE shall indicate no error in case the value of any </w:t>
            </w:r>
            <w:r w:rsidRPr="00F21A76">
              <w:rPr>
                <w:i/>
                <w:szCs w:val="18"/>
              </w:rPr>
              <w:t xml:space="preserve">in </w:t>
            </w:r>
            <w:r w:rsidRPr="00F21A76">
              <w:rPr>
                <w:szCs w:val="18"/>
              </w:rPr>
              <w:t>parameter or an undefined return value is different from null.</w:t>
            </w:r>
          </w:p>
        </w:tc>
      </w:tr>
    </w:tbl>
    <w:p w14:paraId="131A4B31" w14:textId="77777777" w:rsidR="0020187D" w:rsidRPr="00F21A76" w:rsidRDefault="0020187D" w:rsidP="0020187D"/>
    <w:p w14:paraId="72C349F9" w14:textId="77777777" w:rsidR="0020187D" w:rsidRPr="00F21A76" w:rsidRDefault="0020187D" w:rsidP="00DD778F">
      <w:pPr>
        <w:pStyle w:val="Heading4"/>
      </w:pPr>
      <w:bookmarkStart w:id="1264" w:name="_Toc87872095"/>
      <w:r w:rsidRPr="00F21A76">
        <w:lastRenderedPageBreak/>
        <w:t>5.5.4.12</w:t>
      </w:r>
      <w:r w:rsidRPr="00F21A76">
        <w:tab/>
        <w:t xml:space="preserve">triEnqueueException (SA </w:t>
      </w:r>
      <w:r w:rsidRPr="00F21A76">
        <w:sym w:font="Symbol" w:char="F0AE"/>
      </w:r>
      <w:r w:rsidRPr="00F21A76">
        <w:t xml:space="preserve"> TE)</w:t>
      </w:r>
      <w:bookmarkEnd w:id="12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28"/>
        <w:gridCol w:w="8147"/>
      </w:tblGrid>
      <w:tr w:rsidR="0020187D" w:rsidRPr="00F21A76" w14:paraId="255EA5EB" w14:textId="77777777" w:rsidTr="00DE65B3">
        <w:trPr>
          <w:jc w:val="center"/>
        </w:trPr>
        <w:tc>
          <w:tcPr>
            <w:tcW w:w="1628" w:type="dxa"/>
          </w:tcPr>
          <w:p w14:paraId="48F9D7FB" w14:textId="77777777" w:rsidR="0020187D" w:rsidRPr="00F21A76" w:rsidRDefault="0020187D" w:rsidP="00DE65B3">
            <w:pPr>
              <w:pStyle w:val="TAL"/>
              <w:rPr>
                <w:b/>
              </w:rPr>
            </w:pPr>
            <w:r w:rsidRPr="00F21A76">
              <w:rPr>
                <w:b/>
              </w:rPr>
              <w:t>Signature</w:t>
            </w:r>
          </w:p>
        </w:tc>
        <w:tc>
          <w:tcPr>
            <w:tcW w:w="8147" w:type="dxa"/>
          </w:tcPr>
          <w:p w14:paraId="33DFA235" w14:textId="77777777" w:rsidR="0020187D" w:rsidRPr="00F21A76" w:rsidRDefault="0020187D" w:rsidP="00DE65B3">
            <w:pPr>
              <w:pStyle w:val="TAL"/>
              <w:ind w:left="2665" w:hanging="2665"/>
              <w:rPr>
                <w:szCs w:val="18"/>
              </w:rPr>
            </w:pPr>
            <w:r w:rsidRPr="00F21A76">
              <w:rPr>
                <w:rFonts w:ascii="Courier New" w:hAnsi="Courier New"/>
                <w:szCs w:val="18"/>
              </w:rPr>
              <w:t xml:space="preserve">void triEnqueueException(in TriPortIdType tsiPortId, </w:t>
            </w:r>
            <w:r w:rsidRPr="00F21A76">
              <w:rPr>
                <w:rFonts w:ascii="Courier New" w:hAnsi="Courier New"/>
                <w:szCs w:val="18"/>
              </w:rPr>
              <w:br/>
              <w:t xml:space="preserve">in TriAddressType SUTaddress, </w:t>
            </w:r>
            <w:r w:rsidRPr="00F21A76">
              <w:rPr>
                <w:rFonts w:ascii="Courier New" w:hAnsi="Courier New"/>
                <w:szCs w:val="18"/>
              </w:rPr>
              <w:br/>
              <w:t>in TriComponentIdType componentId,</w:t>
            </w:r>
            <w:r w:rsidRPr="00F21A76">
              <w:rPr>
                <w:rFonts w:ascii="Courier New" w:hAnsi="Courier New"/>
                <w:szCs w:val="18"/>
              </w:rPr>
              <w:br/>
              <w:t xml:space="preserve">in TriSignatureIdType signatureId, </w:t>
            </w:r>
            <w:r w:rsidRPr="00F21A76">
              <w:rPr>
                <w:rFonts w:ascii="Courier New" w:hAnsi="Courier New"/>
                <w:szCs w:val="18"/>
              </w:rPr>
              <w:br/>
              <w:t>in TriExceptionType exc)</w:t>
            </w:r>
          </w:p>
        </w:tc>
      </w:tr>
      <w:tr w:rsidR="0020187D" w:rsidRPr="00F21A76" w14:paraId="40A49E79" w14:textId="77777777" w:rsidTr="00DE65B3">
        <w:trPr>
          <w:jc w:val="center"/>
        </w:trPr>
        <w:tc>
          <w:tcPr>
            <w:tcW w:w="1628" w:type="dxa"/>
          </w:tcPr>
          <w:p w14:paraId="3B0FF9F8" w14:textId="77777777" w:rsidR="0020187D" w:rsidRPr="00F21A76" w:rsidRDefault="0020187D" w:rsidP="00DE65B3">
            <w:pPr>
              <w:pStyle w:val="TAL"/>
              <w:rPr>
                <w:b/>
              </w:rPr>
            </w:pPr>
            <w:r w:rsidRPr="00F21A76">
              <w:rPr>
                <w:b/>
              </w:rPr>
              <w:t xml:space="preserve">In Parameters </w:t>
            </w:r>
          </w:p>
        </w:tc>
        <w:tc>
          <w:tcPr>
            <w:tcW w:w="8147" w:type="dxa"/>
          </w:tcPr>
          <w:p w14:paraId="6EF57183" w14:textId="77777777" w:rsidR="0020187D" w:rsidRPr="00F21A76" w:rsidRDefault="0020187D" w:rsidP="00441693">
            <w:pPr>
              <w:pStyle w:val="TAL"/>
              <w:tabs>
                <w:tab w:val="left" w:pos="1814"/>
              </w:tabs>
              <w:rPr>
                <w:szCs w:val="18"/>
              </w:rPr>
            </w:pPr>
            <w:r w:rsidRPr="00F21A76">
              <w:rPr>
                <w:rFonts w:ascii="Courier New" w:hAnsi="Courier New"/>
                <w:szCs w:val="18"/>
              </w:rPr>
              <w:t>tsiPortId</w:t>
            </w:r>
            <w:r w:rsidRPr="00F21A76">
              <w:rPr>
                <w:szCs w:val="18"/>
              </w:rPr>
              <w:tab/>
              <w:t xml:space="preserve">identifier for the test system interface port via which the exception is </w:t>
            </w:r>
            <w:r w:rsidR="00441693" w:rsidRPr="00F21A76">
              <w:rPr>
                <w:szCs w:val="18"/>
              </w:rPr>
              <w:tab/>
            </w:r>
            <w:r w:rsidRPr="00F21A76">
              <w:rPr>
                <w:szCs w:val="18"/>
              </w:rPr>
              <w:t>enqueued by the SUT Adaptor</w:t>
            </w:r>
          </w:p>
          <w:p w14:paraId="5910A74C" w14:textId="77777777" w:rsidR="0020187D" w:rsidRPr="00F21A76" w:rsidRDefault="0020187D" w:rsidP="00441693">
            <w:pPr>
              <w:pStyle w:val="SignatureDefCont"/>
              <w:keepNext w:val="0"/>
              <w:keepLines/>
              <w:numPr>
                <w:ilvl w:val="12"/>
                <w:numId w:val="0"/>
              </w:numPr>
              <w:tabs>
                <w:tab w:val="clear" w:pos="1716"/>
              </w:tabs>
              <w:ind w:left="1814" w:hanging="1814"/>
              <w:rPr>
                <w:rFonts w:ascii="Arial" w:hAnsi="Arial" w:cs="Arial"/>
                <w:sz w:val="18"/>
                <w:szCs w:val="18"/>
                <w:lang w:val="en-GB"/>
              </w:rPr>
            </w:pPr>
            <w:r w:rsidRPr="00F21A76">
              <w:rPr>
                <w:rFonts w:ascii="Courier New" w:hAnsi="Courier New"/>
                <w:sz w:val="18"/>
                <w:szCs w:val="18"/>
                <w:lang w:val="en-GB"/>
              </w:rPr>
              <w:t>SUTaddress</w:t>
            </w:r>
            <w:r w:rsidRPr="00F21A76">
              <w:rPr>
                <w:rFonts w:ascii="Courier New" w:hAnsi="Courier New"/>
                <w:sz w:val="18"/>
                <w:szCs w:val="18"/>
                <w:lang w:val="en-GB"/>
              </w:rPr>
              <w:tab/>
            </w:r>
            <w:r w:rsidRPr="00F21A76">
              <w:rPr>
                <w:rFonts w:ascii="Arial" w:hAnsi="Arial" w:cs="Arial"/>
                <w:sz w:val="18"/>
                <w:szCs w:val="18"/>
                <w:lang w:val="en-GB"/>
              </w:rPr>
              <w:t>(optional) source address within the SUT</w:t>
            </w:r>
          </w:p>
          <w:p w14:paraId="6EEF006C" w14:textId="77777777" w:rsidR="0020187D" w:rsidRPr="00F21A76" w:rsidRDefault="0020187D" w:rsidP="00441693">
            <w:pPr>
              <w:pStyle w:val="TAL"/>
              <w:tabs>
                <w:tab w:val="left" w:pos="1814"/>
              </w:tabs>
              <w:rPr>
                <w:szCs w:val="18"/>
              </w:rPr>
            </w:pPr>
            <w:r w:rsidRPr="00F21A76">
              <w:rPr>
                <w:rFonts w:ascii="Courier New" w:hAnsi="Courier New"/>
                <w:szCs w:val="18"/>
              </w:rPr>
              <w:t>componentId</w:t>
            </w:r>
            <w:r w:rsidRPr="00F21A76">
              <w:rPr>
                <w:szCs w:val="18"/>
              </w:rPr>
              <w:tab/>
              <w:t xml:space="preserve">identifier of the receiving test component </w:t>
            </w:r>
          </w:p>
          <w:p w14:paraId="61F02C10" w14:textId="77777777" w:rsidR="0020187D" w:rsidRPr="00F21A76" w:rsidRDefault="0020187D" w:rsidP="00441693">
            <w:pPr>
              <w:pStyle w:val="SignatureDefCont"/>
              <w:keepNext w:val="0"/>
              <w:keepLines/>
              <w:numPr>
                <w:ilvl w:val="12"/>
                <w:numId w:val="0"/>
              </w:numPr>
              <w:tabs>
                <w:tab w:val="clear" w:pos="1716"/>
              </w:tabs>
              <w:ind w:left="1814" w:hanging="1814"/>
              <w:rPr>
                <w:rFonts w:ascii="Arial" w:hAnsi="Arial" w:cs="Arial"/>
                <w:sz w:val="18"/>
                <w:szCs w:val="18"/>
                <w:lang w:val="en-GB"/>
              </w:rPr>
            </w:pPr>
            <w:r w:rsidRPr="00F21A76">
              <w:rPr>
                <w:rFonts w:ascii="Courier New" w:hAnsi="Courier New"/>
                <w:sz w:val="18"/>
                <w:szCs w:val="18"/>
                <w:lang w:val="en-GB"/>
              </w:rPr>
              <w:t>signatureId</w:t>
            </w:r>
            <w:r w:rsidRPr="00F21A76">
              <w:rPr>
                <w:sz w:val="18"/>
                <w:szCs w:val="18"/>
                <w:lang w:val="en-GB"/>
              </w:rPr>
              <w:tab/>
            </w:r>
            <w:r w:rsidRPr="00F21A76">
              <w:rPr>
                <w:rFonts w:ascii="Arial" w:hAnsi="Arial" w:cs="Arial"/>
                <w:sz w:val="18"/>
                <w:szCs w:val="18"/>
                <w:lang w:val="en-GB"/>
              </w:rPr>
              <w:t>identifier of the signature of the procedure call which the exception</w:t>
            </w:r>
            <w:r w:rsidRPr="00F21A76">
              <w:rPr>
                <w:rFonts w:ascii="Arial" w:hAnsi="Arial" w:cs="Arial"/>
                <w:sz w:val="18"/>
                <w:szCs w:val="18"/>
                <w:lang w:val="en-GB"/>
              </w:rPr>
              <w:br/>
              <w:t>is associated with</w:t>
            </w:r>
          </w:p>
          <w:p w14:paraId="55D75354" w14:textId="77777777" w:rsidR="0020187D" w:rsidRPr="00F21A76" w:rsidRDefault="0020187D" w:rsidP="00441693">
            <w:pPr>
              <w:pStyle w:val="TAL"/>
              <w:ind w:left="1814" w:hanging="1814"/>
              <w:rPr>
                <w:szCs w:val="18"/>
              </w:rPr>
            </w:pPr>
            <w:r w:rsidRPr="00F21A76">
              <w:rPr>
                <w:rFonts w:ascii="Courier New" w:hAnsi="Courier New"/>
                <w:szCs w:val="18"/>
              </w:rPr>
              <w:t>exc</w:t>
            </w:r>
            <w:r w:rsidRPr="00F21A76">
              <w:rPr>
                <w:szCs w:val="18"/>
              </w:rPr>
              <w:tab/>
            </w:r>
            <w:r w:rsidRPr="00F21A76">
              <w:rPr>
                <w:rFonts w:cs="Arial"/>
                <w:szCs w:val="18"/>
              </w:rPr>
              <w:t>the encoded exception</w:t>
            </w:r>
          </w:p>
        </w:tc>
      </w:tr>
      <w:tr w:rsidR="0020187D" w:rsidRPr="00F21A76" w14:paraId="6CF60BA3" w14:textId="77777777" w:rsidTr="00DE65B3">
        <w:trPr>
          <w:jc w:val="center"/>
        </w:trPr>
        <w:tc>
          <w:tcPr>
            <w:tcW w:w="1628" w:type="dxa"/>
          </w:tcPr>
          <w:p w14:paraId="06606373" w14:textId="77777777" w:rsidR="0020187D" w:rsidRPr="00F21A76" w:rsidRDefault="0020187D" w:rsidP="00DE65B3">
            <w:pPr>
              <w:pStyle w:val="TAL"/>
              <w:rPr>
                <w:b/>
              </w:rPr>
            </w:pPr>
            <w:r w:rsidRPr="00F21A76">
              <w:rPr>
                <w:b/>
              </w:rPr>
              <w:t>Out Parameters</w:t>
            </w:r>
          </w:p>
        </w:tc>
        <w:tc>
          <w:tcPr>
            <w:tcW w:w="8147" w:type="dxa"/>
          </w:tcPr>
          <w:p w14:paraId="3AD3DDF0" w14:textId="77777777" w:rsidR="0020187D" w:rsidRPr="00F21A76" w:rsidRDefault="0020187D" w:rsidP="00DE65B3">
            <w:pPr>
              <w:pStyle w:val="TAL"/>
              <w:rPr>
                <w:szCs w:val="18"/>
              </w:rPr>
            </w:pPr>
            <w:r w:rsidRPr="00F21A76">
              <w:rPr>
                <w:szCs w:val="18"/>
              </w:rPr>
              <w:t>n.a.</w:t>
            </w:r>
          </w:p>
        </w:tc>
      </w:tr>
      <w:tr w:rsidR="0020187D" w:rsidRPr="00F21A76" w14:paraId="09DFCE8D" w14:textId="77777777" w:rsidTr="00DE65B3">
        <w:trPr>
          <w:jc w:val="center"/>
        </w:trPr>
        <w:tc>
          <w:tcPr>
            <w:tcW w:w="1628" w:type="dxa"/>
          </w:tcPr>
          <w:p w14:paraId="3629690C" w14:textId="77777777" w:rsidR="0020187D" w:rsidRPr="00F21A76" w:rsidRDefault="0020187D" w:rsidP="00DE65B3">
            <w:pPr>
              <w:pStyle w:val="TAL"/>
              <w:rPr>
                <w:b/>
              </w:rPr>
            </w:pPr>
            <w:r w:rsidRPr="00F21A76">
              <w:rPr>
                <w:b/>
              </w:rPr>
              <w:t>Return Value</w:t>
            </w:r>
          </w:p>
        </w:tc>
        <w:tc>
          <w:tcPr>
            <w:tcW w:w="8147" w:type="dxa"/>
          </w:tcPr>
          <w:p w14:paraId="6DAFBC83" w14:textId="77777777" w:rsidR="0020187D" w:rsidRPr="00F21A76" w:rsidRDefault="0020187D" w:rsidP="00DE65B3">
            <w:pPr>
              <w:pStyle w:val="TAL"/>
              <w:rPr>
                <w:szCs w:val="18"/>
              </w:rPr>
            </w:pPr>
            <w:r w:rsidRPr="00F21A76">
              <w:rPr>
                <w:szCs w:val="18"/>
              </w:rPr>
              <w:t>void</w:t>
            </w:r>
          </w:p>
        </w:tc>
      </w:tr>
      <w:tr w:rsidR="0020187D" w:rsidRPr="00F21A76" w14:paraId="2A4BEDF7" w14:textId="77777777" w:rsidTr="00DE65B3">
        <w:trPr>
          <w:jc w:val="center"/>
        </w:trPr>
        <w:tc>
          <w:tcPr>
            <w:tcW w:w="1628" w:type="dxa"/>
          </w:tcPr>
          <w:p w14:paraId="6A03AC7F" w14:textId="77777777" w:rsidR="0020187D" w:rsidRPr="00F21A76" w:rsidRDefault="0020187D" w:rsidP="00DE65B3">
            <w:pPr>
              <w:pStyle w:val="TAL"/>
              <w:rPr>
                <w:b/>
              </w:rPr>
            </w:pPr>
            <w:r w:rsidRPr="00F21A76">
              <w:rPr>
                <w:b/>
              </w:rPr>
              <w:t>Constraints</w:t>
            </w:r>
          </w:p>
        </w:tc>
        <w:tc>
          <w:tcPr>
            <w:tcW w:w="8147" w:type="dxa"/>
          </w:tcPr>
          <w:p w14:paraId="29FD6399" w14:textId="77777777" w:rsidR="0020187D" w:rsidRPr="00F21A76" w:rsidRDefault="0020187D" w:rsidP="00DE65B3">
            <w:pPr>
              <w:pStyle w:val="TAL"/>
              <w:rPr>
                <w:szCs w:val="18"/>
              </w:rPr>
            </w:pPr>
            <w:r w:rsidRPr="00F21A76">
              <w:rPr>
                <w:szCs w:val="18"/>
              </w:rPr>
              <w:t xml:space="preserve">This operation can be called by the SA after it has received a reply from the SUT. It can only be used when </w:t>
            </w:r>
            <w:r w:rsidRPr="00F21A76">
              <w:rPr>
                <w:rFonts w:ascii="Courier New" w:hAnsi="Courier New"/>
                <w:szCs w:val="18"/>
              </w:rPr>
              <w:t>tsiPortId</w:t>
            </w:r>
            <w:r w:rsidRPr="00F21A76">
              <w:rPr>
                <w:szCs w:val="18"/>
              </w:rPr>
              <w:t xml:space="preserve"> has been either previously mapped to a port of </w:t>
            </w:r>
            <w:r w:rsidRPr="00F21A76">
              <w:rPr>
                <w:rFonts w:ascii="Courier New" w:hAnsi="Courier New"/>
                <w:szCs w:val="18"/>
              </w:rPr>
              <w:t>componentId</w:t>
            </w:r>
            <w:r w:rsidRPr="00F21A76">
              <w:rPr>
                <w:szCs w:val="18"/>
              </w:rPr>
              <w:t xml:space="preserve"> or referenced in the previous </w:t>
            </w:r>
            <w:r w:rsidRPr="00F21A76">
              <w:rPr>
                <w:rFonts w:ascii="Courier New" w:hAnsi="Courier New"/>
                <w:szCs w:val="18"/>
              </w:rPr>
              <w:t>triExecuteTestCase</w:t>
            </w:r>
            <w:r w:rsidRPr="00F21A76">
              <w:rPr>
                <w:szCs w:val="18"/>
              </w:rPr>
              <w:t xml:space="preserve"> statement.</w:t>
            </w:r>
          </w:p>
          <w:p w14:paraId="78E2A7CA" w14:textId="77777777" w:rsidR="0020187D" w:rsidRPr="00F21A76" w:rsidRDefault="0020187D" w:rsidP="00DE65B3">
            <w:pPr>
              <w:pStyle w:val="TAL"/>
              <w:rPr>
                <w:szCs w:val="18"/>
              </w:rPr>
            </w:pPr>
            <w:r w:rsidRPr="00F21A76">
              <w:rPr>
                <w:szCs w:val="18"/>
              </w:rPr>
              <w:t xml:space="preserve">In the invocation of a </w:t>
            </w:r>
            <w:r w:rsidRPr="00F21A76">
              <w:rPr>
                <w:rFonts w:ascii="Courier New" w:hAnsi="Courier New"/>
                <w:szCs w:val="18"/>
              </w:rPr>
              <w:t>triEnqueueException</w:t>
            </w:r>
            <w:r w:rsidRPr="00F21A76">
              <w:rPr>
                <w:szCs w:val="18"/>
              </w:rPr>
              <w:t xml:space="preserve"> operation </w:t>
            </w:r>
            <w:r w:rsidRPr="00F21A76">
              <w:rPr>
                <w:rFonts w:ascii="Courier New" w:hAnsi="Courier New"/>
                <w:szCs w:val="18"/>
              </w:rPr>
              <w:t>exception</w:t>
            </w:r>
            <w:r w:rsidRPr="00F21A76">
              <w:rPr>
                <w:szCs w:val="18"/>
              </w:rPr>
              <w:t xml:space="preserve"> shall contain an encoded value.</w:t>
            </w:r>
          </w:p>
        </w:tc>
      </w:tr>
      <w:tr w:rsidR="0020187D" w:rsidRPr="00F21A76" w14:paraId="3BE2A152" w14:textId="77777777" w:rsidTr="00DE65B3">
        <w:trPr>
          <w:jc w:val="center"/>
        </w:trPr>
        <w:tc>
          <w:tcPr>
            <w:tcW w:w="1628" w:type="dxa"/>
          </w:tcPr>
          <w:p w14:paraId="3DF4E0B1" w14:textId="77777777" w:rsidR="0020187D" w:rsidRPr="00F21A76" w:rsidRDefault="0020187D" w:rsidP="00DE65B3">
            <w:pPr>
              <w:pStyle w:val="TAL"/>
              <w:rPr>
                <w:b/>
              </w:rPr>
            </w:pPr>
            <w:r w:rsidRPr="00F21A76">
              <w:rPr>
                <w:b/>
              </w:rPr>
              <w:t>Effect</w:t>
            </w:r>
          </w:p>
        </w:tc>
        <w:tc>
          <w:tcPr>
            <w:tcW w:w="8147" w:type="dxa"/>
          </w:tcPr>
          <w:p w14:paraId="765CB679" w14:textId="77777777" w:rsidR="0020187D" w:rsidRPr="00F21A76" w:rsidRDefault="0020187D" w:rsidP="00DE65B3">
            <w:pPr>
              <w:pStyle w:val="TAL"/>
              <w:rPr>
                <w:szCs w:val="18"/>
              </w:rPr>
            </w:pPr>
            <w:r w:rsidRPr="00F21A76">
              <w:rPr>
                <w:szCs w:val="18"/>
              </w:rPr>
              <w:t xml:space="preserve">The TE can enqueue this exception for the procedure call with the signature identifier </w:t>
            </w:r>
            <w:r w:rsidRPr="00F21A76">
              <w:rPr>
                <w:rFonts w:ascii="Courier New" w:hAnsi="Courier New"/>
                <w:szCs w:val="18"/>
              </w:rPr>
              <w:t>signatureId</w:t>
            </w:r>
            <w:r w:rsidRPr="00F21A76">
              <w:rPr>
                <w:szCs w:val="18"/>
              </w:rPr>
              <w:t xml:space="preserve"> at the port of the component </w:t>
            </w:r>
            <w:r w:rsidRPr="00F21A76">
              <w:rPr>
                <w:rFonts w:ascii="Courier New" w:hAnsi="Courier New"/>
                <w:szCs w:val="18"/>
              </w:rPr>
              <w:t>componentId</w:t>
            </w:r>
            <w:r w:rsidRPr="00F21A76">
              <w:rPr>
                <w:szCs w:val="18"/>
              </w:rPr>
              <w:t xml:space="preserve"> to which the TSI port </w:t>
            </w:r>
            <w:r w:rsidRPr="00F21A76">
              <w:rPr>
                <w:rFonts w:ascii="Courier New" w:hAnsi="Courier New"/>
                <w:szCs w:val="18"/>
              </w:rPr>
              <w:t>tsiPortId</w:t>
            </w:r>
            <w:r w:rsidRPr="00F21A76">
              <w:rPr>
                <w:szCs w:val="18"/>
              </w:rPr>
              <w:t xml:space="preserve"> is mapped.</w:t>
            </w:r>
          </w:p>
          <w:p w14:paraId="5DD1276E" w14:textId="77777777" w:rsidR="0020187D" w:rsidRPr="00F21A76" w:rsidRDefault="0020187D" w:rsidP="00DE65B3">
            <w:pPr>
              <w:pStyle w:val="TAL"/>
              <w:rPr>
                <w:szCs w:val="18"/>
              </w:rPr>
            </w:pPr>
            <w:r w:rsidRPr="00F21A76">
              <w:rPr>
                <w:szCs w:val="18"/>
              </w:rPr>
              <w:t>The decoding of the exception has to be done within the TE.</w:t>
            </w:r>
          </w:p>
        </w:tc>
      </w:tr>
    </w:tbl>
    <w:p w14:paraId="00539205" w14:textId="77777777" w:rsidR="0020187D" w:rsidRPr="00F21A76" w:rsidRDefault="0020187D" w:rsidP="0020187D"/>
    <w:p w14:paraId="21158B62" w14:textId="77777777" w:rsidR="0020187D" w:rsidRPr="00F21A76" w:rsidRDefault="0020187D" w:rsidP="00DD778F">
      <w:pPr>
        <w:pStyle w:val="Heading3"/>
      </w:pPr>
      <w:bookmarkStart w:id="1265" w:name="_Toc87872096"/>
      <w:r w:rsidRPr="00F21A76">
        <w:t>5.5.5</w:t>
      </w:r>
      <w:r w:rsidRPr="00F21A76">
        <w:tab/>
        <w:t>Miscellaneous operations</w:t>
      </w:r>
      <w:bookmarkEnd w:id="1265"/>
    </w:p>
    <w:p w14:paraId="5290DF9B" w14:textId="312AAD6D" w:rsidR="0020187D" w:rsidRPr="00F21A76" w:rsidRDefault="0020187D" w:rsidP="00DD778F">
      <w:pPr>
        <w:pStyle w:val="Heading4"/>
      </w:pPr>
      <w:bookmarkStart w:id="1266" w:name="_Toc87872097"/>
      <w:r w:rsidRPr="00F21A76">
        <w:t>5.5.5.1</w:t>
      </w:r>
      <w:r w:rsidRPr="00F21A76">
        <w:tab/>
      </w:r>
      <w:del w:id="1267" w:author="Tomáš Urban" w:date="2021-11-15T12:00:00Z">
        <w:r w:rsidRPr="00F21A76" w:rsidDel="00E74513">
          <w:delText xml:space="preserve">triSUTactionInformal </w:delText>
        </w:r>
      </w:del>
      <w:proofErr w:type="gramStart"/>
      <w:ins w:id="1268" w:author="Tomáš Urban" w:date="2021-11-15T12:00:00Z">
        <w:r w:rsidR="00E74513" w:rsidRPr="00F21A76">
          <w:t>triSUT</w:t>
        </w:r>
        <w:r w:rsidR="00E74513">
          <w:t>A</w:t>
        </w:r>
        <w:r w:rsidR="00E74513" w:rsidRPr="00F21A76">
          <w:t>ctionInformal</w:t>
        </w:r>
        <w:proofErr w:type="gramEnd"/>
        <w:r w:rsidR="00E74513" w:rsidRPr="00F21A76">
          <w:t xml:space="preserve"> </w:t>
        </w:r>
      </w:ins>
      <w:r w:rsidRPr="00F21A76">
        <w:t xml:space="preserve">(TE </w:t>
      </w:r>
      <w:r w:rsidRPr="00F21A76">
        <w:sym w:font="Symbol" w:char="F0AE"/>
      </w:r>
      <w:r w:rsidRPr="00F21A76">
        <w:t xml:space="preserve"> SA)</w:t>
      </w:r>
      <w:bookmarkEnd w:id="12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32165A4F" w14:textId="77777777" w:rsidTr="00DE65B3">
        <w:trPr>
          <w:jc w:val="center"/>
        </w:trPr>
        <w:tc>
          <w:tcPr>
            <w:tcW w:w="1568" w:type="dxa"/>
          </w:tcPr>
          <w:p w14:paraId="1ADF1D98" w14:textId="77777777" w:rsidR="0020187D" w:rsidRPr="00F21A76" w:rsidRDefault="0020187D" w:rsidP="00DE65B3">
            <w:pPr>
              <w:pStyle w:val="TAL"/>
              <w:rPr>
                <w:b/>
              </w:rPr>
            </w:pPr>
            <w:r w:rsidRPr="00F21A76">
              <w:rPr>
                <w:b/>
              </w:rPr>
              <w:t>Signature</w:t>
            </w:r>
          </w:p>
        </w:tc>
        <w:tc>
          <w:tcPr>
            <w:tcW w:w="8207" w:type="dxa"/>
          </w:tcPr>
          <w:p w14:paraId="7C7F135A" w14:textId="0FBD83B1" w:rsidR="0020187D" w:rsidRPr="00F21A76" w:rsidRDefault="0020187D" w:rsidP="00E74513">
            <w:pPr>
              <w:pStyle w:val="TAL"/>
              <w:rPr>
                <w:szCs w:val="18"/>
              </w:rPr>
            </w:pPr>
            <w:r w:rsidRPr="00F21A76">
              <w:rPr>
                <w:rFonts w:ascii="Courier New" w:hAnsi="Courier New"/>
                <w:szCs w:val="18"/>
              </w:rPr>
              <w:t xml:space="preserve">TriStatusType </w:t>
            </w:r>
            <w:del w:id="1269" w:author="Tomáš Urban" w:date="2021-11-15T12:00:00Z">
              <w:r w:rsidRPr="00F21A76" w:rsidDel="00E74513">
                <w:rPr>
                  <w:rFonts w:ascii="Courier New" w:hAnsi="Courier New"/>
                  <w:szCs w:val="18"/>
                </w:rPr>
                <w:delText>triSUTactionInformal</w:delText>
              </w:r>
            </w:del>
            <w:ins w:id="1270" w:author="Tomáš Urban" w:date="2021-11-15T12:00:00Z">
              <w:r w:rsidR="00E74513" w:rsidRPr="00F21A76">
                <w:rPr>
                  <w:rFonts w:ascii="Courier New" w:hAnsi="Courier New"/>
                  <w:szCs w:val="18"/>
                </w:rPr>
                <w:t>triSUT</w:t>
              </w:r>
              <w:r w:rsidR="00E74513">
                <w:rPr>
                  <w:rFonts w:ascii="Courier New" w:hAnsi="Courier New"/>
                  <w:szCs w:val="18"/>
                </w:rPr>
                <w:t>A</w:t>
              </w:r>
              <w:r w:rsidR="00E74513" w:rsidRPr="00F21A76">
                <w:rPr>
                  <w:rFonts w:ascii="Courier New" w:hAnsi="Courier New"/>
                  <w:szCs w:val="18"/>
                </w:rPr>
                <w:t>ctionInformal</w:t>
              </w:r>
            </w:ins>
            <w:r w:rsidRPr="00F21A76">
              <w:rPr>
                <w:rFonts w:ascii="Courier New" w:hAnsi="Courier New"/>
                <w:szCs w:val="18"/>
              </w:rPr>
              <w:t>(in string description)</w:t>
            </w:r>
          </w:p>
        </w:tc>
      </w:tr>
      <w:tr w:rsidR="0020187D" w:rsidRPr="00F21A76" w14:paraId="35592F08" w14:textId="77777777" w:rsidTr="00DE65B3">
        <w:trPr>
          <w:jc w:val="center"/>
        </w:trPr>
        <w:tc>
          <w:tcPr>
            <w:tcW w:w="1568" w:type="dxa"/>
          </w:tcPr>
          <w:p w14:paraId="1E9350DC" w14:textId="77777777" w:rsidR="0020187D" w:rsidRPr="00F21A76" w:rsidRDefault="0020187D" w:rsidP="00DE65B3">
            <w:pPr>
              <w:pStyle w:val="TAL"/>
              <w:rPr>
                <w:b/>
              </w:rPr>
            </w:pPr>
            <w:r w:rsidRPr="00F21A76">
              <w:rPr>
                <w:b/>
              </w:rPr>
              <w:t xml:space="preserve">In Parameters </w:t>
            </w:r>
          </w:p>
        </w:tc>
        <w:tc>
          <w:tcPr>
            <w:tcW w:w="8207" w:type="dxa"/>
          </w:tcPr>
          <w:p w14:paraId="1491B854" w14:textId="77777777" w:rsidR="0020187D" w:rsidRPr="00F21A76" w:rsidRDefault="0020187D" w:rsidP="00DE65B3">
            <w:pPr>
              <w:pStyle w:val="TAL"/>
              <w:rPr>
                <w:szCs w:val="18"/>
              </w:rPr>
            </w:pPr>
            <w:r w:rsidRPr="00F21A76">
              <w:rPr>
                <w:rFonts w:ascii="Courier New" w:hAnsi="Courier New"/>
                <w:szCs w:val="18"/>
              </w:rPr>
              <w:t>description</w:t>
            </w:r>
            <w:r w:rsidRPr="00F21A76">
              <w:rPr>
                <w:szCs w:val="18"/>
              </w:rPr>
              <w:tab/>
              <w:t>an informal description of an action to be taken on the SUT</w:t>
            </w:r>
          </w:p>
        </w:tc>
      </w:tr>
      <w:tr w:rsidR="0020187D" w:rsidRPr="00F21A76" w14:paraId="2DB1D8D8" w14:textId="77777777" w:rsidTr="00DE65B3">
        <w:trPr>
          <w:jc w:val="center"/>
        </w:trPr>
        <w:tc>
          <w:tcPr>
            <w:tcW w:w="1568" w:type="dxa"/>
          </w:tcPr>
          <w:p w14:paraId="396E0871" w14:textId="77777777" w:rsidR="0020187D" w:rsidRPr="00F21A76" w:rsidRDefault="0020187D" w:rsidP="00DE65B3">
            <w:pPr>
              <w:pStyle w:val="TAL"/>
              <w:rPr>
                <w:b/>
              </w:rPr>
            </w:pPr>
            <w:r w:rsidRPr="00F21A76">
              <w:rPr>
                <w:b/>
              </w:rPr>
              <w:t>Out Parameters</w:t>
            </w:r>
          </w:p>
        </w:tc>
        <w:tc>
          <w:tcPr>
            <w:tcW w:w="8207" w:type="dxa"/>
          </w:tcPr>
          <w:p w14:paraId="4D46BC47" w14:textId="77777777" w:rsidR="0020187D" w:rsidRPr="00F21A76" w:rsidRDefault="0020187D" w:rsidP="00DE65B3">
            <w:pPr>
              <w:pStyle w:val="TAL"/>
              <w:rPr>
                <w:szCs w:val="18"/>
              </w:rPr>
            </w:pPr>
            <w:r w:rsidRPr="00F21A76">
              <w:rPr>
                <w:szCs w:val="18"/>
              </w:rPr>
              <w:t>n.a.</w:t>
            </w:r>
          </w:p>
        </w:tc>
      </w:tr>
      <w:tr w:rsidR="0020187D" w:rsidRPr="00F21A76" w14:paraId="063654EE" w14:textId="77777777" w:rsidTr="00DE65B3">
        <w:trPr>
          <w:jc w:val="center"/>
        </w:trPr>
        <w:tc>
          <w:tcPr>
            <w:tcW w:w="1568" w:type="dxa"/>
          </w:tcPr>
          <w:p w14:paraId="1AD8A346" w14:textId="77777777" w:rsidR="0020187D" w:rsidRPr="00F21A76" w:rsidRDefault="0020187D" w:rsidP="00DE65B3">
            <w:pPr>
              <w:pStyle w:val="TAL"/>
              <w:rPr>
                <w:b/>
              </w:rPr>
            </w:pPr>
            <w:r w:rsidRPr="00F21A76">
              <w:rPr>
                <w:b/>
              </w:rPr>
              <w:t>Return Value</w:t>
            </w:r>
          </w:p>
        </w:tc>
        <w:tc>
          <w:tcPr>
            <w:tcW w:w="8207" w:type="dxa"/>
          </w:tcPr>
          <w:p w14:paraId="03FC6EE1"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triSUTactionInformal</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08A1B880" w14:textId="77777777" w:rsidTr="00DE65B3">
        <w:trPr>
          <w:jc w:val="center"/>
        </w:trPr>
        <w:tc>
          <w:tcPr>
            <w:tcW w:w="1568" w:type="dxa"/>
          </w:tcPr>
          <w:p w14:paraId="6D64E1DC" w14:textId="77777777" w:rsidR="0020187D" w:rsidRPr="00F21A76" w:rsidRDefault="0020187D" w:rsidP="00DE65B3">
            <w:pPr>
              <w:pStyle w:val="TAL"/>
              <w:rPr>
                <w:b/>
              </w:rPr>
            </w:pPr>
            <w:r w:rsidRPr="00F21A76">
              <w:rPr>
                <w:b/>
              </w:rPr>
              <w:t>Constraints</w:t>
            </w:r>
          </w:p>
        </w:tc>
        <w:tc>
          <w:tcPr>
            <w:tcW w:w="8207" w:type="dxa"/>
          </w:tcPr>
          <w:p w14:paraId="5239A5FD" w14:textId="7C561826" w:rsidR="0020187D" w:rsidRPr="00F21A76" w:rsidRDefault="0020187D" w:rsidP="00DE65B3">
            <w:pPr>
              <w:pStyle w:val="TAL"/>
              <w:rPr>
                <w:szCs w:val="18"/>
              </w:rPr>
            </w:pPr>
            <w:r w:rsidRPr="00F21A76">
              <w:rPr>
                <w:szCs w:val="18"/>
              </w:rPr>
              <w:t>This operation is called by the TE when it executes a TTCN</w:t>
            </w:r>
            <w:r w:rsidRPr="00F21A76">
              <w:rPr>
                <w:szCs w:val="18"/>
              </w:rPr>
              <w:noBreakHyphen/>
              <w:t xml:space="preserve">3 SUT action operation, which only contains a </w:t>
            </w:r>
            <w:ins w:id="1271" w:author="Tomáš Urban" w:date="2021-11-15T12:00:00Z">
              <w:r w:rsidR="00E74513">
                <w:rPr>
                  <w:szCs w:val="18"/>
                </w:rPr>
                <w:t xml:space="preserve">single character </w:t>
              </w:r>
            </w:ins>
            <w:r w:rsidRPr="00F21A76">
              <w:rPr>
                <w:szCs w:val="18"/>
              </w:rPr>
              <w:t>string</w:t>
            </w:r>
            <w:ins w:id="1272" w:author="Tomáš Urban" w:date="2021-11-15T12:00:00Z">
              <w:r w:rsidR="00E74513">
                <w:rPr>
                  <w:szCs w:val="18"/>
                </w:rPr>
                <w:t xml:space="preserve"> </w:t>
              </w:r>
            </w:ins>
            <w:ins w:id="1273" w:author="Tomáš Urban" w:date="2021-11-15T12:01:00Z">
              <w:r w:rsidR="00E74513">
                <w:rPr>
                  <w:szCs w:val="18"/>
                </w:rPr>
                <w:t>literal as an argument</w:t>
              </w:r>
            </w:ins>
            <w:r w:rsidRPr="00F21A76">
              <w:rPr>
                <w:szCs w:val="18"/>
              </w:rPr>
              <w:t>.</w:t>
            </w:r>
          </w:p>
        </w:tc>
      </w:tr>
      <w:tr w:rsidR="0020187D" w:rsidRPr="00F21A76" w14:paraId="7F7C2FE5" w14:textId="77777777" w:rsidTr="00441693">
        <w:trPr>
          <w:trHeight w:val="530"/>
          <w:jc w:val="center"/>
        </w:trPr>
        <w:tc>
          <w:tcPr>
            <w:tcW w:w="1568" w:type="dxa"/>
          </w:tcPr>
          <w:p w14:paraId="3F2FB4F5" w14:textId="77777777" w:rsidR="0020187D" w:rsidRPr="00F21A76" w:rsidRDefault="0020187D" w:rsidP="00DE65B3">
            <w:pPr>
              <w:pStyle w:val="TAL"/>
              <w:rPr>
                <w:b/>
              </w:rPr>
            </w:pPr>
            <w:r w:rsidRPr="00F21A76">
              <w:rPr>
                <w:b/>
              </w:rPr>
              <w:t>Effect</w:t>
            </w:r>
          </w:p>
        </w:tc>
        <w:tc>
          <w:tcPr>
            <w:tcW w:w="8207" w:type="dxa"/>
          </w:tcPr>
          <w:p w14:paraId="243DE629" w14:textId="77777777" w:rsidR="0020187D" w:rsidRPr="00F21A76" w:rsidRDefault="0020187D" w:rsidP="00DE65B3">
            <w:pPr>
              <w:pStyle w:val="TAL"/>
              <w:rPr>
                <w:szCs w:val="18"/>
              </w:rPr>
            </w:pPr>
            <w:r w:rsidRPr="00F21A76">
              <w:rPr>
                <w:szCs w:val="18"/>
              </w:rPr>
              <w:t>On invocation of this operation the SA shall initiate the described actions to be taken on the SUT</w:t>
            </w:r>
            <w:proofErr w:type="gramStart"/>
            <w:r w:rsidRPr="00F21A76">
              <w:rPr>
                <w:szCs w:val="18"/>
              </w:rPr>
              <w:t>,</w:t>
            </w:r>
            <w:proofErr w:type="gramEnd"/>
            <w:r w:rsidR="00A60221" w:rsidRPr="00F21A76">
              <w:rPr>
                <w:szCs w:val="18"/>
              </w:rPr>
              <w:br/>
            </w:r>
            <w:r w:rsidRPr="00F21A76">
              <w:rPr>
                <w:szCs w:val="18"/>
              </w:rPr>
              <w:t>e.g. turn on, initialize, or send a message to the SUT.</w:t>
            </w:r>
          </w:p>
          <w:p w14:paraId="75B36D7C" w14:textId="1CA0673C" w:rsidR="0020187D" w:rsidRPr="00F21A76" w:rsidRDefault="0020187D" w:rsidP="00E74513">
            <w:pPr>
              <w:pStyle w:val="TAL"/>
              <w:rPr>
                <w:szCs w:val="18"/>
              </w:rPr>
            </w:pPr>
            <w:r w:rsidRPr="00F21A76">
              <w:rPr>
                <w:szCs w:val="18"/>
              </w:rPr>
              <w:t xml:space="preserve">The </w:t>
            </w:r>
            <w:del w:id="1274" w:author="Tomáš Urban" w:date="2021-11-15T12:01:00Z">
              <w:r w:rsidRPr="00F21A76" w:rsidDel="00E74513">
                <w:rPr>
                  <w:rFonts w:ascii="Courier New" w:hAnsi="Courier New"/>
                  <w:szCs w:val="18"/>
                </w:rPr>
                <w:delText>triSUTactionInformal</w:delText>
              </w:r>
              <w:r w:rsidRPr="00F21A76" w:rsidDel="00E74513">
                <w:rPr>
                  <w:szCs w:val="18"/>
                </w:rPr>
                <w:delText xml:space="preserve"> </w:delText>
              </w:r>
            </w:del>
            <w:ins w:id="1275" w:author="Tomáš Urban" w:date="2021-11-15T12:01:00Z">
              <w:r w:rsidR="00E74513" w:rsidRPr="00F21A76">
                <w:rPr>
                  <w:rFonts w:ascii="Courier New" w:hAnsi="Courier New"/>
                  <w:szCs w:val="18"/>
                </w:rPr>
                <w:t>triSUT</w:t>
              </w:r>
              <w:r w:rsidR="00E74513">
                <w:rPr>
                  <w:rFonts w:ascii="Courier New" w:hAnsi="Courier New"/>
                  <w:szCs w:val="18"/>
                </w:rPr>
                <w:t>A</w:t>
              </w:r>
              <w:r w:rsidR="00E74513" w:rsidRPr="00F21A76">
                <w:rPr>
                  <w:rFonts w:ascii="Courier New" w:hAnsi="Courier New"/>
                  <w:szCs w:val="18"/>
                </w:rPr>
                <w:t>ctionInformal</w:t>
              </w:r>
              <w:r w:rsidR="00E74513" w:rsidRPr="00F21A76">
                <w:rPr>
                  <w:szCs w:val="18"/>
                </w:rPr>
                <w:t xml:space="preserve"> </w:t>
              </w:r>
            </w:ins>
            <w:r w:rsidRPr="00F21A76">
              <w:rPr>
                <w:szCs w:val="18"/>
              </w:rPr>
              <w:t xml:space="preserve">operation returns </w:t>
            </w:r>
            <w:r w:rsidRPr="00F21A76">
              <w:rPr>
                <w:i/>
                <w:szCs w:val="18"/>
              </w:rPr>
              <w:t>TRI_OK</w:t>
            </w:r>
            <w:r w:rsidRPr="00F21A76">
              <w:rPr>
                <w:szCs w:val="18"/>
              </w:rPr>
              <w:t xml:space="preserve"> on successful execution of the operation, </w:t>
            </w:r>
            <w:r w:rsidRPr="00F21A76">
              <w:rPr>
                <w:i/>
                <w:szCs w:val="18"/>
              </w:rPr>
              <w:t xml:space="preserve">TRI_Error </w:t>
            </w:r>
            <w:r w:rsidRPr="00F21A76">
              <w:rPr>
                <w:szCs w:val="18"/>
              </w:rPr>
              <w:t>otherwise. Notice that the return value of this TRI operation does not make any statement about the success or failure of the actions to be taken on the SUT.</w:t>
            </w:r>
          </w:p>
        </w:tc>
      </w:tr>
    </w:tbl>
    <w:p w14:paraId="2A512905" w14:textId="77777777" w:rsidR="00E74513" w:rsidRDefault="00E74513" w:rsidP="00E74513">
      <w:pPr>
        <w:pStyle w:val="Heading4"/>
        <w:rPr>
          <w:ins w:id="1276" w:author="Tomáš Urban" w:date="2021-11-15T12:01:00Z"/>
        </w:rPr>
      </w:pPr>
      <w:bookmarkStart w:id="1277" w:name="_Toc87872098"/>
      <w:ins w:id="1278" w:author="Tomáš Urban" w:date="2021-11-15T12:01:00Z">
        <w:r>
          <w:t>5.5.5.2</w:t>
        </w:r>
        <w:r>
          <w:tab/>
        </w:r>
        <w:proofErr w:type="gramStart"/>
        <w:r>
          <w:t>triSUTActionParam</w:t>
        </w:r>
        <w:proofErr w:type="gramEnd"/>
        <w:r>
          <w:t xml:space="preserve"> (TE </w:t>
        </w:r>
        <w:r>
          <w:sym w:font="Symbol" w:char="F0AE"/>
        </w:r>
        <w:r>
          <w:t xml:space="preserve"> SA)</w:t>
        </w:r>
        <w:bookmarkEnd w:id="1277"/>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E74513" w14:paraId="2A9B8478" w14:textId="77777777" w:rsidTr="00E74513">
        <w:trPr>
          <w:jc w:val="center"/>
          <w:ins w:id="1279" w:author="Tomáš Urban" w:date="2021-11-15T12:01:00Z"/>
        </w:trPr>
        <w:tc>
          <w:tcPr>
            <w:tcW w:w="1568" w:type="dxa"/>
            <w:tcBorders>
              <w:top w:val="single" w:sz="4" w:space="0" w:color="auto"/>
              <w:left w:val="single" w:sz="4" w:space="0" w:color="auto"/>
              <w:bottom w:val="single" w:sz="4" w:space="0" w:color="auto"/>
              <w:right w:val="single" w:sz="4" w:space="0" w:color="auto"/>
            </w:tcBorders>
            <w:hideMark/>
          </w:tcPr>
          <w:p w14:paraId="069F7AC3" w14:textId="77777777" w:rsidR="00E74513" w:rsidRDefault="00E74513">
            <w:pPr>
              <w:pStyle w:val="TAL"/>
              <w:rPr>
                <w:ins w:id="1280" w:author="Tomáš Urban" w:date="2021-11-15T12:01:00Z"/>
                <w:b/>
              </w:rPr>
            </w:pPr>
            <w:ins w:id="1281" w:author="Tomáš Urban" w:date="2021-11-15T12:01:00Z">
              <w:r>
                <w:rPr>
                  <w:b/>
                </w:rPr>
                <w:t>Signature</w:t>
              </w:r>
            </w:ins>
          </w:p>
        </w:tc>
        <w:tc>
          <w:tcPr>
            <w:tcW w:w="8207" w:type="dxa"/>
            <w:tcBorders>
              <w:top w:val="single" w:sz="4" w:space="0" w:color="auto"/>
              <w:left w:val="single" w:sz="4" w:space="0" w:color="auto"/>
              <w:bottom w:val="single" w:sz="4" w:space="0" w:color="auto"/>
              <w:right w:val="single" w:sz="4" w:space="0" w:color="auto"/>
            </w:tcBorders>
            <w:hideMark/>
          </w:tcPr>
          <w:p w14:paraId="2F354B6E" w14:textId="77777777" w:rsidR="00E74513" w:rsidRDefault="00E74513">
            <w:pPr>
              <w:pStyle w:val="TAL"/>
              <w:rPr>
                <w:ins w:id="1282" w:author="Tomáš Urban" w:date="2021-11-15T12:01:00Z"/>
                <w:szCs w:val="18"/>
              </w:rPr>
            </w:pPr>
            <w:ins w:id="1283" w:author="Tomáš Urban" w:date="2021-11-15T12:01:00Z">
              <w:r>
                <w:rPr>
                  <w:rFonts w:ascii="Courier New" w:hAnsi="Courier New"/>
                  <w:szCs w:val="18"/>
                </w:rPr>
                <w:t>TriStatusType triSUTActionParam(in TriParameterListType parameterList)</w:t>
              </w:r>
            </w:ins>
          </w:p>
        </w:tc>
      </w:tr>
      <w:tr w:rsidR="00E74513" w14:paraId="2971FF67" w14:textId="77777777" w:rsidTr="00E74513">
        <w:trPr>
          <w:jc w:val="center"/>
          <w:ins w:id="1284" w:author="Tomáš Urban" w:date="2021-11-15T12:01:00Z"/>
        </w:trPr>
        <w:tc>
          <w:tcPr>
            <w:tcW w:w="1568" w:type="dxa"/>
            <w:tcBorders>
              <w:top w:val="single" w:sz="4" w:space="0" w:color="auto"/>
              <w:left w:val="single" w:sz="4" w:space="0" w:color="auto"/>
              <w:bottom w:val="single" w:sz="4" w:space="0" w:color="auto"/>
              <w:right w:val="single" w:sz="4" w:space="0" w:color="auto"/>
            </w:tcBorders>
            <w:hideMark/>
          </w:tcPr>
          <w:p w14:paraId="2B35AA57" w14:textId="77777777" w:rsidR="00E74513" w:rsidRDefault="00E74513">
            <w:pPr>
              <w:pStyle w:val="TAL"/>
              <w:rPr>
                <w:ins w:id="1285" w:author="Tomáš Urban" w:date="2021-11-15T12:01:00Z"/>
                <w:b/>
              </w:rPr>
            </w:pPr>
            <w:ins w:id="1286" w:author="Tomáš Urban" w:date="2021-11-15T12:01:00Z">
              <w:r>
                <w:rPr>
                  <w:b/>
                </w:rPr>
                <w:t xml:space="preserve">In Parameters </w:t>
              </w:r>
            </w:ins>
          </w:p>
        </w:tc>
        <w:tc>
          <w:tcPr>
            <w:tcW w:w="8207" w:type="dxa"/>
            <w:tcBorders>
              <w:top w:val="single" w:sz="4" w:space="0" w:color="auto"/>
              <w:left w:val="single" w:sz="4" w:space="0" w:color="auto"/>
              <w:bottom w:val="single" w:sz="4" w:space="0" w:color="auto"/>
              <w:right w:val="single" w:sz="4" w:space="0" w:color="auto"/>
            </w:tcBorders>
            <w:hideMark/>
          </w:tcPr>
          <w:p w14:paraId="44D48EAB" w14:textId="77777777" w:rsidR="00E74513" w:rsidRDefault="00E74513">
            <w:pPr>
              <w:pStyle w:val="TAL"/>
              <w:rPr>
                <w:ins w:id="1287" w:author="Tomáš Urban" w:date="2021-11-15T12:01:00Z"/>
                <w:szCs w:val="18"/>
              </w:rPr>
            </w:pPr>
            <w:ins w:id="1288" w:author="Tomáš Urban" w:date="2021-11-15T12:01:00Z">
              <w:r>
                <w:rPr>
                  <w:rFonts w:ascii="Courier New" w:hAnsi="Courier New"/>
                  <w:szCs w:val="18"/>
                </w:rPr>
                <w:t>params</w:t>
              </w:r>
              <w:r>
                <w:rPr>
                  <w:szCs w:val="18"/>
                </w:rPr>
                <w:tab/>
                <w:t>encoded parameters of an action to be taken on the SUT</w:t>
              </w:r>
            </w:ins>
          </w:p>
        </w:tc>
      </w:tr>
      <w:tr w:rsidR="00E74513" w14:paraId="18C07E99" w14:textId="77777777" w:rsidTr="00E74513">
        <w:trPr>
          <w:jc w:val="center"/>
          <w:ins w:id="1289" w:author="Tomáš Urban" w:date="2021-11-15T12:01:00Z"/>
        </w:trPr>
        <w:tc>
          <w:tcPr>
            <w:tcW w:w="1568" w:type="dxa"/>
            <w:tcBorders>
              <w:top w:val="single" w:sz="4" w:space="0" w:color="auto"/>
              <w:left w:val="single" w:sz="4" w:space="0" w:color="auto"/>
              <w:bottom w:val="single" w:sz="4" w:space="0" w:color="auto"/>
              <w:right w:val="single" w:sz="4" w:space="0" w:color="auto"/>
            </w:tcBorders>
            <w:hideMark/>
          </w:tcPr>
          <w:p w14:paraId="155FDE9F" w14:textId="77777777" w:rsidR="00E74513" w:rsidRDefault="00E74513">
            <w:pPr>
              <w:pStyle w:val="TAL"/>
              <w:rPr>
                <w:ins w:id="1290" w:author="Tomáš Urban" w:date="2021-11-15T12:01:00Z"/>
                <w:b/>
              </w:rPr>
            </w:pPr>
            <w:ins w:id="1291" w:author="Tomáš Urban" w:date="2021-11-15T12:01:00Z">
              <w:r>
                <w:rPr>
                  <w:b/>
                </w:rPr>
                <w:t>Out Parameters</w:t>
              </w:r>
            </w:ins>
          </w:p>
        </w:tc>
        <w:tc>
          <w:tcPr>
            <w:tcW w:w="8207" w:type="dxa"/>
            <w:tcBorders>
              <w:top w:val="single" w:sz="4" w:space="0" w:color="auto"/>
              <w:left w:val="single" w:sz="4" w:space="0" w:color="auto"/>
              <w:bottom w:val="single" w:sz="4" w:space="0" w:color="auto"/>
              <w:right w:val="single" w:sz="4" w:space="0" w:color="auto"/>
            </w:tcBorders>
            <w:hideMark/>
          </w:tcPr>
          <w:p w14:paraId="19EC4930" w14:textId="77777777" w:rsidR="00E74513" w:rsidRDefault="00E74513">
            <w:pPr>
              <w:pStyle w:val="TAL"/>
              <w:rPr>
                <w:ins w:id="1292" w:author="Tomáš Urban" w:date="2021-11-15T12:01:00Z"/>
                <w:szCs w:val="18"/>
              </w:rPr>
            </w:pPr>
            <w:ins w:id="1293" w:author="Tomáš Urban" w:date="2021-11-15T12:01:00Z">
              <w:r>
                <w:rPr>
                  <w:szCs w:val="18"/>
                </w:rPr>
                <w:t>n.a.</w:t>
              </w:r>
            </w:ins>
          </w:p>
        </w:tc>
      </w:tr>
      <w:tr w:rsidR="00E74513" w14:paraId="76D29522" w14:textId="77777777" w:rsidTr="00E74513">
        <w:trPr>
          <w:jc w:val="center"/>
          <w:ins w:id="1294" w:author="Tomáš Urban" w:date="2021-11-15T12:01:00Z"/>
        </w:trPr>
        <w:tc>
          <w:tcPr>
            <w:tcW w:w="1568" w:type="dxa"/>
            <w:tcBorders>
              <w:top w:val="single" w:sz="4" w:space="0" w:color="auto"/>
              <w:left w:val="single" w:sz="4" w:space="0" w:color="auto"/>
              <w:bottom w:val="single" w:sz="4" w:space="0" w:color="auto"/>
              <w:right w:val="single" w:sz="4" w:space="0" w:color="auto"/>
            </w:tcBorders>
            <w:hideMark/>
          </w:tcPr>
          <w:p w14:paraId="2BC563FD" w14:textId="77777777" w:rsidR="00E74513" w:rsidRDefault="00E74513">
            <w:pPr>
              <w:pStyle w:val="TAL"/>
              <w:rPr>
                <w:ins w:id="1295" w:author="Tomáš Urban" w:date="2021-11-15T12:01:00Z"/>
                <w:b/>
              </w:rPr>
            </w:pPr>
            <w:ins w:id="1296" w:author="Tomáš Urban" w:date="2021-11-15T12:01:00Z">
              <w:r>
                <w:rPr>
                  <w:b/>
                </w:rPr>
                <w:t>Return Value</w:t>
              </w:r>
            </w:ins>
          </w:p>
        </w:tc>
        <w:tc>
          <w:tcPr>
            <w:tcW w:w="8207" w:type="dxa"/>
            <w:tcBorders>
              <w:top w:val="single" w:sz="4" w:space="0" w:color="auto"/>
              <w:left w:val="single" w:sz="4" w:space="0" w:color="auto"/>
              <w:bottom w:val="single" w:sz="4" w:space="0" w:color="auto"/>
              <w:right w:val="single" w:sz="4" w:space="0" w:color="auto"/>
            </w:tcBorders>
            <w:hideMark/>
          </w:tcPr>
          <w:p w14:paraId="4E99A16C" w14:textId="77777777" w:rsidR="00E74513" w:rsidRDefault="00E74513">
            <w:pPr>
              <w:pStyle w:val="TAL"/>
              <w:rPr>
                <w:ins w:id="1297" w:author="Tomáš Urban" w:date="2021-11-15T12:01:00Z"/>
                <w:szCs w:val="18"/>
              </w:rPr>
            </w:pPr>
            <w:ins w:id="1298" w:author="Tomáš Urban" w:date="2021-11-15T12:01:00Z">
              <w:r>
                <w:rPr>
                  <w:szCs w:val="18"/>
                </w:rPr>
                <w:t xml:space="preserve">The return status of the </w:t>
              </w:r>
              <w:r>
                <w:rPr>
                  <w:rFonts w:ascii="Courier New" w:hAnsi="Courier New"/>
                  <w:szCs w:val="18"/>
                </w:rPr>
                <w:t>triSUTactionParam</w:t>
              </w:r>
              <w:r>
                <w:rPr>
                  <w:szCs w:val="18"/>
                </w:rPr>
                <w:t xml:space="preserve"> operation. The return status indicates the local success (</w:t>
              </w:r>
              <w:r>
                <w:rPr>
                  <w:b/>
                  <w:i/>
                  <w:szCs w:val="18"/>
                </w:rPr>
                <w:t>TRI_OK</w:t>
              </w:r>
              <w:r>
                <w:rPr>
                  <w:szCs w:val="18"/>
                </w:rPr>
                <w:t>) or failure (</w:t>
              </w:r>
              <w:r>
                <w:rPr>
                  <w:b/>
                  <w:i/>
                  <w:szCs w:val="18"/>
                </w:rPr>
                <w:t>TRI_Error</w:t>
              </w:r>
              <w:r>
                <w:rPr>
                  <w:szCs w:val="18"/>
                </w:rPr>
                <w:t>) of the operation.</w:t>
              </w:r>
            </w:ins>
          </w:p>
        </w:tc>
      </w:tr>
      <w:tr w:rsidR="00E74513" w14:paraId="1D9F8A9A" w14:textId="77777777" w:rsidTr="00E74513">
        <w:trPr>
          <w:jc w:val="center"/>
          <w:ins w:id="1299" w:author="Tomáš Urban" w:date="2021-11-15T12:01:00Z"/>
        </w:trPr>
        <w:tc>
          <w:tcPr>
            <w:tcW w:w="1568" w:type="dxa"/>
            <w:tcBorders>
              <w:top w:val="single" w:sz="4" w:space="0" w:color="auto"/>
              <w:left w:val="single" w:sz="4" w:space="0" w:color="auto"/>
              <w:bottom w:val="single" w:sz="4" w:space="0" w:color="auto"/>
              <w:right w:val="single" w:sz="4" w:space="0" w:color="auto"/>
            </w:tcBorders>
            <w:hideMark/>
          </w:tcPr>
          <w:p w14:paraId="07B01E95" w14:textId="77777777" w:rsidR="00E74513" w:rsidRDefault="00E74513">
            <w:pPr>
              <w:pStyle w:val="TAL"/>
              <w:rPr>
                <w:ins w:id="1300" w:author="Tomáš Urban" w:date="2021-11-15T12:01:00Z"/>
                <w:b/>
              </w:rPr>
            </w:pPr>
            <w:ins w:id="1301" w:author="Tomáš Urban" w:date="2021-11-15T12:01:00Z">
              <w:r>
                <w:rPr>
                  <w:b/>
                </w:rPr>
                <w:t>Constraints</w:t>
              </w:r>
            </w:ins>
          </w:p>
        </w:tc>
        <w:tc>
          <w:tcPr>
            <w:tcW w:w="8207" w:type="dxa"/>
            <w:tcBorders>
              <w:top w:val="single" w:sz="4" w:space="0" w:color="auto"/>
              <w:left w:val="single" w:sz="4" w:space="0" w:color="auto"/>
              <w:bottom w:val="single" w:sz="4" w:space="0" w:color="auto"/>
              <w:right w:val="single" w:sz="4" w:space="0" w:color="auto"/>
            </w:tcBorders>
            <w:hideMark/>
          </w:tcPr>
          <w:p w14:paraId="0A91FCE5" w14:textId="77777777" w:rsidR="00E74513" w:rsidRDefault="00E74513">
            <w:pPr>
              <w:pStyle w:val="TAL"/>
              <w:rPr>
                <w:ins w:id="1302" w:author="Tomáš Urban" w:date="2021-11-15T12:01:00Z"/>
                <w:szCs w:val="18"/>
              </w:rPr>
            </w:pPr>
            <w:ins w:id="1303" w:author="Tomáš Urban" w:date="2021-11-15T12:01:00Z">
              <w:r>
                <w:rPr>
                  <w:szCs w:val="18"/>
                </w:rPr>
                <w:t>This operation is called by the TE when it executes a TTCN</w:t>
              </w:r>
              <w:r>
                <w:rPr>
                  <w:szCs w:val="18"/>
                </w:rPr>
                <w:noBreakHyphen/>
                <w:t>3 SUT action operation, which either contains multiple arguments or a single argument that is not a character string literal.</w:t>
              </w:r>
            </w:ins>
          </w:p>
        </w:tc>
      </w:tr>
      <w:tr w:rsidR="00E74513" w14:paraId="5CCA126A" w14:textId="77777777" w:rsidTr="00E74513">
        <w:trPr>
          <w:trHeight w:val="530"/>
          <w:jc w:val="center"/>
          <w:ins w:id="1304" w:author="Tomáš Urban" w:date="2021-11-15T12:01:00Z"/>
        </w:trPr>
        <w:tc>
          <w:tcPr>
            <w:tcW w:w="1568" w:type="dxa"/>
            <w:tcBorders>
              <w:top w:val="single" w:sz="4" w:space="0" w:color="auto"/>
              <w:left w:val="single" w:sz="4" w:space="0" w:color="auto"/>
              <w:bottom w:val="single" w:sz="4" w:space="0" w:color="auto"/>
              <w:right w:val="single" w:sz="4" w:space="0" w:color="auto"/>
            </w:tcBorders>
            <w:hideMark/>
          </w:tcPr>
          <w:p w14:paraId="0C94EC46" w14:textId="77777777" w:rsidR="00E74513" w:rsidRDefault="00E74513">
            <w:pPr>
              <w:pStyle w:val="TAL"/>
              <w:rPr>
                <w:ins w:id="1305" w:author="Tomáš Urban" w:date="2021-11-15T12:01:00Z"/>
                <w:b/>
              </w:rPr>
            </w:pPr>
            <w:ins w:id="1306" w:author="Tomáš Urban" w:date="2021-11-15T12:01:00Z">
              <w:r>
                <w:rPr>
                  <w:b/>
                </w:rPr>
                <w:t>Effect</w:t>
              </w:r>
            </w:ins>
          </w:p>
        </w:tc>
        <w:tc>
          <w:tcPr>
            <w:tcW w:w="8207" w:type="dxa"/>
            <w:tcBorders>
              <w:top w:val="single" w:sz="4" w:space="0" w:color="auto"/>
              <w:left w:val="single" w:sz="4" w:space="0" w:color="auto"/>
              <w:bottom w:val="single" w:sz="4" w:space="0" w:color="auto"/>
              <w:right w:val="single" w:sz="4" w:space="0" w:color="auto"/>
            </w:tcBorders>
            <w:hideMark/>
          </w:tcPr>
          <w:p w14:paraId="4838E0FE" w14:textId="77777777" w:rsidR="00E74513" w:rsidRDefault="00E74513">
            <w:pPr>
              <w:pStyle w:val="TAL"/>
              <w:rPr>
                <w:ins w:id="1307" w:author="Tomáš Urban" w:date="2021-11-15T12:01:00Z"/>
                <w:szCs w:val="18"/>
              </w:rPr>
            </w:pPr>
            <w:ins w:id="1308" w:author="Tomáš Urban" w:date="2021-11-15T12:01:00Z">
              <w:r>
                <w:rPr>
                  <w:szCs w:val="18"/>
                </w:rPr>
                <w:t>On invocation of this operation the SA shall initiate the described actions to be taken on the SUT</w:t>
              </w:r>
              <w:proofErr w:type="gramStart"/>
              <w:r>
                <w:rPr>
                  <w:szCs w:val="18"/>
                </w:rPr>
                <w:t>,</w:t>
              </w:r>
              <w:proofErr w:type="gramEnd"/>
              <w:r>
                <w:rPr>
                  <w:szCs w:val="18"/>
                </w:rPr>
                <w:br/>
                <w:t>e.g. turn on, initialize, or send a message to the SUT.</w:t>
              </w:r>
            </w:ins>
          </w:p>
          <w:p w14:paraId="491C4684" w14:textId="77777777" w:rsidR="00E74513" w:rsidRDefault="00E74513">
            <w:pPr>
              <w:pStyle w:val="TAL"/>
              <w:rPr>
                <w:ins w:id="1309" w:author="Tomáš Urban" w:date="2021-11-15T12:01:00Z"/>
                <w:szCs w:val="18"/>
              </w:rPr>
            </w:pPr>
            <w:ins w:id="1310" w:author="Tomáš Urban" w:date="2021-11-15T12:01:00Z">
              <w:r>
                <w:rPr>
                  <w:szCs w:val="18"/>
                </w:rPr>
                <w:t xml:space="preserve">The </w:t>
              </w:r>
              <w:r>
                <w:rPr>
                  <w:rFonts w:ascii="Courier New" w:hAnsi="Courier New"/>
                  <w:szCs w:val="18"/>
                </w:rPr>
                <w:t>triSUTActionParam</w:t>
              </w:r>
              <w:r>
                <w:rPr>
                  <w:szCs w:val="18"/>
                </w:rPr>
                <w:t xml:space="preserve"> operation returns </w:t>
              </w:r>
              <w:r>
                <w:rPr>
                  <w:i/>
                  <w:szCs w:val="18"/>
                </w:rPr>
                <w:t>TRI_OK</w:t>
              </w:r>
              <w:r>
                <w:rPr>
                  <w:szCs w:val="18"/>
                </w:rPr>
                <w:t xml:space="preserve"> on successful execution of the operation, </w:t>
              </w:r>
              <w:r>
                <w:rPr>
                  <w:i/>
                  <w:szCs w:val="18"/>
                </w:rPr>
                <w:t xml:space="preserve">TRI_Error </w:t>
              </w:r>
              <w:r>
                <w:rPr>
                  <w:szCs w:val="18"/>
                </w:rPr>
                <w:t>otherwise. Notice that the return value of this TRI operation does not make any statement about the success or failure of the actions to be taken on the SUT.</w:t>
              </w:r>
            </w:ins>
          </w:p>
        </w:tc>
      </w:tr>
    </w:tbl>
    <w:p w14:paraId="5A465C26" w14:textId="77777777" w:rsidR="0020187D" w:rsidRPr="00F21A76" w:rsidRDefault="0020187D" w:rsidP="0020187D"/>
    <w:p w14:paraId="584A16AA" w14:textId="77777777" w:rsidR="0020187D" w:rsidRPr="00F21A76" w:rsidRDefault="0020187D" w:rsidP="00DD778F">
      <w:pPr>
        <w:pStyle w:val="Heading2"/>
      </w:pPr>
      <w:bookmarkStart w:id="1311" w:name="clause_TRI_Platform_Interface"/>
      <w:bookmarkStart w:id="1312" w:name="_Toc87872099"/>
      <w:r w:rsidRPr="00F21A76">
        <w:lastRenderedPageBreak/>
        <w:t>5.6</w:t>
      </w:r>
      <w:bookmarkEnd w:id="1311"/>
      <w:r w:rsidRPr="00F21A76">
        <w:tab/>
        <w:t>Platform interface operations</w:t>
      </w:r>
      <w:bookmarkEnd w:id="1312"/>
    </w:p>
    <w:p w14:paraId="2D545113" w14:textId="77777777" w:rsidR="0020187D" w:rsidRPr="00F21A76" w:rsidRDefault="0020187D" w:rsidP="00DD778F">
      <w:pPr>
        <w:pStyle w:val="Heading3"/>
      </w:pPr>
      <w:bookmarkStart w:id="1313" w:name="_Toc87872100"/>
      <w:r w:rsidRPr="00F21A76">
        <w:t>5.6.1</w:t>
      </w:r>
      <w:r w:rsidRPr="00F21A76">
        <w:tab/>
      </w:r>
      <w:proofErr w:type="gramStart"/>
      <w:r w:rsidRPr="00F21A76">
        <w:t>triPAReset</w:t>
      </w:r>
      <w:proofErr w:type="gramEnd"/>
      <w:r w:rsidRPr="00F21A76">
        <w:t xml:space="preserve"> (TE </w:t>
      </w:r>
      <w:r w:rsidRPr="00F21A76">
        <w:sym w:font="Symbol" w:char="F0AE"/>
      </w:r>
      <w:r w:rsidRPr="00F21A76">
        <w:t xml:space="preserve"> PA)</w:t>
      </w:r>
      <w:bookmarkEnd w:id="13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6E972A2B" w14:textId="77777777" w:rsidTr="00DE65B3">
        <w:trPr>
          <w:jc w:val="center"/>
        </w:trPr>
        <w:tc>
          <w:tcPr>
            <w:tcW w:w="1568" w:type="dxa"/>
          </w:tcPr>
          <w:p w14:paraId="16B70D29" w14:textId="77777777" w:rsidR="0020187D" w:rsidRPr="00F21A76" w:rsidRDefault="0020187D" w:rsidP="00C4197A">
            <w:pPr>
              <w:pStyle w:val="TAL"/>
              <w:keepLines w:val="0"/>
              <w:rPr>
                <w:b/>
              </w:rPr>
            </w:pPr>
            <w:r w:rsidRPr="00F21A76">
              <w:rPr>
                <w:b/>
              </w:rPr>
              <w:t>Signature</w:t>
            </w:r>
          </w:p>
        </w:tc>
        <w:tc>
          <w:tcPr>
            <w:tcW w:w="8207" w:type="dxa"/>
          </w:tcPr>
          <w:p w14:paraId="0780ADC6" w14:textId="77777777" w:rsidR="0020187D" w:rsidRPr="00F21A76" w:rsidRDefault="0020187D" w:rsidP="00C4197A">
            <w:pPr>
              <w:pStyle w:val="TAL"/>
              <w:keepLines w:val="0"/>
              <w:rPr>
                <w:szCs w:val="18"/>
              </w:rPr>
            </w:pPr>
            <w:r w:rsidRPr="00F21A76">
              <w:rPr>
                <w:rFonts w:ascii="Courier New" w:hAnsi="Courier New"/>
                <w:szCs w:val="18"/>
              </w:rPr>
              <w:t>TriStatusType triPAReset()</w:t>
            </w:r>
          </w:p>
        </w:tc>
      </w:tr>
      <w:tr w:rsidR="0020187D" w:rsidRPr="00F21A76" w14:paraId="0E470F1C" w14:textId="77777777" w:rsidTr="00DE65B3">
        <w:trPr>
          <w:jc w:val="center"/>
        </w:trPr>
        <w:tc>
          <w:tcPr>
            <w:tcW w:w="1568" w:type="dxa"/>
          </w:tcPr>
          <w:p w14:paraId="38399807" w14:textId="77777777" w:rsidR="0020187D" w:rsidRPr="00F21A76" w:rsidRDefault="0020187D" w:rsidP="00C4197A">
            <w:pPr>
              <w:pStyle w:val="TAL"/>
              <w:keepLines w:val="0"/>
              <w:rPr>
                <w:b/>
              </w:rPr>
            </w:pPr>
            <w:r w:rsidRPr="00F21A76">
              <w:rPr>
                <w:b/>
              </w:rPr>
              <w:t xml:space="preserve">In Parameters </w:t>
            </w:r>
          </w:p>
        </w:tc>
        <w:tc>
          <w:tcPr>
            <w:tcW w:w="8207" w:type="dxa"/>
          </w:tcPr>
          <w:p w14:paraId="148A074F" w14:textId="77777777" w:rsidR="0020187D" w:rsidRPr="00F21A76" w:rsidRDefault="0020187D" w:rsidP="00C4197A">
            <w:pPr>
              <w:pStyle w:val="TAL"/>
              <w:keepLines w:val="0"/>
              <w:rPr>
                <w:szCs w:val="18"/>
              </w:rPr>
            </w:pPr>
            <w:r w:rsidRPr="00F21A76">
              <w:rPr>
                <w:szCs w:val="18"/>
              </w:rPr>
              <w:t>n.a.</w:t>
            </w:r>
          </w:p>
        </w:tc>
      </w:tr>
      <w:tr w:rsidR="0020187D" w:rsidRPr="00F21A76" w14:paraId="2B0D6D0E" w14:textId="77777777" w:rsidTr="00DE65B3">
        <w:trPr>
          <w:jc w:val="center"/>
        </w:trPr>
        <w:tc>
          <w:tcPr>
            <w:tcW w:w="1568" w:type="dxa"/>
          </w:tcPr>
          <w:p w14:paraId="571B5B7E" w14:textId="77777777" w:rsidR="0020187D" w:rsidRPr="00F21A76" w:rsidRDefault="0020187D" w:rsidP="00C4197A">
            <w:pPr>
              <w:pStyle w:val="TAL"/>
              <w:keepLines w:val="0"/>
              <w:rPr>
                <w:b/>
              </w:rPr>
            </w:pPr>
            <w:r w:rsidRPr="00F21A76">
              <w:rPr>
                <w:b/>
              </w:rPr>
              <w:t>Out Parameters</w:t>
            </w:r>
          </w:p>
        </w:tc>
        <w:tc>
          <w:tcPr>
            <w:tcW w:w="8207" w:type="dxa"/>
          </w:tcPr>
          <w:p w14:paraId="4F91E510" w14:textId="77777777" w:rsidR="0020187D" w:rsidRPr="00F21A76" w:rsidRDefault="0020187D" w:rsidP="00C4197A">
            <w:pPr>
              <w:pStyle w:val="TAL"/>
              <w:keepLines w:val="0"/>
              <w:rPr>
                <w:szCs w:val="18"/>
              </w:rPr>
            </w:pPr>
            <w:r w:rsidRPr="00F21A76">
              <w:rPr>
                <w:szCs w:val="18"/>
              </w:rPr>
              <w:t>n.a.</w:t>
            </w:r>
          </w:p>
        </w:tc>
      </w:tr>
      <w:tr w:rsidR="0020187D" w:rsidRPr="00F21A76" w14:paraId="3CC8DD21" w14:textId="77777777" w:rsidTr="00DE65B3">
        <w:trPr>
          <w:jc w:val="center"/>
        </w:trPr>
        <w:tc>
          <w:tcPr>
            <w:tcW w:w="1568" w:type="dxa"/>
          </w:tcPr>
          <w:p w14:paraId="3D1D8E8C" w14:textId="77777777" w:rsidR="0020187D" w:rsidRPr="00F21A76" w:rsidRDefault="0020187D" w:rsidP="00C4197A">
            <w:pPr>
              <w:pStyle w:val="TAL"/>
              <w:keepLines w:val="0"/>
              <w:rPr>
                <w:b/>
              </w:rPr>
            </w:pPr>
            <w:r w:rsidRPr="00F21A76">
              <w:rPr>
                <w:b/>
              </w:rPr>
              <w:t>Return Value</w:t>
            </w:r>
          </w:p>
        </w:tc>
        <w:tc>
          <w:tcPr>
            <w:tcW w:w="8207" w:type="dxa"/>
          </w:tcPr>
          <w:p w14:paraId="31F2703F" w14:textId="77777777" w:rsidR="0020187D" w:rsidRPr="00F21A76" w:rsidRDefault="0020187D" w:rsidP="00C4197A">
            <w:pPr>
              <w:pStyle w:val="TAL"/>
              <w:keepLines w:val="0"/>
              <w:rPr>
                <w:szCs w:val="18"/>
              </w:rPr>
            </w:pPr>
            <w:r w:rsidRPr="00F21A76">
              <w:rPr>
                <w:szCs w:val="18"/>
              </w:rPr>
              <w:t xml:space="preserve">The return status of the </w:t>
            </w:r>
            <w:r w:rsidRPr="00F21A76">
              <w:rPr>
                <w:rFonts w:ascii="Courier New" w:hAnsi="Courier New"/>
                <w:szCs w:val="18"/>
              </w:rPr>
              <w:t xml:space="preserve">triPAReset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5289B124" w14:textId="77777777" w:rsidTr="00DE65B3">
        <w:trPr>
          <w:jc w:val="center"/>
        </w:trPr>
        <w:tc>
          <w:tcPr>
            <w:tcW w:w="1568" w:type="dxa"/>
          </w:tcPr>
          <w:p w14:paraId="00D81654" w14:textId="77777777" w:rsidR="0020187D" w:rsidRPr="00F21A76" w:rsidRDefault="0020187D" w:rsidP="00C4197A">
            <w:pPr>
              <w:pStyle w:val="TAL"/>
              <w:keepLines w:val="0"/>
              <w:rPr>
                <w:b/>
              </w:rPr>
            </w:pPr>
            <w:r w:rsidRPr="00F21A76">
              <w:rPr>
                <w:b/>
              </w:rPr>
              <w:t>Constraints</w:t>
            </w:r>
          </w:p>
        </w:tc>
        <w:tc>
          <w:tcPr>
            <w:tcW w:w="8207" w:type="dxa"/>
          </w:tcPr>
          <w:p w14:paraId="7CDD5819" w14:textId="77777777" w:rsidR="0020187D" w:rsidRPr="00F21A76" w:rsidRDefault="0020187D" w:rsidP="00C4197A">
            <w:pPr>
              <w:pStyle w:val="TAL"/>
              <w:keepLines w:val="0"/>
              <w:rPr>
                <w:szCs w:val="18"/>
              </w:rPr>
            </w:pPr>
            <w:r w:rsidRPr="00F21A76">
              <w:rPr>
                <w:szCs w:val="18"/>
              </w:rPr>
              <w:t>This operation can be called by the TE at any time to reset the PA.</w:t>
            </w:r>
          </w:p>
        </w:tc>
      </w:tr>
      <w:tr w:rsidR="0020187D" w:rsidRPr="00F21A76" w14:paraId="30D0E378" w14:textId="77777777" w:rsidTr="00DE65B3">
        <w:trPr>
          <w:jc w:val="center"/>
        </w:trPr>
        <w:tc>
          <w:tcPr>
            <w:tcW w:w="1568" w:type="dxa"/>
          </w:tcPr>
          <w:p w14:paraId="075D936A" w14:textId="77777777" w:rsidR="0020187D" w:rsidRPr="00F21A76" w:rsidRDefault="0020187D" w:rsidP="00C4197A">
            <w:pPr>
              <w:pStyle w:val="TAL"/>
              <w:keepLines w:val="0"/>
              <w:rPr>
                <w:b/>
              </w:rPr>
            </w:pPr>
            <w:r w:rsidRPr="00F21A76">
              <w:rPr>
                <w:b/>
              </w:rPr>
              <w:t>Effect</w:t>
            </w:r>
          </w:p>
        </w:tc>
        <w:tc>
          <w:tcPr>
            <w:tcW w:w="8207" w:type="dxa"/>
          </w:tcPr>
          <w:p w14:paraId="2BECFB1D" w14:textId="77777777" w:rsidR="0020187D" w:rsidRPr="00F21A76" w:rsidRDefault="0020187D" w:rsidP="00C4197A">
            <w:pPr>
              <w:pStyle w:val="TAL"/>
              <w:keepLines w:val="0"/>
              <w:rPr>
                <w:szCs w:val="18"/>
              </w:rPr>
            </w:pPr>
            <w:r w:rsidRPr="00F21A76">
              <w:rPr>
                <w:szCs w:val="18"/>
              </w:rPr>
              <w:t xml:space="preserve">The PA shall reset all timing activities which it is currently performing, e.g. stop all running timers, </w:t>
            </w:r>
            <w:proofErr w:type="gramStart"/>
            <w:r w:rsidRPr="00F21A76">
              <w:rPr>
                <w:szCs w:val="18"/>
              </w:rPr>
              <w:t>discard</w:t>
            </w:r>
            <w:proofErr w:type="gramEnd"/>
            <w:r w:rsidRPr="00F21A76">
              <w:rPr>
                <w:szCs w:val="18"/>
              </w:rPr>
              <w:t xml:space="preserve"> any pending timeouts of expired timers.</w:t>
            </w:r>
          </w:p>
          <w:p w14:paraId="3D6A4474" w14:textId="77777777" w:rsidR="0020187D" w:rsidRPr="00F21A76" w:rsidRDefault="0020187D" w:rsidP="00C4197A">
            <w:pPr>
              <w:pStyle w:val="TAL"/>
              <w:keepLines w:val="0"/>
              <w:rPr>
                <w:szCs w:val="18"/>
              </w:rPr>
            </w:pPr>
            <w:r w:rsidRPr="00F21A76">
              <w:rPr>
                <w:szCs w:val="18"/>
              </w:rPr>
              <w:t xml:space="preserve">The </w:t>
            </w:r>
            <w:r w:rsidRPr="00F21A76">
              <w:rPr>
                <w:rFonts w:ascii="Courier New" w:hAnsi="Courier New"/>
                <w:szCs w:val="18"/>
              </w:rPr>
              <w:t>triPAReset</w:t>
            </w:r>
            <w:r w:rsidRPr="00F21A76">
              <w:rPr>
                <w:szCs w:val="18"/>
              </w:rPr>
              <w:t xml:space="preserve"> operation returns </w:t>
            </w:r>
            <w:r w:rsidRPr="00F21A76">
              <w:rPr>
                <w:i/>
                <w:szCs w:val="18"/>
              </w:rPr>
              <w:t>TRI_OK</w:t>
            </w:r>
            <w:r w:rsidRPr="00F21A76">
              <w:rPr>
                <w:szCs w:val="18"/>
              </w:rPr>
              <w:t xml:space="preserve"> in case the operation has been performed successfully, </w:t>
            </w:r>
            <w:r w:rsidRPr="00F21A76">
              <w:rPr>
                <w:i/>
                <w:szCs w:val="18"/>
              </w:rPr>
              <w:t>TRI_Error</w:t>
            </w:r>
            <w:r w:rsidRPr="00F21A76">
              <w:rPr>
                <w:szCs w:val="18"/>
              </w:rPr>
              <w:t xml:space="preserve"> otherwise.</w:t>
            </w:r>
          </w:p>
        </w:tc>
      </w:tr>
    </w:tbl>
    <w:p w14:paraId="58B33774" w14:textId="77777777" w:rsidR="00C4197A" w:rsidRPr="00F21A76" w:rsidRDefault="00C4197A" w:rsidP="00C4197A"/>
    <w:p w14:paraId="6E633434" w14:textId="77777777" w:rsidR="0020187D" w:rsidRPr="00F21A76" w:rsidRDefault="0020187D" w:rsidP="00DD778F">
      <w:pPr>
        <w:pStyle w:val="Heading3"/>
      </w:pPr>
      <w:bookmarkStart w:id="1314" w:name="_Toc87872101"/>
      <w:r w:rsidRPr="00F21A76">
        <w:t>5.6.2</w:t>
      </w:r>
      <w:r w:rsidRPr="00F21A76">
        <w:tab/>
        <w:t>Timer operations</w:t>
      </w:r>
      <w:bookmarkEnd w:id="1314"/>
    </w:p>
    <w:p w14:paraId="6ED6B1A3" w14:textId="77777777" w:rsidR="0020187D" w:rsidRPr="00F21A76" w:rsidRDefault="0020187D" w:rsidP="00DD778F">
      <w:pPr>
        <w:pStyle w:val="Heading4"/>
      </w:pPr>
      <w:bookmarkStart w:id="1315" w:name="_Toc87872102"/>
      <w:r w:rsidRPr="00F21A76">
        <w:t>5.6.2.1</w:t>
      </w:r>
      <w:r w:rsidRPr="00F21A76">
        <w:tab/>
      </w:r>
      <w:proofErr w:type="gramStart"/>
      <w:r w:rsidRPr="00F21A76">
        <w:t>triStartTimer</w:t>
      </w:r>
      <w:proofErr w:type="gramEnd"/>
      <w:r w:rsidRPr="00F21A76">
        <w:t xml:space="preserve"> (TE </w:t>
      </w:r>
      <w:r w:rsidRPr="00F21A76">
        <w:sym w:font="Symbol" w:char="F0AE"/>
      </w:r>
      <w:r w:rsidRPr="00F21A76">
        <w:t xml:space="preserve"> PA)</w:t>
      </w:r>
      <w:bookmarkEnd w:id="13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085D57BA" w14:textId="77777777" w:rsidTr="00DE65B3">
        <w:trPr>
          <w:jc w:val="center"/>
        </w:trPr>
        <w:tc>
          <w:tcPr>
            <w:tcW w:w="1568" w:type="dxa"/>
          </w:tcPr>
          <w:p w14:paraId="3D69B912" w14:textId="77777777" w:rsidR="0020187D" w:rsidRPr="00F21A76" w:rsidRDefault="0020187D" w:rsidP="00DE65B3">
            <w:pPr>
              <w:pStyle w:val="TAL"/>
              <w:rPr>
                <w:b/>
              </w:rPr>
            </w:pPr>
            <w:r w:rsidRPr="00F21A76">
              <w:rPr>
                <w:b/>
              </w:rPr>
              <w:t>Signature</w:t>
            </w:r>
          </w:p>
        </w:tc>
        <w:tc>
          <w:tcPr>
            <w:tcW w:w="8207" w:type="dxa"/>
          </w:tcPr>
          <w:p w14:paraId="1BEDAEF3" w14:textId="77777777" w:rsidR="0020187D" w:rsidRPr="00F21A76" w:rsidRDefault="0020187D" w:rsidP="00DE65B3">
            <w:pPr>
              <w:pStyle w:val="TAL"/>
              <w:ind w:left="1553" w:hanging="1553"/>
              <w:rPr>
                <w:szCs w:val="18"/>
              </w:rPr>
            </w:pPr>
            <w:r w:rsidRPr="00F21A76">
              <w:rPr>
                <w:rFonts w:ascii="Courier New" w:hAnsi="Courier New"/>
                <w:szCs w:val="18"/>
              </w:rPr>
              <w:t>TriStatusType triStartTimer(</w:t>
            </w:r>
            <w:r w:rsidRPr="00F21A76">
              <w:rPr>
                <w:rFonts w:ascii="Courier New" w:hAnsi="Courier New"/>
                <w:szCs w:val="18"/>
              </w:rPr>
              <w:br/>
              <w:t xml:space="preserve">in TriTimerIdType timerId, </w:t>
            </w:r>
            <w:r w:rsidRPr="00F21A76">
              <w:rPr>
                <w:rFonts w:ascii="Courier New" w:hAnsi="Courier New"/>
                <w:szCs w:val="18"/>
              </w:rPr>
              <w:br/>
              <w:t>in TriTimerDurationType timerDuration)</w:t>
            </w:r>
          </w:p>
        </w:tc>
      </w:tr>
      <w:tr w:rsidR="0020187D" w:rsidRPr="00F21A76" w14:paraId="512AAC90" w14:textId="77777777" w:rsidTr="00DE65B3">
        <w:trPr>
          <w:jc w:val="center"/>
        </w:trPr>
        <w:tc>
          <w:tcPr>
            <w:tcW w:w="1568" w:type="dxa"/>
          </w:tcPr>
          <w:p w14:paraId="7FFB3DED" w14:textId="77777777" w:rsidR="0020187D" w:rsidRPr="00F21A76" w:rsidRDefault="0020187D" w:rsidP="00DE65B3">
            <w:pPr>
              <w:pStyle w:val="TAL"/>
              <w:rPr>
                <w:b/>
              </w:rPr>
            </w:pPr>
            <w:r w:rsidRPr="00F21A76">
              <w:rPr>
                <w:b/>
              </w:rPr>
              <w:t xml:space="preserve">In Parameters </w:t>
            </w:r>
          </w:p>
        </w:tc>
        <w:tc>
          <w:tcPr>
            <w:tcW w:w="8207" w:type="dxa"/>
          </w:tcPr>
          <w:p w14:paraId="6483B89D" w14:textId="77777777" w:rsidR="0020187D" w:rsidRPr="00F21A76" w:rsidRDefault="0020187D" w:rsidP="00DE65B3">
            <w:pPr>
              <w:pStyle w:val="SignatureDefLong"/>
              <w:tabs>
                <w:tab w:val="clear" w:pos="1716"/>
                <w:tab w:val="left" w:pos="1853"/>
              </w:tabs>
              <w:rPr>
                <w:rStyle w:val="TALChar"/>
                <w:szCs w:val="18"/>
              </w:rPr>
            </w:pPr>
            <w:r w:rsidRPr="00F21A76">
              <w:rPr>
                <w:rFonts w:ascii="Courier New" w:hAnsi="Courier New"/>
                <w:sz w:val="18"/>
                <w:szCs w:val="18"/>
              </w:rPr>
              <w:t>timerId</w:t>
            </w:r>
            <w:r w:rsidRPr="00F21A76">
              <w:rPr>
                <w:sz w:val="18"/>
                <w:szCs w:val="18"/>
              </w:rPr>
              <w:tab/>
            </w:r>
            <w:r w:rsidRPr="00F21A76">
              <w:rPr>
                <w:rFonts w:ascii="Arial" w:hAnsi="Arial" w:cs="Arial"/>
                <w:sz w:val="18"/>
                <w:szCs w:val="18"/>
              </w:rPr>
              <w:t>identifier of the timer instance</w:t>
            </w:r>
          </w:p>
          <w:p w14:paraId="2C4E4145" w14:textId="77777777" w:rsidR="0020187D" w:rsidRPr="00F21A76" w:rsidRDefault="0020187D" w:rsidP="00DE65B3">
            <w:pPr>
              <w:pStyle w:val="TAL"/>
              <w:tabs>
                <w:tab w:val="left" w:pos="1853"/>
              </w:tabs>
              <w:rPr>
                <w:szCs w:val="18"/>
              </w:rPr>
            </w:pPr>
            <w:r w:rsidRPr="00F21A76">
              <w:rPr>
                <w:rFonts w:ascii="Courier New" w:hAnsi="Courier New"/>
                <w:szCs w:val="18"/>
              </w:rPr>
              <w:t>timerDuration</w:t>
            </w:r>
            <w:r w:rsidRPr="00F21A76">
              <w:rPr>
                <w:szCs w:val="18"/>
              </w:rPr>
              <w:tab/>
            </w:r>
            <w:r w:rsidRPr="00F21A76">
              <w:rPr>
                <w:rFonts w:cs="Arial"/>
                <w:szCs w:val="18"/>
              </w:rPr>
              <w:t>duration of the timer in seconds</w:t>
            </w:r>
          </w:p>
        </w:tc>
      </w:tr>
      <w:tr w:rsidR="0020187D" w:rsidRPr="00F21A76" w14:paraId="377116E7" w14:textId="77777777" w:rsidTr="00DE65B3">
        <w:trPr>
          <w:jc w:val="center"/>
        </w:trPr>
        <w:tc>
          <w:tcPr>
            <w:tcW w:w="1568" w:type="dxa"/>
          </w:tcPr>
          <w:p w14:paraId="6D2AE880" w14:textId="77777777" w:rsidR="0020187D" w:rsidRPr="00F21A76" w:rsidRDefault="0020187D" w:rsidP="00DE65B3">
            <w:pPr>
              <w:pStyle w:val="TAL"/>
              <w:rPr>
                <w:b/>
              </w:rPr>
            </w:pPr>
            <w:r w:rsidRPr="00F21A76">
              <w:rPr>
                <w:b/>
              </w:rPr>
              <w:t>Out Parameters</w:t>
            </w:r>
          </w:p>
        </w:tc>
        <w:tc>
          <w:tcPr>
            <w:tcW w:w="8207" w:type="dxa"/>
          </w:tcPr>
          <w:p w14:paraId="22266EB0" w14:textId="77777777" w:rsidR="0020187D" w:rsidRPr="00F21A76" w:rsidRDefault="0020187D" w:rsidP="00DE65B3">
            <w:pPr>
              <w:pStyle w:val="TAL"/>
              <w:rPr>
                <w:szCs w:val="18"/>
              </w:rPr>
            </w:pPr>
            <w:r w:rsidRPr="00F21A76">
              <w:rPr>
                <w:szCs w:val="18"/>
              </w:rPr>
              <w:t>n.a.</w:t>
            </w:r>
          </w:p>
        </w:tc>
      </w:tr>
      <w:tr w:rsidR="0020187D" w:rsidRPr="00F21A76" w14:paraId="46C39F2B" w14:textId="77777777" w:rsidTr="00DE65B3">
        <w:trPr>
          <w:jc w:val="center"/>
        </w:trPr>
        <w:tc>
          <w:tcPr>
            <w:tcW w:w="1568" w:type="dxa"/>
          </w:tcPr>
          <w:p w14:paraId="088861E8" w14:textId="77777777" w:rsidR="0020187D" w:rsidRPr="00F21A76" w:rsidRDefault="0020187D" w:rsidP="00DE65B3">
            <w:pPr>
              <w:pStyle w:val="TAL"/>
              <w:rPr>
                <w:b/>
              </w:rPr>
            </w:pPr>
            <w:r w:rsidRPr="00F21A76">
              <w:rPr>
                <w:b/>
              </w:rPr>
              <w:t>Return Value</w:t>
            </w:r>
          </w:p>
        </w:tc>
        <w:tc>
          <w:tcPr>
            <w:tcW w:w="8207" w:type="dxa"/>
          </w:tcPr>
          <w:p w14:paraId="7320A76B"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triStartTimer</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542C2F66" w14:textId="77777777" w:rsidTr="00DE65B3">
        <w:trPr>
          <w:jc w:val="center"/>
        </w:trPr>
        <w:tc>
          <w:tcPr>
            <w:tcW w:w="1568" w:type="dxa"/>
          </w:tcPr>
          <w:p w14:paraId="59BE12A8" w14:textId="77777777" w:rsidR="0020187D" w:rsidRPr="00F21A76" w:rsidRDefault="0020187D" w:rsidP="00DE65B3">
            <w:pPr>
              <w:pStyle w:val="TAL"/>
              <w:rPr>
                <w:b/>
              </w:rPr>
            </w:pPr>
            <w:r w:rsidRPr="00F21A76">
              <w:rPr>
                <w:b/>
              </w:rPr>
              <w:t>Constraints</w:t>
            </w:r>
          </w:p>
        </w:tc>
        <w:tc>
          <w:tcPr>
            <w:tcW w:w="8207" w:type="dxa"/>
          </w:tcPr>
          <w:p w14:paraId="6BDE8F4B" w14:textId="77777777" w:rsidR="0020187D" w:rsidRPr="00F21A76" w:rsidRDefault="0020187D" w:rsidP="00DE65B3">
            <w:pPr>
              <w:pStyle w:val="TAL"/>
              <w:rPr>
                <w:szCs w:val="18"/>
              </w:rPr>
            </w:pPr>
            <w:r w:rsidRPr="00F21A76">
              <w:rPr>
                <w:szCs w:val="18"/>
              </w:rPr>
              <w:t>This operation is called by the TE when a timer needs to be started.</w:t>
            </w:r>
          </w:p>
        </w:tc>
      </w:tr>
      <w:tr w:rsidR="0020187D" w:rsidRPr="00F21A76" w14:paraId="5646AA9F" w14:textId="77777777" w:rsidTr="00DE65B3">
        <w:trPr>
          <w:jc w:val="center"/>
        </w:trPr>
        <w:tc>
          <w:tcPr>
            <w:tcW w:w="1568" w:type="dxa"/>
          </w:tcPr>
          <w:p w14:paraId="3E233F56" w14:textId="77777777" w:rsidR="0020187D" w:rsidRPr="00F21A76" w:rsidRDefault="0020187D" w:rsidP="00DE65B3">
            <w:pPr>
              <w:pStyle w:val="TAL"/>
              <w:rPr>
                <w:b/>
              </w:rPr>
            </w:pPr>
            <w:r w:rsidRPr="00F21A76">
              <w:rPr>
                <w:b/>
              </w:rPr>
              <w:t>Effect</w:t>
            </w:r>
          </w:p>
        </w:tc>
        <w:tc>
          <w:tcPr>
            <w:tcW w:w="8207" w:type="dxa"/>
          </w:tcPr>
          <w:p w14:paraId="69419391" w14:textId="77777777" w:rsidR="0020187D" w:rsidRPr="00F21A76" w:rsidRDefault="0020187D" w:rsidP="00DE65B3">
            <w:pPr>
              <w:pStyle w:val="TAL"/>
              <w:rPr>
                <w:szCs w:val="18"/>
              </w:rPr>
            </w:pPr>
            <w:r w:rsidRPr="00F21A76">
              <w:rPr>
                <w:szCs w:val="18"/>
              </w:rPr>
              <w:t xml:space="preserve">On invocation of this operation the PA shall start the indicated timer with the indicated duration. The timer runs from the value zero (0.0) up to the maximum specified by timerDuration. Should the timer indicated by </w:t>
            </w:r>
            <w:r w:rsidRPr="00F21A76">
              <w:rPr>
                <w:rFonts w:ascii="Courier New" w:hAnsi="Courier New"/>
                <w:szCs w:val="18"/>
              </w:rPr>
              <w:t>timerId</w:t>
            </w:r>
            <w:r w:rsidRPr="00F21A76">
              <w:rPr>
                <w:szCs w:val="18"/>
              </w:rPr>
              <w:t xml:space="preserve"> already be running it is to be restarted. When the timer expires the PA will call the </w:t>
            </w:r>
            <w:proofErr w:type="gramStart"/>
            <w:r w:rsidRPr="00F21A76">
              <w:rPr>
                <w:rFonts w:ascii="Courier New" w:hAnsi="Courier New"/>
                <w:szCs w:val="18"/>
              </w:rPr>
              <w:t>triTimeout(</w:t>
            </w:r>
            <w:proofErr w:type="gramEnd"/>
            <w:r w:rsidRPr="00F21A76">
              <w:rPr>
                <w:rFonts w:ascii="Courier New" w:hAnsi="Courier New"/>
                <w:szCs w:val="18"/>
              </w:rPr>
              <w:t>)</w:t>
            </w:r>
            <w:r w:rsidRPr="00F21A76">
              <w:rPr>
                <w:szCs w:val="18"/>
              </w:rPr>
              <w:t xml:space="preserve"> operation with </w:t>
            </w:r>
            <w:r w:rsidRPr="00F21A76">
              <w:rPr>
                <w:rFonts w:ascii="Courier New" w:hAnsi="Courier New"/>
                <w:szCs w:val="18"/>
              </w:rPr>
              <w:t>timerId</w:t>
            </w:r>
            <w:r w:rsidRPr="00F21A76">
              <w:rPr>
                <w:szCs w:val="18"/>
              </w:rPr>
              <w:t>.</w:t>
            </w:r>
          </w:p>
          <w:p w14:paraId="13C70CE7"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triStartTimer</w:t>
            </w:r>
            <w:r w:rsidRPr="00F21A76">
              <w:rPr>
                <w:szCs w:val="18"/>
              </w:rPr>
              <w:t xml:space="preserve"> operation returns </w:t>
            </w:r>
            <w:r w:rsidRPr="00F21A76">
              <w:rPr>
                <w:i/>
                <w:szCs w:val="18"/>
              </w:rPr>
              <w:t>TRI_OK</w:t>
            </w:r>
            <w:r w:rsidRPr="00F21A76">
              <w:rPr>
                <w:szCs w:val="18"/>
              </w:rPr>
              <w:t xml:space="preserve"> if the timer has been started successfully, </w:t>
            </w:r>
            <w:r w:rsidRPr="00F21A76">
              <w:rPr>
                <w:i/>
                <w:szCs w:val="18"/>
              </w:rPr>
              <w:t>TRI_Error</w:t>
            </w:r>
            <w:r w:rsidRPr="00F21A76">
              <w:rPr>
                <w:szCs w:val="18"/>
              </w:rPr>
              <w:t xml:space="preserve"> otherwise.</w:t>
            </w:r>
          </w:p>
        </w:tc>
      </w:tr>
    </w:tbl>
    <w:p w14:paraId="700C7225" w14:textId="77777777" w:rsidR="0020187D" w:rsidRPr="00F21A76" w:rsidRDefault="0020187D" w:rsidP="0020187D"/>
    <w:p w14:paraId="2883F439" w14:textId="77777777" w:rsidR="0020187D" w:rsidRPr="00F21A76" w:rsidRDefault="0020187D" w:rsidP="00DD778F">
      <w:pPr>
        <w:pStyle w:val="Heading4"/>
      </w:pPr>
      <w:bookmarkStart w:id="1316" w:name="_Toc87872103"/>
      <w:r w:rsidRPr="00F21A76">
        <w:t>5.6.2.2</w:t>
      </w:r>
      <w:r w:rsidRPr="00F21A76">
        <w:tab/>
      </w:r>
      <w:proofErr w:type="gramStart"/>
      <w:r w:rsidRPr="00F21A76">
        <w:t>triStopTimer</w:t>
      </w:r>
      <w:proofErr w:type="gramEnd"/>
      <w:r w:rsidRPr="00F21A76">
        <w:t xml:space="preserve"> (TE </w:t>
      </w:r>
      <w:r w:rsidRPr="00F21A76">
        <w:sym w:font="Symbol" w:char="F0AE"/>
      </w:r>
      <w:r w:rsidRPr="00F21A76">
        <w:t xml:space="preserve"> PA)</w:t>
      </w:r>
      <w:bookmarkEnd w:id="13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2CFEFBF9" w14:textId="77777777" w:rsidTr="00DE65B3">
        <w:trPr>
          <w:jc w:val="center"/>
        </w:trPr>
        <w:tc>
          <w:tcPr>
            <w:tcW w:w="1568" w:type="dxa"/>
          </w:tcPr>
          <w:p w14:paraId="693CEF11" w14:textId="77777777" w:rsidR="0020187D" w:rsidRPr="00F21A76" w:rsidRDefault="0020187D" w:rsidP="00DE65B3">
            <w:pPr>
              <w:pStyle w:val="TAL"/>
              <w:rPr>
                <w:b/>
              </w:rPr>
            </w:pPr>
            <w:r w:rsidRPr="00F21A76">
              <w:rPr>
                <w:b/>
              </w:rPr>
              <w:t>Signature</w:t>
            </w:r>
          </w:p>
        </w:tc>
        <w:tc>
          <w:tcPr>
            <w:tcW w:w="8207" w:type="dxa"/>
          </w:tcPr>
          <w:p w14:paraId="61AC6080" w14:textId="77777777" w:rsidR="0020187D" w:rsidRPr="00F21A76" w:rsidRDefault="0020187D" w:rsidP="00DE65B3">
            <w:pPr>
              <w:pStyle w:val="TAL"/>
              <w:rPr>
                <w:szCs w:val="18"/>
              </w:rPr>
            </w:pPr>
            <w:r w:rsidRPr="00F21A76">
              <w:rPr>
                <w:rFonts w:ascii="Courier New" w:hAnsi="Courier New"/>
                <w:szCs w:val="18"/>
              </w:rPr>
              <w:t>TriStatusType triStopTimer(in TriTimerIdType timerId)</w:t>
            </w:r>
          </w:p>
        </w:tc>
      </w:tr>
      <w:tr w:rsidR="0020187D" w:rsidRPr="00F21A76" w14:paraId="507AD26C" w14:textId="77777777" w:rsidTr="00DE65B3">
        <w:trPr>
          <w:jc w:val="center"/>
        </w:trPr>
        <w:tc>
          <w:tcPr>
            <w:tcW w:w="1568" w:type="dxa"/>
          </w:tcPr>
          <w:p w14:paraId="4D154165" w14:textId="77777777" w:rsidR="0020187D" w:rsidRPr="00F21A76" w:rsidRDefault="0020187D" w:rsidP="00DE65B3">
            <w:pPr>
              <w:pStyle w:val="TAL"/>
              <w:rPr>
                <w:b/>
              </w:rPr>
            </w:pPr>
            <w:r w:rsidRPr="00F21A76">
              <w:rPr>
                <w:b/>
              </w:rPr>
              <w:t xml:space="preserve">In Parameters </w:t>
            </w:r>
          </w:p>
        </w:tc>
        <w:tc>
          <w:tcPr>
            <w:tcW w:w="8207" w:type="dxa"/>
          </w:tcPr>
          <w:p w14:paraId="437A9389" w14:textId="77777777" w:rsidR="0020187D" w:rsidRPr="00F21A76" w:rsidRDefault="0020187D" w:rsidP="00C4197A">
            <w:pPr>
              <w:pStyle w:val="TAL"/>
              <w:tabs>
                <w:tab w:val="left" w:pos="1503"/>
              </w:tabs>
              <w:rPr>
                <w:szCs w:val="18"/>
              </w:rPr>
            </w:pPr>
            <w:r w:rsidRPr="00F21A76">
              <w:rPr>
                <w:rFonts w:ascii="Courier New" w:hAnsi="Courier New"/>
                <w:szCs w:val="18"/>
              </w:rPr>
              <w:t>timerId</w:t>
            </w:r>
            <w:r w:rsidRPr="00F21A76">
              <w:rPr>
                <w:szCs w:val="18"/>
              </w:rPr>
              <w:tab/>
              <w:t>identifier of the timer instance</w:t>
            </w:r>
          </w:p>
        </w:tc>
      </w:tr>
      <w:tr w:rsidR="0020187D" w:rsidRPr="00F21A76" w14:paraId="2DEE1136" w14:textId="77777777" w:rsidTr="00DE65B3">
        <w:trPr>
          <w:jc w:val="center"/>
        </w:trPr>
        <w:tc>
          <w:tcPr>
            <w:tcW w:w="1568" w:type="dxa"/>
          </w:tcPr>
          <w:p w14:paraId="12E76968" w14:textId="77777777" w:rsidR="0020187D" w:rsidRPr="00F21A76" w:rsidRDefault="0020187D" w:rsidP="00DE65B3">
            <w:pPr>
              <w:pStyle w:val="TAL"/>
              <w:rPr>
                <w:b/>
              </w:rPr>
            </w:pPr>
            <w:r w:rsidRPr="00F21A76">
              <w:rPr>
                <w:b/>
              </w:rPr>
              <w:t>Out Parameters</w:t>
            </w:r>
          </w:p>
        </w:tc>
        <w:tc>
          <w:tcPr>
            <w:tcW w:w="8207" w:type="dxa"/>
          </w:tcPr>
          <w:p w14:paraId="52C36B09" w14:textId="77777777" w:rsidR="0020187D" w:rsidRPr="00F21A76" w:rsidRDefault="0020187D" w:rsidP="00DE65B3">
            <w:pPr>
              <w:pStyle w:val="TAL"/>
              <w:rPr>
                <w:szCs w:val="18"/>
              </w:rPr>
            </w:pPr>
            <w:r w:rsidRPr="00F21A76">
              <w:rPr>
                <w:szCs w:val="18"/>
              </w:rPr>
              <w:t>n.a.</w:t>
            </w:r>
          </w:p>
        </w:tc>
      </w:tr>
      <w:tr w:rsidR="0020187D" w:rsidRPr="00F21A76" w14:paraId="4F79B3B7" w14:textId="77777777" w:rsidTr="00DE65B3">
        <w:trPr>
          <w:jc w:val="center"/>
        </w:trPr>
        <w:tc>
          <w:tcPr>
            <w:tcW w:w="1568" w:type="dxa"/>
          </w:tcPr>
          <w:p w14:paraId="21170F66" w14:textId="77777777" w:rsidR="0020187D" w:rsidRPr="00F21A76" w:rsidRDefault="0020187D" w:rsidP="00DE65B3">
            <w:pPr>
              <w:pStyle w:val="TAL"/>
              <w:rPr>
                <w:b/>
              </w:rPr>
            </w:pPr>
            <w:r w:rsidRPr="00F21A76">
              <w:rPr>
                <w:b/>
              </w:rPr>
              <w:t>Return Value</w:t>
            </w:r>
          </w:p>
        </w:tc>
        <w:tc>
          <w:tcPr>
            <w:tcW w:w="8207" w:type="dxa"/>
          </w:tcPr>
          <w:p w14:paraId="0CB67A2C"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triStopTimer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0A5C8B21" w14:textId="77777777" w:rsidTr="00DE65B3">
        <w:trPr>
          <w:jc w:val="center"/>
        </w:trPr>
        <w:tc>
          <w:tcPr>
            <w:tcW w:w="1568" w:type="dxa"/>
          </w:tcPr>
          <w:p w14:paraId="0AF04322" w14:textId="77777777" w:rsidR="0020187D" w:rsidRPr="00F21A76" w:rsidRDefault="0020187D" w:rsidP="00DE65B3">
            <w:pPr>
              <w:pStyle w:val="TAL"/>
              <w:rPr>
                <w:b/>
              </w:rPr>
            </w:pPr>
            <w:r w:rsidRPr="00F21A76">
              <w:rPr>
                <w:b/>
              </w:rPr>
              <w:t>Constraints</w:t>
            </w:r>
          </w:p>
        </w:tc>
        <w:tc>
          <w:tcPr>
            <w:tcW w:w="8207" w:type="dxa"/>
          </w:tcPr>
          <w:p w14:paraId="3E4C260D" w14:textId="77777777" w:rsidR="0020187D" w:rsidRPr="00F21A76" w:rsidRDefault="0020187D" w:rsidP="00DE65B3">
            <w:pPr>
              <w:pStyle w:val="TAL"/>
              <w:rPr>
                <w:szCs w:val="18"/>
              </w:rPr>
            </w:pPr>
            <w:r w:rsidRPr="00F21A76">
              <w:rPr>
                <w:szCs w:val="18"/>
              </w:rPr>
              <w:t>This operation is called by the TE when a timer is to be stopped.</w:t>
            </w:r>
          </w:p>
        </w:tc>
      </w:tr>
      <w:tr w:rsidR="0020187D" w:rsidRPr="00F21A76" w14:paraId="1CB12040" w14:textId="77777777" w:rsidTr="00DE65B3">
        <w:trPr>
          <w:jc w:val="center"/>
        </w:trPr>
        <w:tc>
          <w:tcPr>
            <w:tcW w:w="1568" w:type="dxa"/>
          </w:tcPr>
          <w:p w14:paraId="1B5232A1" w14:textId="77777777" w:rsidR="0020187D" w:rsidRPr="00F21A76" w:rsidRDefault="0020187D" w:rsidP="00DE65B3">
            <w:pPr>
              <w:pStyle w:val="TAL"/>
              <w:rPr>
                <w:b/>
              </w:rPr>
            </w:pPr>
            <w:r w:rsidRPr="00F21A76">
              <w:rPr>
                <w:b/>
              </w:rPr>
              <w:t>Effect</w:t>
            </w:r>
          </w:p>
        </w:tc>
        <w:tc>
          <w:tcPr>
            <w:tcW w:w="8207" w:type="dxa"/>
          </w:tcPr>
          <w:p w14:paraId="3B6D0276" w14:textId="77777777" w:rsidR="0020187D" w:rsidRPr="00F21A76" w:rsidRDefault="0020187D" w:rsidP="00DE65B3">
            <w:pPr>
              <w:pStyle w:val="TAL"/>
              <w:rPr>
                <w:szCs w:val="18"/>
              </w:rPr>
            </w:pPr>
            <w:r w:rsidRPr="00F21A76">
              <w:rPr>
                <w:szCs w:val="18"/>
              </w:rPr>
              <w:t xml:space="preserve">On invocation of this operation the PA shall use the </w:t>
            </w:r>
            <w:r w:rsidRPr="00F21A76">
              <w:rPr>
                <w:rFonts w:ascii="Courier New" w:hAnsi="Courier New"/>
                <w:szCs w:val="18"/>
              </w:rPr>
              <w:t>timerId</w:t>
            </w:r>
            <w:r w:rsidRPr="00F21A76">
              <w:rPr>
                <w:szCs w:val="18"/>
              </w:rPr>
              <w:t xml:space="preserve"> to stop the indicated timer instance. The stopping of an inactive timer, i.e. a timer which has not been started or has already expired, should have no effect. </w:t>
            </w:r>
          </w:p>
          <w:p w14:paraId="600436A4"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triStopTimer</w:t>
            </w:r>
            <w:r w:rsidRPr="00F21A76">
              <w:rPr>
                <w:szCs w:val="18"/>
              </w:rPr>
              <w:t xml:space="preserve"> operation returns </w:t>
            </w:r>
            <w:r w:rsidRPr="00F21A76">
              <w:rPr>
                <w:b/>
                <w:i/>
                <w:szCs w:val="18"/>
              </w:rPr>
              <w:t>TRI_OK</w:t>
            </w:r>
            <w:r w:rsidRPr="00F21A76">
              <w:rPr>
                <w:szCs w:val="18"/>
              </w:rPr>
              <w:t xml:space="preserve"> if the operation has been performed successfully, </w:t>
            </w:r>
            <w:r w:rsidRPr="00F21A76">
              <w:rPr>
                <w:b/>
                <w:i/>
                <w:szCs w:val="18"/>
              </w:rPr>
              <w:t>TRI_Error</w:t>
            </w:r>
            <w:r w:rsidRPr="00F21A76">
              <w:rPr>
                <w:b/>
                <w:szCs w:val="18"/>
              </w:rPr>
              <w:t xml:space="preserve"> </w:t>
            </w:r>
            <w:r w:rsidRPr="00F21A76">
              <w:rPr>
                <w:szCs w:val="18"/>
              </w:rPr>
              <w:t xml:space="preserve">otherwise. Notice that stopping an inactive timer is a valid operation. In this case </w:t>
            </w:r>
            <w:r w:rsidRPr="00F21A76">
              <w:rPr>
                <w:b/>
                <w:i/>
                <w:szCs w:val="18"/>
              </w:rPr>
              <w:t>TRI_OK</w:t>
            </w:r>
            <w:r w:rsidRPr="00F21A76">
              <w:rPr>
                <w:i/>
                <w:szCs w:val="18"/>
              </w:rPr>
              <w:t xml:space="preserve"> </w:t>
            </w:r>
            <w:r w:rsidRPr="00F21A76">
              <w:rPr>
                <w:szCs w:val="18"/>
              </w:rPr>
              <w:t>shall be returned.</w:t>
            </w:r>
          </w:p>
        </w:tc>
      </w:tr>
    </w:tbl>
    <w:p w14:paraId="522EF597" w14:textId="77777777" w:rsidR="0020187D" w:rsidRPr="00F21A76" w:rsidRDefault="0020187D" w:rsidP="0020187D"/>
    <w:p w14:paraId="6E90807D" w14:textId="77777777" w:rsidR="0020187D" w:rsidRPr="00F21A76" w:rsidRDefault="0020187D" w:rsidP="00DD778F">
      <w:pPr>
        <w:pStyle w:val="Heading4"/>
      </w:pPr>
      <w:bookmarkStart w:id="1317" w:name="_Toc87872104"/>
      <w:r w:rsidRPr="00F21A76">
        <w:lastRenderedPageBreak/>
        <w:t>5.6.2.3</w:t>
      </w:r>
      <w:r w:rsidRPr="00F21A76">
        <w:tab/>
      </w:r>
      <w:proofErr w:type="gramStart"/>
      <w:r w:rsidRPr="00F21A76">
        <w:t>triReadTimer</w:t>
      </w:r>
      <w:proofErr w:type="gramEnd"/>
      <w:r w:rsidRPr="00F21A76">
        <w:t xml:space="preserve"> (TE </w:t>
      </w:r>
      <w:r w:rsidRPr="00F21A76">
        <w:sym w:font="Symbol" w:char="F0AE"/>
      </w:r>
      <w:r w:rsidRPr="00F21A76">
        <w:t xml:space="preserve"> PA)</w:t>
      </w:r>
      <w:bookmarkEnd w:id="13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7E7282CB" w14:textId="77777777" w:rsidTr="00DE65B3">
        <w:trPr>
          <w:jc w:val="center"/>
        </w:trPr>
        <w:tc>
          <w:tcPr>
            <w:tcW w:w="1568" w:type="dxa"/>
          </w:tcPr>
          <w:p w14:paraId="389E250F" w14:textId="77777777" w:rsidR="0020187D" w:rsidRPr="00F21A76" w:rsidRDefault="0020187D" w:rsidP="00DE65B3">
            <w:pPr>
              <w:pStyle w:val="TAL"/>
              <w:rPr>
                <w:b/>
              </w:rPr>
            </w:pPr>
            <w:r w:rsidRPr="00F21A76">
              <w:rPr>
                <w:b/>
              </w:rPr>
              <w:t>Signature</w:t>
            </w:r>
          </w:p>
        </w:tc>
        <w:tc>
          <w:tcPr>
            <w:tcW w:w="8207" w:type="dxa"/>
          </w:tcPr>
          <w:p w14:paraId="26008EC9" w14:textId="77777777" w:rsidR="0020187D" w:rsidRPr="00F21A76" w:rsidRDefault="0020187D" w:rsidP="00DE65B3">
            <w:pPr>
              <w:pStyle w:val="TAL"/>
              <w:ind w:left="1753" w:hanging="1753"/>
              <w:rPr>
                <w:szCs w:val="18"/>
              </w:rPr>
            </w:pPr>
            <w:r w:rsidRPr="00F21A76">
              <w:rPr>
                <w:rFonts w:ascii="Courier New" w:hAnsi="Courier New"/>
                <w:szCs w:val="18"/>
              </w:rPr>
              <w:t>TriStatusType triReadTimer(</w:t>
            </w:r>
            <w:r w:rsidRPr="00F21A76">
              <w:rPr>
                <w:rFonts w:ascii="Courier New" w:hAnsi="Courier New"/>
                <w:szCs w:val="18"/>
              </w:rPr>
              <w:br/>
              <w:t xml:space="preserve">in TriTimerIdType timerId, </w:t>
            </w:r>
            <w:r w:rsidRPr="00F21A76">
              <w:rPr>
                <w:rFonts w:ascii="Courier New" w:hAnsi="Courier New"/>
                <w:szCs w:val="18"/>
              </w:rPr>
              <w:br/>
              <w:t>out TriTimerDurationType elapsedTime)</w:t>
            </w:r>
          </w:p>
        </w:tc>
      </w:tr>
      <w:tr w:rsidR="0020187D" w:rsidRPr="00F21A76" w14:paraId="4A5E551F" w14:textId="77777777" w:rsidTr="00DE65B3">
        <w:trPr>
          <w:jc w:val="center"/>
        </w:trPr>
        <w:tc>
          <w:tcPr>
            <w:tcW w:w="1568" w:type="dxa"/>
          </w:tcPr>
          <w:p w14:paraId="0A10946B" w14:textId="77777777" w:rsidR="0020187D" w:rsidRPr="00F21A76" w:rsidRDefault="0020187D" w:rsidP="00DE65B3">
            <w:pPr>
              <w:pStyle w:val="TAL"/>
              <w:rPr>
                <w:b/>
              </w:rPr>
            </w:pPr>
            <w:r w:rsidRPr="00F21A76">
              <w:rPr>
                <w:b/>
              </w:rPr>
              <w:t xml:space="preserve">In Parameters </w:t>
            </w:r>
          </w:p>
        </w:tc>
        <w:tc>
          <w:tcPr>
            <w:tcW w:w="8207" w:type="dxa"/>
          </w:tcPr>
          <w:p w14:paraId="391A8B4A" w14:textId="77777777" w:rsidR="0020187D" w:rsidRPr="00F21A76" w:rsidRDefault="0020187D" w:rsidP="00DE65B3">
            <w:pPr>
              <w:pStyle w:val="TAL"/>
              <w:tabs>
                <w:tab w:val="left" w:pos="1553"/>
              </w:tabs>
              <w:rPr>
                <w:szCs w:val="18"/>
              </w:rPr>
            </w:pPr>
            <w:r w:rsidRPr="00F21A76">
              <w:rPr>
                <w:rFonts w:ascii="Courier New" w:hAnsi="Courier New"/>
                <w:szCs w:val="18"/>
              </w:rPr>
              <w:t>timerId</w:t>
            </w:r>
            <w:r w:rsidRPr="00F21A76">
              <w:rPr>
                <w:szCs w:val="18"/>
              </w:rPr>
              <w:tab/>
              <w:t>identifier of the timer instance</w:t>
            </w:r>
          </w:p>
        </w:tc>
      </w:tr>
      <w:tr w:rsidR="0020187D" w:rsidRPr="00F21A76" w14:paraId="3FF5BA3B" w14:textId="77777777" w:rsidTr="00DE65B3">
        <w:trPr>
          <w:jc w:val="center"/>
        </w:trPr>
        <w:tc>
          <w:tcPr>
            <w:tcW w:w="1568" w:type="dxa"/>
          </w:tcPr>
          <w:p w14:paraId="1FF46BCB" w14:textId="77777777" w:rsidR="0020187D" w:rsidRPr="00F21A76" w:rsidRDefault="0020187D" w:rsidP="00DE65B3">
            <w:pPr>
              <w:pStyle w:val="TAL"/>
              <w:rPr>
                <w:b/>
              </w:rPr>
            </w:pPr>
            <w:r w:rsidRPr="00F21A76">
              <w:rPr>
                <w:b/>
              </w:rPr>
              <w:t>Out Parameters</w:t>
            </w:r>
          </w:p>
        </w:tc>
        <w:tc>
          <w:tcPr>
            <w:tcW w:w="8207" w:type="dxa"/>
          </w:tcPr>
          <w:p w14:paraId="7ED802F0" w14:textId="77777777" w:rsidR="0020187D" w:rsidRPr="00F21A76" w:rsidRDefault="0020187D" w:rsidP="00DE65B3">
            <w:pPr>
              <w:pStyle w:val="TAL"/>
              <w:tabs>
                <w:tab w:val="left" w:pos="1553"/>
              </w:tabs>
              <w:rPr>
                <w:szCs w:val="18"/>
              </w:rPr>
            </w:pPr>
            <w:r w:rsidRPr="00F21A76">
              <w:rPr>
                <w:rFonts w:ascii="Courier New" w:hAnsi="Courier New"/>
                <w:szCs w:val="18"/>
              </w:rPr>
              <w:t>elapsedTime</w:t>
            </w:r>
            <w:r w:rsidRPr="00F21A76">
              <w:rPr>
                <w:szCs w:val="18"/>
              </w:rPr>
              <w:tab/>
              <w:t>value of the time elapsed since the timer has been started in seconds</w:t>
            </w:r>
          </w:p>
        </w:tc>
      </w:tr>
      <w:tr w:rsidR="0020187D" w:rsidRPr="00F21A76" w14:paraId="616F345E" w14:textId="77777777" w:rsidTr="00DE65B3">
        <w:trPr>
          <w:jc w:val="center"/>
        </w:trPr>
        <w:tc>
          <w:tcPr>
            <w:tcW w:w="1568" w:type="dxa"/>
          </w:tcPr>
          <w:p w14:paraId="50F64BD0" w14:textId="77777777" w:rsidR="0020187D" w:rsidRPr="00F21A76" w:rsidRDefault="0020187D" w:rsidP="00DE65B3">
            <w:pPr>
              <w:pStyle w:val="TAL"/>
              <w:rPr>
                <w:b/>
              </w:rPr>
            </w:pPr>
            <w:r w:rsidRPr="00F21A76">
              <w:rPr>
                <w:b/>
              </w:rPr>
              <w:t>Return Value</w:t>
            </w:r>
          </w:p>
        </w:tc>
        <w:tc>
          <w:tcPr>
            <w:tcW w:w="8207" w:type="dxa"/>
          </w:tcPr>
          <w:p w14:paraId="13C7575D"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triReadTimer</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67DD7025" w14:textId="77777777" w:rsidTr="00DE65B3">
        <w:trPr>
          <w:jc w:val="center"/>
        </w:trPr>
        <w:tc>
          <w:tcPr>
            <w:tcW w:w="1568" w:type="dxa"/>
          </w:tcPr>
          <w:p w14:paraId="0238F316" w14:textId="77777777" w:rsidR="0020187D" w:rsidRPr="00F21A76" w:rsidRDefault="0020187D" w:rsidP="00DE65B3">
            <w:pPr>
              <w:pStyle w:val="TAL"/>
              <w:rPr>
                <w:b/>
              </w:rPr>
            </w:pPr>
            <w:r w:rsidRPr="00F21A76">
              <w:rPr>
                <w:b/>
              </w:rPr>
              <w:t>Constraints</w:t>
            </w:r>
          </w:p>
        </w:tc>
        <w:tc>
          <w:tcPr>
            <w:tcW w:w="8207" w:type="dxa"/>
          </w:tcPr>
          <w:p w14:paraId="5DD24CE9" w14:textId="77777777" w:rsidR="0020187D" w:rsidRPr="00F21A76" w:rsidRDefault="0020187D" w:rsidP="00DE65B3">
            <w:pPr>
              <w:pStyle w:val="TAL"/>
              <w:rPr>
                <w:szCs w:val="18"/>
              </w:rPr>
            </w:pPr>
            <w:r w:rsidRPr="00F21A76">
              <w:rPr>
                <w:szCs w:val="18"/>
              </w:rPr>
              <w:t>This operation may be called by the TE when a TTCN</w:t>
            </w:r>
            <w:r w:rsidRPr="00F21A76">
              <w:rPr>
                <w:szCs w:val="18"/>
              </w:rPr>
              <w:noBreakHyphen/>
              <w:t>3 read timer operation is to be executed on the indicated timer.</w:t>
            </w:r>
          </w:p>
        </w:tc>
      </w:tr>
      <w:tr w:rsidR="0020187D" w:rsidRPr="00F21A76" w14:paraId="4935FA4D" w14:textId="77777777" w:rsidTr="00DE65B3">
        <w:trPr>
          <w:jc w:val="center"/>
        </w:trPr>
        <w:tc>
          <w:tcPr>
            <w:tcW w:w="1568" w:type="dxa"/>
          </w:tcPr>
          <w:p w14:paraId="352422B2" w14:textId="77777777" w:rsidR="0020187D" w:rsidRPr="00F21A76" w:rsidRDefault="0020187D" w:rsidP="00DE65B3">
            <w:pPr>
              <w:pStyle w:val="TAL"/>
              <w:rPr>
                <w:b/>
              </w:rPr>
            </w:pPr>
            <w:r w:rsidRPr="00F21A76">
              <w:rPr>
                <w:b/>
              </w:rPr>
              <w:t>Effect</w:t>
            </w:r>
          </w:p>
        </w:tc>
        <w:tc>
          <w:tcPr>
            <w:tcW w:w="8207" w:type="dxa"/>
          </w:tcPr>
          <w:p w14:paraId="4653C5AE" w14:textId="77777777" w:rsidR="0020187D" w:rsidRPr="00F21A76" w:rsidRDefault="0020187D" w:rsidP="00DE65B3">
            <w:pPr>
              <w:pStyle w:val="TAL"/>
              <w:rPr>
                <w:szCs w:val="18"/>
              </w:rPr>
            </w:pPr>
            <w:r w:rsidRPr="00F21A76">
              <w:rPr>
                <w:szCs w:val="18"/>
              </w:rPr>
              <w:t xml:space="preserve">On invocation of this operation the PA shall use the </w:t>
            </w:r>
            <w:r w:rsidRPr="00F21A76">
              <w:rPr>
                <w:rFonts w:ascii="Courier New" w:hAnsi="Courier New"/>
                <w:szCs w:val="18"/>
              </w:rPr>
              <w:t>timerId</w:t>
            </w:r>
            <w:r w:rsidRPr="00F21A76">
              <w:rPr>
                <w:szCs w:val="18"/>
              </w:rPr>
              <w:t xml:space="preserve"> to access the time that elapsed since this timer was started. The return value </w:t>
            </w:r>
            <w:r w:rsidRPr="00F21A76">
              <w:rPr>
                <w:rFonts w:ascii="Courier New" w:hAnsi="Courier New"/>
                <w:szCs w:val="18"/>
              </w:rPr>
              <w:t>elapsedTime</w:t>
            </w:r>
            <w:r w:rsidRPr="00F21A76">
              <w:rPr>
                <w:szCs w:val="18"/>
              </w:rPr>
              <w:t xml:space="preserve"> shall be provided in seconds. The reading of an inactive timer, i.e. a timer which has not been started or already expired, shall return an elapsed time value of zero.</w:t>
            </w:r>
          </w:p>
          <w:p w14:paraId="16D374D6" w14:textId="77777777" w:rsidR="0020187D" w:rsidRPr="00F21A76" w:rsidRDefault="0020187D" w:rsidP="00DE65B3">
            <w:pPr>
              <w:pStyle w:val="TAL"/>
              <w:ind w:hanging="6"/>
              <w:rPr>
                <w:szCs w:val="18"/>
              </w:rPr>
            </w:pPr>
            <w:r w:rsidRPr="00F21A76">
              <w:rPr>
                <w:szCs w:val="18"/>
              </w:rPr>
              <w:t xml:space="preserve">The </w:t>
            </w:r>
            <w:r w:rsidRPr="00F21A76">
              <w:rPr>
                <w:rFonts w:ascii="Courier New" w:hAnsi="Courier New"/>
                <w:szCs w:val="18"/>
              </w:rPr>
              <w:t>triReadTimer</w:t>
            </w:r>
            <w:r w:rsidRPr="00F21A76">
              <w:rPr>
                <w:szCs w:val="18"/>
              </w:rPr>
              <w:t xml:space="preserve"> operation returns </w:t>
            </w:r>
            <w:r w:rsidRPr="00F21A76">
              <w:rPr>
                <w:b/>
                <w:i/>
                <w:szCs w:val="18"/>
              </w:rPr>
              <w:t>TRI_OK</w:t>
            </w:r>
            <w:r w:rsidRPr="00F21A76">
              <w:rPr>
                <w:szCs w:val="18"/>
              </w:rPr>
              <w:t xml:space="preserve"> if the operation has been performed successfully, </w:t>
            </w:r>
            <w:r w:rsidRPr="00F21A76">
              <w:rPr>
                <w:b/>
                <w:i/>
                <w:szCs w:val="18"/>
              </w:rPr>
              <w:t>TRI_Error</w:t>
            </w:r>
            <w:r w:rsidRPr="00F21A76">
              <w:rPr>
                <w:szCs w:val="18"/>
              </w:rPr>
              <w:t xml:space="preserve"> otherwise.</w:t>
            </w:r>
          </w:p>
        </w:tc>
      </w:tr>
    </w:tbl>
    <w:p w14:paraId="36D03D88" w14:textId="77777777" w:rsidR="0020187D" w:rsidRPr="00F21A76" w:rsidRDefault="0020187D" w:rsidP="0020187D"/>
    <w:p w14:paraId="6DD550E9" w14:textId="77777777" w:rsidR="0020187D" w:rsidRPr="00F21A76" w:rsidRDefault="0020187D" w:rsidP="00DD778F">
      <w:pPr>
        <w:pStyle w:val="Heading4"/>
      </w:pPr>
      <w:bookmarkStart w:id="1318" w:name="_Toc87872105"/>
      <w:r w:rsidRPr="00F21A76">
        <w:t>5.6.2.4</w:t>
      </w:r>
      <w:r w:rsidRPr="00F21A76">
        <w:tab/>
      </w:r>
      <w:proofErr w:type="gramStart"/>
      <w:r w:rsidRPr="00F21A76">
        <w:t>triTimerRunning</w:t>
      </w:r>
      <w:proofErr w:type="gramEnd"/>
      <w:r w:rsidRPr="00F21A76">
        <w:t xml:space="preserve"> (TE </w:t>
      </w:r>
      <w:r w:rsidRPr="00F21A76">
        <w:sym w:font="Symbol" w:char="F0AE"/>
      </w:r>
      <w:r w:rsidRPr="00F21A76">
        <w:t xml:space="preserve"> PA)</w:t>
      </w:r>
      <w:bookmarkEnd w:id="13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72AD9484" w14:textId="77777777" w:rsidTr="00DE65B3">
        <w:trPr>
          <w:jc w:val="center"/>
        </w:trPr>
        <w:tc>
          <w:tcPr>
            <w:tcW w:w="1568" w:type="dxa"/>
          </w:tcPr>
          <w:p w14:paraId="2B8DF7ED" w14:textId="77777777" w:rsidR="0020187D" w:rsidRPr="00F21A76" w:rsidRDefault="0020187D" w:rsidP="00DE65B3">
            <w:pPr>
              <w:pStyle w:val="TAL"/>
              <w:rPr>
                <w:b/>
              </w:rPr>
            </w:pPr>
            <w:r w:rsidRPr="00F21A76">
              <w:rPr>
                <w:b/>
              </w:rPr>
              <w:t>Signature</w:t>
            </w:r>
          </w:p>
        </w:tc>
        <w:tc>
          <w:tcPr>
            <w:tcW w:w="8207" w:type="dxa"/>
          </w:tcPr>
          <w:p w14:paraId="006D0D8D" w14:textId="77777777" w:rsidR="0020187D" w:rsidRPr="00F21A76" w:rsidRDefault="0020187D" w:rsidP="00DE65B3">
            <w:pPr>
              <w:pStyle w:val="TAL"/>
              <w:ind w:left="2853" w:hanging="2853"/>
              <w:rPr>
                <w:rFonts w:ascii="Courier New" w:hAnsi="Courier New"/>
                <w:szCs w:val="18"/>
              </w:rPr>
            </w:pPr>
            <w:r w:rsidRPr="00F21A76">
              <w:rPr>
                <w:rFonts w:ascii="Courier New" w:hAnsi="Courier New"/>
                <w:szCs w:val="18"/>
              </w:rPr>
              <w:t xml:space="preserve">TriStatusType triTimerRunning(in TriTimerIdType timerId, </w:t>
            </w:r>
            <w:r w:rsidRPr="00F21A76">
              <w:rPr>
                <w:rFonts w:ascii="Courier New" w:hAnsi="Courier New"/>
                <w:szCs w:val="18"/>
              </w:rPr>
              <w:br/>
              <w:t>out boolean running)</w:t>
            </w:r>
          </w:p>
        </w:tc>
      </w:tr>
      <w:tr w:rsidR="0020187D" w:rsidRPr="00F21A76" w14:paraId="06ABE682" w14:textId="77777777" w:rsidTr="00DE65B3">
        <w:trPr>
          <w:jc w:val="center"/>
        </w:trPr>
        <w:tc>
          <w:tcPr>
            <w:tcW w:w="1568" w:type="dxa"/>
          </w:tcPr>
          <w:p w14:paraId="082771EF" w14:textId="77777777" w:rsidR="0020187D" w:rsidRPr="00F21A76" w:rsidRDefault="0020187D" w:rsidP="00DE65B3">
            <w:pPr>
              <w:pStyle w:val="TAL"/>
              <w:rPr>
                <w:b/>
              </w:rPr>
            </w:pPr>
            <w:r w:rsidRPr="00F21A76">
              <w:rPr>
                <w:b/>
              </w:rPr>
              <w:t xml:space="preserve">In Parameters </w:t>
            </w:r>
          </w:p>
        </w:tc>
        <w:tc>
          <w:tcPr>
            <w:tcW w:w="8207" w:type="dxa"/>
          </w:tcPr>
          <w:p w14:paraId="6C4AA514" w14:textId="77777777" w:rsidR="0020187D" w:rsidRPr="00F21A76" w:rsidRDefault="0020187D" w:rsidP="00DE65B3">
            <w:pPr>
              <w:pStyle w:val="TAL"/>
              <w:tabs>
                <w:tab w:val="left" w:pos="1353"/>
              </w:tabs>
              <w:rPr>
                <w:szCs w:val="18"/>
              </w:rPr>
            </w:pPr>
            <w:r w:rsidRPr="00F21A76">
              <w:rPr>
                <w:rFonts w:ascii="Courier New" w:hAnsi="Courier New"/>
                <w:szCs w:val="18"/>
              </w:rPr>
              <w:t>timerId</w:t>
            </w:r>
            <w:r w:rsidRPr="00F21A76">
              <w:rPr>
                <w:szCs w:val="18"/>
              </w:rPr>
              <w:tab/>
              <w:t>identifier of the timer instance</w:t>
            </w:r>
          </w:p>
        </w:tc>
      </w:tr>
      <w:tr w:rsidR="0020187D" w:rsidRPr="00F21A76" w14:paraId="4435D6C2" w14:textId="77777777" w:rsidTr="00DE65B3">
        <w:trPr>
          <w:jc w:val="center"/>
        </w:trPr>
        <w:tc>
          <w:tcPr>
            <w:tcW w:w="1568" w:type="dxa"/>
          </w:tcPr>
          <w:p w14:paraId="0BB6AE9F" w14:textId="77777777" w:rsidR="0020187D" w:rsidRPr="00F21A76" w:rsidRDefault="0020187D" w:rsidP="00DE65B3">
            <w:pPr>
              <w:pStyle w:val="TAL"/>
              <w:rPr>
                <w:b/>
              </w:rPr>
            </w:pPr>
            <w:r w:rsidRPr="00F21A76">
              <w:rPr>
                <w:b/>
              </w:rPr>
              <w:t>Out Parameters</w:t>
            </w:r>
          </w:p>
        </w:tc>
        <w:tc>
          <w:tcPr>
            <w:tcW w:w="8207" w:type="dxa"/>
          </w:tcPr>
          <w:p w14:paraId="7A55AF5F" w14:textId="77777777" w:rsidR="0020187D" w:rsidRPr="00F21A76" w:rsidRDefault="0020187D" w:rsidP="00DE65B3">
            <w:pPr>
              <w:pStyle w:val="TAL"/>
              <w:tabs>
                <w:tab w:val="left" w:pos="1353"/>
                <w:tab w:val="left" w:pos="1429"/>
              </w:tabs>
              <w:rPr>
                <w:szCs w:val="18"/>
              </w:rPr>
            </w:pPr>
            <w:r w:rsidRPr="00F21A76">
              <w:rPr>
                <w:rFonts w:ascii="Courier New" w:hAnsi="Courier New"/>
                <w:szCs w:val="18"/>
              </w:rPr>
              <w:t>running</w:t>
            </w:r>
            <w:r w:rsidRPr="00F21A76">
              <w:rPr>
                <w:szCs w:val="18"/>
              </w:rPr>
              <w:tab/>
              <w:t>status of the timer</w:t>
            </w:r>
          </w:p>
        </w:tc>
      </w:tr>
      <w:tr w:rsidR="0020187D" w:rsidRPr="00F21A76" w14:paraId="21A21F21" w14:textId="77777777" w:rsidTr="00DE65B3">
        <w:trPr>
          <w:jc w:val="center"/>
        </w:trPr>
        <w:tc>
          <w:tcPr>
            <w:tcW w:w="1568" w:type="dxa"/>
          </w:tcPr>
          <w:p w14:paraId="607CA512" w14:textId="77777777" w:rsidR="0020187D" w:rsidRPr="00F21A76" w:rsidRDefault="0020187D" w:rsidP="00DE65B3">
            <w:pPr>
              <w:pStyle w:val="TAL"/>
              <w:rPr>
                <w:b/>
              </w:rPr>
            </w:pPr>
            <w:r w:rsidRPr="00F21A76">
              <w:rPr>
                <w:b/>
              </w:rPr>
              <w:t>Return Value</w:t>
            </w:r>
          </w:p>
        </w:tc>
        <w:tc>
          <w:tcPr>
            <w:tcW w:w="8207" w:type="dxa"/>
          </w:tcPr>
          <w:p w14:paraId="28D58027"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triTimerRunning</w:t>
            </w:r>
            <w:r w:rsidRPr="00F21A76">
              <w:rPr>
                <w:szCs w:val="18"/>
              </w:rPr>
              <w:t xml:space="preserve"> 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45F0D28B" w14:textId="77777777" w:rsidTr="00DE65B3">
        <w:trPr>
          <w:jc w:val="center"/>
        </w:trPr>
        <w:tc>
          <w:tcPr>
            <w:tcW w:w="1568" w:type="dxa"/>
          </w:tcPr>
          <w:p w14:paraId="6390E8FD" w14:textId="77777777" w:rsidR="0020187D" w:rsidRPr="00F21A76" w:rsidRDefault="0020187D" w:rsidP="00DE65B3">
            <w:pPr>
              <w:pStyle w:val="TAL"/>
              <w:rPr>
                <w:b/>
              </w:rPr>
            </w:pPr>
            <w:r w:rsidRPr="00F21A76">
              <w:rPr>
                <w:b/>
              </w:rPr>
              <w:t>Constraints</w:t>
            </w:r>
          </w:p>
        </w:tc>
        <w:tc>
          <w:tcPr>
            <w:tcW w:w="8207" w:type="dxa"/>
          </w:tcPr>
          <w:p w14:paraId="49470DFF" w14:textId="77777777" w:rsidR="0020187D" w:rsidRPr="00F21A76" w:rsidRDefault="0020187D" w:rsidP="00DE65B3">
            <w:pPr>
              <w:pStyle w:val="TAL"/>
              <w:rPr>
                <w:szCs w:val="18"/>
              </w:rPr>
            </w:pPr>
            <w:r w:rsidRPr="00F21A76">
              <w:rPr>
                <w:szCs w:val="18"/>
              </w:rPr>
              <w:t>This operation may be called by the TE when a TTCN</w:t>
            </w:r>
            <w:r w:rsidRPr="00F21A76">
              <w:rPr>
                <w:szCs w:val="18"/>
              </w:rPr>
              <w:noBreakHyphen/>
              <w:t>3 running timer operation is to be executed on the indicated timer.</w:t>
            </w:r>
          </w:p>
        </w:tc>
      </w:tr>
      <w:tr w:rsidR="0020187D" w:rsidRPr="00F21A76" w14:paraId="193EACF3" w14:textId="77777777" w:rsidTr="00DE65B3">
        <w:trPr>
          <w:jc w:val="center"/>
        </w:trPr>
        <w:tc>
          <w:tcPr>
            <w:tcW w:w="1568" w:type="dxa"/>
          </w:tcPr>
          <w:p w14:paraId="42C9EF58" w14:textId="77777777" w:rsidR="0020187D" w:rsidRPr="00F21A76" w:rsidRDefault="0020187D" w:rsidP="00DE65B3">
            <w:pPr>
              <w:pStyle w:val="TAL"/>
              <w:rPr>
                <w:b/>
              </w:rPr>
            </w:pPr>
            <w:r w:rsidRPr="00F21A76">
              <w:rPr>
                <w:b/>
              </w:rPr>
              <w:t>Effect</w:t>
            </w:r>
          </w:p>
        </w:tc>
        <w:tc>
          <w:tcPr>
            <w:tcW w:w="8207" w:type="dxa"/>
          </w:tcPr>
          <w:p w14:paraId="57EFDC6F" w14:textId="77777777" w:rsidR="0020187D" w:rsidRPr="00F21A76" w:rsidRDefault="0020187D" w:rsidP="00DE65B3">
            <w:pPr>
              <w:pStyle w:val="TAL"/>
              <w:rPr>
                <w:szCs w:val="18"/>
              </w:rPr>
            </w:pPr>
            <w:r w:rsidRPr="00F21A76">
              <w:rPr>
                <w:szCs w:val="18"/>
              </w:rPr>
              <w:t xml:space="preserve">On invocation of this operation the PA shall use the </w:t>
            </w:r>
            <w:r w:rsidRPr="00F21A76">
              <w:rPr>
                <w:rFonts w:ascii="Courier New" w:hAnsi="Courier New"/>
                <w:szCs w:val="18"/>
              </w:rPr>
              <w:t>timerId</w:t>
            </w:r>
            <w:r w:rsidRPr="00F21A76">
              <w:rPr>
                <w:szCs w:val="18"/>
              </w:rPr>
              <w:t xml:space="preserve"> to access the status of the timer. The operation sets </w:t>
            </w:r>
            <w:r w:rsidRPr="00F21A76">
              <w:rPr>
                <w:rFonts w:ascii="Courier New" w:hAnsi="Courier New"/>
                <w:szCs w:val="18"/>
              </w:rPr>
              <w:t>running</w:t>
            </w:r>
            <w:r w:rsidRPr="00F21A76">
              <w:rPr>
                <w:szCs w:val="18"/>
              </w:rPr>
              <w:t xml:space="preserve"> to the boolean value </w:t>
            </w:r>
            <w:r w:rsidRPr="00F21A76">
              <w:rPr>
                <w:rFonts w:ascii="Courier New" w:hAnsi="Courier New"/>
                <w:szCs w:val="18"/>
              </w:rPr>
              <w:t>true</w:t>
            </w:r>
            <w:r w:rsidRPr="00F21A76">
              <w:rPr>
                <w:szCs w:val="18"/>
              </w:rPr>
              <w:t xml:space="preserve"> if and only if the timer is currently running.</w:t>
            </w:r>
          </w:p>
          <w:p w14:paraId="27E86385"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triTimerRunning</w:t>
            </w:r>
            <w:r w:rsidRPr="00F21A76">
              <w:rPr>
                <w:szCs w:val="18"/>
              </w:rPr>
              <w:t xml:space="preserve"> operation returns </w:t>
            </w:r>
            <w:r w:rsidRPr="00F21A76">
              <w:rPr>
                <w:b/>
                <w:i/>
                <w:szCs w:val="18"/>
              </w:rPr>
              <w:t>TRI_OK</w:t>
            </w:r>
            <w:r w:rsidRPr="00F21A76">
              <w:rPr>
                <w:b/>
                <w:szCs w:val="18"/>
              </w:rPr>
              <w:t xml:space="preserve"> </w:t>
            </w:r>
            <w:r w:rsidRPr="00F21A76">
              <w:rPr>
                <w:szCs w:val="18"/>
              </w:rPr>
              <w:t xml:space="preserve">if the status of the timer has been successfully determined, </w:t>
            </w:r>
            <w:r w:rsidRPr="00F21A76">
              <w:rPr>
                <w:b/>
                <w:i/>
                <w:szCs w:val="18"/>
              </w:rPr>
              <w:t>TRI_Error</w:t>
            </w:r>
            <w:r w:rsidRPr="00F21A76">
              <w:rPr>
                <w:b/>
                <w:szCs w:val="18"/>
              </w:rPr>
              <w:t xml:space="preserve"> </w:t>
            </w:r>
            <w:r w:rsidRPr="00F21A76">
              <w:rPr>
                <w:szCs w:val="18"/>
              </w:rPr>
              <w:t>otherwise.</w:t>
            </w:r>
          </w:p>
        </w:tc>
      </w:tr>
    </w:tbl>
    <w:p w14:paraId="147DB2A2" w14:textId="77777777" w:rsidR="0020187D" w:rsidRPr="00F21A76" w:rsidRDefault="0020187D" w:rsidP="0020187D"/>
    <w:p w14:paraId="353AA7DA" w14:textId="77777777" w:rsidR="0020187D" w:rsidRPr="00F21A76" w:rsidRDefault="0020187D" w:rsidP="00DD778F">
      <w:pPr>
        <w:pStyle w:val="Heading4"/>
      </w:pPr>
      <w:bookmarkStart w:id="1319" w:name="_Toc87872106"/>
      <w:r w:rsidRPr="00F21A76">
        <w:t>5.6.2.5</w:t>
      </w:r>
      <w:r w:rsidRPr="00F21A76">
        <w:tab/>
      </w:r>
      <w:proofErr w:type="gramStart"/>
      <w:r w:rsidRPr="00F21A76">
        <w:t>triTimeout</w:t>
      </w:r>
      <w:proofErr w:type="gramEnd"/>
      <w:r w:rsidRPr="00F21A76">
        <w:t xml:space="preserve"> (PA </w:t>
      </w:r>
      <w:r w:rsidRPr="00F21A76">
        <w:sym w:font="Symbol" w:char="F0AE"/>
      </w:r>
      <w:r w:rsidRPr="00F21A76">
        <w:t xml:space="preserve"> TE)</w:t>
      </w:r>
      <w:bookmarkEnd w:id="13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20187D" w:rsidRPr="00F21A76" w14:paraId="2CF2CAC6" w14:textId="77777777" w:rsidTr="00DE65B3">
        <w:trPr>
          <w:jc w:val="center"/>
        </w:trPr>
        <w:tc>
          <w:tcPr>
            <w:tcW w:w="1568" w:type="dxa"/>
          </w:tcPr>
          <w:p w14:paraId="2646161C" w14:textId="77777777" w:rsidR="0020187D" w:rsidRPr="00F21A76" w:rsidRDefault="0020187D" w:rsidP="00DE65B3">
            <w:pPr>
              <w:pStyle w:val="TAL"/>
              <w:rPr>
                <w:b/>
              </w:rPr>
            </w:pPr>
            <w:r w:rsidRPr="00F21A76">
              <w:rPr>
                <w:b/>
              </w:rPr>
              <w:t>Signature</w:t>
            </w:r>
          </w:p>
        </w:tc>
        <w:tc>
          <w:tcPr>
            <w:tcW w:w="8207" w:type="dxa"/>
          </w:tcPr>
          <w:p w14:paraId="69CB07B0" w14:textId="77777777" w:rsidR="0020187D" w:rsidRPr="00F21A76" w:rsidRDefault="0020187D" w:rsidP="00DE65B3">
            <w:pPr>
              <w:pStyle w:val="TAL"/>
              <w:rPr>
                <w:szCs w:val="18"/>
              </w:rPr>
            </w:pPr>
            <w:r w:rsidRPr="00F21A76">
              <w:rPr>
                <w:rFonts w:ascii="Courier New" w:hAnsi="Courier New"/>
                <w:szCs w:val="18"/>
              </w:rPr>
              <w:t>void triTimeout(in TriTimerIdType timerId)</w:t>
            </w:r>
          </w:p>
        </w:tc>
      </w:tr>
      <w:tr w:rsidR="0020187D" w:rsidRPr="00F21A76" w14:paraId="6C849BC8" w14:textId="77777777" w:rsidTr="00DE65B3">
        <w:trPr>
          <w:jc w:val="center"/>
        </w:trPr>
        <w:tc>
          <w:tcPr>
            <w:tcW w:w="1568" w:type="dxa"/>
          </w:tcPr>
          <w:p w14:paraId="7959CD9E" w14:textId="77777777" w:rsidR="0020187D" w:rsidRPr="00F21A76" w:rsidRDefault="0020187D" w:rsidP="00DE65B3">
            <w:pPr>
              <w:pStyle w:val="TAL"/>
              <w:rPr>
                <w:b/>
              </w:rPr>
            </w:pPr>
            <w:r w:rsidRPr="00F21A76">
              <w:rPr>
                <w:b/>
              </w:rPr>
              <w:t xml:space="preserve">In Parameters </w:t>
            </w:r>
          </w:p>
        </w:tc>
        <w:tc>
          <w:tcPr>
            <w:tcW w:w="8207" w:type="dxa"/>
          </w:tcPr>
          <w:p w14:paraId="05320F60" w14:textId="77777777" w:rsidR="0020187D" w:rsidRPr="00F21A76" w:rsidRDefault="0020187D" w:rsidP="00C4197A">
            <w:pPr>
              <w:pStyle w:val="TAL"/>
              <w:tabs>
                <w:tab w:val="left" w:pos="1166"/>
              </w:tabs>
              <w:rPr>
                <w:szCs w:val="18"/>
              </w:rPr>
            </w:pPr>
            <w:r w:rsidRPr="00F21A76">
              <w:rPr>
                <w:rFonts w:ascii="Courier New" w:hAnsi="Courier New"/>
                <w:szCs w:val="18"/>
              </w:rPr>
              <w:t>timerId</w:t>
            </w:r>
            <w:r w:rsidRPr="00F21A76">
              <w:rPr>
                <w:szCs w:val="18"/>
              </w:rPr>
              <w:tab/>
              <w:t>identifier of the timer instance</w:t>
            </w:r>
          </w:p>
        </w:tc>
      </w:tr>
      <w:tr w:rsidR="0020187D" w:rsidRPr="00F21A76" w14:paraId="18954C3E" w14:textId="77777777" w:rsidTr="00DE65B3">
        <w:trPr>
          <w:jc w:val="center"/>
        </w:trPr>
        <w:tc>
          <w:tcPr>
            <w:tcW w:w="1568" w:type="dxa"/>
          </w:tcPr>
          <w:p w14:paraId="3659338E" w14:textId="77777777" w:rsidR="0020187D" w:rsidRPr="00F21A76" w:rsidRDefault="0020187D" w:rsidP="00DE65B3">
            <w:pPr>
              <w:pStyle w:val="TAL"/>
              <w:rPr>
                <w:b/>
              </w:rPr>
            </w:pPr>
            <w:r w:rsidRPr="00F21A76">
              <w:rPr>
                <w:b/>
              </w:rPr>
              <w:t>Out Parameters</w:t>
            </w:r>
          </w:p>
        </w:tc>
        <w:tc>
          <w:tcPr>
            <w:tcW w:w="8207" w:type="dxa"/>
          </w:tcPr>
          <w:p w14:paraId="171B97A5" w14:textId="77777777" w:rsidR="0020187D" w:rsidRPr="00F21A76" w:rsidRDefault="0020187D" w:rsidP="00DE65B3">
            <w:pPr>
              <w:pStyle w:val="TAL"/>
              <w:rPr>
                <w:szCs w:val="18"/>
              </w:rPr>
            </w:pPr>
            <w:r w:rsidRPr="00F21A76">
              <w:rPr>
                <w:szCs w:val="18"/>
              </w:rPr>
              <w:t>n.a.</w:t>
            </w:r>
          </w:p>
        </w:tc>
      </w:tr>
      <w:tr w:rsidR="0020187D" w:rsidRPr="00F21A76" w14:paraId="4E103808" w14:textId="77777777" w:rsidTr="00DE65B3">
        <w:trPr>
          <w:jc w:val="center"/>
        </w:trPr>
        <w:tc>
          <w:tcPr>
            <w:tcW w:w="1568" w:type="dxa"/>
          </w:tcPr>
          <w:p w14:paraId="329A9BF3" w14:textId="77777777" w:rsidR="0020187D" w:rsidRPr="00F21A76" w:rsidRDefault="0020187D" w:rsidP="00DE65B3">
            <w:pPr>
              <w:pStyle w:val="TAL"/>
              <w:rPr>
                <w:b/>
              </w:rPr>
            </w:pPr>
            <w:r w:rsidRPr="00F21A76">
              <w:rPr>
                <w:b/>
              </w:rPr>
              <w:t>Return Value</w:t>
            </w:r>
          </w:p>
        </w:tc>
        <w:tc>
          <w:tcPr>
            <w:tcW w:w="8207" w:type="dxa"/>
          </w:tcPr>
          <w:p w14:paraId="705D804F" w14:textId="77777777" w:rsidR="0020187D" w:rsidRPr="00F21A76" w:rsidRDefault="0020187D" w:rsidP="00DE65B3">
            <w:pPr>
              <w:pStyle w:val="TAL"/>
              <w:rPr>
                <w:szCs w:val="18"/>
              </w:rPr>
            </w:pPr>
            <w:r w:rsidRPr="00F21A76">
              <w:rPr>
                <w:szCs w:val="18"/>
              </w:rPr>
              <w:t>void</w:t>
            </w:r>
          </w:p>
        </w:tc>
      </w:tr>
      <w:tr w:rsidR="0020187D" w:rsidRPr="00F21A76" w14:paraId="343DBC77" w14:textId="77777777" w:rsidTr="00DE65B3">
        <w:trPr>
          <w:jc w:val="center"/>
        </w:trPr>
        <w:tc>
          <w:tcPr>
            <w:tcW w:w="1568" w:type="dxa"/>
          </w:tcPr>
          <w:p w14:paraId="5F4262F2" w14:textId="77777777" w:rsidR="0020187D" w:rsidRPr="00F21A76" w:rsidRDefault="0020187D" w:rsidP="00DE65B3">
            <w:pPr>
              <w:pStyle w:val="TAL"/>
              <w:rPr>
                <w:b/>
              </w:rPr>
            </w:pPr>
            <w:r w:rsidRPr="00F21A76">
              <w:rPr>
                <w:b/>
              </w:rPr>
              <w:t>Constraints</w:t>
            </w:r>
          </w:p>
        </w:tc>
        <w:tc>
          <w:tcPr>
            <w:tcW w:w="8207" w:type="dxa"/>
          </w:tcPr>
          <w:p w14:paraId="10DAC82A" w14:textId="77777777" w:rsidR="0020187D" w:rsidRPr="00F21A76" w:rsidRDefault="0020187D" w:rsidP="00DE65B3">
            <w:pPr>
              <w:pStyle w:val="TAL"/>
              <w:rPr>
                <w:szCs w:val="18"/>
              </w:rPr>
            </w:pPr>
            <w:r w:rsidRPr="00F21A76">
              <w:rPr>
                <w:szCs w:val="18"/>
              </w:rPr>
              <w:t xml:space="preserve">This operation is called by the PA after a timer, which has previously been started using the </w:t>
            </w:r>
            <w:r w:rsidRPr="00F21A76">
              <w:rPr>
                <w:rFonts w:ascii="Courier New" w:hAnsi="Courier New"/>
                <w:szCs w:val="18"/>
              </w:rPr>
              <w:t>triStartTimer</w:t>
            </w:r>
            <w:r w:rsidRPr="00F21A76">
              <w:rPr>
                <w:szCs w:val="18"/>
              </w:rPr>
              <w:t xml:space="preserve"> operation, has expired, i.e. it has reached its maximum duration value.</w:t>
            </w:r>
          </w:p>
        </w:tc>
      </w:tr>
      <w:tr w:rsidR="0020187D" w:rsidRPr="00F21A76" w14:paraId="7F0B3812" w14:textId="77777777" w:rsidTr="00DE65B3">
        <w:trPr>
          <w:jc w:val="center"/>
        </w:trPr>
        <w:tc>
          <w:tcPr>
            <w:tcW w:w="1568" w:type="dxa"/>
          </w:tcPr>
          <w:p w14:paraId="3F73E677" w14:textId="77777777" w:rsidR="0020187D" w:rsidRPr="00F21A76" w:rsidRDefault="0020187D" w:rsidP="00DE65B3">
            <w:pPr>
              <w:pStyle w:val="TAL"/>
              <w:rPr>
                <w:b/>
              </w:rPr>
            </w:pPr>
            <w:r w:rsidRPr="00F21A76">
              <w:rPr>
                <w:b/>
              </w:rPr>
              <w:t>Effect</w:t>
            </w:r>
          </w:p>
        </w:tc>
        <w:tc>
          <w:tcPr>
            <w:tcW w:w="8207" w:type="dxa"/>
          </w:tcPr>
          <w:p w14:paraId="5C5D36C6" w14:textId="77777777" w:rsidR="0020187D" w:rsidRPr="00F21A76" w:rsidRDefault="0020187D" w:rsidP="003D1BEA">
            <w:pPr>
              <w:pStyle w:val="TAL"/>
              <w:rPr>
                <w:szCs w:val="18"/>
              </w:rPr>
            </w:pPr>
            <w:r w:rsidRPr="00F21A76">
              <w:rPr>
                <w:szCs w:val="18"/>
              </w:rPr>
              <w:t xml:space="preserve">The timeout with the </w:t>
            </w:r>
            <w:r w:rsidRPr="00F21A76">
              <w:rPr>
                <w:rFonts w:ascii="Courier New" w:hAnsi="Courier New"/>
                <w:szCs w:val="18"/>
              </w:rPr>
              <w:t>timerId</w:t>
            </w:r>
            <w:r w:rsidRPr="00F21A76">
              <w:rPr>
                <w:szCs w:val="18"/>
              </w:rPr>
              <w:t xml:space="preserve"> can be added to the timeout list in the TE. The implementation of this operation in the TE has to be done in such a manner that it addresses the different TTCN</w:t>
            </w:r>
            <w:r w:rsidRPr="00F21A76">
              <w:rPr>
                <w:szCs w:val="18"/>
              </w:rPr>
              <w:noBreakHyphen/>
              <w:t xml:space="preserve">3 semantics for timers defined in </w:t>
            </w:r>
            <w:r w:rsidR="00910C4E" w:rsidRPr="00F21A76">
              <w:rPr>
                <w:szCs w:val="18"/>
              </w:rPr>
              <w:t>ETSI ES 201 873</w:t>
            </w:r>
            <w:r w:rsidR="00910C4E" w:rsidRPr="00F21A76">
              <w:rPr>
                <w:szCs w:val="18"/>
              </w:rPr>
              <w:noBreakHyphen/>
              <w:t>4</w:t>
            </w:r>
            <w:r w:rsidRPr="00F21A76">
              <w:rPr>
                <w:szCs w:val="18"/>
              </w:rPr>
              <w:t> </w:t>
            </w:r>
            <w:r w:rsidR="003D1BEA" w:rsidRPr="00F21A76">
              <w:rPr>
                <w:szCs w:val="18"/>
              </w:rPr>
              <w:t>[</w:t>
            </w:r>
            <w:r w:rsidR="00E065B7" w:rsidRPr="00F21A76">
              <w:fldChar w:fldCharType="begin"/>
            </w:r>
            <w:r w:rsidR="00E065B7" w:rsidRPr="00F21A76">
              <w:instrText xml:space="preserve">REF REF_ES201873_4 \* MERGEFORMAT  \h </w:instrText>
            </w:r>
            <w:r w:rsidR="00E065B7" w:rsidRPr="00F21A76">
              <w:fldChar w:fldCharType="separate"/>
            </w:r>
            <w:r w:rsidR="00600CBF" w:rsidRPr="00F21A76">
              <w:rPr>
                <w:szCs w:val="18"/>
              </w:rPr>
              <w:t>3</w:t>
            </w:r>
            <w:r w:rsidR="00E065B7" w:rsidRPr="00F21A76">
              <w:fldChar w:fldCharType="end"/>
            </w:r>
            <w:r w:rsidR="003D1BEA" w:rsidRPr="00F21A76">
              <w:rPr>
                <w:szCs w:val="18"/>
              </w:rPr>
              <w:t>]</w:t>
            </w:r>
            <w:r w:rsidRPr="00F21A76">
              <w:rPr>
                <w:szCs w:val="18"/>
              </w:rPr>
              <w:t>.</w:t>
            </w:r>
          </w:p>
        </w:tc>
      </w:tr>
    </w:tbl>
    <w:p w14:paraId="6C730B30" w14:textId="77777777" w:rsidR="0020187D" w:rsidRPr="00F21A76" w:rsidRDefault="0020187D" w:rsidP="0020187D"/>
    <w:p w14:paraId="14812BFF" w14:textId="77777777" w:rsidR="0020187D" w:rsidRPr="00F21A76" w:rsidRDefault="0020187D" w:rsidP="00DD778F">
      <w:pPr>
        <w:pStyle w:val="Heading3"/>
      </w:pPr>
      <w:bookmarkStart w:id="1320" w:name="_Toc87872107"/>
      <w:r w:rsidRPr="00F21A76">
        <w:lastRenderedPageBreak/>
        <w:t>5.6.3</w:t>
      </w:r>
      <w:r w:rsidRPr="00F21A76">
        <w:tab/>
        <w:t>Miscellaneous operations</w:t>
      </w:r>
      <w:bookmarkEnd w:id="1320"/>
    </w:p>
    <w:p w14:paraId="3A819D58" w14:textId="77777777" w:rsidR="0020187D" w:rsidRPr="00F21A76" w:rsidRDefault="0020187D" w:rsidP="00DD778F">
      <w:pPr>
        <w:pStyle w:val="Heading4"/>
      </w:pPr>
      <w:bookmarkStart w:id="1321" w:name="_Toc87872108"/>
      <w:r w:rsidRPr="00F21A76">
        <w:t>5.6.3.1</w:t>
      </w:r>
      <w:r w:rsidRPr="00F21A76">
        <w:tab/>
      </w:r>
      <w:proofErr w:type="gramStart"/>
      <w:r w:rsidRPr="00F21A76">
        <w:t>triExternalFunction</w:t>
      </w:r>
      <w:proofErr w:type="gramEnd"/>
      <w:r w:rsidRPr="00F21A76">
        <w:t xml:space="preserve"> (TE </w:t>
      </w:r>
      <w:r w:rsidRPr="00F21A76">
        <w:sym w:font="Symbol" w:char="F0AE"/>
      </w:r>
      <w:r w:rsidRPr="00F21A76">
        <w:t xml:space="preserve"> PA)</w:t>
      </w:r>
      <w:bookmarkEnd w:id="13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8"/>
      </w:tblGrid>
      <w:tr w:rsidR="0020187D" w:rsidRPr="00F21A76" w14:paraId="6A031000" w14:textId="77777777" w:rsidTr="00DE65B3">
        <w:trPr>
          <w:jc w:val="center"/>
        </w:trPr>
        <w:tc>
          <w:tcPr>
            <w:tcW w:w="0" w:type="auto"/>
          </w:tcPr>
          <w:p w14:paraId="197E0C4B" w14:textId="77777777" w:rsidR="0020187D" w:rsidRPr="00F21A76" w:rsidRDefault="0020187D" w:rsidP="00DE65B3">
            <w:pPr>
              <w:pStyle w:val="TAL"/>
              <w:rPr>
                <w:b/>
              </w:rPr>
            </w:pPr>
            <w:r w:rsidRPr="00F21A76">
              <w:rPr>
                <w:b/>
              </w:rPr>
              <w:t>Signature</w:t>
            </w:r>
          </w:p>
        </w:tc>
        <w:tc>
          <w:tcPr>
            <w:tcW w:w="0" w:type="auto"/>
          </w:tcPr>
          <w:p w14:paraId="13AA4C20" w14:textId="77777777" w:rsidR="0020187D" w:rsidRPr="00F21A76" w:rsidRDefault="0020187D" w:rsidP="00DE65B3">
            <w:pPr>
              <w:pStyle w:val="TAL"/>
              <w:rPr>
                <w:rFonts w:ascii="Courier New" w:hAnsi="Courier New" w:cs="Courier New"/>
                <w:szCs w:val="18"/>
              </w:rPr>
            </w:pPr>
            <w:r w:rsidRPr="00F21A76">
              <w:rPr>
                <w:rFonts w:ascii="Courier New" w:hAnsi="Courier New" w:cs="Courier New"/>
                <w:szCs w:val="18"/>
              </w:rPr>
              <w:t>TriStatusType triExternalFunction(</w:t>
            </w:r>
          </w:p>
          <w:p w14:paraId="073727EB" w14:textId="77777777" w:rsidR="0020187D" w:rsidRPr="00F21A76" w:rsidRDefault="0020187D" w:rsidP="00DE65B3">
            <w:pPr>
              <w:pStyle w:val="TAL"/>
              <w:ind w:left="1653"/>
              <w:rPr>
                <w:szCs w:val="18"/>
              </w:rPr>
            </w:pPr>
            <w:r w:rsidRPr="00F21A76">
              <w:rPr>
                <w:rFonts w:ascii="Courier New" w:hAnsi="Courier New"/>
                <w:szCs w:val="18"/>
              </w:rPr>
              <w:t xml:space="preserve">in TriFunctionIdType functionId, </w:t>
            </w:r>
            <w:r w:rsidRPr="00F21A76">
              <w:rPr>
                <w:rFonts w:ascii="Courier New" w:hAnsi="Courier New"/>
                <w:szCs w:val="18"/>
              </w:rPr>
              <w:br/>
              <w:t>inout TriParameterListType parameterList,</w:t>
            </w:r>
            <w:r w:rsidRPr="00F21A76">
              <w:rPr>
                <w:rFonts w:ascii="Courier New" w:hAnsi="Courier New"/>
                <w:szCs w:val="18"/>
              </w:rPr>
              <w:br/>
              <w:t>out TriParameterType returnValue)</w:t>
            </w:r>
          </w:p>
        </w:tc>
      </w:tr>
      <w:tr w:rsidR="0020187D" w:rsidRPr="00F21A76" w14:paraId="7DE8C105" w14:textId="77777777" w:rsidTr="00DE65B3">
        <w:trPr>
          <w:jc w:val="center"/>
        </w:trPr>
        <w:tc>
          <w:tcPr>
            <w:tcW w:w="0" w:type="auto"/>
          </w:tcPr>
          <w:p w14:paraId="1289C198" w14:textId="77777777" w:rsidR="0020187D" w:rsidRPr="00F21A76" w:rsidRDefault="0020187D" w:rsidP="00DE65B3">
            <w:pPr>
              <w:pStyle w:val="TAL"/>
              <w:rPr>
                <w:b/>
              </w:rPr>
            </w:pPr>
            <w:r w:rsidRPr="00F21A76">
              <w:rPr>
                <w:b/>
              </w:rPr>
              <w:t xml:space="preserve">In Parameters </w:t>
            </w:r>
          </w:p>
        </w:tc>
        <w:tc>
          <w:tcPr>
            <w:tcW w:w="0" w:type="auto"/>
          </w:tcPr>
          <w:p w14:paraId="49D4A5C8" w14:textId="77777777" w:rsidR="0020187D" w:rsidRPr="00F21A76" w:rsidRDefault="0020187D" w:rsidP="00C4197A">
            <w:pPr>
              <w:pStyle w:val="SignatureDefLong"/>
              <w:tabs>
                <w:tab w:val="clear" w:pos="1716"/>
              </w:tabs>
              <w:ind w:left="1855" w:hanging="1842"/>
              <w:rPr>
                <w:sz w:val="18"/>
                <w:szCs w:val="18"/>
              </w:rPr>
            </w:pPr>
            <w:r w:rsidRPr="00F21A76">
              <w:rPr>
                <w:rFonts w:ascii="Courier New" w:hAnsi="Courier New" w:cs="Courier New"/>
                <w:sz w:val="18"/>
                <w:szCs w:val="18"/>
              </w:rPr>
              <w:t>functionId</w:t>
            </w:r>
            <w:r w:rsidRPr="00F21A76">
              <w:rPr>
                <w:sz w:val="18"/>
                <w:szCs w:val="18"/>
              </w:rPr>
              <w:tab/>
            </w:r>
            <w:r w:rsidRPr="00F21A76">
              <w:rPr>
                <w:rFonts w:ascii="Arial" w:hAnsi="Arial" w:cs="Arial"/>
                <w:sz w:val="18"/>
                <w:szCs w:val="18"/>
              </w:rPr>
              <w:t>identifier of the external function</w:t>
            </w:r>
          </w:p>
        </w:tc>
      </w:tr>
      <w:tr w:rsidR="0020187D" w:rsidRPr="00F21A76" w14:paraId="4D4DCE42" w14:textId="77777777" w:rsidTr="00DE65B3">
        <w:trPr>
          <w:jc w:val="center"/>
        </w:trPr>
        <w:tc>
          <w:tcPr>
            <w:tcW w:w="0" w:type="auto"/>
          </w:tcPr>
          <w:p w14:paraId="6541D513" w14:textId="77777777" w:rsidR="0020187D" w:rsidRPr="00F21A76" w:rsidRDefault="0020187D" w:rsidP="00DE65B3">
            <w:pPr>
              <w:pStyle w:val="TAL"/>
              <w:rPr>
                <w:b/>
              </w:rPr>
            </w:pPr>
            <w:r w:rsidRPr="00F21A76">
              <w:rPr>
                <w:b/>
              </w:rPr>
              <w:t>Out Parameters</w:t>
            </w:r>
          </w:p>
        </w:tc>
        <w:tc>
          <w:tcPr>
            <w:tcW w:w="0" w:type="auto"/>
          </w:tcPr>
          <w:p w14:paraId="29982846" w14:textId="77777777" w:rsidR="0020187D" w:rsidRPr="00F21A76" w:rsidRDefault="0020187D" w:rsidP="00C4197A">
            <w:pPr>
              <w:pStyle w:val="TAL"/>
              <w:tabs>
                <w:tab w:val="left" w:pos="1855"/>
              </w:tabs>
              <w:rPr>
                <w:szCs w:val="18"/>
              </w:rPr>
            </w:pPr>
            <w:r w:rsidRPr="00F21A76">
              <w:rPr>
                <w:rFonts w:ascii="Courier New" w:hAnsi="Courier New"/>
                <w:szCs w:val="18"/>
              </w:rPr>
              <w:t>returnValue</w:t>
            </w:r>
            <w:r w:rsidRPr="00F21A76">
              <w:rPr>
                <w:szCs w:val="18"/>
              </w:rPr>
              <w:tab/>
              <w:t>(optional) encoded return value</w:t>
            </w:r>
          </w:p>
        </w:tc>
      </w:tr>
      <w:tr w:rsidR="0020187D" w:rsidRPr="00F21A76" w14:paraId="045461EC" w14:textId="77777777" w:rsidTr="00DE65B3">
        <w:trPr>
          <w:jc w:val="center"/>
        </w:trPr>
        <w:tc>
          <w:tcPr>
            <w:tcW w:w="0" w:type="auto"/>
          </w:tcPr>
          <w:p w14:paraId="3CEEA919" w14:textId="77777777" w:rsidR="0020187D" w:rsidRPr="00F21A76" w:rsidRDefault="0020187D" w:rsidP="00DE65B3">
            <w:pPr>
              <w:pStyle w:val="TAL"/>
              <w:rPr>
                <w:b/>
              </w:rPr>
            </w:pPr>
            <w:r w:rsidRPr="00F21A76">
              <w:rPr>
                <w:b/>
              </w:rPr>
              <w:t xml:space="preserve">InOutParameters </w:t>
            </w:r>
          </w:p>
        </w:tc>
        <w:tc>
          <w:tcPr>
            <w:tcW w:w="0" w:type="auto"/>
          </w:tcPr>
          <w:p w14:paraId="2AD9E5DF" w14:textId="77777777" w:rsidR="0020187D" w:rsidRPr="00F21A76" w:rsidRDefault="0020187D" w:rsidP="00C4197A">
            <w:pPr>
              <w:pStyle w:val="TAL"/>
              <w:tabs>
                <w:tab w:val="left" w:pos="8234"/>
              </w:tabs>
              <w:ind w:left="1855" w:hanging="1855"/>
              <w:rPr>
                <w:szCs w:val="18"/>
              </w:rPr>
            </w:pPr>
            <w:proofErr w:type="gramStart"/>
            <w:r w:rsidRPr="00F21A76">
              <w:rPr>
                <w:rFonts w:ascii="Courier New" w:hAnsi="Courier New"/>
                <w:szCs w:val="18"/>
              </w:rPr>
              <w:t>parameterList</w:t>
            </w:r>
            <w:proofErr w:type="gramEnd"/>
            <w:r w:rsidRPr="00F21A76">
              <w:rPr>
                <w:szCs w:val="18"/>
              </w:rPr>
              <w:tab/>
              <w:t xml:space="preserve">a list of encoded parameters for the indicated function. The parameters in </w:t>
            </w:r>
            <w:r w:rsidRPr="00F21A76">
              <w:rPr>
                <w:rFonts w:ascii="Courier New" w:hAnsi="Courier New"/>
                <w:szCs w:val="18"/>
              </w:rPr>
              <w:t xml:space="preserve">parameterList </w:t>
            </w:r>
            <w:r w:rsidRPr="00F21A76">
              <w:rPr>
                <w:szCs w:val="18"/>
              </w:rPr>
              <w:t>are ordered as they appear in the TTCN</w:t>
            </w:r>
            <w:r w:rsidRPr="00F21A76">
              <w:rPr>
                <w:szCs w:val="18"/>
              </w:rPr>
              <w:noBreakHyphen/>
              <w:t>3 function declaration.</w:t>
            </w:r>
          </w:p>
        </w:tc>
      </w:tr>
      <w:tr w:rsidR="0020187D" w:rsidRPr="00F21A76" w14:paraId="554882EC" w14:textId="77777777" w:rsidTr="00DE65B3">
        <w:trPr>
          <w:jc w:val="center"/>
        </w:trPr>
        <w:tc>
          <w:tcPr>
            <w:tcW w:w="0" w:type="auto"/>
          </w:tcPr>
          <w:p w14:paraId="343D6045" w14:textId="77777777" w:rsidR="0020187D" w:rsidRPr="00F21A76" w:rsidRDefault="0020187D" w:rsidP="00DE65B3">
            <w:pPr>
              <w:pStyle w:val="TAL"/>
              <w:rPr>
                <w:b/>
              </w:rPr>
            </w:pPr>
            <w:r w:rsidRPr="00F21A76">
              <w:rPr>
                <w:b/>
              </w:rPr>
              <w:t>Return Value</w:t>
            </w:r>
          </w:p>
        </w:tc>
        <w:tc>
          <w:tcPr>
            <w:tcW w:w="0" w:type="auto"/>
          </w:tcPr>
          <w:p w14:paraId="31A3001F" w14:textId="77777777" w:rsidR="0020187D" w:rsidRPr="00F21A76" w:rsidRDefault="0020187D" w:rsidP="00DE65B3">
            <w:pPr>
              <w:pStyle w:val="TAL"/>
              <w:rPr>
                <w:szCs w:val="18"/>
              </w:rPr>
            </w:pPr>
            <w:r w:rsidRPr="00F21A76">
              <w:rPr>
                <w:szCs w:val="18"/>
              </w:rPr>
              <w:t xml:space="preserve">The return status of the </w:t>
            </w:r>
            <w:r w:rsidRPr="00F21A76">
              <w:rPr>
                <w:rFonts w:ascii="Courier New" w:hAnsi="Courier New"/>
                <w:szCs w:val="18"/>
              </w:rPr>
              <w:t xml:space="preserve">triExternalFunction </w:t>
            </w:r>
            <w:r w:rsidRPr="00F21A76">
              <w:rPr>
                <w:szCs w:val="18"/>
              </w:rPr>
              <w:t>operation. The return status indicates the local success (</w:t>
            </w:r>
            <w:r w:rsidRPr="00F21A76">
              <w:rPr>
                <w:b/>
                <w:i/>
                <w:szCs w:val="18"/>
              </w:rPr>
              <w:t>TRI_OK</w:t>
            </w:r>
            <w:r w:rsidRPr="00F21A76">
              <w:rPr>
                <w:szCs w:val="18"/>
              </w:rPr>
              <w:t>) or failure (</w:t>
            </w:r>
            <w:r w:rsidRPr="00F21A76">
              <w:rPr>
                <w:b/>
                <w:i/>
                <w:szCs w:val="18"/>
              </w:rPr>
              <w:t>TRI_Error</w:t>
            </w:r>
            <w:r w:rsidRPr="00F21A76">
              <w:rPr>
                <w:szCs w:val="18"/>
              </w:rPr>
              <w:t>) of the operation.</w:t>
            </w:r>
          </w:p>
        </w:tc>
      </w:tr>
      <w:tr w:rsidR="0020187D" w:rsidRPr="00F21A76" w14:paraId="1DF270BF" w14:textId="77777777" w:rsidTr="00DE65B3">
        <w:trPr>
          <w:jc w:val="center"/>
        </w:trPr>
        <w:tc>
          <w:tcPr>
            <w:tcW w:w="0" w:type="auto"/>
          </w:tcPr>
          <w:p w14:paraId="59D37385" w14:textId="77777777" w:rsidR="0020187D" w:rsidRPr="00F21A76" w:rsidRDefault="0020187D" w:rsidP="00DE65B3">
            <w:pPr>
              <w:pStyle w:val="TAL"/>
              <w:rPr>
                <w:b/>
              </w:rPr>
            </w:pPr>
            <w:r w:rsidRPr="00F21A76">
              <w:rPr>
                <w:b/>
              </w:rPr>
              <w:t>Constraints</w:t>
            </w:r>
          </w:p>
        </w:tc>
        <w:tc>
          <w:tcPr>
            <w:tcW w:w="0" w:type="auto"/>
          </w:tcPr>
          <w:p w14:paraId="2003A2B7" w14:textId="77777777" w:rsidR="0020187D" w:rsidRPr="00F21A76" w:rsidRDefault="0020187D" w:rsidP="00DE65B3">
            <w:pPr>
              <w:pStyle w:val="TAL"/>
              <w:rPr>
                <w:szCs w:val="18"/>
              </w:rPr>
            </w:pPr>
            <w:r w:rsidRPr="00F21A76">
              <w:rPr>
                <w:szCs w:val="18"/>
              </w:rPr>
              <w:t>This operation is called by the TE when it executes a function which is defined to be TTCN</w:t>
            </w:r>
            <w:r w:rsidRPr="00F21A76">
              <w:rPr>
                <w:szCs w:val="18"/>
              </w:rPr>
              <w:noBreakHyphen/>
              <w:t>3 external (i.e. all non</w:t>
            </w:r>
            <w:r w:rsidRPr="00F21A76">
              <w:rPr>
                <w:szCs w:val="18"/>
              </w:rPr>
              <w:noBreakHyphen/>
              <w:t>external functions are implemented within the TE).</w:t>
            </w:r>
          </w:p>
          <w:p w14:paraId="46860173" w14:textId="77777777" w:rsidR="0020187D" w:rsidRPr="00F21A76" w:rsidRDefault="0020187D" w:rsidP="00DE65B3">
            <w:pPr>
              <w:pStyle w:val="TAL"/>
              <w:rPr>
                <w:szCs w:val="18"/>
              </w:rPr>
            </w:pPr>
            <w:r w:rsidRPr="00F21A76">
              <w:rPr>
                <w:szCs w:val="18"/>
              </w:rPr>
              <w:t xml:space="preserve">In the invocation of a </w:t>
            </w:r>
            <w:r w:rsidRPr="00F21A76">
              <w:rPr>
                <w:rFonts w:ascii="Courier New" w:hAnsi="Courier New"/>
                <w:szCs w:val="18"/>
              </w:rPr>
              <w:t>triExternalFunction</w:t>
            </w:r>
            <w:r w:rsidRPr="00F21A76">
              <w:rPr>
                <w:szCs w:val="18"/>
              </w:rPr>
              <w:t xml:space="preserve"> operation by the TE all </w:t>
            </w:r>
            <w:r w:rsidRPr="00F21A76">
              <w:rPr>
                <w:i/>
                <w:szCs w:val="18"/>
              </w:rPr>
              <w:t>in</w:t>
            </w:r>
            <w:r w:rsidRPr="00F21A76">
              <w:rPr>
                <w:szCs w:val="18"/>
              </w:rPr>
              <w:t xml:space="preserve"> and </w:t>
            </w:r>
            <w:r w:rsidRPr="00F21A76">
              <w:rPr>
                <w:i/>
                <w:szCs w:val="18"/>
              </w:rPr>
              <w:t>inout</w:t>
            </w:r>
            <w:r w:rsidRPr="00F21A76">
              <w:rPr>
                <w:szCs w:val="18"/>
              </w:rPr>
              <w:t xml:space="preserve"> function parameters contain encoded values. No error shall be indicated by the PA in case the value of any </w:t>
            </w:r>
            <w:r w:rsidRPr="00F21A76">
              <w:rPr>
                <w:i/>
                <w:szCs w:val="18"/>
              </w:rPr>
              <w:t xml:space="preserve">out </w:t>
            </w:r>
            <w:r w:rsidRPr="00F21A76">
              <w:rPr>
                <w:szCs w:val="18"/>
              </w:rPr>
              <w:t>parameter is non</w:t>
            </w:r>
            <w:r w:rsidRPr="00F21A76">
              <w:rPr>
                <w:szCs w:val="18"/>
              </w:rPr>
              <w:noBreakHyphen/>
              <w:t>null.</w:t>
            </w:r>
          </w:p>
        </w:tc>
      </w:tr>
      <w:tr w:rsidR="0020187D" w:rsidRPr="00F21A76" w14:paraId="04AFD5E5" w14:textId="77777777" w:rsidTr="00DE65B3">
        <w:trPr>
          <w:jc w:val="center"/>
        </w:trPr>
        <w:tc>
          <w:tcPr>
            <w:tcW w:w="0" w:type="auto"/>
          </w:tcPr>
          <w:p w14:paraId="78DC0C4D" w14:textId="77777777" w:rsidR="0020187D" w:rsidRPr="00F21A76" w:rsidRDefault="0020187D" w:rsidP="00DE65B3">
            <w:pPr>
              <w:pStyle w:val="TAL"/>
              <w:rPr>
                <w:b/>
              </w:rPr>
            </w:pPr>
            <w:r w:rsidRPr="00F21A76">
              <w:rPr>
                <w:b/>
              </w:rPr>
              <w:t>Effect</w:t>
            </w:r>
          </w:p>
        </w:tc>
        <w:tc>
          <w:tcPr>
            <w:tcW w:w="0" w:type="auto"/>
          </w:tcPr>
          <w:p w14:paraId="2CD0D9AA" w14:textId="77777777" w:rsidR="0020187D" w:rsidRPr="00F21A76" w:rsidRDefault="0020187D" w:rsidP="00DE65B3">
            <w:pPr>
              <w:pStyle w:val="TAL"/>
              <w:rPr>
                <w:szCs w:val="18"/>
              </w:rPr>
            </w:pPr>
            <w:r w:rsidRPr="00F21A76">
              <w:rPr>
                <w:szCs w:val="18"/>
              </w:rPr>
              <w:t>For each external function specified in the TTCN</w:t>
            </w:r>
            <w:r w:rsidRPr="00F21A76">
              <w:rPr>
                <w:szCs w:val="18"/>
              </w:rPr>
              <w:noBreakHyphen/>
              <w:t xml:space="preserve">3 ATS the PA shall implement the behaviour. On invocation of this operation the PA shall invoke the function indicated by the identifier </w:t>
            </w:r>
            <w:r w:rsidRPr="00F21A76">
              <w:rPr>
                <w:rFonts w:ascii="Courier New" w:hAnsi="Courier New"/>
                <w:szCs w:val="18"/>
              </w:rPr>
              <w:t>functionId</w:t>
            </w:r>
            <w:r w:rsidRPr="00F21A76">
              <w:rPr>
                <w:szCs w:val="18"/>
              </w:rPr>
              <w:t xml:space="preserve">. It shall access the specified </w:t>
            </w:r>
            <w:r w:rsidRPr="00F21A76">
              <w:rPr>
                <w:i/>
                <w:szCs w:val="18"/>
              </w:rPr>
              <w:t xml:space="preserve">in </w:t>
            </w:r>
            <w:r w:rsidRPr="00F21A76">
              <w:rPr>
                <w:szCs w:val="18"/>
              </w:rPr>
              <w:t xml:space="preserve">and </w:t>
            </w:r>
            <w:r w:rsidRPr="00F21A76">
              <w:rPr>
                <w:i/>
                <w:szCs w:val="18"/>
              </w:rPr>
              <w:t xml:space="preserve">inout </w:t>
            </w:r>
            <w:r w:rsidRPr="00F21A76">
              <w:rPr>
                <w:szCs w:val="18"/>
              </w:rPr>
              <w:t xml:space="preserve">function parameters in </w:t>
            </w:r>
            <w:r w:rsidRPr="00F21A76">
              <w:rPr>
                <w:rFonts w:ascii="Courier New" w:hAnsi="Courier New"/>
                <w:szCs w:val="18"/>
              </w:rPr>
              <w:t>parameterList</w:t>
            </w:r>
            <w:r w:rsidRPr="00F21A76">
              <w:rPr>
                <w:szCs w:val="18"/>
              </w:rPr>
              <w:t xml:space="preserve">, evaluate the external function using the values of these parameters, and compute values for </w:t>
            </w:r>
            <w:r w:rsidRPr="00F21A76">
              <w:rPr>
                <w:i/>
                <w:szCs w:val="18"/>
              </w:rPr>
              <w:t xml:space="preserve">inout </w:t>
            </w:r>
            <w:r w:rsidRPr="00F21A76">
              <w:rPr>
                <w:szCs w:val="18"/>
              </w:rPr>
              <w:t xml:space="preserve">and </w:t>
            </w:r>
            <w:r w:rsidRPr="00F21A76">
              <w:rPr>
                <w:i/>
                <w:szCs w:val="18"/>
              </w:rPr>
              <w:t>out</w:t>
            </w:r>
            <w:r w:rsidRPr="00F21A76">
              <w:rPr>
                <w:szCs w:val="18"/>
              </w:rPr>
              <w:t xml:space="preserve"> parameters in </w:t>
            </w:r>
            <w:r w:rsidRPr="00F21A76">
              <w:rPr>
                <w:rFonts w:ascii="Courier New" w:hAnsi="Courier New"/>
                <w:szCs w:val="18"/>
              </w:rPr>
              <w:t>parameterList</w:t>
            </w:r>
            <w:r w:rsidRPr="00F21A76">
              <w:rPr>
                <w:szCs w:val="18"/>
              </w:rPr>
              <w:t xml:space="preserve">. The operation shall then return encoded values for all </w:t>
            </w:r>
            <w:r w:rsidRPr="00F21A76">
              <w:rPr>
                <w:i/>
                <w:szCs w:val="18"/>
              </w:rPr>
              <w:t>inout</w:t>
            </w:r>
            <w:r w:rsidRPr="00F21A76">
              <w:rPr>
                <w:szCs w:val="18"/>
              </w:rPr>
              <w:t xml:space="preserve"> and </w:t>
            </w:r>
            <w:r w:rsidRPr="00F21A76">
              <w:rPr>
                <w:i/>
                <w:szCs w:val="18"/>
              </w:rPr>
              <w:t>out</w:t>
            </w:r>
            <w:r w:rsidRPr="00F21A76">
              <w:rPr>
                <w:szCs w:val="18"/>
              </w:rPr>
              <w:t xml:space="preserve"> </w:t>
            </w:r>
            <w:proofErr w:type="gramStart"/>
            <w:r w:rsidRPr="00F21A76">
              <w:rPr>
                <w:szCs w:val="18"/>
              </w:rPr>
              <w:t>function</w:t>
            </w:r>
            <w:proofErr w:type="gramEnd"/>
            <w:r w:rsidRPr="00F21A76">
              <w:rPr>
                <w:szCs w:val="18"/>
              </w:rPr>
              <w:t xml:space="preserve"> parameters and the encoded return value of the external function.</w:t>
            </w:r>
          </w:p>
          <w:p w14:paraId="633B139D" w14:textId="77777777" w:rsidR="0020187D" w:rsidRPr="00F21A76" w:rsidRDefault="0020187D" w:rsidP="00DE65B3">
            <w:pPr>
              <w:pStyle w:val="TAL"/>
              <w:rPr>
                <w:szCs w:val="18"/>
              </w:rPr>
            </w:pPr>
            <w:r w:rsidRPr="00F21A76">
              <w:rPr>
                <w:szCs w:val="18"/>
              </w:rPr>
              <w:t>If no return type has been defined for this external function in the TTCN</w:t>
            </w:r>
            <w:r w:rsidRPr="00F21A76">
              <w:rPr>
                <w:szCs w:val="18"/>
              </w:rPr>
              <w:noBreakHyphen/>
              <w:t xml:space="preserve">3 ATS, the distinct value </w:t>
            </w:r>
            <w:r w:rsidRPr="00F21A76">
              <w:rPr>
                <w:rFonts w:ascii="Courier New" w:hAnsi="Courier New"/>
                <w:szCs w:val="18"/>
              </w:rPr>
              <w:t>null</w:t>
            </w:r>
            <w:r w:rsidRPr="00F21A76">
              <w:rPr>
                <w:szCs w:val="18"/>
              </w:rPr>
              <w:t xml:space="preserve"> shall be used for the latter. </w:t>
            </w:r>
          </w:p>
          <w:p w14:paraId="6C6C6B76" w14:textId="77777777" w:rsidR="0020187D" w:rsidRPr="00F21A76" w:rsidRDefault="0020187D" w:rsidP="00DE65B3">
            <w:pPr>
              <w:pStyle w:val="TAL"/>
              <w:rPr>
                <w:szCs w:val="18"/>
              </w:rPr>
            </w:pPr>
            <w:r w:rsidRPr="00F21A76">
              <w:rPr>
                <w:szCs w:val="18"/>
              </w:rPr>
              <w:t xml:space="preserve">The </w:t>
            </w:r>
            <w:r w:rsidRPr="00F21A76">
              <w:rPr>
                <w:rFonts w:ascii="Courier New" w:hAnsi="Courier New"/>
                <w:szCs w:val="18"/>
              </w:rPr>
              <w:t>triExternalFunction</w:t>
            </w:r>
            <w:r w:rsidRPr="00F21A76">
              <w:rPr>
                <w:szCs w:val="18"/>
              </w:rPr>
              <w:t xml:space="preserve"> operation returns </w:t>
            </w:r>
            <w:r w:rsidRPr="00F21A76">
              <w:rPr>
                <w:b/>
                <w:i/>
                <w:szCs w:val="18"/>
              </w:rPr>
              <w:t>TRI_OK</w:t>
            </w:r>
            <w:r w:rsidRPr="00F21A76">
              <w:rPr>
                <w:szCs w:val="18"/>
              </w:rPr>
              <w:t xml:space="preserve"> if the PA completes the evaluation of the external function successfully, </w:t>
            </w:r>
            <w:r w:rsidRPr="00F21A76">
              <w:rPr>
                <w:b/>
                <w:i/>
                <w:szCs w:val="18"/>
              </w:rPr>
              <w:t>TRI_Error</w:t>
            </w:r>
            <w:r w:rsidRPr="00F21A76">
              <w:rPr>
                <w:b/>
                <w:szCs w:val="18"/>
              </w:rPr>
              <w:t xml:space="preserve"> </w:t>
            </w:r>
            <w:r w:rsidRPr="00F21A76">
              <w:rPr>
                <w:szCs w:val="18"/>
              </w:rPr>
              <w:t xml:space="preserve">otherwise. </w:t>
            </w:r>
          </w:p>
          <w:p w14:paraId="1663909F" w14:textId="77777777" w:rsidR="0020187D" w:rsidRPr="00F21A76" w:rsidRDefault="0020187D" w:rsidP="00DE65B3">
            <w:pPr>
              <w:pStyle w:val="TAL"/>
              <w:rPr>
                <w:szCs w:val="18"/>
              </w:rPr>
            </w:pPr>
            <w:r w:rsidRPr="00F21A76">
              <w:rPr>
                <w:szCs w:val="18"/>
              </w:rPr>
              <w:t>Note that whereas all other TRI operations are considered to be non</w:t>
            </w:r>
            <w:r w:rsidRPr="00F21A76">
              <w:rPr>
                <w:szCs w:val="18"/>
              </w:rPr>
              <w:noBreakHyphen/>
              <w:t xml:space="preserve">blocking, the </w:t>
            </w:r>
            <w:r w:rsidRPr="00F21A76">
              <w:rPr>
                <w:rFonts w:ascii="Courier New" w:hAnsi="Courier New"/>
                <w:szCs w:val="18"/>
              </w:rPr>
              <w:t>triExternalFunction</w:t>
            </w:r>
            <w:r w:rsidRPr="00F21A76">
              <w:rPr>
                <w:szCs w:val="18"/>
              </w:rPr>
              <w:t xml:space="preserve"> operation is considered to be </w:t>
            </w:r>
            <w:r w:rsidRPr="00F21A76">
              <w:rPr>
                <w:i/>
                <w:szCs w:val="18"/>
              </w:rPr>
              <w:t>blocking.</w:t>
            </w:r>
            <w:r w:rsidRPr="00F21A76">
              <w:rPr>
                <w:szCs w:val="18"/>
              </w:rPr>
              <w:t xml:space="preserve"> That means that the operation shall not return before the indicated external function has been fully evaluated. External functions have to be implemented carefully as they could cause deadlock of test component execution or even the entire test system implementation.</w:t>
            </w:r>
          </w:p>
        </w:tc>
      </w:tr>
    </w:tbl>
    <w:p w14:paraId="68AD5328" w14:textId="77777777" w:rsidR="0020187D" w:rsidRPr="00F21A76" w:rsidRDefault="0020187D" w:rsidP="0020187D"/>
    <w:p w14:paraId="5C5C22BC" w14:textId="77777777" w:rsidR="005A048B" w:rsidRPr="00F21A76" w:rsidRDefault="005A048B" w:rsidP="00DD778F">
      <w:pPr>
        <w:pStyle w:val="Heading4"/>
      </w:pPr>
      <w:bookmarkStart w:id="1322" w:name="_Toc87872109"/>
      <w:r w:rsidRPr="00F21A76">
        <w:t>5.6.3.2</w:t>
      </w:r>
      <w:r w:rsidRPr="00F21A76">
        <w:tab/>
      </w:r>
      <w:proofErr w:type="gramStart"/>
      <w:r w:rsidRPr="00F21A76">
        <w:t>triSelf</w:t>
      </w:r>
      <w:proofErr w:type="gramEnd"/>
      <w:r w:rsidRPr="00F21A76">
        <w:t xml:space="preserve"> (PA </w:t>
      </w:r>
      <w:r w:rsidRPr="00F21A76">
        <w:sym w:font="Symbol" w:char="F0AE"/>
      </w:r>
      <w:r w:rsidRPr="00F21A76">
        <w:t xml:space="preserve"> TE)</w:t>
      </w:r>
      <w:bookmarkEnd w:id="13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5A048B" w:rsidRPr="00F21A76" w14:paraId="077C502A" w14:textId="77777777" w:rsidTr="009C3901">
        <w:trPr>
          <w:jc w:val="center"/>
        </w:trPr>
        <w:tc>
          <w:tcPr>
            <w:tcW w:w="1568" w:type="dxa"/>
          </w:tcPr>
          <w:p w14:paraId="55AD7424" w14:textId="77777777" w:rsidR="005A048B" w:rsidRPr="00F21A76" w:rsidRDefault="005A048B" w:rsidP="009C3901">
            <w:pPr>
              <w:pStyle w:val="TAL"/>
              <w:rPr>
                <w:b/>
              </w:rPr>
            </w:pPr>
            <w:r w:rsidRPr="00F21A76">
              <w:rPr>
                <w:b/>
              </w:rPr>
              <w:t>Signature</w:t>
            </w:r>
          </w:p>
        </w:tc>
        <w:tc>
          <w:tcPr>
            <w:tcW w:w="8207" w:type="dxa"/>
          </w:tcPr>
          <w:p w14:paraId="7A4D6DDA" w14:textId="77777777" w:rsidR="005A048B" w:rsidRPr="00F21A76" w:rsidRDefault="005A048B" w:rsidP="009C3901">
            <w:pPr>
              <w:pStyle w:val="TAL"/>
              <w:rPr>
                <w:szCs w:val="18"/>
              </w:rPr>
            </w:pPr>
            <w:r w:rsidRPr="00F21A76">
              <w:rPr>
                <w:rFonts w:ascii="Courier New" w:hAnsi="Courier New"/>
                <w:szCs w:val="18"/>
              </w:rPr>
              <w:t>TriComponentId triSelf()</w:t>
            </w:r>
          </w:p>
        </w:tc>
      </w:tr>
      <w:tr w:rsidR="005A048B" w:rsidRPr="00F21A76" w14:paraId="3EE9716D" w14:textId="77777777" w:rsidTr="009C3901">
        <w:trPr>
          <w:jc w:val="center"/>
        </w:trPr>
        <w:tc>
          <w:tcPr>
            <w:tcW w:w="1568" w:type="dxa"/>
          </w:tcPr>
          <w:p w14:paraId="471C1A6C" w14:textId="77777777" w:rsidR="005A048B" w:rsidRPr="00F21A76" w:rsidRDefault="005A048B" w:rsidP="009C3901">
            <w:pPr>
              <w:pStyle w:val="TAL"/>
              <w:rPr>
                <w:b/>
              </w:rPr>
            </w:pPr>
            <w:r w:rsidRPr="00F21A76">
              <w:rPr>
                <w:b/>
              </w:rPr>
              <w:t xml:space="preserve">In Parameters </w:t>
            </w:r>
          </w:p>
        </w:tc>
        <w:tc>
          <w:tcPr>
            <w:tcW w:w="8207" w:type="dxa"/>
          </w:tcPr>
          <w:p w14:paraId="1C2E7FCC" w14:textId="77777777" w:rsidR="005A048B" w:rsidRPr="00F21A76" w:rsidRDefault="005A048B" w:rsidP="009C3901">
            <w:pPr>
              <w:pStyle w:val="TAL"/>
              <w:rPr>
                <w:szCs w:val="18"/>
              </w:rPr>
            </w:pPr>
            <w:r w:rsidRPr="00F21A76">
              <w:rPr>
                <w:szCs w:val="18"/>
              </w:rPr>
              <w:t>n.a.</w:t>
            </w:r>
          </w:p>
        </w:tc>
      </w:tr>
      <w:tr w:rsidR="005A048B" w:rsidRPr="00F21A76" w14:paraId="2B406E75" w14:textId="77777777" w:rsidTr="009C3901">
        <w:trPr>
          <w:jc w:val="center"/>
        </w:trPr>
        <w:tc>
          <w:tcPr>
            <w:tcW w:w="1568" w:type="dxa"/>
          </w:tcPr>
          <w:p w14:paraId="1CB144E8" w14:textId="77777777" w:rsidR="005A048B" w:rsidRPr="00F21A76" w:rsidRDefault="005A048B" w:rsidP="009C3901">
            <w:pPr>
              <w:pStyle w:val="TAL"/>
              <w:rPr>
                <w:b/>
              </w:rPr>
            </w:pPr>
            <w:r w:rsidRPr="00F21A76">
              <w:rPr>
                <w:b/>
              </w:rPr>
              <w:t>Out Parameters</w:t>
            </w:r>
          </w:p>
        </w:tc>
        <w:tc>
          <w:tcPr>
            <w:tcW w:w="8207" w:type="dxa"/>
          </w:tcPr>
          <w:p w14:paraId="57AD37BF" w14:textId="77777777" w:rsidR="005A048B" w:rsidRPr="00F21A76" w:rsidRDefault="005A048B" w:rsidP="009C3901">
            <w:pPr>
              <w:pStyle w:val="TAL"/>
              <w:rPr>
                <w:szCs w:val="18"/>
              </w:rPr>
            </w:pPr>
            <w:r w:rsidRPr="00F21A76">
              <w:rPr>
                <w:szCs w:val="18"/>
              </w:rPr>
              <w:t>n.a.</w:t>
            </w:r>
          </w:p>
        </w:tc>
      </w:tr>
      <w:tr w:rsidR="005A048B" w:rsidRPr="00F21A76" w14:paraId="0F16B120" w14:textId="77777777" w:rsidTr="009C3901">
        <w:trPr>
          <w:jc w:val="center"/>
        </w:trPr>
        <w:tc>
          <w:tcPr>
            <w:tcW w:w="1568" w:type="dxa"/>
          </w:tcPr>
          <w:p w14:paraId="61DA50B3" w14:textId="77777777" w:rsidR="005A048B" w:rsidRPr="00F21A76" w:rsidRDefault="005A048B" w:rsidP="009C3901">
            <w:pPr>
              <w:pStyle w:val="TAL"/>
              <w:rPr>
                <w:b/>
              </w:rPr>
            </w:pPr>
            <w:r w:rsidRPr="00F21A76">
              <w:rPr>
                <w:b/>
              </w:rPr>
              <w:t>Return Value</w:t>
            </w:r>
          </w:p>
        </w:tc>
        <w:tc>
          <w:tcPr>
            <w:tcW w:w="8207" w:type="dxa"/>
          </w:tcPr>
          <w:p w14:paraId="0F56C6D6" w14:textId="77777777" w:rsidR="005A048B" w:rsidRPr="00F21A76" w:rsidRDefault="005A048B" w:rsidP="009C3901">
            <w:pPr>
              <w:pStyle w:val="TAL"/>
              <w:rPr>
                <w:szCs w:val="18"/>
              </w:rPr>
            </w:pPr>
            <w:r w:rsidRPr="00F21A76">
              <w:rPr>
                <w:szCs w:val="18"/>
              </w:rPr>
              <w:t>The component id of the calling component.</w:t>
            </w:r>
          </w:p>
        </w:tc>
      </w:tr>
      <w:tr w:rsidR="005A048B" w:rsidRPr="00F21A76" w14:paraId="5871B617" w14:textId="77777777" w:rsidTr="009C3901">
        <w:trPr>
          <w:jc w:val="center"/>
        </w:trPr>
        <w:tc>
          <w:tcPr>
            <w:tcW w:w="1568" w:type="dxa"/>
          </w:tcPr>
          <w:p w14:paraId="7495C0A2" w14:textId="77777777" w:rsidR="005A048B" w:rsidRPr="00F21A76" w:rsidRDefault="005A048B" w:rsidP="009C3901">
            <w:pPr>
              <w:pStyle w:val="TAL"/>
              <w:rPr>
                <w:b/>
              </w:rPr>
            </w:pPr>
            <w:r w:rsidRPr="00F21A76">
              <w:rPr>
                <w:b/>
              </w:rPr>
              <w:t>Constraints</w:t>
            </w:r>
          </w:p>
        </w:tc>
        <w:tc>
          <w:tcPr>
            <w:tcW w:w="8207" w:type="dxa"/>
          </w:tcPr>
          <w:p w14:paraId="300C06E8" w14:textId="77777777" w:rsidR="005A048B" w:rsidRPr="00F21A76" w:rsidRDefault="005A048B" w:rsidP="009C3901">
            <w:pPr>
              <w:pStyle w:val="TAL"/>
              <w:rPr>
                <w:szCs w:val="18"/>
              </w:rPr>
            </w:pPr>
            <w:r w:rsidRPr="00F21A76">
              <w:rPr>
                <w:szCs w:val="18"/>
              </w:rPr>
              <w:t>This operation can be called by the PA during the execution of triExternalFunction.</w:t>
            </w:r>
          </w:p>
        </w:tc>
      </w:tr>
      <w:tr w:rsidR="005A048B" w:rsidRPr="00F21A76" w14:paraId="5FC75497" w14:textId="77777777" w:rsidTr="009C3901">
        <w:trPr>
          <w:jc w:val="center"/>
        </w:trPr>
        <w:tc>
          <w:tcPr>
            <w:tcW w:w="1568" w:type="dxa"/>
          </w:tcPr>
          <w:p w14:paraId="1D6378F5" w14:textId="77777777" w:rsidR="005A048B" w:rsidRPr="00F21A76" w:rsidRDefault="005A048B" w:rsidP="009C3901">
            <w:pPr>
              <w:pStyle w:val="TAL"/>
              <w:rPr>
                <w:b/>
              </w:rPr>
            </w:pPr>
            <w:r w:rsidRPr="00F21A76">
              <w:rPr>
                <w:b/>
              </w:rPr>
              <w:t>Effect</w:t>
            </w:r>
          </w:p>
        </w:tc>
        <w:tc>
          <w:tcPr>
            <w:tcW w:w="8207" w:type="dxa"/>
          </w:tcPr>
          <w:p w14:paraId="0C24185D" w14:textId="77777777" w:rsidR="005A048B" w:rsidRPr="00F21A76" w:rsidRDefault="005A048B" w:rsidP="009C3901">
            <w:pPr>
              <w:pStyle w:val="TAL"/>
              <w:rPr>
                <w:szCs w:val="18"/>
              </w:rPr>
            </w:pPr>
            <w:r w:rsidRPr="00F21A76">
              <w:rPr>
                <w:szCs w:val="18"/>
              </w:rPr>
              <w:t>The TriComponentId identifying the component which issued the external function call is returned.</w:t>
            </w:r>
          </w:p>
        </w:tc>
      </w:tr>
    </w:tbl>
    <w:p w14:paraId="7D051685" w14:textId="77777777" w:rsidR="005A048B" w:rsidRPr="00F21A76" w:rsidRDefault="005A048B" w:rsidP="005A048B"/>
    <w:p w14:paraId="473DDB36" w14:textId="77777777" w:rsidR="005A048B" w:rsidRPr="00F21A76" w:rsidRDefault="005A048B" w:rsidP="00DD778F">
      <w:pPr>
        <w:pStyle w:val="Heading4"/>
      </w:pPr>
      <w:bookmarkStart w:id="1323" w:name="_Toc87872110"/>
      <w:r w:rsidRPr="00F21A76">
        <w:t>5.6.3.3</w:t>
      </w:r>
      <w:r w:rsidRPr="00F21A76">
        <w:tab/>
      </w:r>
      <w:proofErr w:type="gramStart"/>
      <w:r w:rsidRPr="00F21A76">
        <w:t>triRnd</w:t>
      </w:r>
      <w:proofErr w:type="gramEnd"/>
      <w:r w:rsidRPr="00F21A76">
        <w:t xml:space="preserve"> (PA </w:t>
      </w:r>
      <w:r w:rsidRPr="00F21A76">
        <w:sym w:font="Symbol" w:char="F0AE"/>
      </w:r>
      <w:r w:rsidRPr="00F21A76">
        <w:t xml:space="preserve"> TE)</w:t>
      </w:r>
      <w:bookmarkEnd w:id="13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68"/>
        <w:gridCol w:w="8207"/>
      </w:tblGrid>
      <w:tr w:rsidR="005A048B" w:rsidRPr="00F21A76" w14:paraId="4EED635C" w14:textId="77777777" w:rsidTr="009C3901">
        <w:trPr>
          <w:jc w:val="center"/>
        </w:trPr>
        <w:tc>
          <w:tcPr>
            <w:tcW w:w="1568" w:type="dxa"/>
          </w:tcPr>
          <w:p w14:paraId="2B0F79DD" w14:textId="77777777" w:rsidR="005A048B" w:rsidRPr="00F21A76" w:rsidRDefault="005A048B" w:rsidP="009C3901">
            <w:pPr>
              <w:pStyle w:val="TAL"/>
              <w:rPr>
                <w:b/>
              </w:rPr>
            </w:pPr>
            <w:r w:rsidRPr="00F21A76">
              <w:rPr>
                <w:b/>
              </w:rPr>
              <w:t>Signature</w:t>
            </w:r>
          </w:p>
        </w:tc>
        <w:tc>
          <w:tcPr>
            <w:tcW w:w="8207" w:type="dxa"/>
          </w:tcPr>
          <w:p w14:paraId="0BC2E58F" w14:textId="77777777" w:rsidR="005A048B" w:rsidRPr="00F21A76" w:rsidRDefault="005A048B" w:rsidP="009C3901">
            <w:pPr>
              <w:pStyle w:val="TAL"/>
              <w:rPr>
                <w:szCs w:val="18"/>
              </w:rPr>
            </w:pPr>
            <w:r w:rsidRPr="00F21A76">
              <w:rPr>
                <w:rFonts w:ascii="Courier New" w:hAnsi="Courier New"/>
                <w:szCs w:val="18"/>
              </w:rPr>
              <w:t>TriMessage triRnd(in TriComponentIdType componentId, in TriMessage seed)</w:t>
            </w:r>
          </w:p>
        </w:tc>
      </w:tr>
      <w:tr w:rsidR="005A048B" w:rsidRPr="00F21A76" w14:paraId="3E6ACD8E" w14:textId="77777777" w:rsidTr="009C3901">
        <w:trPr>
          <w:jc w:val="center"/>
        </w:trPr>
        <w:tc>
          <w:tcPr>
            <w:tcW w:w="1568" w:type="dxa"/>
          </w:tcPr>
          <w:p w14:paraId="0409940C" w14:textId="77777777" w:rsidR="005A048B" w:rsidRPr="00F21A76" w:rsidRDefault="005A048B" w:rsidP="009C3901">
            <w:pPr>
              <w:pStyle w:val="TAL"/>
              <w:rPr>
                <w:b/>
              </w:rPr>
            </w:pPr>
            <w:r w:rsidRPr="00F21A76">
              <w:rPr>
                <w:b/>
              </w:rPr>
              <w:t xml:space="preserve">In Parameters </w:t>
            </w:r>
          </w:p>
        </w:tc>
        <w:tc>
          <w:tcPr>
            <w:tcW w:w="8207" w:type="dxa"/>
          </w:tcPr>
          <w:p w14:paraId="7E8138BE" w14:textId="77777777" w:rsidR="005A048B" w:rsidRPr="00F21A76" w:rsidRDefault="005A048B" w:rsidP="009C3901">
            <w:pPr>
              <w:pStyle w:val="TAL"/>
              <w:tabs>
                <w:tab w:val="left" w:pos="1166"/>
              </w:tabs>
              <w:rPr>
                <w:szCs w:val="18"/>
              </w:rPr>
            </w:pPr>
            <w:r w:rsidRPr="00F21A76">
              <w:rPr>
                <w:rFonts w:ascii="Courier New" w:hAnsi="Courier New"/>
                <w:szCs w:val="18"/>
              </w:rPr>
              <w:t>componentId</w:t>
            </w:r>
            <w:r w:rsidRPr="00F21A76">
              <w:rPr>
                <w:szCs w:val="18"/>
              </w:rPr>
              <w:tab/>
              <w:t>identifier of the component for which to generate the random number</w:t>
            </w:r>
          </w:p>
        </w:tc>
      </w:tr>
      <w:tr w:rsidR="005A048B" w:rsidRPr="00F21A76" w14:paraId="67781B94" w14:textId="77777777" w:rsidTr="009C3901">
        <w:trPr>
          <w:jc w:val="center"/>
        </w:trPr>
        <w:tc>
          <w:tcPr>
            <w:tcW w:w="1568" w:type="dxa"/>
          </w:tcPr>
          <w:p w14:paraId="225C963B" w14:textId="77777777" w:rsidR="005A048B" w:rsidRPr="00F21A76" w:rsidRDefault="005A048B" w:rsidP="009C3901">
            <w:pPr>
              <w:pStyle w:val="TAL"/>
              <w:rPr>
                <w:b/>
              </w:rPr>
            </w:pPr>
          </w:p>
        </w:tc>
        <w:tc>
          <w:tcPr>
            <w:tcW w:w="8207" w:type="dxa"/>
          </w:tcPr>
          <w:p w14:paraId="54FC2083" w14:textId="77777777" w:rsidR="005A048B" w:rsidRPr="00F21A76" w:rsidRDefault="005A048B" w:rsidP="009C3901">
            <w:pPr>
              <w:pStyle w:val="TAL"/>
              <w:tabs>
                <w:tab w:val="left" w:pos="1166"/>
              </w:tabs>
              <w:rPr>
                <w:rFonts w:ascii="Courier New" w:hAnsi="Courier New"/>
                <w:szCs w:val="18"/>
              </w:rPr>
            </w:pPr>
            <w:r w:rsidRPr="00F21A76">
              <w:rPr>
                <w:rFonts w:ascii="Courier New" w:hAnsi="Courier New"/>
                <w:szCs w:val="18"/>
              </w:rPr>
              <w:t>seed</w:t>
            </w:r>
            <w:r w:rsidRPr="00F21A76">
              <w:rPr>
                <w:szCs w:val="18"/>
              </w:rPr>
              <w:tab/>
            </w:r>
            <w:r w:rsidRPr="00F21A76">
              <w:rPr>
                <w:szCs w:val="18"/>
              </w:rPr>
              <w:tab/>
              <w:t>the encoded seed to be used for generation of the random number or null</w:t>
            </w:r>
          </w:p>
        </w:tc>
      </w:tr>
      <w:tr w:rsidR="005A048B" w:rsidRPr="00F21A76" w14:paraId="7B365527" w14:textId="77777777" w:rsidTr="009C3901">
        <w:trPr>
          <w:jc w:val="center"/>
        </w:trPr>
        <w:tc>
          <w:tcPr>
            <w:tcW w:w="1568" w:type="dxa"/>
          </w:tcPr>
          <w:p w14:paraId="05C6DC61" w14:textId="77777777" w:rsidR="005A048B" w:rsidRPr="00F21A76" w:rsidRDefault="005A048B" w:rsidP="009C3901">
            <w:pPr>
              <w:pStyle w:val="TAL"/>
              <w:rPr>
                <w:b/>
              </w:rPr>
            </w:pPr>
            <w:r w:rsidRPr="00F21A76">
              <w:rPr>
                <w:b/>
              </w:rPr>
              <w:t>Out Parameters</w:t>
            </w:r>
          </w:p>
        </w:tc>
        <w:tc>
          <w:tcPr>
            <w:tcW w:w="8207" w:type="dxa"/>
          </w:tcPr>
          <w:p w14:paraId="39012006" w14:textId="77777777" w:rsidR="005A048B" w:rsidRPr="00F21A76" w:rsidRDefault="005A048B" w:rsidP="009C3901">
            <w:pPr>
              <w:pStyle w:val="TAL"/>
              <w:rPr>
                <w:szCs w:val="18"/>
              </w:rPr>
            </w:pPr>
            <w:r w:rsidRPr="00F21A76">
              <w:rPr>
                <w:szCs w:val="18"/>
              </w:rPr>
              <w:t>n.a.</w:t>
            </w:r>
          </w:p>
        </w:tc>
      </w:tr>
      <w:tr w:rsidR="005A048B" w:rsidRPr="00F21A76" w14:paraId="3B29763E" w14:textId="77777777" w:rsidTr="009C3901">
        <w:trPr>
          <w:jc w:val="center"/>
        </w:trPr>
        <w:tc>
          <w:tcPr>
            <w:tcW w:w="1568" w:type="dxa"/>
          </w:tcPr>
          <w:p w14:paraId="6E6DA43D" w14:textId="77777777" w:rsidR="005A048B" w:rsidRPr="00F21A76" w:rsidRDefault="005A048B" w:rsidP="009C3901">
            <w:pPr>
              <w:pStyle w:val="TAL"/>
              <w:rPr>
                <w:b/>
              </w:rPr>
            </w:pPr>
            <w:r w:rsidRPr="00F21A76">
              <w:rPr>
                <w:b/>
              </w:rPr>
              <w:t>Return Value</w:t>
            </w:r>
          </w:p>
        </w:tc>
        <w:tc>
          <w:tcPr>
            <w:tcW w:w="8207" w:type="dxa"/>
          </w:tcPr>
          <w:p w14:paraId="7F42A7BA" w14:textId="77777777" w:rsidR="005A048B" w:rsidRPr="00F21A76" w:rsidRDefault="005A048B" w:rsidP="009C3901">
            <w:pPr>
              <w:pStyle w:val="TAL"/>
              <w:rPr>
                <w:szCs w:val="18"/>
              </w:rPr>
            </w:pPr>
            <w:r w:rsidRPr="00F21A76">
              <w:rPr>
                <w:szCs w:val="18"/>
              </w:rPr>
              <w:t>The encoded generated float random number</w:t>
            </w:r>
            <w:r w:rsidR="006704DD" w:rsidRPr="00F21A76">
              <w:rPr>
                <w:szCs w:val="18"/>
              </w:rPr>
              <w:t>.</w:t>
            </w:r>
          </w:p>
        </w:tc>
      </w:tr>
      <w:tr w:rsidR="005A048B" w:rsidRPr="00F21A76" w14:paraId="023233CE" w14:textId="77777777" w:rsidTr="009C3901">
        <w:trPr>
          <w:jc w:val="center"/>
        </w:trPr>
        <w:tc>
          <w:tcPr>
            <w:tcW w:w="1568" w:type="dxa"/>
          </w:tcPr>
          <w:p w14:paraId="40AA031D" w14:textId="77777777" w:rsidR="005A048B" w:rsidRPr="00F21A76" w:rsidRDefault="005A048B" w:rsidP="009C3901">
            <w:pPr>
              <w:pStyle w:val="TAL"/>
              <w:rPr>
                <w:b/>
              </w:rPr>
            </w:pPr>
            <w:r w:rsidRPr="00F21A76">
              <w:rPr>
                <w:b/>
              </w:rPr>
              <w:t>Constraints</w:t>
            </w:r>
          </w:p>
        </w:tc>
        <w:tc>
          <w:tcPr>
            <w:tcW w:w="8207" w:type="dxa"/>
          </w:tcPr>
          <w:p w14:paraId="55463A2A" w14:textId="77777777" w:rsidR="005A048B" w:rsidRPr="00F21A76" w:rsidRDefault="005A048B" w:rsidP="009C3901">
            <w:pPr>
              <w:pStyle w:val="TAL"/>
              <w:rPr>
                <w:szCs w:val="18"/>
              </w:rPr>
            </w:pPr>
            <w:r w:rsidRPr="00F21A76">
              <w:rPr>
                <w:szCs w:val="18"/>
              </w:rPr>
              <w:t>This operation is called by the PA to generate a random number in the context of an external function.</w:t>
            </w:r>
          </w:p>
        </w:tc>
      </w:tr>
      <w:tr w:rsidR="005A048B" w:rsidRPr="00F21A76" w14:paraId="20B1252C" w14:textId="77777777" w:rsidTr="009C3901">
        <w:trPr>
          <w:jc w:val="center"/>
        </w:trPr>
        <w:tc>
          <w:tcPr>
            <w:tcW w:w="1568" w:type="dxa"/>
          </w:tcPr>
          <w:p w14:paraId="5AFA1171" w14:textId="77777777" w:rsidR="005A048B" w:rsidRPr="00F21A76" w:rsidRDefault="005A048B" w:rsidP="009C3901">
            <w:pPr>
              <w:pStyle w:val="TAL"/>
              <w:rPr>
                <w:b/>
              </w:rPr>
            </w:pPr>
            <w:r w:rsidRPr="00F21A76">
              <w:rPr>
                <w:b/>
              </w:rPr>
              <w:t>Effect</w:t>
            </w:r>
          </w:p>
        </w:tc>
        <w:tc>
          <w:tcPr>
            <w:tcW w:w="8207" w:type="dxa"/>
          </w:tcPr>
          <w:p w14:paraId="467C1151" w14:textId="77777777" w:rsidR="005A048B" w:rsidRPr="00F21A76" w:rsidRDefault="005A048B" w:rsidP="00052E31">
            <w:pPr>
              <w:pStyle w:val="TAL"/>
              <w:rPr>
                <w:szCs w:val="18"/>
              </w:rPr>
            </w:pPr>
            <w:r w:rsidRPr="00F21A76">
              <w:rPr>
                <w:szCs w:val="18"/>
              </w:rPr>
              <w:t xml:space="preserve">A random number is generated in the scope of the component identified by the given componentId using the given seed (if any) according to the specification of the predefined rnd function defined in </w:t>
            </w:r>
            <w:r w:rsidR="00910C4E" w:rsidRPr="00F21A76">
              <w:rPr>
                <w:szCs w:val="18"/>
              </w:rPr>
              <w:t>ETSI ES 201 873</w:t>
            </w:r>
            <w:r w:rsidR="00910C4E" w:rsidRPr="00F21A76">
              <w:rPr>
                <w:szCs w:val="18"/>
              </w:rPr>
              <w:noBreakHyphen/>
              <w:t>1</w:t>
            </w:r>
            <w:r w:rsidRPr="00F21A76">
              <w:rPr>
                <w:szCs w:val="18"/>
              </w:rPr>
              <w:t> </w:t>
            </w:r>
            <w:r w:rsidR="00052E31" w:rsidRPr="00F21A76">
              <w:rPr>
                <w:szCs w:val="18"/>
              </w:rPr>
              <w:t>[</w:t>
            </w:r>
            <w:r w:rsidR="00E065B7" w:rsidRPr="00F21A76">
              <w:rPr>
                <w:szCs w:val="18"/>
              </w:rPr>
              <w:fldChar w:fldCharType="begin"/>
            </w:r>
            <w:r w:rsidR="00052E31" w:rsidRPr="00F21A76">
              <w:rPr>
                <w:szCs w:val="18"/>
              </w:rPr>
              <w:instrText xml:space="preserve">REF REF_ES201873_1 \h </w:instrText>
            </w:r>
            <w:r w:rsidR="00A640FC" w:rsidRPr="00F21A76">
              <w:rPr>
                <w:szCs w:val="18"/>
              </w:rPr>
              <w:instrText xml:space="preserve"> \* MERGEFORMAT </w:instrText>
            </w:r>
            <w:r w:rsidR="00E065B7" w:rsidRPr="00F21A76">
              <w:rPr>
                <w:szCs w:val="18"/>
              </w:rPr>
            </w:r>
            <w:r w:rsidR="00E065B7" w:rsidRPr="00F21A76">
              <w:rPr>
                <w:szCs w:val="18"/>
              </w:rPr>
              <w:fldChar w:fldCharType="separate"/>
            </w:r>
            <w:r w:rsidR="00600CBF" w:rsidRPr="00F21A76">
              <w:t>2</w:t>
            </w:r>
            <w:r w:rsidR="00E065B7" w:rsidRPr="00F21A76">
              <w:rPr>
                <w:szCs w:val="18"/>
              </w:rPr>
              <w:fldChar w:fldCharType="end"/>
            </w:r>
            <w:r w:rsidR="00052E31" w:rsidRPr="00F21A76">
              <w:rPr>
                <w:szCs w:val="18"/>
              </w:rPr>
              <w:t>]</w:t>
            </w:r>
            <w:r w:rsidRPr="00F21A76">
              <w:rPr>
                <w:szCs w:val="18"/>
              </w:rPr>
              <w:t>.</w:t>
            </w:r>
          </w:p>
        </w:tc>
      </w:tr>
    </w:tbl>
    <w:p w14:paraId="46EBCD2B" w14:textId="77777777" w:rsidR="005A048B" w:rsidRPr="00F21A76" w:rsidRDefault="005A048B" w:rsidP="0020187D"/>
    <w:p w14:paraId="5F2ACFB3" w14:textId="1AE4D446" w:rsidR="0020187D" w:rsidRPr="00F21A76" w:rsidRDefault="0020187D" w:rsidP="00DD778F">
      <w:pPr>
        <w:pStyle w:val="Heading1"/>
      </w:pPr>
      <w:bookmarkStart w:id="1324" w:name="clause_Java_Mapping"/>
      <w:bookmarkStart w:id="1325" w:name="_Toc87872111"/>
      <w:r w:rsidRPr="00F21A76">
        <w:lastRenderedPageBreak/>
        <w:t>6</w:t>
      </w:r>
      <w:bookmarkEnd w:id="1324"/>
      <w:r w:rsidRPr="00F21A76">
        <w:tab/>
        <w:t>Java</w:t>
      </w:r>
      <w:r w:rsidR="001716EE" w:rsidRPr="00F21A76">
        <w:rPr>
          <w:vertAlign w:val="superscript"/>
        </w:rPr>
        <w:t>TM</w:t>
      </w:r>
      <w:r w:rsidRPr="00F21A76">
        <w:t xml:space="preserve"> language mapping</w:t>
      </w:r>
      <w:bookmarkEnd w:id="1325"/>
    </w:p>
    <w:p w14:paraId="086EE125" w14:textId="77777777" w:rsidR="0020187D" w:rsidRPr="00F21A76" w:rsidRDefault="0020187D" w:rsidP="00DD778F">
      <w:pPr>
        <w:pStyle w:val="Heading2"/>
      </w:pPr>
      <w:bookmarkStart w:id="1326" w:name="_Toc87872112"/>
      <w:r w:rsidRPr="00F21A76">
        <w:t>6.1</w:t>
      </w:r>
      <w:r w:rsidRPr="00F21A76">
        <w:tab/>
        <w:t>Introduction</w:t>
      </w:r>
      <w:bookmarkEnd w:id="1326"/>
    </w:p>
    <w:p w14:paraId="20BFF720" w14:textId="05CBE8F8" w:rsidR="0020187D" w:rsidRPr="00F21A76" w:rsidRDefault="0020187D" w:rsidP="0020187D">
      <w:r w:rsidRPr="00F21A76">
        <w:t>This clause introduces the TRI</w:t>
      </w:r>
      <w:r w:rsidR="001716EE" w:rsidRPr="00F21A76">
        <w:t xml:space="preserve"> Java</w:t>
      </w:r>
      <w:r w:rsidR="001716EE" w:rsidRPr="00F21A76">
        <w:rPr>
          <w:vertAlign w:val="superscript"/>
        </w:rPr>
        <w:t>TM</w:t>
      </w:r>
      <w:r w:rsidRPr="00F21A76">
        <w:t xml:space="preserve"> language mapping. For efficiency reasons a dedicated language mapping is introduced instead of using the OMG IDL</w:t>
      </w:r>
      <w:r w:rsidR="00AD5951" w:rsidRPr="00F21A76">
        <w:t xml:space="preserve"> </w:t>
      </w:r>
      <w:r w:rsidR="00052E31" w:rsidRPr="00F21A76">
        <w:t>[</w:t>
      </w:r>
      <w:r w:rsidR="00E065B7" w:rsidRPr="00F21A76">
        <w:fldChar w:fldCharType="begin"/>
      </w:r>
      <w:r w:rsidR="00052E31" w:rsidRPr="00F21A76">
        <w:instrText xml:space="preserve">REF REF_CORBA30 \h </w:instrText>
      </w:r>
      <w:r w:rsidR="00A640FC" w:rsidRPr="00F21A76">
        <w:instrText xml:space="preserve"> \* MERGEFORMAT </w:instrText>
      </w:r>
      <w:r w:rsidR="00E065B7" w:rsidRPr="00F21A76">
        <w:fldChar w:fldCharType="separate"/>
      </w:r>
      <w:r w:rsidR="00600CBF" w:rsidRPr="00F21A76">
        <w:t>4</w:t>
      </w:r>
      <w:r w:rsidR="00E065B7" w:rsidRPr="00F21A76">
        <w:fldChar w:fldCharType="end"/>
      </w:r>
      <w:r w:rsidR="00052E31" w:rsidRPr="00F21A76">
        <w:t>]</w:t>
      </w:r>
      <w:r w:rsidRPr="00F21A76">
        <w:t xml:space="preserve"> to Java</w:t>
      </w:r>
      <w:r w:rsidR="001716EE" w:rsidRPr="00F21A76">
        <w:rPr>
          <w:vertAlign w:val="superscript"/>
        </w:rPr>
        <w:t>TM</w:t>
      </w:r>
      <w:r w:rsidRPr="00F21A76">
        <w:t xml:space="preserve"> language</w:t>
      </w:r>
      <w:r w:rsidR="00910C4E" w:rsidRPr="00F21A76">
        <w:t xml:space="preserve"> [</w:t>
      </w:r>
      <w:r w:rsidR="00910C4E" w:rsidRPr="00F21A76">
        <w:fldChar w:fldCharType="begin"/>
      </w:r>
      <w:r w:rsidR="00910C4E" w:rsidRPr="00F21A76">
        <w:instrText xml:space="preserve">REF REF_SUNMICROSYSTEMS \h </w:instrText>
      </w:r>
      <w:r w:rsidR="00A640FC" w:rsidRPr="00F21A76">
        <w:instrText xml:space="preserve"> \* MERGEFORMAT </w:instrText>
      </w:r>
      <w:r w:rsidR="00910C4E" w:rsidRPr="00F21A76">
        <w:fldChar w:fldCharType="separate"/>
      </w:r>
      <w:r w:rsidR="00600CBF" w:rsidRPr="00F21A76">
        <w:t>5</w:t>
      </w:r>
      <w:r w:rsidR="00910C4E" w:rsidRPr="00F21A76">
        <w:fldChar w:fldCharType="end"/>
      </w:r>
      <w:r w:rsidR="00910C4E" w:rsidRPr="00F21A76">
        <w:t>]</w:t>
      </w:r>
      <w:r w:rsidR="0018697F" w:rsidRPr="00F21A76">
        <w:t>.</w:t>
      </w:r>
    </w:p>
    <w:p w14:paraId="7F784051" w14:textId="0A50A6CA" w:rsidR="0020187D" w:rsidRPr="00F21A76" w:rsidRDefault="0020187D" w:rsidP="0020187D">
      <w:r w:rsidRPr="00F21A76">
        <w:t>The Java</w:t>
      </w:r>
      <w:r w:rsidR="001716EE" w:rsidRPr="00F21A76">
        <w:rPr>
          <w:vertAlign w:val="superscript"/>
        </w:rPr>
        <w:t>TM</w:t>
      </w:r>
      <w:r w:rsidRPr="00F21A76">
        <w:t xml:space="preserve"> language mapping for the TTCN</w:t>
      </w:r>
      <w:r w:rsidRPr="00F21A76">
        <w:noBreakHyphen/>
        <w:t xml:space="preserve">3 </w:t>
      </w:r>
      <w:r w:rsidR="00F61E36" w:rsidRPr="00F21A76">
        <w:t>Runtime</w:t>
      </w:r>
      <w:r w:rsidRPr="00F21A76">
        <w:t xml:space="preserve"> Interface defines how the IDL definitions described in clause </w:t>
      </w:r>
      <w:r w:rsidR="00C01D8D" w:rsidRPr="00F21A76">
        <w:t>5</w:t>
      </w:r>
      <w:r w:rsidRPr="00F21A76">
        <w:t xml:space="preserve"> are mapped to the Java</w:t>
      </w:r>
      <w:r w:rsidR="001716EE" w:rsidRPr="00F21A76">
        <w:rPr>
          <w:vertAlign w:val="superscript"/>
        </w:rPr>
        <w:t>TM</w:t>
      </w:r>
      <w:r w:rsidRPr="00F21A76">
        <w:t xml:space="preserve"> language. The language mapping is independent of the used Java version as only basic Java</w:t>
      </w:r>
      <w:r w:rsidR="001716EE" w:rsidRPr="00F21A76">
        <w:rPr>
          <w:vertAlign w:val="superscript"/>
        </w:rPr>
        <w:t>TM</w:t>
      </w:r>
      <w:r w:rsidRPr="00F21A76">
        <w:t xml:space="preserve"> language constructs are used.</w:t>
      </w:r>
    </w:p>
    <w:p w14:paraId="43485E62" w14:textId="77777777" w:rsidR="0020187D" w:rsidRPr="00F21A76" w:rsidRDefault="0020187D" w:rsidP="00DD778F">
      <w:pPr>
        <w:pStyle w:val="Heading2"/>
      </w:pPr>
      <w:bookmarkStart w:id="1327" w:name="_Toc87872113"/>
      <w:r w:rsidRPr="00F21A76">
        <w:t>6.2</w:t>
      </w:r>
      <w:r w:rsidRPr="00F21A76">
        <w:tab/>
        <w:t>Names and scopes</w:t>
      </w:r>
      <w:bookmarkEnd w:id="1327"/>
    </w:p>
    <w:p w14:paraId="4A59B24A" w14:textId="77777777" w:rsidR="0020187D" w:rsidRPr="00F21A76" w:rsidRDefault="0020187D" w:rsidP="00DD778F">
      <w:pPr>
        <w:pStyle w:val="Heading3"/>
      </w:pPr>
      <w:bookmarkStart w:id="1328" w:name="_Toc87872114"/>
      <w:r w:rsidRPr="00F21A76">
        <w:t>6.2.1</w:t>
      </w:r>
      <w:r w:rsidRPr="00F21A76">
        <w:tab/>
        <w:t>Names</w:t>
      </w:r>
      <w:bookmarkEnd w:id="1328"/>
    </w:p>
    <w:p w14:paraId="6E198ECE" w14:textId="78134616" w:rsidR="0020187D" w:rsidRPr="00F21A76" w:rsidRDefault="0020187D" w:rsidP="0020187D">
      <w:r w:rsidRPr="00F21A76">
        <w:t>Although there are no conflicts between identifiers used in the IDL definition and the Java</w:t>
      </w:r>
      <w:r w:rsidR="001716EE" w:rsidRPr="00F21A76">
        <w:rPr>
          <w:vertAlign w:val="superscript"/>
        </w:rPr>
        <w:t>TM</w:t>
      </w:r>
      <w:r w:rsidRPr="00F21A76">
        <w:t xml:space="preserve"> language some naming translation rules are applied to the IDL identifiers</w:t>
      </w:r>
      <w:r w:rsidR="00B418CC" w:rsidRPr="00F21A76">
        <w:t>:</w:t>
      </w:r>
    </w:p>
    <w:p w14:paraId="65887171" w14:textId="77777777" w:rsidR="0020187D" w:rsidRPr="00F21A76" w:rsidRDefault="0020187D" w:rsidP="0020187D">
      <w:pPr>
        <w:pStyle w:val="B1"/>
      </w:pPr>
      <w:r w:rsidRPr="00F21A76">
        <w:t xml:space="preserve">Java parameter identifiers shall start with a lower case letter, and subsequent part building the parameter identifier start with a capital letter. For example the IDL parameter identifier </w:t>
      </w:r>
      <w:r w:rsidRPr="00F21A76">
        <w:rPr>
          <w:rFonts w:ascii="Courier New" w:hAnsi="Courier New"/>
          <w:b/>
        </w:rPr>
        <w:t>SUTaddress</w:t>
      </w:r>
      <w:r w:rsidRPr="00F21A76">
        <w:rPr>
          <w:b/>
        </w:rPr>
        <w:t xml:space="preserve"> </w:t>
      </w:r>
      <w:r w:rsidRPr="00F21A76">
        <w:t xml:space="preserve">maps to </w:t>
      </w:r>
      <w:r w:rsidRPr="00F21A76">
        <w:rPr>
          <w:rFonts w:ascii="Courier New" w:hAnsi="Courier New"/>
        </w:rPr>
        <w:t>sutAddress</w:t>
      </w:r>
      <w:r w:rsidRPr="00F21A76">
        <w:t xml:space="preserve"> in Java.</w:t>
      </w:r>
    </w:p>
    <w:p w14:paraId="3E74D896" w14:textId="77777777" w:rsidR="0020187D" w:rsidRPr="00F21A76" w:rsidRDefault="0020187D" w:rsidP="0020187D">
      <w:pPr>
        <w:pStyle w:val="B1"/>
      </w:pPr>
      <w:r w:rsidRPr="00F21A76">
        <w:t xml:space="preserve">Java interfaces or class identifiers are omitting the trailing </w:t>
      </w:r>
      <w:r w:rsidRPr="00F21A76">
        <w:rPr>
          <w:rFonts w:ascii="Courier New" w:hAnsi="Courier New"/>
        </w:rPr>
        <w:t>Type</w:t>
      </w:r>
      <w:r w:rsidRPr="00F21A76">
        <w:t xml:space="preserve"> used in the IDL definition. For example the IDL type </w:t>
      </w:r>
      <w:r w:rsidRPr="00F21A76">
        <w:rPr>
          <w:rFonts w:ascii="Courier New" w:hAnsi="Courier New"/>
          <w:b/>
        </w:rPr>
        <w:t xml:space="preserve">TriPortIdType </w:t>
      </w:r>
      <w:r w:rsidRPr="00F21A76">
        <w:t xml:space="preserve">maps to </w:t>
      </w:r>
      <w:r w:rsidRPr="00F21A76">
        <w:rPr>
          <w:rFonts w:ascii="Courier New" w:hAnsi="Courier New"/>
        </w:rPr>
        <w:t>TriPortId</w:t>
      </w:r>
      <w:r w:rsidRPr="00F21A76">
        <w:t xml:space="preserve"> in Java.</w:t>
      </w:r>
    </w:p>
    <w:p w14:paraId="23A5D8D9" w14:textId="77777777" w:rsidR="0020187D" w:rsidRPr="00F21A76" w:rsidRDefault="0020187D" w:rsidP="0020187D">
      <w:r w:rsidRPr="00F21A76">
        <w:t>The resulting mapping conforms to the standard Java coding conventions.</w:t>
      </w:r>
    </w:p>
    <w:p w14:paraId="2C7CB4F4" w14:textId="77777777" w:rsidR="0020187D" w:rsidRPr="00F21A76" w:rsidRDefault="0020187D" w:rsidP="00DD778F">
      <w:pPr>
        <w:pStyle w:val="Heading3"/>
      </w:pPr>
      <w:bookmarkStart w:id="1329" w:name="_Toc87872115"/>
      <w:r w:rsidRPr="00F21A76">
        <w:t>6.2.2</w:t>
      </w:r>
      <w:r w:rsidRPr="00F21A76">
        <w:tab/>
        <w:t>Scopes</w:t>
      </w:r>
      <w:bookmarkEnd w:id="1329"/>
    </w:p>
    <w:p w14:paraId="4736D05A" w14:textId="622AF056" w:rsidR="0020187D" w:rsidRPr="00F21A76" w:rsidRDefault="0020187D" w:rsidP="0020187D">
      <w:r w:rsidRPr="00F21A76">
        <w:t xml:space="preserve">The IDL module </w:t>
      </w:r>
      <w:r w:rsidRPr="00F21A76">
        <w:rPr>
          <w:rFonts w:ascii="Courier New" w:hAnsi="Courier New"/>
          <w:b/>
        </w:rPr>
        <w:t>triInterface</w:t>
      </w:r>
      <w:r w:rsidRPr="00F21A76">
        <w:t xml:space="preserve"> is mapped to the Java</w:t>
      </w:r>
      <w:r w:rsidR="001716EE" w:rsidRPr="00F21A76">
        <w:rPr>
          <w:vertAlign w:val="superscript"/>
        </w:rPr>
        <w:t>TM</w:t>
      </w:r>
      <w:r w:rsidRPr="00F21A76">
        <w:t xml:space="preserve"> package </w:t>
      </w:r>
      <w:r w:rsidRPr="00F21A76">
        <w:rPr>
          <w:rFonts w:ascii="Courier New" w:hAnsi="Courier New"/>
        </w:rPr>
        <w:t>org.etsi.ttcn3.tri</w:t>
      </w:r>
      <w:r w:rsidRPr="00F21A76">
        <w:t>. All IDL type declarations within this module are mapped to Java classes or interface declarations within this package.</w:t>
      </w:r>
    </w:p>
    <w:p w14:paraId="1CE3F320" w14:textId="77777777" w:rsidR="0020187D" w:rsidRPr="00F21A76" w:rsidRDefault="0020187D" w:rsidP="00DD778F">
      <w:pPr>
        <w:pStyle w:val="Heading2"/>
      </w:pPr>
      <w:bookmarkStart w:id="1330" w:name="_Toc87872116"/>
      <w:r w:rsidRPr="00F21A76">
        <w:t>6.3</w:t>
      </w:r>
      <w:r w:rsidRPr="00F21A76">
        <w:tab/>
        <w:t>Type mapping</w:t>
      </w:r>
      <w:bookmarkEnd w:id="1330"/>
    </w:p>
    <w:p w14:paraId="6FF2D1B6" w14:textId="77777777" w:rsidR="0020187D" w:rsidRPr="00F21A76" w:rsidRDefault="0020187D" w:rsidP="00DD778F">
      <w:pPr>
        <w:pStyle w:val="Heading3"/>
      </w:pPr>
      <w:bookmarkStart w:id="1331" w:name="_Toc87872117"/>
      <w:r w:rsidRPr="00F21A76">
        <w:t>6.3.1</w:t>
      </w:r>
      <w:r w:rsidRPr="00F21A76">
        <w:tab/>
        <w:t>Basic type mapping</w:t>
      </w:r>
      <w:bookmarkEnd w:id="1331"/>
    </w:p>
    <w:p w14:paraId="5BA43D9D" w14:textId="77777777" w:rsidR="001716EE" w:rsidRPr="00F21A76" w:rsidRDefault="001716EE" w:rsidP="001716EE">
      <w:pPr>
        <w:pStyle w:val="Heading4"/>
      </w:pPr>
      <w:bookmarkStart w:id="1332" w:name="_Toc87872118"/>
      <w:r w:rsidRPr="00F21A76">
        <w:t>6.3.1.0</w:t>
      </w:r>
      <w:r w:rsidRPr="00F21A76">
        <w:tab/>
        <w:t>IDL type mapping</w:t>
      </w:r>
      <w:bookmarkEnd w:id="1332"/>
    </w:p>
    <w:p w14:paraId="51643112" w14:textId="77777777" w:rsidR="0020187D" w:rsidRPr="00F21A76" w:rsidRDefault="0020187D" w:rsidP="0020187D">
      <w:r w:rsidRPr="00F21A76">
        <w:t>Table 3 gives an overview on how the used basic IDL type</w:t>
      </w:r>
      <w:r w:rsidR="0018697F" w:rsidRPr="00F21A76">
        <w:t>s are mapped to the Java types.</w:t>
      </w:r>
    </w:p>
    <w:p w14:paraId="0BBB666B" w14:textId="77777777" w:rsidR="0020187D" w:rsidRPr="00F21A76" w:rsidRDefault="0020187D" w:rsidP="0020187D">
      <w:pPr>
        <w:pStyle w:val="TH"/>
      </w:pPr>
      <w:r w:rsidRPr="00F21A76">
        <w:t xml:space="preserve">Table </w:t>
      </w:r>
      <w:r w:rsidR="00C01D8D" w:rsidRPr="00F21A76">
        <w:t>3</w:t>
      </w:r>
      <w:r w:rsidRPr="00F21A76">
        <w:t>: Basic type mappings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1580"/>
        <w:gridCol w:w="3500"/>
      </w:tblGrid>
      <w:tr w:rsidR="0020187D" w:rsidRPr="00F21A76" w14:paraId="637B45C6" w14:textId="77777777" w:rsidTr="00DE65B3">
        <w:trPr>
          <w:jc w:val="center"/>
        </w:trPr>
        <w:tc>
          <w:tcPr>
            <w:tcW w:w="1580" w:type="dxa"/>
          </w:tcPr>
          <w:p w14:paraId="2F54D969" w14:textId="77777777" w:rsidR="0020187D" w:rsidRPr="00F21A76" w:rsidRDefault="0020187D" w:rsidP="00DE65B3">
            <w:pPr>
              <w:pStyle w:val="TAH"/>
            </w:pPr>
            <w:r w:rsidRPr="00F21A76">
              <w:t>IDL Type</w:t>
            </w:r>
          </w:p>
        </w:tc>
        <w:tc>
          <w:tcPr>
            <w:tcW w:w="3500" w:type="dxa"/>
          </w:tcPr>
          <w:p w14:paraId="65255002" w14:textId="77777777" w:rsidR="0020187D" w:rsidRPr="00F21A76" w:rsidRDefault="0020187D" w:rsidP="00DE65B3">
            <w:pPr>
              <w:pStyle w:val="TAH"/>
            </w:pPr>
            <w:r w:rsidRPr="00F21A76">
              <w:t>Java Type</w:t>
            </w:r>
          </w:p>
        </w:tc>
      </w:tr>
      <w:tr w:rsidR="0020187D" w:rsidRPr="00F21A76" w14:paraId="6D3D2D97" w14:textId="77777777" w:rsidTr="00DE65B3">
        <w:trPr>
          <w:jc w:val="center"/>
        </w:trPr>
        <w:tc>
          <w:tcPr>
            <w:tcW w:w="1580" w:type="dxa"/>
          </w:tcPr>
          <w:p w14:paraId="0B30B019" w14:textId="77777777" w:rsidR="0020187D" w:rsidRPr="00F21A76" w:rsidRDefault="0020187D" w:rsidP="00DE65B3">
            <w:pPr>
              <w:pStyle w:val="PL"/>
              <w:rPr>
                <w:noProof w:val="0"/>
                <w:sz w:val="18"/>
                <w:szCs w:val="18"/>
                <w:lang w:eastAsia="de-DE"/>
              </w:rPr>
            </w:pPr>
            <w:r w:rsidRPr="00F21A76">
              <w:rPr>
                <w:noProof w:val="0"/>
                <w:sz w:val="18"/>
                <w:szCs w:val="18"/>
                <w:lang w:eastAsia="de-DE"/>
              </w:rPr>
              <w:t>boolean</w:t>
            </w:r>
          </w:p>
        </w:tc>
        <w:tc>
          <w:tcPr>
            <w:tcW w:w="3500" w:type="dxa"/>
          </w:tcPr>
          <w:p w14:paraId="65E06986" w14:textId="77777777" w:rsidR="0020187D" w:rsidRPr="00F21A76" w:rsidRDefault="0020187D" w:rsidP="00DE65B3">
            <w:pPr>
              <w:pStyle w:val="PL"/>
              <w:rPr>
                <w:noProof w:val="0"/>
                <w:sz w:val="18"/>
                <w:szCs w:val="18"/>
                <w:lang w:eastAsia="de-DE"/>
              </w:rPr>
            </w:pPr>
            <w:r w:rsidRPr="00F21A76">
              <w:rPr>
                <w:noProof w:val="0"/>
                <w:sz w:val="18"/>
                <w:szCs w:val="18"/>
                <w:lang w:eastAsia="de-DE"/>
              </w:rPr>
              <w:t>org.etsi.ttcn.tri.TriBoolean</w:t>
            </w:r>
          </w:p>
        </w:tc>
      </w:tr>
      <w:tr w:rsidR="0020187D" w:rsidRPr="00F21A76" w14:paraId="7E004B80" w14:textId="77777777" w:rsidTr="00DE65B3">
        <w:trPr>
          <w:jc w:val="center"/>
        </w:trPr>
        <w:tc>
          <w:tcPr>
            <w:tcW w:w="1580" w:type="dxa"/>
          </w:tcPr>
          <w:p w14:paraId="5F0AF9FB" w14:textId="77777777" w:rsidR="0020187D" w:rsidRPr="00F21A76" w:rsidRDefault="0020187D" w:rsidP="00DE65B3">
            <w:pPr>
              <w:pStyle w:val="PL"/>
              <w:rPr>
                <w:noProof w:val="0"/>
                <w:sz w:val="18"/>
                <w:szCs w:val="18"/>
                <w:lang w:eastAsia="de-DE"/>
              </w:rPr>
            </w:pPr>
            <w:r w:rsidRPr="00F21A76">
              <w:rPr>
                <w:noProof w:val="0"/>
                <w:sz w:val="18"/>
                <w:szCs w:val="18"/>
                <w:lang w:eastAsia="de-DE"/>
              </w:rPr>
              <w:t>string</w:t>
            </w:r>
          </w:p>
        </w:tc>
        <w:tc>
          <w:tcPr>
            <w:tcW w:w="3500" w:type="dxa"/>
          </w:tcPr>
          <w:p w14:paraId="43250366" w14:textId="77777777" w:rsidR="0020187D" w:rsidRPr="00F21A76" w:rsidRDefault="0020187D" w:rsidP="00DE65B3">
            <w:pPr>
              <w:pStyle w:val="PL"/>
              <w:rPr>
                <w:noProof w:val="0"/>
                <w:sz w:val="18"/>
                <w:szCs w:val="18"/>
                <w:lang w:eastAsia="de-DE"/>
              </w:rPr>
            </w:pPr>
            <w:r w:rsidRPr="00F21A76">
              <w:rPr>
                <w:noProof w:val="0"/>
                <w:sz w:val="18"/>
                <w:szCs w:val="18"/>
                <w:lang w:eastAsia="de-DE"/>
              </w:rPr>
              <w:t>java.lang.String</w:t>
            </w:r>
          </w:p>
        </w:tc>
      </w:tr>
    </w:tbl>
    <w:p w14:paraId="6C5D5978" w14:textId="77777777" w:rsidR="0020187D" w:rsidRPr="00F21A76" w:rsidRDefault="0020187D" w:rsidP="0020187D"/>
    <w:p w14:paraId="543E470E" w14:textId="77777777" w:rsidR="0020187D" w:rsidRPr="00F21A76" w:rsidRDefault="0020187D" w:rsidP="0020187D">
      <w:r w:rsidRPr="00F21A76">
        <w:t>Other IDL basic types are not used within the IDL definition.</w:t>
      </w:r>
    </w:p>
    <w:p w14:paraId="7438C4AA" w14:textId="77777777" w:rsidR="0020187D" w:rsidRPr="00F21A76" w:rsidRDefault="0020187D" w:rsidP="0018697F">
      <w:pPr>
        <w:pStyle w:val="Heading4"/>
      </w:pPr>
      <w:bookmarkStart w:id="1333" w:name="_Toc87872119"/>
      <w:r w:rsidRPr="00F21A76">
        <w:lastRenderedPageBreak/>
        <w:t>6.3.1.1</w:t>
      </w:r>
      <w:r w:rsidRPr="00F21A76">
        <w:tab/>
        <w:t>Boolean</w:t>
      </w:r>
      <w:bookmarkEnd w:id="1333"/>
    </w:p>
    <w:p w14:paraId="40DDB321" w14:textId="77777777" w:rsidR="0020187D" w:rsidRPr="00F21A76" w:rsidRDefault="0020187D" w:rsidP="0018697F">
      <w:pPr>
        <w:keepNext/>
        <w:keepLines/>
      </w:pPr>
      <w:r w:rsidRPr="00F21A76">
        <w:t xml:space="preserve">The IDL </w:t>
      </w:r>
      <w:proofErr w:type="gramStart"/>
      <w:r w:rsidRPr="00F21A76">
        <w:rPr>
          <w:rFonts w:ascii="Courier New" w:hAnsi="Courier New"/>
          <w:b/>
        </w:rPr>
        <w:t>boolean</w:t>
      </w:r>
      <w:proofErr w:type="gramEnd"/>
      <w:r w:rsidRPr="00F21A76">
        <w:rPr>
          <w:b/>
        </w:rPr>
        <w:t xml:space="preserve"> </w:t>
      </w:r>
      <w:r w:rsidRPr="00F21A76">
        <w:t xml:space="preserve">type is mapped to the interface </w:t>
      </w:r>
      <w:r w:rsidRPr="00F21A76">
        <w:rPr>
          <w:rFonts w:ascii="Courier New" w:hAnsi="Courier New"/>
        </w:rPr>
        <w:t>org.etsi.ttcn.tri.TriBoolean</w:t>
      </w:r>
      <w:r w:rsidRPr="00F21A76">
        <w:t>, so that objects implementing this interface can act as holder objects.</w:t>
      </w:r>
    </w:p>
    <w:p w14:paraId="142DDF1E" w14:textId="77777777" w:rsidR="0020187D" w:rsidRPr="00F21A76" w:rsidRDefault="0020187D" w:rsidP="0018697F">
      <w:pPr>
        <w:keepNext/>
        <w:keepLines/>
        <w:rPr>
          <w:rFonts w:ascii="Courier New" w:hAnsi="Courier New"/>
        </w:rPr>
      </w:pPr>
      <w:r w:rsidRPr="00F21A76">
        <w:t xml:space="preserve">The following interface is defined for </w:t>
      </w:r>
      <w:r w:rsidRPr="00F21A76">
        <w:rPr>
          <w:rFonts w:ascii="Courier New" w:hAnsi="Courier New"/>
        </w:rPr>
        <w:t>org.etsi.ttcn.tri.TriBoolean:</w:t>
      </w:r>
    </w:p>
    <w:p w14:paraId="3ED54B7A" w14:textId="77777777" w:rsidR="0020187D" w:rsidRPr="00F21A76" w:rsidRDefault="0020187D" w:rsidP="0018697F">
      <w:pPr>
        <w:pStyle w:val="PL"/>
        <w:keepNext/>
        <w:keepLines/>
        <w:rPr>
          <w:noProof w:val="0"/>
        </w:rPr>
      </w:pPr>
      <w:r w:rsidRPr="00F21A76">
        <w:rPr>
          <w:noProof w:val="0"/>
        </w:rPr>
        <w:t>// TriBoolean</w:t>
      </w:r>
    </w:p>
    <w:p w14:paraId="17BD6F66" w14:textId="77777777" w:rsidR="0020187D" w:rsidRPr="00F21A76" w:rsidRDefault="0020187D" w:rsidP="0018697F">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59675AFE" w14:textId="77777777" w:rsidR="0020187D" w:rsidRPr="00F21A76" w:rsidRDefault="0020187D" w:rsidP="0018697F">
      <w:pPr>
        <w:pStyle w:val="PL"/>
        <w:keepNext/>
        <w:keepLines/>
        <w:rPr>
          <w:noProof w:val="0"/>
        </w:rPr>
      </w:pPr>
      <w:proofErr w:type="gramStart"/>
      <w:r w:rsidRPr="00F21A76">
        <w:rPr>
          <w:noProof w:val="0"/>
        </w:rPr>
        <w:t>public</w:t>
      </w:r>
      <w:proofErr w:type="gramEnd"/>
      <w:r w:rsidRPr="00F21A76">
        <w:rPr>
          <w:noProof w:val="0"/>
        </w:rPr>
        <w:t xml:space="preserve"> interface TriBoolean {</w:t>
      </w:r>
    </w:p>
    <w:p w14:paraId="6D1AB24A" w14:textId="77777777" w:rsidR="0020187D" w:rsidRPr="00F21A76" w:rsidRDefault="0020187D" w:rsidP="0018697F">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void setBooleanValue(boolean value);</w:t>
      </w:r>
    </w:p>
    <w:p w14:paraId="3436AFED" w14:textId="77777777" w:rsidR="0020187D" w:rsidRPr="00F21A76" w:rsidRDefault="0020187D" w:rsidP="0018697F">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boolean getBooleanValue();</w:t>
      </w:r>
    </w:p>
    <w:p w14:paraId="3107F86E" w14:textId="77777777" w:rsidR="0020187D" w:rsidRPr="00F21A76" w:rsidRDefault="0020187D" w:rsidP="0018697F">
      <w:pPr>
        <w:pStyle w:val="PL"/>
        <w:keepNext/>
        <w:keepLines/>
        <w:rPr>
          <w:noProof w:val="0"/>
        </w:rPr>
      </w:pPr>
      <w:r w:rsidRPr="00F21A76">
        <w:rPr>
          <w:noProof w:val="0"/>
        </w:rPr>
        <w:t>}</w:t>
      </w:r>
    </w:p>
    <w:p w14:paraId="19D26BEE" w14:textId="77777777" w:rsidR="0020187D" w:rsidRPr="00F21A76" w:rsidRDefault="0020187D" w:rsidP="0018697F">
      <w:pPr>
        <w:pStyle w:val="PL"/>
        <w:keepNext/>
        <w:keepLines/>
        <w:rPr>
          <w:noProof w:val="0"/>
        </w:rPr>
      </w:pPr>
    </w:p>
    <w:p w14:paraId="38834661" w14:textId="16F558CA" w:rsidR="0020187D" w:rsidRPr="00F21A76" w:rsidRDefault="0020187D" w:rsidP="001716EE">
      <w:pPr>
        <w:rPr>
          <w:b/>
        </w:rPr>
      </w:pPr>
      <w:r w:rsidRPr="00F21A76">
        <w:rPr>
          <w:b/>
        </w:rPr>
        <w:t>Methods</w:t>
      </w:r>
      <w:r w:rsidR="001716EE" w:rsidRPr="00F21A76">
        <w:rPr>
          <w:b/>
        </w:rPr>
        <w:t>:</w:t>
      </w:r>
    </w:p>
    <w:p w14:paraId="1F2FC491" w14:textId="77777777" w:rsidR="001C7CC2" w:rsidRPr="00F21A76" w:rsidRDefault="0020187D" w:rsidP="001C7CC2">
      <w:pPr>
        <w:pStyle w:val="B1"/>
      </w:pPr>
      <w:proofErr w:type="gramStart"/>
      <w:r w:rsidRPr="00F21A76">
        <w:rPr>
          <w:rFonts w:ascii="Courier New" w:hAnsi="Courier New" w:cs="Courier New"/>
          <w:sz w:val="16"/>
          <w:szCs w:val="16"/>
        </w:rPr>
        <w:t>setBooleanValue</w:t>
      </w:r>
      <w:proofErr w:type="gramEnd"/>
      <w:r w:rsidR="001C7CC2" w:rsidRPr="00F21A76">
        <w:br/>
      </w:r>
      <w:r w:rsidRPr="00F21A76">
        <w:t xml:space="preserve">Sets this </w:t>
      </w:r>
      <w:r w:rsidRPr="00F21A76">
        <w:rPr>
          <w:rFonts w:ascii="Courier New" w:hAnsi="Courier New"/>
        </w:rPr>
        <w:t>TriBoolean</w:t>
      </w:r>
      <w:r w:rsidRPr="00F21A76">
        <w:t xml:space="preserve"> to the boolean value </w:t>
      </w:r>
      <w:r w:rsidRPr="00F21A76">
        <w:rPr>
          <w:rFonts w:ascii="Courier New" w:hAnsi="Courier New"/>
        </w:rPr>
        <w:t>value</w:t>
      </w:r>
      <w:r w:rsidRPr="00F21A76">
        <w:t>.</w:t>
      </w:r>
    </w:p>
    <w:p w14:paraId="0694B38A" w14:textId="77777777" w:rsidR="0020187D" w:rsidRPr="00F21A76" w:rsidRDefault="0020187D" w:rsidP="001C7CC2">
      <w:pPr>
        <w:pStyle w:val="B1"/>
      </w:pPr>
      <w:proofErr w:type="gramStart"/>
      <w:r w:rsidRPr="00F21A76">
        <w:rPr>
          <w:rFonts w:ascii="Courier New" w:hAnsi="Courier New"/>
          <w:sz w:val="16"/>
        </w:rPr>
        <w:t>getBooleanValue</w:t>
      </w:r>
      <w:proofErr w:type="gramEnd"/>
      <w:r w:rsidR="001C7CC2" w:rsidRPr="00F21A76">
        <w:br/>
      </w:r>
      <w:r w:rsidRPr="00F21A76">
        <w:t xml:space="preserve">Returns the boolean value represented by this </w:t>
      </w:r>
      <w:r w:rsidRPr="00F21A76">
        <w:rPr>
          <w:rFonts w:ascii="Courier New" w:hAnsi="Courier New"/>
        </w:rPr>
        <w:t>TriBoolean</w:t>
      </w:r>
      <w:r w:rsidRPr="00F21A76">
        <w:t>.</w:t>
      </w:r>
    </w:p>
    <w:p w14:paraId="11B865D7" w14:textId="77777777" w:rsidR="0020187D" w:rsidRPr="00F21A76" w:rsidRDefault="0020187D" w:rsidP="00DD778F">
      <w:pPr>
        <w:pStyle w:val="Heading4"/>
      </w:pPr>
      <w:bookmarkStart w:id="1334" w:name="_Toc87872120"/>
      <w:r w:rsidRPr="00F21A76">
        <w:t>6.3.1.2</w:t>
      </w:r>
      <w:r w:rsidRPr="00F21A76">
        <w:tab/>
        <w:t>String</w:t>
      </w:r>
      <w:bookmarkEnd w:id="1334"/>
    </w:p>
    <w:p w14:paraId="6A279F20" w14:textId="77777777" w:rsidR="0020187D" w:rsidRPr="00F21A76" w:rsidRDefault="0020187D" w:rsidP="0020187D">
      <w:r w:rsidRPr="00F21A76">
        <w:t xml:space="preserve">The IDL </w:t>
      </w:r>
      <w:r w:rsidRPr="00F21A76">
        <w:rPr>
          <w:rFonts w:ascii="Courier New" w:hAnsi="Courier New"/>
          <w:b/>
        </w:rPr>
        <w:t>string</w:t>
      </w:r>
      <w:r w:rsidRPr="00F21A76">
        <w:rPr>
          <w:b/>
        </w:rPr>
        <w:t xml:space="preserve"> </w:t>
      </w:r>
      <w:r w:rsidRPr="00F21A76">
        <w:t xml:space="preserve">type is mapped to the </w:t>
      </w:r>
      <w:r w:rsidRPr="00F21A76">
        <w:rPr>
          <w:rFonts w:ascii="Courier New" w:hAnsi="Courier New"/>
        </w:rPr>
        <w:t>java.lang.String</w:t>
      </w:r>
      <w:r w:rsidRPr="00F21A76">
        <w:t xml:space="preserve"> class without range checking or bounds for characters in the string. All possible strings defined in TTCN</w:t>
      </w:r>
      <w:r w:rsidRPr="00F21A76">
        <w:noBreakHyphen/>
        <w:t xml:space="preserve">3 can be converted to </w:t>
      </w:r>
      <w:r w:rsidRPr="00F21A76">
        <w:rPr>
          <w:rFonts w:ascii="Courier New" w:hAnsi="Courier New"/>
        </w:rPr>
        <w:t>java.lang.String</w:t>
      </w:r>
      <w:r w:rsidRPr="00F21A76">
        <w:t>.</w:t>
      </w:r>
    </w:p>
    <w:p w14:paraId="0D108D68" w14:textId="77777777" w:rsidR="0020187D" w:rsidRPr="00F21A76" w:rsidRDefault="0020187D" w:rsidP="00DD778F">
      <w:pPr>
        <w:pStyle w:val="Heading3"/>
      </w:pPr>
      <w:bookmarkStart w:id="1335" w:name="_Toc87872121"/>
      <w:r w:rsidRPr="00F21A76">
        <w:t>6.3.2</w:t>
      </w:r>
      <w:r w:rsidRPr="00F21A76">
        <w:tab/>
        <w:t>Structured type mapping</w:t>
      </w:r>
      <w:bookmarkEnd w:id="1335"/>
    </w:p>
    <w:p w14:paraId="2CFFE4E7" w14:textId="77777777" w:rsidR="001716EE" w:rsidRPr="00F21A76" w:rsidRDefault="001716EE" w:rsidP="001716EE">
      <w:pPr>
        <w:pStyle w:val="Heading4"/>
      </w:pPr>
      <w:bookmarkStart w:id="1336" w:name="_Toc87872122"/>
      <w:r w:rsidRPr="00F21A76">
        <w:t>6.3.2.0</w:t>
      </w:r>
      <w:r w:rsidRPr="00F21A76">
        <w:tab/>
        <w:t>Mapping rules</w:t>
      </w:r>
      <w:bookmarkEnd w:id="1336"/>
    </w:p>
    <w:p w14:paraId="4F0D8F25" w14:textId="5AC72912" w:rsidR="0020187D" w:rsidRPr="00F21A76" w:rsidRDefault="0020187D" w:rsidP="0020187D">
      <w:r w:rsidRPr="00F21A76">
        <w:t>The TRI IDL description defines user</w:t>
      </w:r>
      <w:r w:rsidRPr="00F21A76">
        <w:noBreakHyphen/>
        <w:t>defined types as native types. In the Java</w:t>
      </w:r>
      <w:r w:rsidR="001716EE" w:rsidRPr="00F21A76">
        <w:rPr>
          <w:vertAlign w:val="superscript"/>
        </w:rPr>
        <w:t>TM</w:t>
      </w:r>
      <w:r w:rsidRPr="00F21A76">
        <w:t xml:space="preserve"> language mapping, these types are mapped to Java interfaces. The interfaces define methods and attributes being available for objects implementing this interface.</w:t>
      </w:r>
    </w:p>
    <w:p w14:paraId="56395967" w14:textId="77777777" w:rsidR="0020187D" w:rsidRPr="00F21A76" w:rsidRDefault="0020187D" w:rsidP="00DD778F">
      <w:pPr>
        <w:pStyle w:val="Heading4"/>
      </w:pPr>
      <w:bookmarkStart w:id="1337" w:name="_Toc87872123"/>
      <w:r w:rsidRPr="00F21A76">
        <w:t>6.3.2.1</w:t>
      </w:r>
      <w:r w:rsidRPr="00F21A76">
        <w:tab/>
        <w:t>TriPortIdType</w:t>
      </w:r>
      <w:bookmarkEnd w:id="1337"/>
    </w:p>
    <w:p w14:paraId="7127B1E3" w14:textId="77777777" w:rsidR="0020187D" w:rsidRPr="00F21A76" w:rsidRDefault="0020187D" w:rsidP="0020187D">
      <w:pPr>
        <w:keepNext/>
      </w:pPr>
      <w:r w:rsidRPr="00F21A76">
        <w:rPr>
          <w:rFonts w:ascii="Courier New" w:hAnsi="Courier New"/>
          <w:b/>
        </w:rPr>
        <w:t xml:space="preserve">TriPortIdType </w:t>
      </w:r>
      <w:r w:rsidRPr="00F21A76">
        <w:t>is mapped to the following interface:</w:t>
      </w:r>
    </w:p>
    <w:p w14:paraId="1AE039C5" w14:textId="77777777" w:rsidR="0020187D" w:rsidRPr="00F21A76" w:rsidRDefault="0020187D" w:rsidP="0020187D">
      <w:pPr>
        <w:pStyle w:val="PL"/>
        <w:rPr>
          <w:noProof w:val="0"/>
        </w:rPr>
      </w:pPr>
      <w:r w:rsidRPr="00F21A76">
        <w:rPr>
          <w:noProof w:val="0"/>
        </w:rPr>
        <w:t>// TRI IDL TriPortIdType</w:t>
      </w:r>
    </w:p>
    <w:p w14:paraId="2714E80D"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6816F803"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TriPortId {</w:t>
      </w:r>
    </w:p>
    <w:p w14:paraId="54357B42"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getPortName();</w:t>
      </w:r>
    </w:p>
    <w:p w14:paraId="22C6699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getPortTypeName();</w:t>
      </w:r>
    </w:p>
    <w:p w14:paraId="30CDC52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TriComponentId getComponent();</w:t>
      </w:r>
    </w:p>
    <w:p w14:paraId="611180AC"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isArray();</w:t>
      </w:r>
    </w:p>
    <w:p w14:paraId="77822AF6"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int getPortIndex();</w:t>
      </w:r>
    </w:p>
    <w:p w14:paraId="57B70F75" w14:textId="77777777" w:rsidR="0020187D" w:rsidRPr="00F21A76" w:rsidRDefault="0020187D" w:rsidP="0020187D">
      <w:pPr>
        <w:pStyle w:val="PL"/>
        <w:rPr>
          <w:noProof w:val="0"/>
        </w:rPr>
      </w:pPr>
      <w:r w:rsidRPr="00F21A76">
        <w:rPr>
          <w:noProof w:val="0"/>
        </w:rPr>
        <w:t>}</w:t>
      </w:r>
    </w:p>
    <w:p w14:paraId="24D8F185" w14:textId="77777777" w:rsidR="0020187D" w:rsidRPr="00F21A76" w:rsidRDefault="0020187D" w:rsidP="0020187D">
      <w:pPr>
        <w:pStyle w:val="PL"/>
        <w:rPr>
          <w:noProof w:val="0"/>
        </w:rPr>
      </w:pPr>
    </w:p>
    <w:p w14:paraId="31B63204" w14:textId="29ED5135" w:rsidR="0020187D" w:rsidRPr="00F21A76" w:rsidRDefault="0020187D" w:rsidP="001716EE">
      <w:pPr>
        <w:rPr>
          <w:b/>
        </w:rPr>
      </w:pPr>
      <w:r w:rsidRPr="00F21A76">
        <w:rPr>
          <w:b/>
        </w:rPr>
        <w:t>Methods</w:t>
      </w:r>
      <w:r w:rsidR="001716EE" w:rsidRPr="00F21A76">
        <w:rPr>
          <w:b/>
        </w:rPr>
        <w:t>:</w:t>
      </w:r>
    </w:p>
    <w:p w14:paraId="35A98DDC" w14:textId="77777777" w:rsidR="0020187D" w:rsidRPr="00F21A76" w:rsidRDefault="0020187D" w:rsidP="0020187D">
      <w:pPr>
        <w:pStyle w:val="B1"/>
      </w:pPr>
      <w:proofErr w:type="gramStart"/>
      <w:r w:rsidRPr="00F21A76">
        <w:rPr>
          <w:rFonts w:ascii="Courier New" w:hAnsi="Courier New" w:cs="Courier New"/>
          <w:sz w:val="16"/>
          <w:szCs w:val="16"/>
        </w:rPr>
        <w:t>getPortName</w:t>
      </w:r>
      <w:proofErr w:type="gramEnd"/>
      <w:r w:rsidRPr="00F21A76">
        <w:rPr>
          <w:rFonts w:ascii="Courier New" w:hAnsi="Courier New" w:cs="Courier New"/>
          <w:sz w:val="16"/>
          <w:szCs w:val="16"/>
        </w:rPr>
        <w:br/>
      </w:r>
      <w:r w:rsidRPr="00F21A76">
        <w:t>Returns the port name as defined in the TTCN</w:t>
      </w:r>
      <w:r w:rsidRPr="00F21A76">
        <w:noBreakHyphen/>
        <w:t>3 specification.</w:t>
      </w:r>
    </w:p>
    <w:p w14:paraId="44B3F28F" w14:textId="77777777" w:rsidR="0020187D" w:rsidRPr="00F21A76" w:rsidRDefault="0020187D" w:rsidP="0020187D">
      <w:pPr>
        <w:pStyle w:val="B1"/>
      </w:pPr>
      <w:proofErr w:type="gramStart"/>
      <w:r w:rsidRPr="00F21A76">
        <w:rPr>
          <w:rFonts w:ascii="Courier New" w:hAnsi="Courier New" w:cs="Courier New"/>
          <w:sz w:val="16"/>
          <w:szCs w:val="16"/>
        </w:rPr>
        <w:t>getPortTypeName</w:t>
      </w:r>
      <w:proofErr w:type="gramEnd"/>
      <w:r w:rsidRPr="00F21A76">
        <w:rPr>
          <w:rFonts w:ascii="Courier New" w:hAnsi="Courier New" w:cs="Courier New"/>
          <w:sz w:val="16"/>
          <w:szCs w:val="16"/>
        </w:rPr>
        <w:br/>
      </w:r>
      <w:r w:rsidRPr="00F21A76">
        <w:t>Returns the port type name as defined in the TTCN</w:t>
      </w:r>
      <w:r w:rsidRPr="00F21A76">
        <w:noBreakHyphen/>
        <w:t>3 specification.</w:t>
      </w:r>
    </w:p>
    <w:p w14:paraId="466D3649" w14:textId="77777777" w:rsidR="0020187D" w:rsidRPr="00F21A76" w:rsidRDefault="0020187D" w:rsidP="0020187D">
      <w:pPr>
        <w:pStyle w:val="B1"/>
      </w:pPr>
      <w:proofErr w:type="gramStart"/>
      <w:r w:rsidRPr="00F21A76">
        <w:rPr>
          <w:rFonts w:ascii="Courier New" w:hAnsi="Courier New" w:cs="Courier New"/>
          <w:sz w:val="16"/>
          <w:szCs w:val="16"/>
        </w:rPr>
        <w:t>getComponent</w:t>
      </w:r>
      <w:proofErr w:type="gramEnd"/>
      <w:r w:rsidRPr="00F21A76">
        <w:rPr>
          <w:rFonts w:ascii="Courier New" w:hAnsi="Courier New" w:cs="Courier New"/>
          <w:sz w:val="16"/>
          <w:szCs w:val="16"/>
        </w:rPr>
        <w:br/>
      </w:r>
      <w:r w:rsidRPr="00F21A76">
        <w:t xml:space="preserve">Returns the component identifier that this </w:t>
      </w:r>
      <w:r w:rsidRPr="00F21A76">
        <w:rPr>
          <w:rFonts w:ascii="Courier New" w:hAnsi="Courier New"/>
        </w:rPr>
        <w:t>TriPortId</w:t>
      </w:r>
      <w:r w:rsidRPr="00F21A76">
        <w:t xml:space="preserve"> belongs to as defined in the TTCN</w:t>
      </w:r>
      <w:r w:rsidRPr="00F21A76">
        <w:noBreakHyphen/>
        <w:t>3 specification.</w:t>
      </w:r>
    </w:p>
    <w:p w14:paraId="66C85C4B" w14:textId="77777777" w:rsidR="0020187D" w:rsidRPr="00F21A76" w:rsidRDefault="0020187D" w:rsidP="0020187D">
      <w:pPr>
        <w:pStyle w:val="B1"/>
      </w:pPr>
      <w:proofErr w:type="gramStart"/>
      <w:r w:rsidRPr="00F21A76">
        <w:rPr>
          <w:rFonts w:ascii="Courier New" w:hAnsi="Courier New" w:cs="Courier New"/>
          <w:sz w:val="16"/>
          <w:szCs w:val="16"/>
        </w:rPr>
        <w:t>isArray</w:t>
      </w:r>
      <w:proofErr w:type="gramEnd"/>
      <w:r w:rsidRPr="00F21A76">
        <w:rPr>
          <w:rFonts w:ascii="Courier New" w:hAnsi="Courier New" w:cs="Courier New"/>
          <w:sz w:val="16"/>
          <w:szCs w:val="16"/>
        </w:rPr>
        <w:br/>
      </w:r>
      <w:r w:rsidRPr="00F21A76">
        <w:t xml:space="preserve">Returns </w:t>
      </w:r>
      <w:r w:rsidRPr="00F21A76">
        <w:rPr>
          <w:rFonts w:ascii="Courier New" w:hAnsi="Courier New"/>
          <w:sz w:val="16"/>
          <w:szCs w:val="16"/>
        </w:rPr>
        <w:t>true</w:t>
      </w:r>
      <w:r w:rsidRPr="00F21A76">
        <w:t xml:space="preserve"> if this port is part of a port array, </w:t>
      </w:r>
      <w:r w:rsidRPr="00F21A76">
        <w:rPr>
          <w:rFonts w:ascii="Courier New" w:hAnsi="Courier New"/>
          <w:sz w:val="16"/>
          <w:szCs w:val="16"/>
        </w:rPr>
        <w:t xml:space="preserve">false </w:t>
      </w:r>
      <w:r w:rsidRPr="00F21A76">
        <w:t>otherwise.</w:t>
      </w:r>
    </w:p>
    <w:p w14:paraId="2F8997EB" w14:textId="77777777" w:rsidR="0020187D" w:rsidRPr="00F21A76" w:rsidRDefault="0020187D" w:rsidP="0020187D">
      <w:pPr>
        <w:pStyle w:val="B1"/>
      </w:pPr>
      <w:proofErr w:type="gramStart"/>
      <w:r w:rsidRPr="00F21A76">
        <w:rPr>
          <w:rFonts w:ascii="Courier New" w:hAnsi="Courier New" w:cs="Courier New"/>
          <w:sz w:val="16"/>
          <w:szCs w:val="16"/>
        </w:rPr>
        <w:lastRenderedPageBreak/>
        <w:t>getPortIndex</w:t>
      </w:r>
      <w:proofErr w:type="gramEnd"/>
      <w:r w:rsidRPr="00F21A76">
        <w:rPr>
          <w:rFonts w:ascii="Courier New" w:hAnsi="Courier New" w:cs="Courier New"/>
          <w:sz w:val="16"/>
          <w:szCs w:val="16"/>
        </w:rPr>
        <w:br/>
      </w:r>
      <w:r w:rsidRPr="00F21A76">
        <w:t xml:space="preserve">Returns the port index if this port is part of a port array starting at zero. If the port is not part of a port array, then </w:t>
      </w:r>
      <w:r w:rsidRPr="00F21A76">
        <w:noBreakHyphen/>
        <w:t>1 is returned.</w:t>
      </w:r>
    </w:p>
    <w:p w14:paraId="4C95D0B6" w14:textId="77777777" w:rsidR="0020187D" w:rsidRPr="00F21A76" w:rsidRDefault="0020187D" w:rsidP="00DD778F">
      <w:pPr>
        <w:pStyle w:val="Heading4"/>
      </w:pPr>
      <w:bookmarkStart w:id="1338" w:name="_Toc87872124"/>
      <w:r w:rsidRPr="00F21A76">
        <w:t>6.3.2.2</w:t>
      </w:r>
      <w:r w:rsidRPr="00F21A76">
        <w:tab/>
        <w:t>TriPortIdListType</w:t>
      </w:r>
      <w:bookmarkEnd w:id="1338"/>
    </w:p>
    <w:p w14:paraId="2A74B4C1" w14:textId="77777777" w:rsidR="0020187D" w:rsidRPr="00F21A76" w:rsidRDefault="0020187D" w:rsidP="0020187D">
      <w:r w:rsidRPr="00F21A76">
        <w:rPr>
          <w:rFonts w:ascii="Courier New" w:hAnsi="Courier New"/>
          <w:b/>
        </w:rPr>
        <w:t>TriPortIdListType</w:t>
      </w:r>
      <w:r w:rsidRPr="00F21A76">
        <w:t xml:space="preserve"> is mapped to the following interface:</w:t>
      </w:r>
    </w:p>
    <w:p w14:paraId="5A471366" w14:textId="77777777" w:rsidR="0020187D" w:rsidRPr="00F21A76" w:rsidRDefault="0020187D" w:rsidP="0020187D">
      <w:pPr>
        <w:pStyle w:val="PL"/>
        <w:keepNext/>
        <w:keepLines/>
        <w:rPr>
          <w:noProof w:val="0"/>
        </w:rPr>
      </w:pPr>
      <w:r w:rsidRPr="00F21A76">
        <w:rPr>
          <w:noProof w:val="0"/>
        </w:rPr>
        <w:t>// TRI IDL TriPortIdListType</w:t>
      </w:r>
    </w:p>
    <w:p w14:paraId="73C00E3D" w14:textId="77777777" w:rsidR="0020187D" w:rsidRPr="00F21A76" w:rsidRDefault="0020187D" w:rsidP="0020187D">
      <w:pPr>
        <w:pStyle w:val="PL"/>
        <w:keepNext/>
        <w:keepLines/>
        <w:tabs>
          <w:tab w:val="left" w:pos="567"/>
        </w:tabs>
        <w:rPr>
          <w:noProof w:val="0"/>
        </w:rPr>
      </w:pPr>
      <w:proofErr w:type="gramStart"/>
      <w:r w:rsidRPr="00F21A76">
        <w:rPr>
          <w:noProof w:val="0"/>
        </w:rPr>
        <w:t>package</w:t>
      </w:r>
      <w:proofErr w:type="gramEnd"/>
      <w:r w:rsidRPr="00F21A76">
        <w:rPr>
          <w:noProof w:val="0"/>
        </w:rPr>
        <w:t xml:space="preserve"> org.etsi.ttcn.tri;</w:t>
      </w:r>
    </w:p>
    <w:p w14:paraId="29EF205D"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TriPortIdList {</w:t>
      </w:r>
    </w:p>
    <w:p w14:paraId="55B9605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int size();</w:t>
      </w:r>
    </w:p>
    <w:p w14:paraId="43B180D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isEmpty();</w:t>
      </w:r>
    </w:p>
    <w:p w14:paraId="0BA8510F"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java.util.Enumeration getPortIds();</w:t>
      </w:r>
    </w:p>
    <w:p w14:paraId="533A729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TriPortId get(int index);</w:t>
      </w:r>
    </w:p>
    <w:p w14:paraId="044A9892" w14:textId="77777777" w:rsidR="0020187D" w:rsidRPr="00F21A76" w:rsidRDefault="0020187D" w:rsidP="0020187D">
      <w:pPr>
        <w:pStyle w:val="PL"/>
        <w:rPr>
          <w:noProof w:val="0"/>
        </w:rPr>
      </w:pPr>
      <w:r w:rsidRPr="00F21A76">
        <w:rPr>
          <w:noProof w:val="0"/>
        </w:rPr>
        <w:t>}</w:t>
      </w:r>
    </w:p>
    <w:p w14:paraId="3CCBD5BB" w14:textId="77777777" w:rsidR="0020187D" w:rsidRPr="00F21A76" w:rsidRDefault="0020187D" w:rsidP="0020187D">
      <w:pPr>
        <w:pStyle w:val="PL"/>
        <w:rPr>
          <w:noProof w:val="0"/>
        </w:rPr>
      </w:pPr>
    </w:p>
    <w:p w14:paraId="72D345B7" w14:textId="1449C045" w:rsidR="0020187D" w:rsidRPr="00F21A76" w:rsidRDefault="0020187D" w:rsidP="001716EE">
      <w:pPr>
        <w:rPr>
          <w:b/>
        </w:rPr>
      </w:pPr>
      <w:r w:rsidRPr="00F21A76">
        <w:rPr>
          <w:b/>
        </w:rPr>
        <w:t>Methods</w:t>
      </w:r>
      <w:r w:rsidR="001716EE" w:rsidRPr="00F21A76">
        <w:rPr>
          <w:b/>
        </w:rPr>
        <w:t>:</w:t>
      </w:r>
    </w:p>
    <w:p w14:paraId="2E267511" w14:textId="77777777" w:rsidR="0020187D" w:rsidRPr="00F21A76" w:rsidRDefault="0020187D" w:rsidP="0020187D">
      <w:pPr>
        <w:pStyle w:val="B1"/>
      </w:pPr>
      <w:proofErr w:type="gramStart"/>
      <w:r w:rsidRPr="00F21A76">
        <w:rPr>
          <w:rFonts w:ascii="Courier New" w:hAnsi="Courier New" w:cs="Courier New"/>
          <w:sz w:val="16"/>
          <w:szCs w:val="16"/>
        </w:rPr>
        <w:t>size</w:t>
      </w:r>
      <w:proofErr w:type="gramEnd"/>
      <w:r w:rsidRPr="00F21A76">
        <w:rPr>
          <w:rFonts w:ascii="Courier New" w:hAnsi="Courier New" w:cs="Courier New"/>
          <w:sz w:val="16"/>
          <w:szCs w:val="16"/>
        </w:rPr>
        <w:br/>
      </w:r>
      <w:r w:rsidRPr="00F21A76">
        <w:t xml:space="preserve">Returns the number of ports in this list. </w:t>
      </w:r>
    </w:p>
    <w:p w14:paraId="1465E31F" w14:textId="77777777" w:rsidR="0020187D" w:rsidRPr="00F21A76" w:rsidRDefault="0020187D" w:rsidP="0020187D">
      <w:pPr>
        <w:pStyle w:val="B1"/>
        <w:rPr>
          <w:rFonts w:ascii="Courier New" w:hAnsi="Courier New"/>
        </w:rPr>
      </w:pPr>
      <w:proofErr w:type="gramStart"/>
      <w:r w:rsidRPr="00F21A76">
        <w:rPr>
          <w:rFonts w:ascii="Courier New" w:hAnsi="Courier New" w:cs="Courier New"/>
          <w:sz w:val="16"/>
          <w:szCs w:val="16"/>
        </w:rPr>
        <w:t>isEmpty</w:t>
      </w:r>
      <w:proofErr w:type="gramEnd"/>
      <w:r w:rsidRPr="00F21A76">
        <w:rPr>
          <w:rFonts w:ascii="Courier New" w:hAnsi="Courier New" w:cs="Courier New"/>
          <w:sz w:val="16"/>
          <w:szCs w:val="16"/>
        </w:rPr>
        <w:br/>
      </w:r>
      <w:r w:rsidRPr="00F21A76">
        <w:t xml:space="preserve">Returns </w:t>
      </w:r>
      <w:r w:rsidRPr="00F21A76">
        <w:rPr>
          <w:rFonts w:ascii="Courier New" w:hAnsi="Courier New"/>
        </w:rPr>
        <w:t xml:space="preserve">true </w:t>
      </w:r>
      <w:r w:rsidRPr="00F21A76">
        <w:t xml:space="preserve">if this list contains no ports. </w:t>
      </w:r>
    </w:p>
    <w:p w14:paraId="23C6DCDA" w14:textId="77777777" w:rsidR="0020187D" w:rsidRPr="00F21A76" w:rsidRDefault="0020187D" w:rsidP="0020187D">
      <w:pPr>
        <w:pStyle w:val="B1"/>
      </w:pPr>
      <w:proofErr w:type="gramStart"/>
      <w:r w:rsidRPr="00F21A76">
        <w:rPr>
          <w:rFonts w:ascii="Courier New" w:hAnsi="Courier New" w:cs="Courier New"/>
          <w:sz w:val="16"/>
          <w:szCs w:val="16"/>
        </w:rPr>
        <w:t>getPortIds</w:t>
      </w:r>
      <w:proofErr w:type="gramEnd"/>
      <w:r w:rsidRPr="00F21A76">
        <w:rPr>
          <w:rFonts w:ascii="Courier New" w:hAnsi="Courier New" w:cs="Courier New"/>
          <w:sz w:val="16"/>
          <w:szCs w:val="16"/>
        </w:rPr>
        <w:br/>
      </w:r>
      <w:r w:rsidRPr="00F21A76">
        <w:t xml:space="preserve">Returns an </w:t>
      </w:r>
      <w:r w:rsidRPr="00F21A76">
        <w:rPr>
          <w:rFonts w:ascii="Courier New" w:hAnsi="Courier New"/>
        </w:rPr>
        <w:t xml:space="preserve">Enumeration </w:t>
      </w:r>
      <w:r w:rsidRPr="00F21A76">
        <w:t xml:space="preserve">over the ports in the list. The enumeration provides the ports in the same order as they appear in the list. </w:t>
      </w:r>
    </w:p>
    <w:p w14:paraId="1F1360B4" w14:textId="77777777" w:rsidR="0020187D" w:rsidRPr="00F21A76" w:rsidRDefault="0020187D" w:rsidP="0020187D">
      <w:pPr>
        <w:pStyle w:val="B1"/>
        <w:rPr>
          <w:rFonts w:ascii="Courier New" w:hAnsi="Courier New"/>
        </w:rPr>
      </w:pPr>
      <w:proofErr w:type="gramStart"/>
      <w:r w:rsidRPr="00F21A76">
        <w:rPr>
          <w:rFonts w:ascii="Courier New" w:hAnsi="Courier New" w:cs="Courier New"/>
          <w:sz w:val="16"/>
          <w:szCs w:val="16"/>
        </w:rPr>
        <w:t>get</w:t>
      </w:r>
      <w:proofErr w:type="gramEnd"/>
      <w:r w:rsidRPr="00F21A76">
        <w:rPr>
          <w:rFonts w:ascii="Courier New" w:hAnsi="Courier New" w:cs="Courier New"/>
          <w:sz w:val="16"/>
          <w:szCs w:val="16"/>
        </w:rPr>
        <w:br/>
      </w:r>
      <w:r w:rsidRPr="00F21A76">
        <w:t xml:space="preserve">Returns the </w:t>
      </w:r>
      <w:r w:rsidRPr="00F21A76">
        <w:rPr>
          <w:rFonts w:ascii="Courier New" w:hAnsi="Courier New"/>
        </w:rPr>
        <w:t>TriPortId</w:t>
      </w:r>
      <w:r w:rsidRPr="00F21A76">
        <w:t xml:space="preserve"> at the specified position.</w:t>
      </w:r>
    </w:p>
    <w:p w14:paraId="45719422" w14:textId="77777777" w:rsidR="0020187D" w:rsidRPr="00F21A76" w:rsidRDefault="0020187D" w:rsidP="00DD778F">
      <w:pPr>
        <w:pStyle w:val="Heading4"/>
      </w:pPr>
      <w:bookmarkStart w:id="1339" w:name="_Toc87872125"/>
      <w:r w:rsidRPr="00F21A76">
        <w:t>6.3.2.3</w:t>
      </w:r>
      <w:r w:rsidRPr="00F21A76">
        <w:tab/>
        <w:t>TriComponentIdType</w:t>
      </w:r>
      <w:bookmarkEnd w:id="1339"/>
    </w:p>
    <w:p w14:paraId="314CC5C7" w14:textId="77777777" w:rsidR="0020187D" w:rsidRPr="00F21A76" w:rsidRDefault="0020187D" w:rsidP="0020187D">
      <w:pPr>
        <w:keepNext/>
        <w:keepLines/>
      </w:pPr>
      <w:r w:rsidRPr="00F21A76">
        <w:rPr>
          <w:rFonts w:ascii="Courier New" w:hAnsi="Courier New"/>
          <w:b/>
        </w:rPr>
        <w:t>TriComponentIdType</w:t>
      </w:r>
      <w:r w:rsidRPr="00F21A76">
        <w:t xml:space="preserve"> is mapped to the following interface:</w:t>
      </w:r>
    </w:p>
    <w:p w14:paraId="694C2C92" w14:textId="77777777" w:rsidR="0020187D" w:rsidRPr="00F21A76" w:rsidRDefault="0020187D" w:rsidP="0020187D">
      <w:pPr>
        <w:pStyle w:val="PL"/>
        <w:keepNext/>
        <w:keepLines/>
        <w:rPr>
          <w:noProof w:val="0"/>
        </w:rPr>
      </w:pPr>
      <w:r w:rsidRPr="00F21A76">
        <w:rPr>
          <w:noProof w:val="0"/>
        </w:rPr>
        <w:t>// TRI IDL TriComponentIdType</w:t>
      </w:r>
    </w:p>
    <w:p w14:paraId="2A56CF9B"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5F673CBB"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TriComponentId {</w:t>
      </w:r>
    </w:p>
    <w:p w14:paraId="1691C075"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String getComponentId();</w:t>
      </w:r>
    </w:p>
    <w:p w14:paraId="7090F8E8"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getComponentName();</w:t>
      </w:r>
    </w:p>
    <w:p w14:paraId="04A9C32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getComponentTypeName();</w:t>
      </w:r>
    </w:p>
    <w:p w14:paraId="7FB0BE81"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TriPortIdList getPortList();</w:t>
      </w:r>
    </w:p>
    <w:p w14:paraId="3A89470F"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equals(TriComponentId component);</w:t>
      </w:r>
    </w:p>
    <w:p w14:paraId="3F77EF61" w14:textId="77777777" w:rsidR="0020187D" w:rsidRPr="00F21A76" w:rsidRDefault="0020187D" w:rsidP="0020187D">
      <w:pPr>
        <w:pStyle w:val="PL"/>
        <w:rPr>
          <w:noProof w:val="0"/>
        </w:rPr>
      </w:pPr>
      <w:r w:rsidRPr="00F21A76">
        <w:rPr>
          <w:noProof w:val="0"/>
        </w:rPr>
        <w:t>}</w:t>
      </w:r>
    </w:p>
    <w:p w14:paraId="77272969" w14:textId="77777777" w:rsidR="0020187D" w:rsidRPr="00F21A76" w:rsidRDefault="0020187D" w:rsidP="0020187D">
      <w:pPr>
        <w:pStyle w:val="PL"/>
        <w:rPr>
          <w:noProof w:val="0"/>
        </w:rPr>
      </w:pPr>
    </w:p>
    <w:p w14:paraId="346CA4CB" w14:textId="2C8D595A" w:rsidR="0020187D" w:rsidRPr="00F21A76" w:rsidRDefault="0020187D" w:rsidP="001716EE">
      <w:pPr>
        <w:rPr>
          <w:b/>
        </w:rPr>
      </w:pPr>
      <w:r w:rsidRPr="00F21A76">
        <w:rPr>
          <w:b/>
        </w:rPr>
        <w:t>Methods</w:t>
      </w:r>
      <w:r w:rsidR="001716EE" w:rsidRPr="00F21A76">
        <w:rPr>
          <w:b/>
        </w:rPr>
        <w:t>:</w:t>
      </w:r>
    </w:p>
    <w:p w14:paraId="46FADF21" w14:textId="77777777" w:rsidR="0020187D" w:rsidRPr="00F21A76" w:rsidRDefault="0020187D" w:rsidP="0020187D">
      <w:pPr>
        <w:pStyle w:val="B1"/>
      </w:pPr>
      <w:proofErr w:type="gramStart"/>
      <w:r w:rsidRPr="00F21A76">
        <w:rPr>
          <w:rFonts w:ascii="Courier New" w:hAnsi="Courier New" w:cs="Courier New"/>
          <w:sz w:val="16"/>
          <w:szCs w:val="16"/>
        </w:rPr>
        <w:t>getComponentId</w:t>
      </w:r>
      <w:proofErr w:type="gramEnd"/>
      <w:r w:rsidRPr="00F21A76">
        <w:rPr>
          <w:rFonts w:ascii="Courier New" w:hAnsi="Courier New" w:cs="Courier New"/>
          <w:sz w:val="16"/>
          <w:szCs w:val="16"/>
        </w:rPr>
        <w:br/>
      </w:r>
      <w:r w:rsidRPr="00F21A76">
        <w:t>Returns a representation of this unique component identifier.</w:t>
      </w:r>
    </w:p>
    <w:p w14:paraId="214ED799" w14:textId="77777777" w:rsidR="0020187D" w:rsidRPr="00F21A76" w:rsidRDefault="0020187D" w:rsidP="0020187D">
      <w:pPr>
        <w:pStyle w:val="B1"/>
      </w:pPr>
      <w:proofErr w:type="gramStart"/>
      <w:r w:rsidRPr="00F21A76">
        <w:rPr>
          <w:rFonts w:ascii="Courier New" w:hAnsi="Courier New" w:cs="Courier New"/>
          <w:sz w:val="16"/>
          <w:szCs w:val="16"/>
        </w:rPr>
        <w:t>getComponentName</w:t>
      </w:r>
      <w:proofErr w:type="gramEnd"/>
      <w:r w:rsidRPr="00F21A76">
        <w:rPr>
          <w:rFonts w:ascii="Courier New" w:hAnsi="Courier New" w:cs="Courier New"/>
          <w:sz w:val="16"/>
          <w:szCs w:val="16"/>
        </w:rPr>
        <w:br/>
      </w:r>
      <w:r w:rsidRPr="00F21A76">
        <w:t>Returns the component name as defined in the TTCN</w:t>
      </w:r>
      <w:r w:rsidRPr="00F21A76">
        <w:noBreakHyphen/>
        <w:t>3 specification. If no name is provided, an empty string is returned.</w:t>
      </w:r>
    </w:p>
    <w:p w14:paraId="68B1BD8E" w14:textId="77777777" w:rsidR="0020187D" w:rsidRPr="00F21A76" w:rsidRDefault="0020187D" w:rsidP="0020187D">
      <w:pPr>
        <w:pStyle w:val="B1"/>
      </w:pPr>
      <w:proofErr w:type="gramStart"/>
      <w:r w:rsidRPr="00F21A76">
        <w:rPr>
          <w:rFonts w:ascii="Courier New" w:hAnsi="Courier New" w:cs="Courier New"/>
          <w:sz w:val="16"/>
          <w:szCs w:val="16"/>
        </w:rPr>
        <w:t>getComponentTypeName</w:t>
      </w:r>
      <w:proofErr w:type="gramEnd"/>
      <w:r w:rsidRPr="00F21A76">
        <w:rPr>
          <w:rFonts w:ascii="Courier New" w:hAnsi="Courier New" w:cs="Courier New"/>
          <w:sz w:val="16"/>
          <w:szCs w:val="16"/>
        </w:rPr>
        <w:br/>
      </w:r>
      <w:r w:rsidRPr="00F21A76">
        <w:t>Returns the component type name as defined in the TTCN</w:t>
      </w:r>
      <w:r w:rsidRPr="00F21A76">
        <w:noBreakHyphen/>
        <w:t>3 specification.</w:t>
      </w:r>
    </w:p>
    <w:p w14:paraId="05C1DA8A" w14:textId="77777777" w:rsidR="0020187D" w:rsidRPr="00F21A76" w:rsidRDefault="0020187D" w:rsidP="0020187D">
      <w:pPr>
        <w:pStyle w:val="B1"/>
      </w:pPr>
      <w:proofErr w:type="gramStart"/>
      <w:r w:rsidRPr="00F21A76">
        <w:rPr>
          <w:rFonts w:ascii="Courier New" w:hAnsi="Courier New" w:cs="Courier New"/>
          <w:sz w:val="16"/>
          <w:szCs w:val="16"/>
        </w:rPr>
        <w:t>getPortList</w:t>
      </w:r>
      <w:proofErr w:type="gramEnd"/>
      <w:r w:rsidRPr="00F21A76">
        <w:rPr>
          <w:rFonts w:ascii="Courier New" w:hAnsi="Courier New" w:cs="Courier New"/>
          <w:sz w:val="16"/>
          <w:szCs w:val="16"/>
        </w:rPr>
        <w:br/>
      </w:r>
      <w:r w:rsidRPr="00F21A76">
        <w:t>Returns the component's port list as defined in the TTCN</w:t>
      </w:r>
      <w:r w:rsidRPr="00F21A76">
        <w:noBreakHyphen/>
        <w:t>3 specification.</w:t>
      </w:r>
    </w:p>
    <w:p w14:paraId="78E98D76"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rPr>
        <w:t xml:space="preserve">component </w:t>
      </w:r>
      <w:r w:rsidRPr="00F21A76">
        <w:t xml:space="preserve">with this </w:t>
      </w:r>
      <w:r w:rsidRPr="00F21A76">
        <w:rPr>
          <w:rFonts w:ascii="Courier New" w:hAnsi="Courier New"/>
        </w:rPr>
        <w:t>TriComponentId</w:t>
      </w:r>
      <w:r w:rsidRPr="00F21A76">
        <w:t xml:space="preserve"> for equality. Returns </w:t>
      </w:r>
      <w:r w:rsidRPr="00F21A76">
        <w:rPr>
          <w:rFonts w:ascii="Courier New" w:hAnsi="Courier New"/>
        </w:rPr>
        <w:t>true</w:t>
      </w:r>
      <w:r w:rsidRPr="00F21A76">
        <w:t xml:space="preserve"> if and only if both components have the same representation of this unique component identifier, </w:t>
      </w:r>
      <w:r w:rsidRPr="00F21A76">
        <w:rPr>
          <w:rFonts w:ascii="Courier New" w:hAnsi="Courier New"/>
        </w:rPr>
        <w:t>false</w:t>
      </w:r>
      <w:r w:rsidRPr="00F21A76">
        <w:t xml:space="preserve"> otherwise.</w:t>
      </w:r>
    </w:p>
    <w:p w14:paraId="32E4E3F3" w14:textId="77777777" w:rsidR="0020187D" w:rsidRPr="00F21A76" w:rsidRDefault="0020187D" w:rsidP="0018697F">
      <w:pPr>
        <w:pStyle w:val="Heading4"/>
      </w:pPr>
      <w:bookmarkStart w:id="1340" w:name="_Toc87872126"/>
      <w:r w:rsidRPr="00F21A76">
        <w:lastRenderedPageBreak/>
        <w:t>6.3.2.4</w:t>
      </w:r>
      <w:r w:rsidRPr="00F21A76">
        <w:tab/>
        <w:t>TriComponentIdListType</w:t>
      </w:r>
      <w:bookmarkEnd w:id="1340"/>
    </w:p>
    <w:p w14:paraId="1209B354" w14:textId="77777777" w:rsidR="0020187D" w:rsidRPr="00F21A76" w:rsidRDefault="0020187D" w:rsidP="0018697F">
      <w:pPr>
        <w:keepNext/>
        <w:keepLines/>
      </w:pPr>
      <w:r w:rsidRPr="00F21A76">
        <w:rPr>
          <w:rFonts w:ascii="Courier New" w:hAnsi="Courier New"/>
          <w:b/>
        </w:rPr>
        <w:t xml:space="preserve">TriComponentIdListType </w:t>
      </w:r>
      <w:r w:rsidRPr="00F21A76">
        <w:t>is mapped to the following interface:</w:t>
      </w:r>
    </w:p>
    <w:p w14:paraId="19314D06" w14:textId="77777777" w:rsidR="0020187D" w:rsidRPr="00F21A76" w:rsidRDefault="0020187D" w:rsidP="0018697F">
      <w:pPr>
        <w:pStyle w:val="PL"/>
        <w:keepNext/>
        <w:keepLines/>
        <w:rPr>
          <w:noProof w:val="0"/>
        </w:rPr>
      </w:pPr>
      <w:r w:rsidRPr="00F21A76">
        <w:rPr>
          <w:noProof w:val="0"/>
        </w:rPr>
        <w:t>// TRI IDL TriComponentIdListType</w:t>
      </w:r>
    </w:p>
    <w:p w14:paraId="136498CD" w14:textId="77777777" w:rsidR="0020187D" w:rsidRPr="00F21A76" w:rsidRDefault="0020187D" w:rsidP="0018697F">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1546BE1A"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TriComponentIdListType {</w:t>
      </w:r>
    </w:p>
    <w:p w14:paraId="55F7A5D0"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int size();</w:t>
      </w:r>
    </w:p>
    <w:p w14:paraId="18A10983"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boolean isEmpty();</w:t>
      </w:r>
    </w:p>
    <w:p w14:paraId="74F69E1C"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java.util.Enumeration getComponents();</w:t>
      </w:r>
    </w:p>
    <w:p w14:paraId="341C88D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TriComponentId get(int index);</w:t>
      </w:r>
    </w:p>
    <w:p w14:paraId="45BB6751"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clear();</w:t>
      </w:r>
    </w:p>
    <w:p w14:paraId="417770E2"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add(TriComponentId comp);</w:t>
      </w:r>
    </w:p>
    <w:p w14:paraId="1E325B81" w14:textId="77777777" w:rsidR="0020187D" w:rsidRPr="00F21A76" w:rsidRDefault="0020187D" w:rsidP="0020187D">
      <w:pPr>
        <w:pStyle w:val="PL"/>
        <w:rPr>
          <w:noProof w:val="0"/>
        </w:rPr>
      </w:pPr>
      <w:r w:rsidRPr="00F21A76">
        <w:rPr>
          <w:noProof w:val="0"/>
        </w:rPr>
        <w:t>}</w:t>
      </w:r>
    </w:p>
    <w:p w14:paraId="4E1A135E" w14:textId="77777777" w:rsidR="00187937" w:rsidRPr="00F21A76" w:rsidRDefault="00187937" w:rsidP="0020187D">
      <w:pPr>
        <w:pStyle w:val="PL"/>
        <w:rPr>
          <w:noProof w:val="0"/>
        </w:rPr>
      </w:pPr>
    </w:p>
    <w:p w14:paraId="0CED2FB2" w14:textId="16B0F4C4" w:rsidR="0020187D" w:rsidRPr="00F21A76" w:rsidRDefault="0020187D" w:rsidP="001716EE">
      <w:pPr>
        <w:rPr>
          <w:b/>
        </w:rPr>
      </w:pPr>
      <w:r w:rsidRPr="00F21A76">
        <w:rPr>
          <w:b/>
        </w:rPr>
        <w:t>Methods</w:t>
      </w:r>
      <w:r w:rsidR="001716EE" w:rsidRPr="00F21A76">
        <w:rPr>
          <w:b/>
        </w:rPr>
        <w:t>:</w:t>
      </w:r>
    </w:p>
    <w:p w14:paraId="024B6C40" w14:textId="77777777" w:rsidR="0020187D" w:rsidRPr="00F21A76" w:rsidRDefault="0020187D" w:rsidP="00B04D6D">
      <w:pPr>
        <w:pStyle w:val="B1"/>
        <w:keepNext/>
        <w:keepLines/>
      </w:pPr>
      <w:proofErr w:type="gramStart"/>
      <w:r w:rsidRPr="00F21A76">
        <w:rPr>
          <w:rFonts w:ascii="Courier New" w:hAnsi="Courier New" w:cs="Courier New"/>
          <w:sz w:val="16"/>
          <w:szCs w:val="16"/>
        </w:rPr>
        <w:t>size</w:t>
      </w:r>
      <w:proofErr w:type="gramEnd"/>
      <w:r w:rsidRPr="00F21A76">
        <w:rPr>
          <w:rFonts w:ascii="Courier New" w:hAnsi="Courier New" w:cs="Courier New"/>
          <w:sz w:val="16"/>
          <w:szCs w:val="16"/>
        </w:rPr>
        <w:br/>
      </w:r>
      <w:r w:rsidRPr="00F21A76">
        <w:t xml:space="preserve">Returns the number of components in this list. </w:t>
      </w:r>
    </w:p>
    <w:p w14:paraId="228489A6" w14:textId="77777777" w:rsidR="0020187D" w:rsidRPr="00F21A76" w:rsidRDefault="0020187D" w:rsidP="0020187D">
      <w:pPr>
        <w:pStyle w:val="B1"/>
      </w:pPr>
      <w:proofErr w:type="gramStart"/>
      <w:r w:rsidRPr="00F21A76">
        <w:rPr>
          <w:rFonts w:ascii="Courier New" w:hAnsi="Courier New" w:cs="Courier New"/>
          <w:sz w:val="16"/>
          <w:szCs w:val="16"/>
        </w:rPr>
        <w:t>isEmpty</w:t>
      </w:r>
      <w:proofErr w:type="gramEnd"/>
      <w:r w:rsidRPr="00F21A76">
        <w:rPr>
          <w:rFonts w:ascii="Courier New" w:hAnsi="Courier New" w:cs="Courier New"/>
          <w:sz w:val="16"/>
          <w:szCs w:val="16"/>
        </w:rPr>
        <w:br/>
      </w:r>
      <w:r w:rsidRPr="00F21A76">
        <w:t xml:space="preserve">Returns </w:t>
      </w:r>
      <w:r w:rsidRPr="00F21A76">
        <w:rPr>
          <w:rFonts w:ascii="Courier New" w:hAnsi="Courier New"/>
          <w:sz w:val="16"/>
          <w:szCs w:val="16"/>
        </w:rPr>
        <w:t xml:space="preserve">true </w:t>
      </w:r>
      <w:r w:rsidRPr="00F21A76">
        <w:t xml:space="preserve">if this list contains no components. </w:t>
      </w:r>
    </w:p>
    <w:p w14:paraId="51A17A33" w14:textId="77777777" w:rsidR="0020187D" w:rsidRPr="00F21A76" w:rsidRDefault="0020187D" w:rsidP="0020187D">
      <w:pPr>
        <w:pStyle w:val="B1"/>
      </w:pPr>
      <w:proofErr w:type="gramStart"/>
      <w:r w:rsidRPr="00F21A76">
        <w:rPr>
          <w:rFonts w:ascii="Courier New" w:hAnsi="Courier New" w:cs="Courier New"/>
          <w:sz w:val="16"/>
          <w:szCs w:val="16"/>
        </w:rPr>
        <w:t>getComponents</w:t>
      </w:r>
      <w:proofErr w:type="gramEnd"/>
      <w:r w:rsidRPr="00F21A76">
        <w:rPr>
          <w:rFonts w:ascii="Courier New" w:hAnsi="Courier New" w:cs="Courier New"/>
          <w:sz w:val="16"/>
          <w:szCs w:val="16"/>
        </w:rPr>
        <w:br/>
      </w:r>
      <w:r w:rsidRPr="00F21A76">
        <w:t xml:space="preserve">Returns an </w:t>
      </w:r>
      <w:r w:rsidRPr="00F21A76">
        <w:rPr>
          <w:rFonts w:ascii="Courier New" w:hAnsi="Courier New"/>
          <w:sz w:val="16"/>
          <w:szCs w:val="16"/>
        </w:rPr>
        <w:t xml:space="preserve">Enumeration </w:t>
      </w:r>
      <w:r w:rsidRPr="00F21A76">
        <w:t xml:space="preserve">over the components in the list. The enumeration provides the components in the same order as they appear in the list. </w:t>
      </w:r>
    </w:p>
    <w:p w14:paraId="3AD9DFA7" w14:textId="77777777" w:rsidR="0020187D" w:rsidRPr="00F21A76" w:rsidRDefault="0020187D" w:rsidP="0020187D">
      <w:pPr>
        <w:pStyle w:val="B1"/>
      </w:pPr>
      <w:proofErr w:type="gramStart"/>
      <w:r w:rsidRPr="00F21A76">
        <w:rPr>
          <w:rFonts w:ascii="Courier New" w:hAnsi="Courier New" w:cs="Courier New"/>
          <w:sz w:val="16"/>
          <w:szCs w:val="16"/>
        </w:rPr>
        <w:t>get</w:t>
      </w:r>
      <w:proofErr w:type="gramEnd"/>
      <w:r w:rsidRPr="00F21A76">
        <w:rPr>
          <w:rFonts w:ascii="Courier New" w:hAnsi="Courier New" w:cs="Courier New"/>
          <w:sz w:val="16"/>
          <w:szCs w:val="16"/>
        </w:rPr>
        <w:br/>
      </w:r>
      <w:r w:rsidRPr="00F21A76">
        <w:t xml:space="preserve">Returns the </w:t>
      </w:r>
      <w:r w:rsidRPr="00F21A76">
        <w:rPr>
          <w:rFonts w:ascii="Courier New" w:hAnsi="Courier New"/>
          <w:sz w:val="16"/>
          <w:szCs w:val="16"/>
        </w:rPr>
        <w:t xml:space="preserve">TriComponentId </w:t>
      </w:r>
      <w:r w:rsidRPr="00F21A76">
        <w:t>at the specified position.</w:t>
      </w:r>
    </w:p>
    <w:p w14:paraId="5365DD70" w14:textId="77777777" w:rsidR="000111E4" w:rsidRPr="00F21A76" w:rsidRDefault="0020187D" w:rsidP="000111E4">
      <w:pPr>
        <w:pStyle w:val="B1"/>
      </w:pPr>
      <w:proofErr w:type="gramStart"/>
      <w:r w:rsidRPr="00F21A76">
        <w:rPr>
          <w:rFonts w:ascii="Courier New" w:hAnsi="Courier New" w:cs="Courier New"/>
          <w:sz w:val="16"/>
          <w:szCs w:val="16"/>
        </w:rPr>
        <w:t>clear</w:t>
      </w:r>
      <w:proofErr w:type="gramEnd"/>
      <w:r w:rsidRPr="00F21A76">
        <w:rPr>
          <w:rFonts w:ascii="Courier New" w:hAnsi="Courier New" w:cs="Courier New"/>
          <w:sz w:val="16"/>
          <w:szCs w:val="16"/>
        </w:rPr>
        <w:br/>
      </w:r>
      <w:r w:rsidRPr="00F21A76">
        <w:t xml:space="preserve">Removes all components from this </w:t>
      </w:r>
      <w:r w:rsidRPr="00F21A76">
        <w:rPr>
          <w:rFonts w:ascii="Courier New" w:hAnsi="Courier New"/>
          <w:sz w:val="16"/>
          <w:szCs w:val="16"/>
        </w:rPr>
        <w:t>TriComponentIdList</w:t>
      </w:r>
      <w:r w:rsidRPr="00F21A76">
        <w:t>.</w:t>
      </w:r>
    </w:p>
    <w:p w14:paraId="05ECEE61" w14:textId="77777777" w:rsidR="0020187D" w:rsidRPr="00F21A76" w:rsidRDefault="0020187D" w:rsidP="000111E4">
      <w:pPr>
        <w:pStyle w:val="B1"/>
      </w:pPr>
      <w:proofErr w:type="gramStart"/>
      <w:r w:rsidRPr="00F21A76">
        <w:rPr>
          <w:rFonts w:ascii="Courier New" w:hAnsi="Courier New" w:cs="Courier New"/>
          <w:sz w:val="16"/>
          <w:szCs w:val="16"/>
        </w:rPr>
        <w:t>add</w:t>
      </w:r>
      <w:proofErr w:type="gramEnd"/>
      <w:r w:rsidRPr="00F21A76">
        <w:rPr>
          <w:rFonts w:ascii="Courier New" w:hAnsi="Courier New" w:cs="Courier New"/>
          <w:sz w:val="16"/>
          <w:szCs w:val="16"/>
        </w:rPr>
        <w:br/>
      </w:r>
      <w:r w:rsidRPr="00F21A76">
        <w:t xml:space="preserve">Adds </w:t>
      </w:r>
      <w:r w:rsidRPr="00F21A76">
        <w:rPr>
          <w:rFonts w:ascii="Courier New" w:hAnsi="Courier New"/>
          <w:sz w:val="16"/>
          <w:szCs w:val="16"/>
        </w:rPr>
        <w:t>comp</w:t>
      </w:r>
      <w:r w:rsidRPr="00F21A76">
        <w:t xml:space="preserve"> to the end of this </w:t>
      </w:r>
      <w:r w:rsidRPr="00F21A76">
        <w:rPr>
          <w:rFonts w:ascii="Courier New" w:hAnsi="Courier New"/>
          <w:sz w:val="16"/>
          <w:szCs w:val="16"/>
        </w:rPr>
        <w:t>TriComponentIdList</w:t>
      </w:r>
      <w:r w:rsidRPr="00F21A76">
        <w:t>.</w:t>
      </w:r>
    </w:p>
    <w:p w14:paraId="6D81A6CC" w14:textId="77777777" w:rsidR="0020187D" w:rsidRPr="00F21A76" w:rsidRDefault="0020187D" w:rsidP="00DD778F">
      <w:pPr>
        <w:pStyle w:val="Heading4"/>
      </w:pPr>
      <w:bookmarkStart w:id="1341" w:name="_Toc87872127"/>
      <w:r w:rsidRPr="00F21A76">
        <w:t>6.3.2.5</w:t>
      </w:r>
      <w:r w:rsidRPr="00F21A76">
        <w:tab/>
        <w:t>TriMessageType</w:t>
      </w:r>
      <w:bookmarkEnd w:id="1341"/>
    </w:p>
    <w:p w14:paraId="21E8DCB8" w14:textId="77777777" w:rsidR="0020187D" w:rsidRPr="00F21A76" w:rsidRDefault="0020187D" w:rsidP="0020187D">
      <w:pPr>
        <w:keepNext/>
      </w:pPr>
      <w:r w:rsidRPr="00F21A76">
        <w:rPr>
          <w:rFonts w:ascii="Courier New" w:hAnsi="Courier New"/>
          <w:b/>
        </w:rPr>
        <w:t>TriMessageType</w:t>
      </w:r>
      <w:r w:rsidRPr="00F21A76">
        <w:t xml:space="preserve"> is mapped to the following interface:</w:t>
      </w:r>
    </w:p>
    <w:p w14:paraId="7D683503" w14:textId="77777777" w:rsidR="0020187D" w:rsidRPr="00F21A76" w:rsidRDefault="0020187D" w:rsidP="0020187D">
      <w:pPr>
        <w:pStyle w:val="PL"/>
        <w:keepNext/>
        <w:rPr>
          <w:noProof w:val="0"/>
        </w:rPr>
      </w:pPr>
      <w:r w:rsidRPr="00F21A76">
        <w:rPr>
          <w:noProof w:val="0"/>
        </w:rPr>
        <w:t>// TRI IDL TriMessageType</w:t>
      </w:r>
    </w:p>
    <w:p w14:paraId="21C6C0CF" w14:textId="77777777" w:rsidR="0020187D" w:rsidRPr="00F21A76" w:rsidRDefault="0020187D" w:rsidP="0020187D">
      <w:pPr>
        <w:pStyle w:val="PL"/>
        <w:keepNext/>
        <w:rPr>
          <w:noProof w:val="0"/>
        </w:rPr>
      </w:pPr>
      <w:proofErr w:type="gramStart"/>
      <w:r w:rsidRPr="00F21A76">
        <w:rPr>
          <w:noProof w:val="0"/>
        </w:rPr>
        <w:t>package</w:t>
      </w:r>
      <w:proofErr w:type="gramEnd"/>
      <w:r w:rsidRPr="00F21A76">
        <w:rPr>
          <w:noProof w:val="0"/>
        </w:rPr>
        <w:t xml:space="preserve"> org.etsi.ttcn.tri;</w:t>
      </w:r>
    </w:p>
    <w:p w14:paraId="60DF7D78" w14:textId="77777777" w:rsidR="0020187D" w:rsidRPr="00F21A76" w:rsidRDefault="0020187D" w:rsidP="0020187D">
      <w:pPr>
        <w:pStyle w:val="PL"/>
        <w:keepNext/>
        <w:rPr>
          <w:noProof w:val="0"/>
        </w:rPr>
      </w:pPr>
      <w:proofErr w:type="gramStart"/>
      <w:r w:rsidRPr="00F21A76">
        <w:rPr>
          <w:noProof w:val="0"/>
        </w:rPr>
        <w:t>public</w:t>
      </w:r>
      <w:proofErr w:type="gramEnd"/>
      <w:r w:rsidRPr="00F21A76">
        <w:rPr>
          <w:noProof w:val="0"/>
        </w:rPr>
        <w:t xml:space="preserve"> interface TriMessage {</w:t>
      </w:r>
    </w:p>
    <w:p w14:paraId="78DD4E3D" w14:textId="77777777" w:rsidR="0020187D" w:rsidRPr="00F21A76" w:rsidRDefault="0020187D" w:rsidP="0020187D">
      <w:pPr>
        <w:pStyle w:val="PL"/>
        <w:keepNext/>
        <w:rPr>
          <w:noProof w:val="0"/>
        </w:rPr>
      </w:pPr>
      <w:r w:rsidRPr="00F21A76">
        <w:rPr>
          <w:noProof w:val="0"/>
        </w:rPr>
        <w:tab/>
      </w:r>
      <w:proofErr w:type="gramStart"/>
      <w:r w:rsidRPr="00F21A76">
        <w:rPr>
          <w:noProof w:val="0"/>
        </w:rPr>
        <w:t>public</w:t>
      </w:r>
      <w:proofErr w:type="gramEnd"/>
      <w:r w:rsidRPr="00F21A76">
        <w:rPr>
          <w:noProof w:val="0"/>
        </w:rPr>
        <w:t xml:space="preserve"> byte[] getEncodedMessage();</w:t>
      </w:r>
    </w:p>
    <w:p w14:paraId="5D0F7EB5" w14:textId="77777777" w:rsidR="0020187D" w:rsidRPr="00F21A76" w:rsidRDefault="0020187D" w:rsidP="0020187D">
      <w:pPr>
        <w:pStyle w:val="PL"/>
        <w:keepNext/>
        <w:rPr>
          <w:noProof w:val="0"/>
        </w:rPr>
      </w:pPr>
      <w:r w:rsidRPr="00F21A76">
        <w:rPr>
          <w:noProof w:val="0"/>
        </w:rPr>
        <w:tab/>
      </w:r>
      <w:proofErr w:type="gramStart"/>
      <w:r w:rsidRPr="00F21A76">
        <w:rPr>
          <w:noProof w:val="0"/>
        </w:rPr>
        <w:t>public</w:t>
      </w:r>
      <w:proofErr w:type="gramEnd"/>
      <w:r w:rsidRPr="00F21A76">
        <w:rPr>
          <w:noProof w:val="0"/>
        </w:rPr>
        <w:t xml:space="preserve"> void setEncodedMessage(byte[] message); </w:t>
      </w:r>
    </w:p>
    <w:p w14:paraId="367CCC08" w14:textId="77777777" w:rsidR="0020187D" w:rsidRPr="00F21A76" w:rsidRDefault="0020187D" w:rsidP="0020187D">
      <w:pPr>
        <w:pStyle w:val="PL"/>
        <w:keepNext/>
        <w:rPr>
          <w:noProof w:val="0"/>
        </w:rPr>
      </w:pPr>
      <w:r w:rsidRPr="00F21A76">
        <w:rPr>
          <w:noProof w:val="0"/>
        </w:rPr>
        <w:t xml:space="preserve">    </w:t>
      </w:r>
      <w:proofErr w:type="gramStart"/>
      <w:r w:rsidRPr="00F21A76">
        <w:rPr>
          <w:noProof w:val="0"/>
        </w:rPr>
        <w:t>public</w:t>
      </w:r>
      <w:proofErr w:type="gramEnd"/>
      <w:r w:rsidRPr="00F21A76">
        <w:rPr>
          <w:noProof w:val="0"/>
        </w:rPr>
        <w:t xml:space="preserve"> int getNumberOfBits();</w:t>
      </w:r>
    </w:p>
    <w:p w14:paraId="6CAC266C" w14:textId="77777777" w:rsidR="0020187D" w:rsidRPr="00F21A76" w:rsidRDefault="0020187D" w:rsidP="0020187D">
      <w:pPr>
        <w:pStyle w:val="PL"/>
        <w:keepNext/>
        <w:rPr>
          <w:noProof w:val="0"/>
        </w:rPr>
      </w:pPr>
      <w:r w:rsidRPr="00F21A76">
        <w:rPr>
          <w:noProof w:val="0"/>
        </w:rPr>
        <w:t xml:space="preserve">    </w:t>
      </w:r>
      <w:proofErr w:type="gramStart"/>
      <w:r w:rsidRPr="00F21A76">
        <w:rPr>
          <w:noProof w:val="0"/>
        </w:rPr>
        <w:t>public</w:t>
      </w:r>
      <w:proofErr w:type="gramEnd"/>
      <w:r w:rsidRPr="00F21A76">
        <w:rPr>
          <w:noProof w:val="0"/>
        </w:rPr>
        <w:t xml:space="preserve"> void setNumberOfBits(int amount);</w:t>
      </w:r>
    </w:p>
    <w:p w14:paraId="234ADD12" w14:textId="77777777" w:rsidR="0020187D" w:rsidRPr="00F21A76" w:rsidRDefault="0020187D" w:rsidP="0020187D">
      <w:pPr>
        <w:pStyle w:val="PL"/>
        <w:keepNext/>
        <w:rPr>
          <w:noProof w:val="0"/>
        </w:rPr>
      </w:pPr>
      <w:r w:rsidRPr="00F21A76">
        <w:rPr>
          <w:noProof w:val="0"/>
        </w:rPr>
        <w:tab/>
      </w:r>
      <w:proofErr w:type="gramStart"/>
      <w:r w:rsidRPr="00F21A76">
        <w:rPr>
          <w:noProof w:val="0"/>
        </w:rPr>
        <w:t>public</w:t>
      </w:r>
      <w:proofErr w:type="gramEnd"/>
      <w:r w:rsidRPr="00F21A76">
        <w:rPr>
          <w:noProof w:val="0"/>
        </w:rPr>
        <w:t xml:space="preserve"> boolean equals(TriMessage message);</w:t>
      </w:r>
    </w:p>
    <w:p w14:paraId="0A0FBB4F" w14:textId="77777777" w:rsidR="0020187D" w:rsidRPr="00F21A76" w:rsidRDefault="0020187D" w:rsidP="0020187D">
      <w:pPr>
        <w:pStyle w:val="PL"/>
        <w:rPr>
          <w:noProof w:val="0"/>
        </w:rPr>
      </w:pPr>
      <w:r w:rsidRPr="00F21A76">
        <w:rPr>
          <w:noProof w:val="0"/>
        </w:rPr>
        <w:t>}</w:t>
      </w:r>
    </w:p>
    <w:p w14:paraId="189168EB" w14:textId="77777777" w:rsidR="0020187D" w:rsidRPr="00F21A76" w:rsidRDefault="0020187D" w:rsidP="0020187D">
      <w:pPr>
        <w:pStyle w:val="PL"/>
        <w:rPr>
          <w:noProof w:val="0"/>
        </w:rPr>
      </w:pPr>
    </w:p>
    <w:p w14:paraId="1D72C116" w14:textId="3C2300DF" w:rsidR="0020187D" w:rsidRPr="00F21A76" w:rsidRDefault="0020187D" w:rsidP="001716EE">
      <w:pPr>
        <w:rPr>
          <w:b/>
        </w:rPr>
      </w:pPr>
      <w:r w:rsidRPr="00F21A76">
        <w:rPr>
          <w:b/>
        </w:rPr>
        <w:t>Methods</w:t>
      </w:r>
      <w:r w:rsidR="001716EE" w:rsidRPr="00F21A76">
        <w:rPr>
          <w:b/>
        </w:rPr>
        <w:t>:</w:t>
      </w:r>
    </w:p>
    <w:p w14:paraId="566627EE" w14:textId="77777777" w:rsidR="0020187D" w:rsidRPr="00F21A76" w:rsidRDefault="0020187D" w:rsidP="0020187D">
      <w:pPr>
        <w:pStyle w:val="B1"/>
      </w:pPr>
      <w:proofErr w:type="gramStart"/>
      <w:r w:rsidRPr="00F21A76">
        <w:rPr>
          <w:rFonts w:ascii="Courier New" w:hAnsi="Courier New" w:cs="Courier New"/>
          <w:sz w:val="16"/>
          <w:szCs w:val="16"/>
        </w:rPr>
        <w:t>getEncodedMessage</w:t>
      </w:r>
      <w:proofErr w:type="gramEnd"/>
      <w:r w:rsidRPr="00F21A76">
        <w:rPr>
          <w:rFonts w:ascii="Courier New" w:hAnsi="Courier New" w:cs="Courier New"/>
          <w:sz w:val="16"/>
          <w:szCs w:val="16"/>
        </w:rPr>
        <w:br/>
      </w:r>
      <w:r w:rsidRPr="00F21A76">
        <w:t>Returns the message encoded according the coding rules defined in the TTCN</w:t>
      </w:r>
      <w:r w:rsidRPr="00F21A76">
        <w:noBreakHyphen/>
        <w:t>3 specification.</w:t>
      </w:r>
    </w:p>
    <w:p w14:paraId="2816C57B" w14:textId="77777777" w:rsidR="0020187D" w:rsidRPr="00F21A76" w:rsidRDefault="0020187D" w:rsidP="0020187D">
      <w:pPr>
        <w:pStyle w:val="B1"/>
      </w:pPr>
      <w:proofErr w:type="gramStart"/>
      <w:r w:rsidRPr="00F21A76">
        <w:rPr>
          <w:rFonts w:ascii="Courier New" w:hAnsi="Courier New" w:cs="Courier New"/>
          <w:sz w:val="16"/>
          <w:szCs w:val="16"/>
        </w:rPr>
        <w:t>setEncodedMessage</w:t>
      </w:r>
      <w:proofErr w:type="gramEnd"/>
      <w:r w:rsidRPr="00F21A76">
        <w:rPr>
          <w:rFonts w:ascii="Courier New" w:hAnsi="Courier New" w:cs="Courier New"/>
          <w:sz w:val="16"/>
          <w:szCs w:val="16"/>
        </w:rPr>
        <w:br/>
      </w:r>
      <w:r w:rsidRPr="00F21A76">
        <w:t xml:space="preserve">Sets the encoded message representation of this </w:t>
      </w:r>
      <w:r w:rsidRPr="00F21A76">
        <w:rPr>
          <w:rFonts w:ascii="Courier New" w:hAnsi="Courier New"/>
          <w:sz w:val="16"/>
          <w:szCs w:val="16"/>
        </w:rPr>
        <w:t>TriMessage</w:t>
      </w:r>
      <w:r w:rsidRPr="00F21A76">
        <w:t xml:space="preserve"> to </w:t>
      </w:r>
      <w:r w:rsidRPr="00F21A76">
        <w:rPr>
          <w:rFonts w:ascii="Courier New" w:hAnsi="Courier New"/>
          <w:sz w:val="16"/>
          <w:szCs w:val="16"/>
        </w:rPr>
        <w:t>message</w:t>
      </w:r>
      <w:r w:rsidRPr="00F21A76">
        <w:t>.</w:t>
      </w:r>
    </w:p>
    <w:p w14:paraId="0CA2C85E" w14:textId="77777777" w:rsidR="0020187D" w:rsidRPr="00F21A76" w:rsidRDefault="0020187D" w:rsidP="0020187D">
      <w:pPr>
        <w:pStyle w:val="B1"/>
      </w:pPr>
      <w:proofErr w:type="gramStart"/>
      <w:r w:rsidRPr="00F21A76">
        <w:rPr>
          <w:rFonts w:ascii="Courier New" w:hAnsi="Courier New" w:cs="Courier New"/>
          <w:sz w:val="16"/>
          <w:szCs w:val="16"/>
        </w:rPr>
        <w:t>getNumberOfBits</w:t>
      </w:r>
      <w:proofErr w:type="gramEnd"/>
      <w:r w:rsidRPr="00F21A76">
        <w:rPr>
          <w:rFonts w:ascii="Courier New" w:hAnsi="Courier New" w:cs="Courier New"/>
          <w:sz w:val="16"/>
          <w:szCs w:val="16"/>
        </w:rPr>
        <w:br/>
      </w:r>
      <w:r w:rsidRPr="00F21A76">
        <w:t>Returns the amount of bits of the message.</w:t>
      </w:r>
    </w:p>
    <w:p w14:paraId="5BED78F7" w14:textId="77777777" w:rsidR="0020187D" w:rsidRPr="00F21A76" w:rsidRDefault="0020187D" w:rsidP="0020187D">
      <w:pPr>
        <w:pStyle w:val="B1"/>
      </w:pPr>
      <w:proofErr w:type="gramStart"/>
      <w:r w:rsidRPr="00F21A76">
        <w:rPr>
          <w:rFonts w:ascii="Courier New" w:hAnsi="Courier New" w:cs="Courier New"/>
          <w:sz w:val="16"/>
          <w:szCs w:val="16"/>
        </w:rPr>
        <w:t>setNumberOfBits</w:t>
      </w:r>
      <w:proofErr w:type="gramEnd"/>
      <w:r w:rsidRPr="00F21A76">
        <w:rPr>
          <w:rFonts w:ascii="Courier New" w:hAnsi="Courier New" w:cs="Courier New"/>
          <w:sz w:val="16"/>
          <w:szCs w:val="16"/>
        </w:rPr>
        <w:br/>
      </w:r>
      <w:r w:rsidRPr="00F21A76">
        <w:t>Sets the amount of bits in the message.</w:t>
      </w:r>
    </w:p>
    <w:p w14:paraId="40468C20"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rPr>
        <w:t xml:space="preserve">message </w:t>
      </w:r>
      <w:r w:rsidRPr="00F21A76">
        <w:t xml:space="preserve">with this </w:t>
      </w:r>
      <w:r w:rsidRPr="00F21A76">
        <w:rPr>
          <w:rFonts w:ascii="Courier New" w:hAnsi="Courier New"/>
        </w:rPr>
        <w:t>TriMessage</w:t>
      </w:r>
      <w:r w:rsidRPr="00F21A76">
        <w:t xml:space="preserve"> for equality. Returns </w:t>
      </w:r>
      <w:r w:rsidRPr="00F21A76">
        <w:rPr>
          <w:rFonts w:ascii="Courier New" w:hAnsi="Courier New"/>
        </w:rPr>
        <w:t>true</w:t>
      </w:r>
      <w:r w:rsidRPr="00F21A76">
        <w:t xml:space="preserve"> if and only if both messages have the same encoded representation, </w:t>
      </w:r>
      <w:r w:rsidRPr="00F21A76">
        <w:rPr>
          <w:rFonts w:ascii="Courier New" w:hAnsi="Courier New"/>
        </w:rPr>
        <w:t>false</w:t>
      </w:r>
      <w:r w:rsidRPr="00F21A76">
        <w:t xml:space="preserve"> otherwise.</w:t>
      </w:r>
    </w:p>
    <w:p w14:paraId="6D7A6CC8" w14:textId="77777777" w:rsidR="0020187D" w:rsidRPr="00F21A76" w:rsidRDefault="0020187D" w:rsidP="00DD778F">
      <w:pPr>
        <w:pStyle w:val="Heading4"/>
      </w:pPr>
      <w:bookmarkStart w:id="1342" w:name="_Toc87872128"/>
      <w:r w:rsidRPr="00F21A76">
        <w:lastRenderedPageBreak/>
        <w:t>6.3.2.6</w:t>
      </w:r>
      <w:r w:rsidRPr="00F21A76">
        <w:tab/>
        <w:t>TriAddressType</w:t>
      </w:r>
      <w:bookmarkEnd w:id="1342"/>
    </w:p>
    <w:p w14:paraId="0CAC279A" w14:textId="77777777" w:rsidR="0020187D" w:rsidRPr="00F21A76" w:rsidRDefault="0020187D" w:rsidP="0020187D">
      <w:r w:rsidRPr="00F21A76">
        <w:rPr>
          <w:rFonts w:ascii="Courier New" w:hAnsi="Courier New"/>
          <w:b/>
        </w:rPr>
        <w:t>TriAddressType</w:t>
      </w:r>
      <w:r w:rsidRPr="00F21A76">
        <w:rPr>
          <w:rFonts w:ascii="Courier New" w:hAnsi="Courier New"/>
        </w:rPr>
        <w:t xml:space="preserve"> </w:t>
      </w:r>
      <w:r w:rsidRPr="00F21A76">
        <w:t>is mapped to the following interface:</w:t>
      </w:r>
    </w:p>
    <w:p w14:paraId="4377E4A2" w14:textId="77777777" w:rsidR="0020187D" w:rsidRPr="00F21A76" w:rsidRDefault="0020187D" w:rsidP="0020187D">
      <w:pPr>
        <w:pStyle w:val="PL"/>
        <w:rPr>
          <w:noProof w:val="0"/>
        </w:rPr>
      </w:pPr>
      <w:r w:rsidRPr="00F21A76">
        <w:rPr>
          <w:noProof w:val="0"/>
        </w:rPr>
        <w:t>// TRI IDL TriAddressType</w:t>
      </w:r>
    </w:p>
    <w:p w14:paraId="698B02B3"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14F383CB"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TriAddress {</w:t>
      </w:r>
    </w:p>
    <w:p w14:paraId="5D13B266"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byte[] getEncodedAddress();</w:t>
      </w:r>
    </w:p>
    <w:p w14:paraId="57AFE0F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setEncodedAddress(byte[] address);</w:t>
      </w:r>
    </w:p>
    <w:p w14:paraId="11569C35" w14:textId="77777777" w:rsidR="0050012A" w:rsidRPr="00F21A76" w:rsidRDefault="0050012A" w:rsidP="0050012A">
      <w:pPr>
        <w:pStyle w:val="PL"/>
        <w:keepNext/>
        <w:rPr>
          <w:noProof w:val="0"/>
        </w:rPr>
      </w:pPr>
      <w:r w:rsidRPr="00F21A76">
        <w:rPr>
          <w:noProof w:val="0"/>
        </w:rPr>
        <w:t xml:space="preserve">    </w:t>
      </w:r>
      <w:proofErr w:type="gramStart"/>
      <w:r w:rsidRPr="00F21A76">
        <w:rPr>
          <w:noProof w:val="0"/>
        </w:rPr>
        <w:t>public</w:t>
      </w:r>
      <w:proofErr w:type="gramEnd"/>
      <w:r w:rsidRPr="00F21A76">
        <w:rPr>
          <w:noProof w:val="0"/>
        </w:rPr>
        <w:t xml:space="preserve"> int getNumberOfBits();</w:t>
      </w:r>
    </w:p>
    <w:p w14:paraId="42B3585F" w14:textId="77777777" w:rsidR="0050012A" w:rsidRPr="00F21A76" w:rsidRDefault="0050012A" w:rsidP="0050012A">
      <w:pPr>
        <w:pStyle w:val="PL"/>
        <w:keepNext/>
        <w:rPr>
          <w:noProof w:val="0"/>
        </w:rPr>
      </w:pPr>
      <w:r w:rsidRPr="00F21A76">
        <w:rPr>
          <w:noProof w:val="0"/>
        </w:rPr>
        <w:t xml:space="preserve">    </w:t>
      </w:r>
      <w:proofErr w:type="gramStart"/>
      <w:r w:rsidRPr="00F21A76">
        <w:rPr>
          <w:noProof w:val="0"/>
        </w:rPr>
        <w:t>public</w:t>
      </w:r>
      <w:proofErr w:type="gramEnd"/>
      <w:r w:rsidRPr="00F21A76">
        <w:rPr>
          <w:noProof w:val="0"/>
        </w:rPr>
        <w:t xml:space="preserve"> void setNumberOfBits(int amount);</w:t>
      </w:r>
    </w:p>
    <w:p w14:paraId="75521A6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equals(TriAddress address);</w:t>
      </w:r>
    </w:p>
    <w:p w14:paraId="69CC2F8B" w14:textId="77777777" w:rsidR="0020187D" w:rsidRPr="00F21A76" w:rsidRDefault="0020187D" w:rsidP="0020187D">
      <w:pPr>
        <w:pStyle w:val="PL"/>
        <w:rPr>
          <w:noProof w:val="0"/>
        </w:rPr>
      </w:pPr>
      <w:r w:rsidRPr="00F21A76">
        <w:rPr>
          <w:noProof w:val="0"/>
        </w:rPr>
        <w:t>}</w:t>
      </w:r>
    </w:p>
    <w:p w14:paraId="5965D2A4" w14:textId="77777777" w:rsidR="00187937" w:rsidRPr="00F21A76" w:rsidRDefault="00187937" w:rsidP="0020187D">
      <w:pPr>
        <w:pStyle w:val="PL"/>
        <w:rPr>
          <w:noProof w:val="0"/>
        </w:rPr>
      </w:pPr>
    </w:p>
    <w:p w14:paraId="5430B6CC" w14:textId="77777777" w:rsidR="001716EE" w:rsidRPr="00F21A76" w:rsidRDefault="001716EE" w:rsidP="001716EE">
      <w:pPr>
        <w:rPr>
          <w:b/>
        </w:rPr>
      </w:pPr>
      <w:r w:rsidRPr="00F21A76">
        <w:rPr>
          <w:b/>
        </w:rPr>
        <w:t>Methods:</w:t>
      </w:r>
    </w:p>
    <w:p w14:paraId="5B2D23DF" w14:textId="77777777" w:rsidR="0020187D" w:rsidRPr="00F21A76" w:rsidRDefault="0020187D" w:rsidP="0020187D">
      <w:pPr>
        <w:pStyle w:val="B1"/>
      </w:pPr>
      <w:proofErr w:type="gramStart"/>
      <w:r w:rsidRPr="00F21A76">
        <w:rPr>
          <w:rFonts w:ascii="Courier New" w:hAnsi="Courier New" w:cs="Courier New"/>
          <w:sz w:val="16"/>
          <w:szCs w:val="16"/>
        </w:rPr>
        <w:t>getEncodedAddress</w:t>
      </w:r>
      <w:proofErr w:type="gramEnd"/>
      <w:r w:rsidRPr="00F21A76">
        <w:rPr>
          <w:rFonts w:ascii="Courier New" w:hAnsi="Courier New" w:cs="Courier New"/>
          <w:sz w:val="16"/>
          <w:szCs w:val="16"/>
        </w:rPr>
        <w:br/>
      </w:r>
      <w:r w:rsidRPr="00F21A76">
        <w:t>Returns the encoded address.</w:t>
      </w:r>
    </w:p>
    <w:p w14:paraId="6DC61879" w14:textId="77777777" w:rsidR="0020187D" w:rsidRPr="00F21A76" w:rsidRDefault="0020187D" w:rsidP="0020187D">
      <w:pPr>
        <w:pStyle w:val="B1"/>
      </w:pPr>
      <w:proofErr w:type="gramStart"/>
      <w:r w:rsidRPr="00F21A76">
        <w:rPr>
          <w:rFonts w:ascii="Courier New" w:hAnsi="Courier New" w:cs="Courier New"/>
          <w:sz w:val="16"/>
          <w:szCs w:val="16"/>
        </w:rPr>
        <w:t>setEncodedAddress</w:t>
      </w:r>
      <w:proofErr w:type="gramEnd"/>
      <w:r w:rsidRPr="00F21A76">
        <w:rPr>
          <w:rFonts w:ascii="Courier New" w:hAnsi="Courier New" w:cs="Courier New"/>
          <w:sz w:val="16"/>
          <w:szCs w:val="16"/>
        </w:rPr>
        <w:br/>
      </w:r>
      <w:r w:rsidR="001C7CC2" w:rsidRPr="00F21A76">
        <w:t>Sets</w:t>
      </w:r>
      <w:r w:rsidRPr="00F21A76">
        <w:t xml:space="preserve"> the encoded address of this </w:t>
      </w:r>
      <w:r w:rsidRPr="00F21A76">
        <w:rPr>
          <w:rFonts w:ascii="Courier New" w:hAnsi="Courier New"/>
          <w:sz w:val="16"/>
          <w:szCs w:val="16"/>
        </w:rPr>
        <w:t>TriAddress</w:t>
      </w:r>
      <w:r w:rsidRPr="00F21A76">
        <w:t xml:space="preserve"> to </w:t>
      </w:r>
      <w:r w:rsidRPr="00F21A76">
        <w:rPr>
          <w:rFonts w:ascii="Courier New" w:hAnsi="Courier New"/>
          <w:sz w:val="16"/>
          <w:szCs w:val="16"/>
        </w:rPr>
        <w:t>address</w:t>
      </w:r>
      <w:r w:rsidRPr="00F21A76">
        <w:t>.</w:t>
      </w:r>
    </w:p>
    <w:p w14:paraId="63A5BA76" w14:textId="77777777" w:rsidR="001F4B2B" w:rsidRPr="00F21A76" w:rsidRDefault="001F4B2B" w:rsidP="001F4B2B">
      <w:pPr>
        <w:pStyle w:val="B1"/>
      </w:pPr>
      <w:proofErr w:type="gramStart"/>
      <w:r w:rsidRPr="00F21A76">
        <w:rPr>
          <w:rFonts w:ascii="Courier New" w:hAnsi="Courier New" w:cs="Courier New"/>
          <w:sz w:val="16"/>
          <w:szCs w:val="16"/>
        </w:rPr>
        <w:t>getNumberOfBits</w:t>
      </w:r>
      <w:proofErr w:type="gramEnd"/>
      <w:r w:rsidRPr="00F21A76">
        <w:rPr>
          <w:rFonts w:ascii="Courier New" w:hAnsi="Courier New" w:cs="Courier New"/>
          <w:sz w:val="16"/>
          <w:szCs w:val="16"/>
        </w:rPr>
        <w:br/>
      </w:r>
      <w:r w:rsidRPr="00F21A76">
        <w:t>Returns the amount of bits of the address.</w:t>
      </w:r>
    </w:p>
    <w:p w14:paraId="67EF3F45" w14:textId="77777777" w:rsidR="001F4B2B" w:rsidRPr="00F21A76" w:rsidRDefault="001F4B2B" w:rsidP="001F4B2B">
      <w:pPr>
        <w:pStyle w:val="B1"/>
      </w:pPr>
      <w:proofErr w:type="gramStart"/>
      <w:r w:rsidRPr="00F21A76">
        <w:rPr>
          <w:rFonts w:ascii="Courier New" w:hAnsi="Courier New" w:cs="Courier New"/>
          <w:sz w:val="16"/>
          <w:szCs w:val="16"/>
        </w:rPr>
        <w:t>setNumberOfBits</w:t>
      </w:r>
      <w:proofErr w:type="gramEnd"/>
      <w:r w:rsidRPr="00F21A76">
        <w:rPr>
          <w:rFonts w:ascii="Courier New" w:hAnsi="Courier New" w:cs="Courier New"/>
          <w:sz w:val="16"/>
          <w:szCs w:val="16"/>
        </w:rPr>
        <w:br/>
      </w:r>
      <w:r w:rsidRPr="00F21A76">
        <w:t>Sets the amount of bits in the address.</w:t>
      </w:r>
    </w:p>
    <w:p w14:paraId="605B2450" w14:textId="77777777" w:rsidR="0020187D" w:rsidRPr="00F21A76" w:rsidRDefault="0020187D" w:rsidP="00590CB4">
      <w:pPr>
        <w:pStyle w:val="B1"/>
        <w:ind w:left="738" w:hanging="454"/>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rPr>
        <w:t xml:space="preserve">address </w:t>
      </w:r>
      <w:r w:rsidRPr="00F21A76">
        <w:t xml:space="preserve">with this </w:t>
      </w:r>
      <w:r w:rsidRPr="00F21A76">
        <w:rPr>
          <w:rFonts w:ascii="Courier New" w:hAnsi="Courier New"/>
        </w:rPr>
        <w:t>TriAddress</w:t>
      </w:r>
      <w:r w:rsidRPr="00F21A76">
        <w:t xml:space="preserve"> for equality. Returns </w:t>
      </w:r>
      <w:r w:rsidRPr="00F21A76">
        <w:rPr>
          <w:rFonts w:ascii="Courier New" w:hAnsi="Courier New"/>
        </w:rPr>
        <w:t>true</w:t>
      </w:r>
      <w:r w:rsidRPr="00F21A76">
        <w:t xml:space="preserve"> if and only if both addresses have the same encoded representation, </w:t>
      </w:r>
      <w:r w:rsidRPr="00F21A76">
        <w:rPr>
          <w:rFonts w:ascii="Courier New" w:hAnsi="Courier New"/>
        </w:rPr>
        <w:t>false</w:t>
      </w:r>
      <w:r w:rsidRPr="00F21A76">
        <w:t xml:space="preserve"> otherwise.</w:t>
      </w:r>
    </w:p>
    <w:p w14:paraId="238D00A2" w14:textId="77777777" w:rsidR="0020187D" w:rsidRPr="00F21A76" w:rsidRDefault="0020187D" w:rsidP="00DD778F">
      <w:pPr>
        <w:pStyle w:val="Heading4"/>
      </w:pPr>
      <w:bookmarkStart w:id="1343" w:name="_Toc87872129"/>
      <w:r w:rsidRPr="00F21A76">
        <w:t>6.3.2.7</w:t>
      </w:r>
      <w:r w:rsidRPr="00F21A76">
        <w:tab/>
        <w:t>TriAddressListType</w:t>
      </w:r>
      <w:bookmarkEnd w:id="1343"/>
    </w:p>
    <w:p w14:paraId="735E0C15" w14:textId="77777777" w:rsidR="0020187D" w:rsidRPr="00F21A76" w:rsidRDefault="0020187D" w:rsidP="0020187D">
      <w:pPr>
        <w:keepNext/>
        <w:keepLines/>
      </w:pPr>
      <w:r w:rsidRPr="00F21A76">
        <w:rPr>
          <w:rFonts w:ascii="Courier New" w:hAnsi="Courier New"/>
          <w:b/>
        </w:rPr>
        <w:t xml:space="preserve">TriAddressListType </w:t>
      </w:r>
      <w:r w:rsidRPr="00F21A76">
        <w:t>is mapped to the following interface:</w:t>
      </w:r>
    </w:p>
    <w:p w14:paraId="7A027B89" w14:textId="77777777" w:rsidR="0020187D" w:rsidRPr="00F21A76" w:rsidRDefault="0020187D" w:rsidP="0020187D">
      <w:pPr>
        <w:pStyle w:val="PL"/>
        <w:keepNext/>
        <w:keepLines/>
        <w:rPr>
          <w:noProof w:val="0"/>
        </w:rPr>
      </w:pPr>
      <w:r w:rsidRPr="00F21A76">
        <w:rPr>
          <w:noProof w:val="0"/>
        </w:rPr>
        <w:t>// TRI IDL TriAddressListType</w:t>
      </w:r>
    </w:p>
    <w:p w14:paraId="4C4A24FD"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5379DF3E"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TriAddressListType {</w:t>
      </w:r>
    </w:p>
    <w:p w14:paraId="0576257E"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int size();</w:t>
      </w:r>
    </w:p>
    <w:p w14:paraId="20890FB1"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boolean isEmpty();</w:t>
      </w:r>
    </w:p>
    <w:p w14:paraId="452BC6A0"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java.util.Enumeration getAddresses();</w:t>
      </w:r>
    </w:p>
    <w:p w14:paraId="3B6FD359"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TriAddress get(int index);</w:t>
      </w:r>
    </w:p>
    <w:p w14:paraId="4C0BD466"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void clear();</w:t>
      </w:r>
    </w:p>
    <w:p w14:paraId="7CE02970"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void add(TriAddress addr);</w:t>
      </w:r>
    </w:p>
    <w:p w14:paraId="3EA2AC77" w14:textId="77777777" w:rsidR="0020187D" w:rsidRPr="00F21A76" w:rsidRDefault="0020187D" w:rsidP="0020187D">
      <w:pPr>
        <w:pStyle w:val="PL"/>
        <w:keepNext/>
        <w:keepLines/>
        <w:rPr>
          <w:noProof w:val="0"/>
        </w:rPr>
      </w:pPr>
      <w:r w:rsidRPr="00F21A76">
        <w:rPr>
          <w:noProof w:val="0"/>
        </w:rPr>
        <w:t>}</w:t>
      </w:r>
    </w:p>
    <w:p w14:paraId="01BF37F6" w14:textId="77777777" w:rsidR="0020187D" w:rsidRPr="00F21A76" w:rsidRDefault="0020187D" w:rsidP="0020187D">
      <w:pPr>
        <w:pStyle w:val="PL"/>
        <w:keepNext/>
        <w:keepLines/>
        <w:rPr>
          <w:noProof w:val="0"/>
        </w:rPr>
      </w:pPr>
    </w:p>
    <w:p w14:paraId="6BE1987B" w14:textId="77777777" w:rsidR="001716EE" w:rsidRPr="00F21A76" w:rsidRDefault="001716EE" w:rsidP="001716EE">
      <w:pPr>
        <w:rPr>
          <w:b/>
        </w:rPr>
      </w:pPr>
      <w:r w:rsidRPr="00F21A76">
        <w:rPr>
          <w:b/>
        </w:rPr>
        <w:t>Methods:</w:t>
      </w:r>
    </w:p>
    <w:p w14:paraId="6B76CD33" w14:textId="77777777" w:rsidR="0020187D" w:rsidRPr="00F21A76" w:rsidRDefault="0020187D" w:rsidP="0020187D">
      <w:pPr>
        <w:pStyle w:val="B1"/>
      </w:pPr>
      <w:proofErr w:type="gramStart"/>
      <w:r w:rsidRPr="00F21A76">
        <w:rPr>
          <w:rFonts w:ascii="Courier New" w:hAnsi="Courier New" w:cs="Courier New"/>
          <w:sz w:val="16"/>
          <w:szCs w:val="16"/>
        </w:rPr>
        <w:t>size</w:t>
      </w:r>
      <w:proofErr w:type="gramEnd"/>
      <w:r w:rsidRPr="00F21A76">
        <w:rPr>
          <w:rFonts w:ascii="Courier New" w:hAnsi="Courier New" w:cs="Courier New"/>
          <w:sz w:val="16"/>
          <w:szCs w:val="16"/>
        </w:rPr>
        <w:br/>
      </w:r>
      <w:r w:rsidRPr="00F21A76">
        <w:t xml:space="preserve">Returns the number of components in this list. </w:t>
      </w:r>
    </w:p>
    <w:p w14:paraId="47AB1CD5" w14:textId="77777777" w:rsidR="0020187D" w:rsidRPr="00F21A76" w:rsidRDefault="0020187D" w:rsidP="0020187D">
      <w:pPr>
        <w:pStyle w:val="B1"/>
      </w:pPr>
      <w:proofErr w:type="gramStart"/>
      <w:r w:rsidRPr="00F21A76">
        <w:rPr>
          <w:rFonts w:ascii="Courier New" w:hAnsi="Courier New" w:cs="Courier New"/>
          <w:sz w:val="16"/>
          <w:szCs w:val="16"/>
        </w:rPr>
        <w:t>isEmpty</w:t>
      </w:r>
      <w:proofErr w:type="gramEnd"/>
      <w:r w:rsidRPr="00F21A76">
        <w:rPr>
          <w:rFonts w:ascii="Courier New" w:hAnsi="Courier New" w:cs="Courier New"/>
          <w:sz w:val="16"/>
          <w:szCs w:val="16"/>
        </w:rPr>
        <w:br/>
      </w:r>
      <w:r w:rsidRPr="00F21A76">
        <w:t xml:space="preserve">Returns </w:t>
      </w:r>
      <w:r w:rsidRPr="00F21A76">
        <w:rPr>
          <w:rFonts w:ascii="Courier New" w:hAnsi="Courier New"/>
          <w:sz w:val="16"/>
          <w:szCs w:val="16"/>
        </w:rPr>
        <w:t xml:space="preserve">true </w:t>
      </w:r>
      <w:r w:rsidRPr="00F21A76">
        <w:t xml:space="preserve">if this list contains no components. </w:t>
      </w:r>
    </w:p>
    <w:p w14:paraId="0A7DE23C" w14:textId="77777777" w:rsidR="0020187D" w:rsidRPr="00F21A76" w:rsidRDefault="0020187D" w:rsidP="0020187D">
      <w:pPr>
        <w:pStyle w:val="B1"/>
      </w:pPr>
      <w:proofErr w:type="gramStart"/>
      <w:r w:rsidRPr="00F21A76">
        <w:rPr>
          <w:rFonts w:ascii="Courier New" w:hAnsi="Courier New" w:cs="Courier New"/>
          <w:sz w:val="16"/>
          <w:szCs w:val="16"/>
        </w:rPr>
        <w:t>getAddresses</w:t>
      </w:r>
      <w:proofErr w:type="gramEnd"/>
      <w:r w:rsidRPr="00F21A76">
        <w:rPr>
          <w:rFonts w:ascii="Courier New" w:hAnsi="Courier New" w:cs="Courier New"/>
          <w:sz w:val="16"/>
          <w:szCs w:val="16"/>
        </w:rPr>
        <w:br/>
      </w:r>
      <w:r w:rsidRPr="00F21A76">
        <w:t xml:space="preserve">Returns an </w:t>
      </w:r>
      <w:r w:rsidRPr="00F21A76">
        <w:rPr>
          <w:rFonts w:ascii="Courier New" w:hAnsi="Courier New"/>
          <w:sz w:val="16"/>
          <w:szCs w:val="16"/>
        </w:rPr>
        <w:t xml:space="preserve">Enumeration </w:t>
      </w:r>
      <w:r w:rsidRPr="00F21A76">
        <w:t xml:space="preserve">over the components in the list. The enumeration provides the addresses in the same order as they appear in the list. </w:t>
      </w:r>
    </w:p>
    <w:p w14:paraId="1A5CDCE2" w14:textId="77777777" w:rsidR="0020187D" w:rsidRPr="00F21A76" w:rsidRDefault="0020187D" w:rsidP="0020187D">
      <w:pPr>
        <w:pStyle w:val="B1"/>
      </w:pPr>
      <w:proofErr w:type="gramStart"/>
      <w:r w:rsidRPr="00F21A76">
        <w:rPr>
          <w:rFonts w:ascii="Courier New" w:hAnsi="Courier New" w:cs="Courier New"/>
          <w:sz w:val="16"/>
          <w:szCs w:val="16"/>
        </w:rPr>
        <w:t>get</w:t>
      </w:r>
      <w:proofErr w:type="gramEnd"/>
      <w:r w:rsidRPr="00F21A76">
        <w:rPr>
          <w:rFonts w:ascii="Courier New" w:hAnsi="Courier New" w:cs="Courier New"/>
          <w:sz w:val="16"/>
          <w:szCs w:val="16"/>
        </w:rPr>
        <w:br/>
      </w:r>
      <w:r w:rsidRPr="00F21A76">
        <w:t xml:space="preserve">Returns the </w:t>
      </w:r>
      <w:r w:rsidRPr="00F21A76">
        <w:rPr>
          <w:rFonts w:ascii="Courier New" w:hAnsi="Courier New"/>
          <w:sz w:val="16"/>
          <w:szCs w:val="16"/>
        </w:rPr>
        <w:t xml:space="preserve">TriAddress </w:t>
      </w:r>
      <w:r w:rsidRPr="00F21A76">
        <w:t>at the specified position.</w:t>
      </w:r>
    </w:p>
    <w:p w14:paraId="77928FB5" w14:textId="77777777" w:rsidR="0020187D" w:rsidRPr="00F21A76" w:rsidRDefault="0020187D" w:rsidP="0020187D">
      <w:pPr>
        <w:pStyle w:val="B1"/>
      </w:pPr>
      <w:proofErr w:type="gramStart"/>
      <w:r w:rsidRPr="00F21A76">
        <w:rPr>
          <w:rFonts w:ascii="Courier New" w:hAnsi="Courier New" w:cs="Courier New"/>
          <w:sz w:val="16"/>
          <w:szCs w:val="16"/>
        </w:rPr>
        <w:t>clear</w:t>
      </w:r>
      <w:proofErr w:type="gramEnd"/>
      <w:r w:rsidRPr="00F21A76">
        <w:rPr>
          <w:rFonts w:ascii="Courier New" w:hAnsi="Courier New" w:cs="Courier New"/>
          <w:sz w:val="16"/>
          <w:szCs w:val="16"/>
        </w:rPr>
        <w:br/>
      </w:r>
      <w:r w:rsidRPr="00F21A76">
        <w:t xml:space="preserve">Removes all addresses from this </w:t>
      </w:r>
      <w:r w:rsidRPr="00F21A76">
        <w:rPr>
          <w:rFonts w:ascii="Courier New" w:hAnsi="Courier New"/>
          <w:sz w:val="16"/>
          <w:szCs w:val="16"/>
        </w:rPr>
        <w:t>TriAddressList</w:t>
      </w:r>
      <w:r w:rsidRPr="00F21A76">
        <w:t>.</w:t>
      </w:r>
    </w:p>
    <w:p w14:paraId="4CA00924" w14:textId="77777777" w:rsidR="0020187D" w:rsidRPr="00F21A76" w:rsidRDefault="0020187D" w:rsidP="0020187D">
      <w:pPr>
        <w:pStyle w:val="B1"/>
      </w:pPr>
      <w:proofErr w:type="gramStart"/>
      <w:r w:rsidRPr="00F21A76">
        <w:rPr>
          <w:rFonts w:ascii="Courier New" w:hAnsi="Courier New" w:cs="Courier New"/>
          <w:sz w:val="16"/>
          <w:szCs w:val="16"/>
        </w:rPr>
        <w:t>add</w:t>
      </w:r>
      <w:proofErr w:type="gramEnd"/>
      <w:r w:rsidRPr="00F21A76">
        <w:rPr>
          <w:rFonts w:ascii="Courier New" w:hAnsi="Courier New" w:cs="Courier New"/>
          <w:sz w:val="16"/>
          <w:szCs w:val="16"/>
        </w:rPr>
        <w:br/>
      </w:r>
      <w:r w:rsidRPr="00F21A76">
        <w:t xml:space="preserve">Adds </w:t>
      </w:r>
      <w:r w:rsidRPr="00F21A76">
        <w:rPr>
          <w:rFonts w:ascii="Courier New" w:hAnsi="Courier New"/>
          <w:sz w:val="16"/>
          <w:szCs w:val="16"/>
        </w:rPr>
        <w:t>addr</w:t>
      </w:r>
      <w:r w:rsidRPr="00F21A76">
        <w:t xml:space="preserve"> to the end of this </w:t>
      </w:r>
      <w:r w:rsidRPr="00F21A76">
        <w:rPr>
          <w:rFonts w:ascii="Courier New" w:hAnsi="Courier New"/>
          <w:sz w:val="16"/>
          <w:szCs w:val="16"/>
        </w:rPr>
        <w:t>TriAddressList</w:t>
      </w:r>
      <w:r w:rsidRPr="00F21A76">
        <w:t>.</w:t>
      </w:r>
    </w:p>
    <w:p w14:paraId="328B839E" w14:textId="77777777" w:rsidR="0020187D" w:rsidRPr="00F21A76" w:rsidRDefault="0020187D" w:rsidP="00752C1A">
      <w:pPr>
        <w:pStyle w:val="Heading4"/>
      </w:pPr>
      <w:bookmarkStart w:id="1344" w:name="clause_Java_TriSignatureIdType"/>
      <w:bookmarkStart w:id="1345" w:name="_Toc87872130"/>
      <w:r w:rsidRPr="00F21A76">
        <w:lastRenderedPageBreak/>
        <w:t>6.3.2.8</w:t>
      </w:r>
      <w:bookmarkEnd w:id="1344"/>
      <w:r w:rsidRPr="00F21A76">
        <w:tab/>
        <w:t>TriSignatureIdType</w:t>
      </w:r>
      <w:bookmarkEnd w:id="1345"/>
    </w:p>
    <w:p w14:paraId="2D452090" w14:textId="77777777" w:rsidR="0020187D" w:rsidRPr="00F21A76" w:rsidRDefault="0020187D" w:rsidP="00752C1A">
      <w:pPr>
        <w:keepNext/>
      </w:pPr>
      <w:r w:rsidRPr="00F21A76">
        <w:rPr>
          <w:rFonts w:ascii="Courier New" w:hAnsi="Courier New"/>
          <w:b/>
        </w:rPr>
        <w:t>TriSignatureIdType</w:t>
      </w:r>
      <w:r w:rsidRPr="00F21A76">
        <w:rPr>
          <w:rFonts w:ascii="Courier New" w:hAnsi="Courier New"/>
        </w:rPr>
        <w:t xml:space="preserve"> </w:t>
      </w:r>
      <w:r w:rsidRPr="00F21A76">
        <w:t>is mapped to the following interface:</w:t>
      </w:r>
    </w:p>
    <w:p w14:paraId="4FFEF7D2" w14:textId="77777777" w:rsidR="0020187D" w:rsidRPr="00F21A76" w:rsidRDefault="0020187D" w:rsidP="0020187D">
      <w:pPr>
        <w:pStyle w:val="PL"/>
        <w:keepNext/>
        <w:keepLines/>
        <w:rPr>
          <w:noProof w:val="0"/>
        </w:rPr>
      </w:pPr>
      <w:r w:rsidRPr="00F21A76">
        <w:rPr>
          <w:noProof w:val="0"/>
        </w:rPr>
        <w:t>// TRI IDL TriSignatureIdType</w:t>
      </w:r>
    </w:p>
    <w:p w14:paraId="03762662"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66AB3113"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TriSignatureId {</w:t>
      </w:r>
    </w:p>
    <w:p w14:paraId="50869DF0"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getSignatureName();</w:t>
      </w:r>
    </w:p>
    <w:p w14:paraId="5765D993"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setSignatureName(String sigName);</w:t>
      </w:r>
    </w:p>
    <w:p w14:paraId="7958D0F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equals(TriSignatureId sig);</w:t>
      </w:r>
    </w:p>
    <w:p w14:paraId="5F566C06" w14:textId="77777777" w:rsidR="0020187D" w:rsidRPr="00F21A76" w:rsidRDefault="0020187D" w:rsidP="0020187D">
      <w:pPr>
        <w:pStyle w:val="PL"/>
        <w:rPr>
          <w:noProof w:val="0"/>
        </w:rPr>
      </w:pPr>
      <w:r w:rsidRPr="00F21A76">
        <w:rPr>
          <w:noProof w:val="0"/>
        </w:rPr>
        <w:t>}</w:t>
      </w:r>
    </w:p>
    <w:p w14:paraId="117B1499" w14:textId="77777777" w:rsidR="0020187D" w:rsidRPr="00F21A76" w:rsidRDefault="0020187D" w:rsidP="0020187D">
      <w:pPr>
        <w:pStyle w:val="PL"/>
        <w:rPr>
          <w:noProof w:val="0"/>
        </w:rPr>
      </w:pPr>
    </w:p>
    <w:p w14:paraId="48A3A7DC" w14:textId="77777777" w:rsidR="001716EE" w:rsidRPr="00F21A76" w:rsidRDefault="001716EE" w:rsidP="001716EE">
      <w:pPr>
        <w:rPr>
          <w:b/>
        </w:rPr>
      </w:pPr>
      <w:r w:rsidRPr="00F21A76">
        <w:rPr>
          <w:b/>
        </w:rPr>
        <w:t>Methods:</w:t>
      </w:r>
    </w:p>
    <w:p w14:paraId="4666C9F0" w14:textId="77777777" w:rsidR="0020187D" w:rsidRPr="00F21A76" w:rsidRDefault="0020187D" w:rsidP="0020187D">
      <w:pPr>
        <w:pStyle w:val="B1"/>
      </w:pPr>
      <w:proofErr w:type="gramStart"/>
      <w:r w:rsidRPr="00F21A76">
        <w:rPr>
          <w:rFonts w:ascii="Courier New" w:hAnsi="Courier New" w:cs="Courier New"/>
          <w:sz w:val="16"/>
          <w:szCs w:val="16"/>
        </w:rPr>
        <w:t>getSignatureName</w:t>
      </w:r>
      <w:proofErr w:type="gramEnd"/>
      <w:r w:rsidRPr="00F21A76">
        <w:rPr>
          <w:rFonts w:ascii="Courier New" w:hAnsi="Courier New" w:cs="Courier New"/>
          <w:sz w:val="16"/>
          <w:szCs w:val="16"/>
        </w:rPr>
        <w:br/>
      </w:r>
      <w:r w:rsidRPr="00F21A76">
        <w:t>Returns the signature identifier as defined in the TTCN</w:t>
      </w:r>
      <w:r w:rsidRPr="00F21A76">
        <w:noBreakHyphen/>
        <w:t>3 specification.</w:t>
      </w:r>
    </w:p>
    <w:p w14:paraId="705DD234" w14:textId="77777777" w:rsidR="0020187D" w:rsidRPr="00F21A76" w:rsidRDefault="0020187D" w:rsidP="0020187D">
      <w:pPr>
        <w:pStyle w:val="B1"/>
      </w:pPr>
      <w:proofErr w:type="gramStart"/>
      <w:r w:rsidRPr="00F21A76">
        <w:rPr>
          <w:rFonts w:ascii="Courier New" w:hAnsi="Courier New" w:cs="Courier New"/>
          <w:sz w:val="16"/>
          <w:szCs w:val="16"/>
        </w:rPr>
        <w:t>setSignatureName</w:t>
      </w:r>
      <w:proofErr w:type="gramEnd"/>
      <w:r w:rsidRPr="00F21A76">
        <w:rPr>
          <w:rFonts w:ascii="Courier New" w:hAnsi="Courier New" w:cs="Courier New"/>
          <w:sz w:val="16"/>
          <w:szCs w:val="16"/>
        </w:rPr>
        <w:br/>
      </w:r>
      <w:r w:rsidRPr="00F21A76">
        <w:t xml:space="preserve">Sets the signature identifier of this </w:t>
      </w:r>
      <w:r w:rsidRPr="00F21A76">
        <w:rPr>
          <w:rFonts w:ascii="Courier New" w:hAnsi="Courier New"/>
          <w:sz w:val="16"/>
          <w:szCs w:val="16"/>
        </w:rPr>
        <w:t xml:space="preserve">TriSignatureId </w:t>
      </w:r>
      <w:r w:rsidRPr="00F21A76">
        <w:t xml:space="preserve">to </w:t>
      </w:r>
      <w:r w:rsidRPr="00F21A76">
        <w:rPr>
          <w:rFonts w:ascii="Courier New" w:hAnsi="Courier New"/>
          <w:sz w:val="16"/>
          <w:szCs w:val="16"/>
        </w:rPr>
        <w:t>sigName</w:t>
      </w:r>
      <w:r w:rsidRPr="00F21A76">
        <w:t>.</w:t>
      </w:r>
    </w:p>
    <w:p w14:paraId="5A5602CF"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sz w:val="16"/>
          <w:szCs w:val="16"/>
        </w:rPr>
        <w:t>sig</w:t>
      </w:r>
      <w:r w:rsidRPr="00F21A76">
        <w:t xml:space="preserve"> with this </w:t>
      </w:r>
      <w:r w:rsidRPr="00F21A76">
        <w:rPr>
          <w:rFonts w:ascii="Courier New" w:hAnsi="Courier New"/>
          <w:sz w:val="16"/>
          <w:szCs w:val="16"/>
        </w:rPr>
        <w:t>TriSignatureId</w:t>
      </w:r>
      <w:r w:rsidRPr="00F21A76">
        <w:t xml:space="preserve"> for equality. Returns </w:t>
      </w:r>
      <w:r w:rsidRPr="00F21A76">
        <w:rPr>
          <w:rFonts w:ascii="Courier New" w:hAnsi="Courier New"/>
          <w:sz w:val="16"/>
          <w:szCs w:val="16"/>
        </w:rPr>
        <w:t>true</w:t>
      </w:r>
      <w:r w:rsidRPr="00F21A76">
        <w:t xml:space="preserve"> if and only if both signatures have the same signature identifier, </w:t>
      </w:r>
      <w:r w:rsidRPr="00F21A76">
        <w:rPr>
          <w:rFonts w:ascii="Courier New" w:hAnsi="Courier New"/>
          <w:sz w:val="16"/>
          <w:szCs w:val="16"/>
        </w:rPr>
        <w:t>false</w:t>
      </w:r>
      <w:r w:rsidRPr="00F21A76">
        <w:t xml:space="preserve"> otherwise.</w:t>
      </w:r>
    </w:p>
    <w:p w14:paraId="30B6AB06" w14:textId="77777777" w:rsidR="0020187D" w:rsidRPr="00F21A76" w:rsidRDefault="0020187D" w:rsidP="00DD778F">
      <w:pPr>
        <w:pStyle w:val="Heading4"/>
      </w:pPr>
      <w:bookmarkStart w:id="1346" w:name="_Toc87872131"/>
      <w:r w:rsidRPr="00F21A76">
        <w:t>6.3.2.9</w:t>
      </w:r>
      <w:r w:rsidRPr="00F21A76">
        <w:tab/>
        <w:t>TriParameterType</w:t>
      </w:r>
      <w:bookmarkEnd w:id="1346"/>
    </w:p>
    <w:p w14:paraId="6ACBC744" w14:textId="77777777" w:rsidR="0020187D" w:rsidRPr="00F21A76" w:rsidRDefault="0020187D" w:rsidP="0020187D">
      <w:pPr>
        <w:keepNext/>
        <w:keepLines/>
      </w:pPr>
      <w:r w:rsidRPr="00F21A76">
        <w:rPr>
          <w:rFonts w:ascii="Courier New" w:hAnsi="Courier New"/>
          <w:b/>
        </w:rPr>
        <w:t>TriParameterType</w:t>
      </w:r>
      <w:r w:rsidRPr="00F21A76">
        <w:rPr>
          <w:rFonts w:ascii="Courier New" w:hAnsi="Courier New"/>
        </w:rPr>
        <w:t xml:space="preserve"> </w:t>
      </w:r>
      <w:r w:rsidRPr="00F21A76">
        <w:t>is mapped to the following interface:</w:t>
      </w:r>
    </w:p>
    <w:p w14:paraId="26A85D7D" w14:textId="77777777" w:rsidR="0020187D" w:rsidRPr="00F21A76" w:rsidRDefault="0020187D" w:rsidP="001F4B2B">
      <w:pPr>
        <w:pStyle w:val="PL"/>
        <w:rPr>
          <w:noProof w:val="0"/>
        </w:rPr>
      </w:pPr>
      <w:r w:rsidRPr="00F21A76">
        <w:rPr>
          <w:noProof w:val="0"/>
        </w:rPr>
        <w:t>// TRI IDL TriParameterType</w:t>
      </w:r>
    </w:p>
    <w:p w14:paraId="24173989" w14:textId="77777777" w:rsidR="0020187D" w:rsidRPr="00F21A76" w:rsidRDefault="0020187D" w:rsidP="001F4B2B">
      <w:pPr>
        <w:pStyle w:val="PL"/>
        <w:rPr>
          <w:noProof w:val="0"/>
        </w:rPr>
      </w:pPr>
      <w:proofErr w:type="gramStart"/>
      <w:r w:rsidRPr="00F21A76">
        <w:rPr>
          <w:noProof w:val="0"/>
        </w:rPr>
        <w:t>package</w:t>
      </w:r>
      <w:proofErr w:type="gramEnd"/>
      <w:r w:rsidRPr="00F21A76">
        <w:rPr>
          <w:noProof w:val="0"/>
        </w:rPr>
        <w:t xml:space="preserve"> org.etsi.ttcn.tri;</w:t>
      </w:r>
    </w:p>
    <w:p w14:paraId="2A070E4B" w14:textId="77777777" w:rsidR="0020187D" w:rsidRPr="00F21A76" w:rsidRDefault="0020187D" w:rsidP="001F4B2B">
      <w:pPr>
        <w:pStyle w:val="PL"/>
        <w:rPr>
          <w:noProof w:val="0"/>
        </w:rPr>
      </w:pPr>
      <w:proofErr w:type="gramStart"/>
      <w:r w:rsidRPr="00F21A76">
        <w:rPr>
          <w:noProof w:val="0"/>
        </w:rPr>
        <w:t>public</w:t>
      </w:r>
      <w:proofErr w:type="gramEnd"/>
      <w:r w:rsidRPr="00F21A76">
        <w:rPr>
          <w:noProof w:val="0"/>
        </w:rPr>
        <w:t xml:space="preserve"> interface TriParameter {</w:t>
      </w:r>
    </w:p>
    <w:p w14:paraId="6BBC1EB2" w14:textId="77777777" w:rsidR="0020187D" w:rsidRPr="00F21A76" w:rsidRDefault="0020187D" w:rsidP="001F4B2B">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getParameterName();</w:t>
      </w:r>
    </w:p>
    <w:p w14:paraId="2AF28F7F" w14:textId="77777777" w:rsidR="0020187D" w:rsidRPr="00F21A76" w:rsidRDefault="0020187D" w:rsidP="001F4B2B">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setParameterName(String name);</w:t>
      </w:r>
    </w:p>
    <w:p w14:paraId="3677C64A" w14:textId="77777777" w:rsidR="001F4B2B" w:rsidRPr="00F21A76" w:rsidRDefault="001F4B2B" w:rsidP="001F4B2B">
      <w:pPr>
        <w:pStyle w:val="PL"/>
        <w:rPr>
          <w:noProof w:val="0"/>
        </w:rPr>
      </w:pPr>
      <w:r w:rsidRPr="00F21A76">
        <w:rPr>
          <w:noProof w:val="0"/>
        </w:rPr>
        <w:t xml:space="preserve">    </w:t>
      </w:r>
      <w:proofErr w:type="gramStart"/>
      <w:r w:rsidRPr="00F21A76">
        <w:rPr>
          <w:noProof w:val="0"/>
        </w:rPr>
        <w:t>public</w:t>
      </w:r>
      <w:proofErr w:type="gramEnd"/>
      <w:r w:rsidRPr="00F21A76">
        <w:rPr>
          <w:noProof w:val="0"/>
        </w:rPr>
        <w:t xml:space="preserve"> int getNumberOfBits();</w:t>
      </w:r>
    </w:p>
    <w:p w14:paraId="2BFEE5D7" w14:textId="77777777" w:rsidR="001F4B2B" w:rsidRPr="00F21A76" w:rsidRDefault="001F4B2B" w:rsidP="001F4B2B">
      <w:pPr>
        <w:pStyle w:val="PL"/>
        <w:rPr>
          <w:noProof w:val="0"/>
        </w:rPr>
      </w:pPr>
      <w:r w:rsidRPr="00F21A76">
        <w:rPr>
          <w:noProof w:val="0"/>
        </w:rPr>
        <w:t xml:space="preserve">    </w:t>
      </w:r>
      <w:proofErr w:type="gramStart"/>
      <w:r w:rsidRPr="00F21A76">
        <w:rPr>
          <w:noProof w:val="0"/>
        </w:rPr>
        <w:t>public</w:t>
      </w:r>
      <w:proofErr w:type="gramEnd"/>
      <w:r w:rsidRPr="00F21A76">
        <w:rPr>
          <w:noProof w:val="0"/>
        </w:rPr>
        <w:t xml:space="preserve"> void setNumberOfBits(int amount);</w:t>
      </w:r>
    </w:p>
    <w:p w14:paraId="6CC44497" w14:textId="77777777" w:rsidR="0020187D" w:rsidRPr="00F21A76" w:rsidRDefault="0020187D" w:rsidP="001F4B2B">
      <w:pPr>
        <w:pStyle w:val="PL"/>
        <w:rPr>
          <w:noProof w:val="0"/>
        </w:rPr>
      </w:pPr>
      <w:r w:rsidRPr="00F21A76">
        <w:rPr>
          <w:noProof w:val="0"/>
        </w:rPr>
        <w:tab/>
      </w:r>
      <w:proofErr w:type="gramStart"/>
      <w:r w:rsidRPr="00F21A76">
        <w:rPr>
          <w:noProof w:val="0"/>
        </w:rPr>
        <w:t>public</w:t>
      </w:r>
      <w:proofErr w:type="gramEnd"/>
      <w:r w:rsidRPr="00F21A76">
        <w:rPr>
          <w:noProof w:val="0"/>
        </w:rPr>
        <w:t xml:space="preserve"> int getParameterPassingMode();</w:t>
      </w:r>
    </w:p>
    <w:p w14:paraId="40884CBE"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setParameterPassingMode(</w:t>
      </w:r>
      <w:r w:rsidR="00BB1E5D" w:rsidRPr="00F21A76">
        <w:rPr>
          <w:noProof w:val="0"/>
        </w:rPr>
        <w:t xml:space="preserve">TriParameterPassingMode </w:t>
      </w:r>
      <w:r w:rsidRPr="00F21A76">
        <w:rPr>
          <w:noProof w:val="0"/>
        </w:rPr>
        <w:t>mode);</w:t>
      </w:r>
    </w:p>
    <w:p w14:paraId="47F4E07A"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byte[] getEncodedParameter();</w:t>
      </w:r>
    </w:p>
    <w:p w14:paraId="18547ECA"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setEncodedParameter(byte[] parameter);</w:t>
      </w:r>
    </w:p>
    <w:p w14:paraId="7C90D662" w14:textId="77777777" w:rsidR="0020187D" w:rsidRPr="00F21A76" w:rsidRDefault="0020187D" w:rsidP="0020187D">
      <w:pPr>
        <w:pStyle w:val="PL"/>
        <w:rPr>
          <w:noProof w:val="0"/>
        </w:rPr>
      </w:pPr>
      <w:r w:rsidRPr="00F21A76">
        <w:rPr>
          <w:noProof w:val="0"/>
        </w:rPr>
        <w:t>}</w:t>
      </w:r>
    </w:p>
    <w:p w14:paraId="5B7D66FC" w14:textId="77777777" w:rsidR="0020187D" w:rsidRPr="00F21A76" w:rsidRDefault="0020187D" w:rsidP="0020187D">
      <w:pPr>
        <w:pStyle w:val="PL"/>
        <w:rPr>
          <w:noProof w:val="0"/>
        </w:rPr>
      </w:pPr>
    </w:p>
    <w:p w14:paraId="496B8275" w14:textId="77777777" w:rsidR="001716EE" w:rsidRPr="00F21A76" w:rsidRDefault="001716EE" w:rsidP="001716EE">
      <w:pPr>
        <w:rPr>
          <w:b/>
        </w:rPr>
      </w:pPr>
      <w:r w:rsidRPr="00F21A76">
        <w:rPr>
          <w:b/>
        </w:rPr>
        <w:t>Methods:</w:t>
      </w:r>
    </w:p>
    <w:p w14:paraId="050B3592" w14:textId="77777777" w:rsidR="0020187D" w:rsidRPr="00F21A76" w:rsidRDefault="0020187D" w:rsidP="0020187D">
      <w:pPr>
        <w:pStyle w:val="B1"/>
      </w:pPr>
      <w:proofErr w:type="gramStart"/>
      <w:r w:rsidRPr="00F21A76">
        <w:rPr>
          <w:rFonts w:ascii="Courier New" w:hAnsi="Courier New" w:cs="Courier New"/>
          <w:sz w:val="16"/>
          <w:szCs w:val="16"/>
        </w:rPr>
        <w:t>getParameterName</w:t>
      </w:r>
      <w:proofErr w:type="gramEnd"/>
      <w:r w:rsidRPr="00F21A76">
        <w:rPr>
          <w:rFonts w:ascii="Courier New" w:hAnsi="Courier New" w:cs="Courier New"/>
          <w:sz w:val="16"/>
          <w:szCs w:val="16"/>
        </w:rPr>
        <w:br/>
      </w:r>
      <w:r w:rsidRPr="00F21A76">
        <w:t>Returns the parameter name as defined in the TTCN</w:t>
      </w:r>
      <w:r w:rsidRPr="00F21A76">
        <w:noBreakHyphen/>
        <w:t>3 specification.</w:t>
      </w:r>
    </w:p>
    <w:p w14:paraId="1A12CE53" w14:textId="77777777" w:rsidR="0020187D" w:rsidRPr="00F21A76" w:rsidRDefault="0020187D" w:rsidP="0020187D">
      <w:pPr>
        <w:pStyle w:val="B1"/>
      </w:pPr>
      <w:proofErr w:type="gramStart"/>
      <w:r w:rsidRPr="00F21A76">
        <w:rPr>
          <w:rFonts w:ascii="Courier New" w:hAnsi="Courier New" w:cs="Courier New"/>
          <w:sz w:val="16"/>
          <w:szCs w:val="16"/>
        </w:rPr>
        <w:t>setParameterName</w:t>
      </w:r>
      <w:proofErr w:type="gramEnd"/>
      <w:r w:rsidRPr="00F21A76">
        <w:rPr>
          <w:rFonts w:ascii="Courier New" w:hAnsi="Courier New" w:cs="Courier New"/>
          <w:sz w:val="16"/>
          <w:szCs w:val="16"/>
        </w:rPr>
        <w:br/>
      </w:r>
      <w:r w:rsidRPr="00F21A76">
        <w:t xml:space="preserve">Sets the name of this </w:t>
      </w:r>
      <w:r w:rsidRPr="00F21A76">
        <w:rPr>
          <w:rFonts w:ascii="Courier New" w:hAnsi="Courier New"/>
          <w:sz w:val="16"/>
          <w:szCs w:val="16"/>
        </w:rPr>
        <w:t>TriParameter</w:t>
      </w:r>
      <w:r w:rsidRPr="00F21A76">
        <w:t xml:space="preserve"> parameter to </w:t>
      </w:r>
      <w:r w:rsidRPr="00F21A76">
        <w:rPr>
          <w:rFonts w:ascii="Courier New" w:hAnsi="Courier New"/>
          <w:sz w:val="16"/>
          <w:szCs w:val="16"/>
        </w:rPr>
        <w:t>name</w:t>
      </w:r>
      <w:r w:rsidRPr="00F21A76">
        <w:t>.</w:t>
      </w:r>
    </w:p>
    <w:p w14:paraId="5E82070A" w14:textId="77777777" w:rsidR="001F4B2B" w:rsidRPr="00F21A76" w:rsidRDefault="001F4B2B" w:rsidP="001F4B2B">
      <w:pPr>
        <w:pStyle w:val="B1"/>
      </w:pPr>
      <w:proofErr w:type="gramStart"/>
      <w:r w:rsidRPr="00F21A76">
        <w:rPr>
          <w:rFonts w:ascii="Courier New" w:hAnsi="Courier New" w:cs="Courier New"/>
          <w:sz w:val="16"/>
          <w:szCs w:val="16"/>
        </w:rPr>
        <w:t>getNumberOfBits</w:t>
      </w:r>
      <w:proofErr w:type="gramEnd"/>
      <w:r w:rsidRPr="00F21A76">
        <w:rPr>
          <w:rFonts w:ascii="Courier New" w:hAnsi="Courier New" w:cs="Courier New"/>
          <w:sz w:val="16"/>
          <w:szCs w:val="16"/>
        </w:rPr>
        <w:br/>
      </w:r>
      <w:r w:rsidRPr="00F21A76">
        <w:t>Returns the amount of bits of the parameter.</w:t>
      </w:r>
    </w:p>
    <w:p w14:paraId="3D54F003" w14:textId="77777777" w:rsidR="001F4B2B" w:rsidRPr="00F21A76" w:rsidRDefault="001F4B2B" w:rsidP="001F4B2B">
      <w:pPr>
        <w:pStyle w:val="B1"/>
      </w:pPr>
      <w:proofErr w:type="gramStart"/>
      <w:r w:rsidRPr="00F21A76">
        <w:rPr>
          <w:rFonts w:ascii="Courier New" w:hAnsi="Courier New" w:cs="Courier New"/>
          <w:sz w:val="16"/>
          <w:szCs w:val="16"/>
        </w:rPr>
        <w:t>setNumberOfBits</w:t>
      </w:r>
      <w:proofErr w:type="gramEnd"/>
      <w:r w:rsidRPr="00F21A76">
        <w:rPr>
          <w:rFonts w:ascii="Courier New" w:hAnsi="Courier New" w:cs="Courier New"/>
          <w:sz w:val="16"/>
          <w:szCs w:val="16"/>
        </w:rPr>
        <w:br/>
      </w:r>
      <w:r w:rsidRPr="00F21A76">
        <w:t>Sets the amount of bits in the parameter.</w:t>
      </w:r>
    </w:p>
    <w:p w14:paraId="7E8873B6" w14:textId="77777777" w:rsidR="0020187D" w:rsidRPr="00F21A76" w:rsidRDefault="0020187D" w:rsidP="0020187D">
      <w:pPr>
        <w:pStyle w:val="B1"/>
      </w:pPr>
      <w:proofErr w:type="gramStart"/>
      <w:r w:rsidRPr="00F21A76">
        <w:rPr>
          <w:rFonts w:ascii="Courier New" w:hAnsi="Courier New" w:cs="Courier New"/>
          <w:sz w:val="16"/>
          <w:szCs w:val="16"/>
        </w:rPr>
        <w:t>getParameterPassingMode</w:t>
      </w:r>
      <w:proofErr w:type="gramEnd"/>
      <w:r w:rsidRPr="00F21A76">
        <w:rPr>
          <w:rFonts w:ascii="Courier New" w:hAnsi="Courier New" w:cs="Courier New"/>
          <w:sz w:val="16"/>
          <w:szCs w:val="16"/>
        </w:rPr>
        <w:br/>
      </w:r>
      <w:r w:rsidRPr="00F21A76">
        <w:t>Returns the parameter passing mode of this parameter.</w:t>
      </w:r>
    </w:p>
    <w:p w14:paraId="53CBF80A" w14:textId="77777777" w:rsidR="0020187D" w:rsidRPr="00F21A76" w:rsidRDefault="0020187D" w:rsidP="0020187D">
      <w:pPr>
        <w:pStyle w:val="B1"/>
      </w:pPr>
      <w:proofErr w:type="gramStart"/>
      <w:r w:rsidRPr="00F21A76">
        <w:rPr>
          <w:rFonts w:ascii="Courier New" w:hAnsi="Courier New" w:cs="Courier New"/>
          <w:sz w:val="16"/>
          <w:szCs w:val="16"/>
        </w:rPr>
        <w:t>setParameterPassingMode</w:t>
      </w:r>
      <w:proofErr w:type="gramEnd"/>
      <w:r w:rsidRPr="00F21A76">
        <w:rPr>
          <w:rFonts w:ascii="Courier New" w:hAnsi="Courier New" w:cs="Courier New"/>
          <w:sz w:val="16"/>
          <w:szCs w:val="16"/>
        </w:rPr>
        <w:br/>
      </w:r>
      <w:r w:rsidRPr="00F21A76">
        <w:t xml:space="preserve">Sets the parameter mode of this </w:t>
      </w:r>
      <w:r w:rsidRPr="00F21A76">
        <w:rPr>
          <w:rFonts w:ascii="Courier New" w:hAnsi="Courier New"/>
          <w:sz w:val="16"/>
          <w:szCs w:val="16"/>
        </w:rPr>
        <w:t>TriParameter</w:t>
      </w:r>
      <w:r w:rsidRPr="00F21A76">
        <w:t xml:space="preserve"> parameter to </w:t>
      </w:r>
      <w:r w:rsidRPr="00F21A76">
        <w:rPr>
          <w:rFonts w:ascii="Courier New" w:hAnsi="Courier New"/>
          <w:sz w:val="16"/>
          <w:szCs w:val="16"/>
        </w:rPr>
        <w:t>mode</w:t>
      </w:r>
      <w:r w:rsidRPr="00F21A76">
        <w:t>.</w:t>
      </w:r>
    </w:p>
    <w:p w14:paraId="52F77943" w14:textId="77777777" w:rsidR="0020187D" w:rsidRPr="00F21A76" w:rsidRDefault="0020187D" w:rsidP="0020187D">
      <w:pPr>
        <w:pStyle w:val="B1"/>
      </w:pPr>
      <w:proofErr w:type="gramStart"/>
      <w:r w:rsidRPr="00F21A76">
        <w:rPr>
          <w:rFonts w:ascii="Courier New" w:hAnsi="Courier New" w:cs="Courier New"/>
          <w:sz w:val="16"/>
          <w:szCs w:val="16"/>
        </w:rPr>
        <w:t>getEncodedParameter</w:t>
      </w:r>
      <w:proofErr w:type="gramEnd"/>
      <w:r w:rsidRPr="00F21A76">
        <w:rPr>
          <w:rFonts w:ascii="Courier New" w:hAnsi="Courier New" w:cs="Courier New"/>
          <w:sz w:val="16"/>
          <w:szCs w:val="16"/>
        </w:rPr>
        <w:br/>
      </w:r>
      <w:r w:rsidRPr="00F21A76">
        <w:t xml:space="preserve">Returns the encoded parameter representation of this </w:t>
      </w:r>
      <w:r w:rsidRPr="00F21A76">
        <w:rPr>
          <w:rFonts w:ascii="Courier New" w:hAnsi="Courier New" w:cs="Courier New"/>
          <w:sz w:val="16"/>
          <w:szCs w:val="16"/>
        </w:rPr>
        <w:t>TriParameter</w:t>
      </w:r>
      <w:r w:rsidRPr="00F21A76">
        <w:t xml:space="preserve">, or the </w:t>
      </w:r>
      <w:r w:rsidRPr="00F21A76">
        <w:rPr>
          <w:rFonts w:ascii="Courier New" w:hAnsi="Courier New" w:cs="Courier New"/>
          <w:sz w:val="16"/>
          <w:szCs w:val="16"/>
        </w:rPr>
        <w:t>null</w:t>
      </w:r>
      <w:r w:rsidRPr="00F21A76">
        <w:rPr>
          <w:rFonts w:ascii="Courier New" w:hAnsi="Courier New"/>
        </w:rPr>
        <w:t xml:space="preserve"> </w:t>
      </w:r>
      <w:r w:rsidRPr="00F21A76">
        <w:t xml:space="preserve">object if the parameter contains the distinct value </w:t>
      </w:r>
      <w:r w:rsidRPr="00F21A76">
        <w:rPr>
          <w:rFonts w:ascii="Courier New" w:hAnsi="Courier New" w:cs="Courier New"/>
          <w:sz w:val="16"/>
          <w:szCs w:val="16"/>
        </w:rPr>
        <w:t>null</w:t>
      </w:r>
      <w:r w:rsidRPr="00F21A76">
        <w:t xml:space="preserve"> (see also clause </w:t>
      </w:r>
      <w:r w:rsidR="00C01D8D" w:rsidRPr="00F21A76">
        <w:t>5.5.4</w:t>
      </w:r>
      <w:r w:rsidRPr="00F21A76">
        <w:t>).</w:t>
      </w:r>
    </w:p>
    <w:p w14:paraId="7AF3F32D" w14:textId="77777777" w:rsidR="0020187D" w:rsidRPr="00F21A76" w:rsidRDefault="0020187D" w:rsidP="00600CBF">
      <w:pPr>
        <w:pStyle w:val="B1"/>
        <w:keepNext/>
        <w:keepLines/>
      </w:pPr>
      <w:proofErr w:type="gramStart"/>
      <w:r w:rsidRPr="00F21A76">
        <w:rPr>
          <w:rFonts w:ascii="Courier New" w:hAnsi="Courier New" w:cs="Courier New"/>
          <w:sz w:val="16"/>
          <w:szCs w:val="16"/>
        </w:rPr>
        <w:lastRenderedPageBreak/>
        <w:t>setEncodedParameter</w:t>
      </w:r>
      <w:proofErr w:type="gramEnd"/>
      <w:r w:rsidRPr="00F21A76">
        <w:rPr>
          <w:rFonts w:ascii="Courier New" w:hAnsi="Courier New" w:cs="Courier New"/>
          <w:sz w:val="16"/>
          <w:szCs w:val="16"/>
        </w:rPr>
        <w:br/>
      </w:r>
      <w:r w:rsidRPr="00F21A76">
        <w:t xml:space="preserve">Sets the encoded parameter representation of this </w:t>
      </w:r>
      <w:r w:rsidRPr="00F21A76">
        <w:rPr>
          <w:rFonts w:ascii="Courier New" w:hAnsi="Courier New" w:cs="Courier New"/>
          <w:sz w:val="16"/>
          <w:szCs w:val="16"/>
        </w:rPr>
        <w:t>TriParameter</w:t>
      </w:r>
      <w:r w:rsidRPr="00F21A76">
        <w:t xml:space="preserve"> to </w:t>
      </w:r>
      <w:r w:rsidRPr="00F21A76">
        <w:rPr>
          <w:rFonts w:ascii="Courier New" w:hAnsi="Courier New" w:cs="Courier New"/>
          <w:sz w:val="16"/>
          <w:szCs w:val="16"/>
        </w:rPr>
        <w:t>parameter</w:t>
      </w:r>
      <w:r w:rsidRPr="00F21A76">
        <w:t xml:space="preserve">. If the distinct value </w:t>
      </w:r>
      <w:r w:rsidRPr="00F21A76">
        <w:rPr>
          <w:rFonts w:ascii="Courier New" w:hAnsi="Courier New" w:cs="Courier New"/>
          <w:sz w:val="16"/>
          <w:szCs w:val="16"/>
        </w:rPr>
        <w:t>null</w:t>
      </w:r>
      <w:r w:rsidRPr="00F21A76">
        <w:t xml:space="preserve"> shall be set to indicate that this parameter holds no value, the Java </w:t>
      </w:r>
      <w:r w:rsidRPr="00F21A76">
        <w:rPr>
          <w:rFonts w:ascii="Courier New" w:hAnsi="Courier New" w:cs="Courier New"/>
          <w:sz w:val="16"/>
          <w:szCs w:val="16"/>
        </w:rPr>
        <w:t>null</w:t>
      </w:r>
      <w:r w:rsidRPr="00F21A76">
        <w:t xml:space="preserve"> shall be passed as </w:t>
      </w:r>
      <w:r w:rsidRPr="00F21A76">
        <w:rPr>
          <w:rFonts w:ascii="Courier New" w:hAnsi="Courier New" w:cs="Courier New"/>
          <w:sz w:val="16"/>
          <w:szCs w:val="16"/>
        </w:rPr>
        <w:t>parameter</w:t>
      </w:r>
      <w:r w:rsidRPr="00F21A76">
        <w:t xml:space="preserve"> (see also clause </w:t>
      </w:r>
      <w:r w:rsidR="00C01D8D" w:rsidRPr="00F21A76">
        <w:t>5.5.4</w:t>
      </w:r>
      <w:r w:rsidRPr="00F21A76">
        <w:t>).</w:t>
      </w:r>
    </w:p>
    <w:p w14:paraId="7BC4FE81" w14:textId="77777777" w:rsidR="0020187D" w:rsidRPr="00F21A76" w:rsidRDefault="0020187D" w:rsidP="00DD778F">
      <w:pPr>
        <w:pStyle w:val="Heading4"/>
      </w:pPr>
      <w:bookmarkStart w:id="1347" w:name="_Toc87872132"/>
      <w:r w:rsidRPr="00F21A76">
        <w:t>6.3.2.10</w:t>
      </w:r>
      <w:r w:rsidRPr="00F21A76">
        <w:tab/>
        <w:t>TriParameterPassingModeType</w:t>
      </w:r>
      <w:bookmarkEnd w:id="1347"/>
    </w:p>
    <w:p w14:paraId="4F649020" w14:textId="77777777" w:rsidR="0020187D" w:rsidRPr="00F21A76" w:rsidRDefault="0020187D" w:rsidP="0020187D">
      <w:r w:rsidRPr="00F21A76">
        <w:rPr>
          <w:rFonts w:ascii="Courier New" w:hAnsi="Courier New"/>
          <w:b/>
        </w:rPr>
        <w:t>TriParameterPassingModeType</w:t>
      </w:r>
      <w:r w:rsidRPr="00F21A76">
        <w:rPr>
          <w:rFonts w:ascii="Courier New" w:hAnsi="Courier New"/>
        </w:rPr>
        <w:t xml:space="preserve"> </w:t>
      </w:r>
      <w:r w:rsidRPr="00F21A76">
        <w:t>is mapped to the following interface:</w:t>
      </w:r>
    </w:p>
    <w:p w14:paraId="5FF9FFCD" w14:textId="77777777" w:rsidR="0020187D" w:rsidRPr="00F21A76" w:rsidRDefault="0020187D" w:rsidP="0020187D">
      <w:pPr>
        <w:pStyle w:val="PL"/>
        <w:rPr>
          <w:noProof w:val="0"/>
        </w:rPr>
      </w:pPr>
      <w:r w:rsidRPr="00F21A76">
        <w:rPr>
          <w:noProof w:val="0"/>
        </w:rPr>
        <w:t>// TRI IDL TriParameterPassingModeType</w:t>
      </w:r>
    </w:p>
    <w:p w14:paraId="14D7560F"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240D3739"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TriParameterPassingMode {</w:t>
      </w:r>
    </w:p>
    <w:p w14:paraId="2A0C3AE8"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final static int TRI_IN = 0;</w:t>
      </w:r>
    </w:p>
    <w:p w14:paraId="323CAEC6"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final static int TRI_INOUT = 1;</w:t>
      </w:r>
    </w:p>
    <w:p w14:paraId="5D09A943"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final static int TRI_OUT = 2;</w:t>
      </w:r>
    </w:p>
    <w:p w14:paraId="56AF462E" w14:textId="77777777" w:rsidR="0020187D" w:rsidRPr="00F21A76" w:rsidRDefault="0020187D" w:rsidP="0020187D">
      <w:pPr>
        <w:pStyle w:val="PL"/>
        <w:rPr>
          <w:noProof w:val="0"/>
        </w:rPr>
      </w:pPr>
      <w:r w:rsidRPr="00F21A76">
        <w:rPr>
          <w:noProof w:val="0"/>
        </w:rPr>
        <w:t>}</w:t>
      </w:r>
    </w:p>
    <w:p w14:paraId="1D24408F" w14:textId="77777777" w:rsidR="0020187D" w:rsidRPr="00F21A76" w:rsidRDefault="0020187D" w:rsidP="0020187D">
      <w:pPr>
        <w:pStyle w:val="PL"/>
        <w:rPr>
          <w:noProof w:val="0"/>
        </w:rPr>
      </w:pPr>
    </w:p>
    <w:p w14:paraId="3C788CAF" w14:textId="77777777" w:rsidR="001716EE" w:rsidRPr="00F21A76" w:rsidRDefault="001716EE" w:rsidP="001716EE">
      <w:pPr>
        <w:rPr>
          <w:b/>
        </w:rPr>
      </w:pPr>
      <w:r w:rsidRPr="00F21A76">
        <w:rPr>
          <w:b/>
        </w:rPr>
        <w:t>Methods:</w:t>
      </w:r>
    </w:p>
    <w:p w14:paraId="6DC31163" w14:textId="77777777" w:rsidR="0020187D" w:rsidRPr="00F21A76" w:rsidRDefault="0020187D" w:rsidP="0020187D">
      <w:pPr>
        <w:pStyle w:val="B1"/>
      </w:pPr>
      <w:r w:rsidRPr="00F21A76">
        <w:rPr>
          <w:rFonts w:ascii="Courier New" w:hAnsi="Courier New" w:cs="Courier New"/>
          <w:sz w:val="16"/>
          <w:szCs w:val="16"/>
        </w:rPr>
        <w:t>TRI_IN</w:t>
      </w:r>
      <w:r w:rsidRPr="00F21A76">
        <w:rPr>
          <w:rFonts w:ascii="Courier New" w:hAnsi="Courier New" w:cs="Courier New"/>
          <w:sz w:val="16"/>
          <w:szCs w:val="16"/>
        </w:rPr>
        <w:br/>
      </w:r>
      <w:proofErr w:type="gramStart"/>
      <w:r w:rsidRPr="00F21A76">
        <w:t>Will</w:t>
      </w:r>
      <w:proofErr w:type="gramEnd"/>
      <w:r w:rsidRPr="00F21A76">
        <w:t xml:space="preserve"> be used to indicate that a </w:t>
      </w:r>
      <w:r w:rsidRPr="00F21A76">
        <w:rPr>
          <w:rFonts w:ascii="Courier New" w:hAnsi="Courier New"/>
          <w:sz w:val="16"/>
          <w:szCs w:val="16"/>
        </w:rPr>
        <w:t>TriParameter</w:t>
      </w:r>
      <w:r w:rsidRPr="00F21A76">
        <w:t xml:space="preserve"> is an </w:t>
      </w:r>
      <w:r w:rsidRPr="00F21A76">
        <w:rPr>
          <w:rFonts w:ascii="Courier New" w:hAnsi="Courier New"/>
          <w:sz w:val="16"/>
          <w:szCs w:val="16"/>
        </w:rPr>
        <w:t>in</w:t>
      </w:r>
      <w:r w:rsidRPr="00F21A76">
        <w:t xml:space="preserve"> parameter.</w:t>
      </w:r>
    </w:p>
    <w:p w14:paraId="6F7EE87D" w14:textId="77777777" w:rsidR="0020187D" w:rsidRPr="00F21A76" w:rsidRDefault="0020187D" w:rsidP="0020187D">
      <w:pPr>
        <w:pStyle w:val="B1"/>
        <w:rPr>
          <w:rFonts w:ascii="Courier New" w:hAnsi="Courier New"/>
        </w:rPr>
      </w:pPr>
      <w:r w:rsidRPr="00F21A76">
        <w:rPr>
          <w:rFonts w:ascii="Courier New" w:hAnsi="Courier New" w:cs="Courier New"/>
          <w:sz w:val="16"/>
          <w:szCs w:val="16"/>
        </w:rPr>
        <w:t>TRI_INOUT</w:t>
      </w:r>
      <w:r w:rsidRPr="00F21A76">
        <w:rPr>
          <w:rFonts w:ascii="Courier New" w:hAnsi="Courier New" w:cs="Courier New"/>
          <w:sz w:val="16"/>
          <w:szCs w:val="16"/>
        </w:rPr>
        <w:br/>
      </w:r>
      <w:proofErr w:type="gramStart"/>
      <w:r w:rsidRPr="00F21A76">
        <w:t>Will</w:t>
      </w:r>
      <w:proofErr w:type="gramEnd"/>
      <w:r w:rsidRPr="00F21A76">
        <w:t xml:space="preserve"> be used to indicate that a </w:t>
      </w:r>
      <w:r w:rsidRPr="00F21A76">
        <w:rPr>
          <w:rFonts w:ascii="Courier New" w:hAnsi="Courier New"/>
          <w:sz w:val="16"/>
          <w:szCs w:val="16"/>
        </w:rPr>
        <w:t>TriParameter</w:t>
      </w:r>
      <w:r w:rsidRPr="00F21A76">
        <w:t xml:space="preserve"> is an </w:t>
      </w:r>
      <w:r w:rsidRPr="00F21A76">
        <w:rPr>
          <w:rFonts w:ascii="Courier New" w:hAnsi="Courier New"/>
          <w:sz w:val="16"/>
          <w:szCs w:val="16"/>
        </w:rPr>
        <w:t>inout</w:t>
      </w:r>
      <w:r w:rsidRPr="00F21A76">
        <w:t xml:space="preserve"> parameter.</w:t>
      </w:r>
    </w:p>
    <w:p w14:paraId="72AA0868" w14:textId="77777777" w:rsidR="0020187D" w:rsidRPr="00F21A76" w:rsidRDefault="0020187D" w:rsidP="0020187D">
      <w:pPr>
        <w:pStyle w:val="B1"/>
        <w:rPr>
          <w:rFonts w:ascii="Courier New" w:hAnsi="Courier New"/>
        </w:rPr>
      </w:pPr>
      <w:r w:rsidRPr="00F21A76">
        <w:rPr>
          <w:rFonts w:ascii="Courier New" w:hAnsi="Courier New" w:cs="Courier New"/>
          <w:sz w:val="16"/>
          <w:szCs w:val="16"/>
        </w:rPr>
        <w:t>TRI_OUT</w:t>
      </w:r>
      <w:r w:rsidRPr="00F21A76">
        <w:rPr>
          <w:rFonts w:ascii="Courier New" w:hAnsi="Courier New" w:cs="Courier New"/>
          <w:sz w:val="16"/>
          <w:szCs w:val="16"/>
        </w:rPr>
        <w:br/>
      </w:r>
      <w:proofErr w:type="gramStart"/>
      <w:r w:rsidRPr="00F21A76">
        <w:t>Will</w:t>
      </w:r>
      <w:proofErr w:type="gramEnd"/>
      <w:r w:rsidRPr="00F21A76">
        <w:t xml:space="preserve"> be used to indicate that a </w:t>
      </w:r>
      <w:r w:rsidRPr="00F21A76">
        <w:rPr>
          <w:rFonts w:ascii="Courier New" w:hAnsi="Courier New"/>
          <w:sz w:val="16"/>
          <w:szCs w:val="16"/>
        </w:rPr>
        <w:t>TriParameter</w:t>
      </w:r>
      <w:r w:rsidRPr="00F21A76">
        <w:t xml:space="preserve"> is an </w:t>
      </w:r>
      <w:r w:rsidRPr="00F21A76">
        <w:rPr>
          <w:rFonts w:ascii="Courier New" w:hAnsi="Courier New"/>
          <w:sz w:val="16"/>
          <w:szCs w:val="16"/>
        </w:rPr>
        <w:t>out</w:t>
      </w:r>
      <w:r w:rsidRPr="00F21A76">
        <w:t xml:space="preserve"> parameter.</w:t>
      </w:r>
    </w:p>
    <w:p w14:paraId="00116782" w14:textId="77777777" w:rsidR="0020187D" w:rsidRPr="00F21A76" w:rsidRDefault="0020187D" w:rsidP="00DD778F">
      <w:pPr>
        <w:pStyle w:val="Heading4"/>
      </w:pPr>
      <w:bookmarkStart w:id="1348" w:name="_Toc87872133"/>
      <w:r w:rsidRPr="00F21A76">
        <w:t>6.3.2.11</w:t>
      </w:r>
      <w:r w:rsidRPr="00F21A76">
        <w:tab/>
        <w:t>TriParameterListType</w:t>
      </w:r>
      <w:bookmarkEnd w:id="1348"/>
    </w:p>
    <w:p w14:paraId="36BCA518" w14:textId="77777777" w:rsidR="0020187D" w:rsidRPr="00F21A76" w:rsidRDefault="0020187D" w:rsidP="0020187D">
      <w:pPr>
        <w:keepNext/>
        <w:keepLines/>
      </w:pPr>
      <w:r w:rsidRPr="00F21A76">
        <w:rPr>
          <w:rFonts w:ascii="Courier New" w:hAnsi="Courier New"/>
          <w:b/>
        </w:rPr>
        <w:t>TriParameterListType</w:t>
      </w:r>
      <w:r w:rsidRPr="00F21A76">
        <w:t xml:space="preserve"> is mapped to the following interface:</w:t>
      </w:r>
    </w:p>
    <w:p w14:paraId="7E164C67" w14:textId="77777777" w:rsidR="0020187D" w:rsidRPr="00F21A76" w:rsidRDefault="0020187D" w:rsidP="0020187D">
      <w:pPr>
        <w:pStyle w:val="PL"/>
        <w:keepNext/>
        <w:keepLines/>
        <w:rPr>
          <w:noProof w:val="0"/>
        </w:rPr>
      </w:pPr>
      <w:r w:rsidRPr="00F21A76">
        <w:rPr>
          <w:noProof w:val="0"/>
        </w:rPr>
        <w:t>// TRI IDL TriParameterListType</w:t>
      </w:r>
    </w:p>
    <w:p w14:paraId="387E0C38"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56A7A379"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TriParameterList {</w:t>
      </w:r>
    </w:p>
    <w:p w14:paraId="78373EB5"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int size();</w:t>
      </w:r>
    </w:p>
    <w:p w14:paraId="7A6D9937"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boolean isEmpty();</w:t>
      </w:r>
    </w:p>
    <w:p w14:paraId="599BCFBC"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java.util.Enumeration getParameters();</w:t>
      </w:r>
    </w:p>
    <w:p w14:paraId="497D49C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TriParameter get(int index);</w:t>
      </w:r>
    </w:p>
    <w:p w14:paraId="6683E8A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clear();</w:t>
      </w:r>
    </w:p>
    <w:p w14:paraId="6D821414"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add(TriParameter parameter);</w:t>
      </w:r>
    </w:p>
    <w:p w14:paraId="32493E4D" w14:textId="77777777" w:rsidR="0020187D" w:rsidRPr="00F21A76" w:rsidRDefault="0020187D" w:rsidP="0020187D">
      <w:pPr>
        <w:pStyle w:val="PL"/>
        <w:rPr>
          <w:noProof w:val="0"/>
        </w:rPr>
      </w:pPr>
      <w:r w:rsidRPr="00F21A76">
        <w:rPr>
          <w:noProof w:val="0"/>
        </w:rPr>
        <w:t>}</w:t>
      </w:r>
    </w:p>
    <w:p w14:paraId="3EE7CD57" w14:textId="77777777" w:rsidR="0020187D" w:rsidRPr="00F21A76" w:rsidRDefault="0020187D" w:rsidP="0020187D">
      <w:pPr>
        <w:pStyle w:val="PL"/>
        <w:rPr>
          <w:noProof w:val="0"/>
        </w:rPr>
      </w:pPr>
    </w:p>
    <w:p w14:paraId="77B9E8AB" w14:textId="77777777" w:rsidR="001716EE" w:rsidRPr="00F21A76" w:rsidRDefault="001716EE" w:rsidP="001716EE">
      <w:pPr>
        <w:rPr>
          <w:b/>
        </w:rPr>
      </w:pPr>
      <w:r w:rsidRPr="00F21A76">
        <w:rPr>
          <w:b/>
        </w:rPr>
        <w:t>Methods:</w:t>
      </w:r>
    </w:p>
    <w:p w14:paraId="433482BC" w14:textId="77777777" w:rsidR="0020187D" w:rsidRPr="00F21A76" w:rsidRDefault="0020187D" w:rsidP="0020187D">
      <w:pPr>
        <w:pStyle w:val="B1"/>
      </w:pPr>
      <w:proofErr w:type="gramStart"/>
      <w:r w:rsidRPr="00F21A76">
        <w:rPr>
          <w:rFonts w:ascii="Courier New" w:hAnsi="Courier New" w:cs="Courier New"/>
          <w:sz w:val="16"/>
          <w:szCs w:val="16"/>
        </w:rPr>
        <w:t>size</w:t>
      </w:r>
      <w:proofErr w:type="gramEnd"/>
      <w:r w:rsidRPr="00F21A76">
        <w:rPr>
          <w:rFonts w:ascii="Courier New" w:hAnsi="Courier New" w:cs="Courier New"/>
          <w:sz w:val="16"/>
          <w:szCs w:val="16"/>
        </w:rPr>
        <w:br/>
      </w:r>
      <w:r w:rsidRPr="00F21A76">
        <w:t xml:space="preserve">Returns the number of parameters in this list. </w:t>
      </w:r>
    </w:p>
    <w:p w14:paraId="50883F9C" w14:textId="77777777" w:rsidR="0020187D" w:rsidRPr="00F21A76" w:rsidRDefault="0020187D" w:rsidP="0020187D">
      <w:pPr>
        <w:pStyle w:val="B1"/>
      </w:pPr>
      <w:proofErr w:type="gramStart"/>
      <w:r w:rsidRPr="00F21A76">
        <w:rPr>
          <w:rFonts w:ascii="Courier New" w:hAnsi="Courier New" w:cs="Courier New"/>
          <w:sz w:val="16"/>
          <w:szCs w:val="16"/>
        </w:rPr>
        <w:t>isEmpty</w:t>
      </w:r>
      <w:proofErr w:type="gramEnd"/>
      <w:r w:rsidRPr="00F21A76">
        <w:rPr>
          <w:rFonts w:ascii="Courier New" w:hAnsi="Courier New" w:cs="Courier New"/>
          <w:sz w:val="16"/>
          <w:szCs w:val="16"/>
        </w:rPr>
        <w:br/>
      </w:r>
      <w:r w:rsidRPr="00F21A76">
        <w:t xml:space="preserve">Returns </w:t>
      </w:r>
      <w:r w:rsidRPr="00F21A76">
        <w:rPr>
          <w:rFonts w:ascii="Courier New" w:hAnsi="Courier New"/>
          <w:sz w:val="16"/>
          <w:szCs w:val="16"/>
        </w:rPr>
        <w:t xml:space="preserve">true </w:t>
      </w:r>
      <w:r w:rsidRPr="00F21A76">
        <w:t xml:space="preserve">if this list contains no parameters. </w:t>
      </w:r>
    </w:p>
    <w:p w14:paraId="15FD314B" w14:textId="77777777" w:rsidR="0020187D" w:rsidRPr="00F21A76" w:rsidRDefault="0020187D" w:rsidP="0020187D">
      <w:pPr>
        <w:pStyle w:val="B1"/>
      </w:pPr>
      <w:proofErr w:type="gramStart"/>
      <w:r w:rsidRPr="00F21A76">
        <w:rPr>
          <w:rFonts w:ascii="Courier New" w:hAnsi="Courier New" w:cs="Courier New"/>
          <w:sz w:val="16"/>
          <w:szCs w:val="16"/>
        </w:rPr>
        <w:t>getParameters</w:t>
      </w:r>
      <w:proofErr w:type="gramEnd"/>
      <w:r w:rsidRPr="00F21A76">
        <w:rPr>
          <w:rFonts w:ascii="Courier New" w:hAnsi="Courier New" w:cs="Courier New"/>
          <w:sz w:val="16"/>
          <w:szCs w:val="16"/>
        </w:rPr>
        <w:br/>
      </w:r>
      <w:r w:rsidRPr="00F21A76">
        <w:t xml:space="preserve">Returns an </w:t>
      </w:r>
      <w:r w:rsidRPr="00F21A76">
        <w:rPr>
          <w:rFonts w:ascii="Courier New" w:hAnsi="Courier New"/>
          <w:sz w:val="16"/>
          <w:szCs w:val="16"/>
        </w:rPr>
        <w:t xml:space="preserve">Enumeration </w:t>
      </w:r>
      <w:r w:rsidRPr="00F21A76">
        <w:t xml:space="preserve">over the parameters in the list. The enumeration provides the parameters in the same order as they appear in the list. </w:t>
      </w:r>
    </w:p>
    <w:p w14:paraId="2D58DA1F" w14:textId="77777777" w:rsidR="0020187D" w:rsidRPr="00F21A76" w:rsidRDefault="0020187D" w:rsidP="0020187D">
      <w:pPr>
        <w:pStyle w:val="B1"/>
      </w:pPr>
      <w:proofErr w:type="gramStart"/>
      <w:r w:rsidRPr="00F21A76">
        <w:rPr>
          <w:rFonts w:ascii="Courier New" w:hAnsi="Courier New" w:cs="Courier New"/>
          <w:sz w:val="16"/>
          <w:szCs w:val="16"/>
        </w:rPr>
        <w:t>get</w:t>
      </w:r>
      <w:proofErr w:type="gramEnd"/>
      <w:r w:rsidRPr="00F21A76">
        <w:rPr>
          <w:rFonts w:ascii="Courier New" w:hAnsi="Courier New" w:cs="Courier New"/>
          <w:sz w:val="16"/>
          <w:szCs w:val="16"/>
        </w:rPr>
        <w:br/>
      </w:r>
      <w:r w:rsidRPr="00F21A76">
        <w:t xml:space="preserve">Returns the </w:t>
      </w:r>
      <w:r w:rsidRPr="00F21A76">
        <w:rPr>
          <w:rFonts w:ascii="Courier New" w:hAnsi="Courier New"/>
          <w:sz w:val="16"/>
          <w:szCs w:val="16"/>
        </w:rPr>
        <w:t>TriParameter</w:t>
      </w:r>
      <w:r w:rsidRPr="00F21A76">
        <w:rPr>
          <w:sz w:val="16"/>
          <w:szCs w:val="16"/>
        </w:rPr>
        <w:t xml:space="preserve"> </w:t>
      </w:r>
      <w:r w:rsidRPr="00F21A76">
        <w:t>at the specified position.</w:t>
      </w:r>
    </w:p>
    <w:p w14:paraId="44B4A2DD" w14:textId="77777777" w:rsidR="0020187D" w:rsidRPr="00F21A76" w:rsidRDefault="0020187D" w:rsidP="0020187D">
      <w:pPr>
        <w:pStyle w:val="B1"/>
      </w:pPr>
      <w:proofErr w:type="gramStart"/>
      <w:r w:rsidRPr="00F21A76">
        <w:rPr>
          <w:rFonts w:ascii="Courier New" w:hAnsi="Courier New" w:cs="Courier New"/>
          <w:sz w:val="16"/>
          <w:szCs w:val="16"/>
        </w:rPr>
        <w:t>clear</w:t>
      </w:r>
      <w:proofErr w:type="gramEnd"/>
      <w:r w:rsidRPr="00F21A76">
        <w:rPr>
          <w:rFonts w:ascii="Courier New" w:hAnsi="Courier New" w:cs="Courier New"/>
          <w:sz w:val="16"/>
          <w:szCs w:val="16"/>
        </w:rPr>
        <w:br/>
      </w:r>
      <w:r w:rsidRPr="00F21A76">
        <w:t xml:space="preserve">Removes all parameters from this </w:t>
      </w:r>
      <w:r w:rsidRPr="00F21A76">
        <w:rPr>
          <w:rFonts w:ascii="Courier New" w:hAnsi="Courier New"/>
          <w:sz w:val="16"/>
          <w:szCs w:val="16"/>
        </w:rPr>
        <w:t>TriParameterList</w:t>
      </w:r>
      <w:r w:rsidRPr="00F21A76">
        <w:t>.</w:t>
      </w:r>
    </w:p>
    <w:p w14:paraId="60D8DCB0" w14:textId="77777777" w:rsidR="0020187D" w:rsidRPr="00F21A76" w:rsidRDefault="0020187D" w:rsidP="0020187D">
      <w:pPr>
        <w:pStyle w:val="B1"/>
      </w:pPr>
      <w:proofErr w:type="gramStart"/>
      <w:r w:rsidRPr="00F21A76">
        <w:rPr>
          <w:rFonts w:ascii="Courier New" w:hAnsi="Courier New" w:cs="Courier New"/>
          <w:sz w:val="16"/>
          <w:szCs w:val="16"/>
        </w:rPr>
        <w:t>add</w:t>
      </w:r>
      <w:proofErr w:type="gramEnd"/>
      <w:r w:rsidRPr="00F21A76">
        <w:rPr>
          <w:rFonts w:ascii="Courier New" w:hAnsi="Courier New" w:cs="Courier New"/>
          <w:sz w:val="16"/>
          <w:szCs w:val="16"/>
        </w:rPr>
        <w:br/>
      </w:r>
      <w:r w:rsidRPr="00F21A76">
        <w:t xml:space="preserve">Adds </w:t>
      </w:r>
      <w:r w:rsidRPr="00F21A76">
        <w:rPr>
          <w:rFonts w:ascii="Courier New" w:hAnsi="Courier New"/>
          <w:sz w:val="16"/>
          <w:szCs w:val="16"/>
        </w:rPr>
        <w:t>parameter</w:t>
      </w:r>
      <w:r w:rsidRPr="00F21A76">
        <w:t xml:space="preserve"> to the end of this </w:t>
      </w:r>
      <w:r w:rsidRPr="00F21A76">
        <w:rPr>
          <w:rFonts w:ascii="Courier New" w:hAnsi="Courier New"/>
          <w:sz w:val="16"/>
          <w:szCs w:val="16"/>
        </w:rPr>
        <w:t>TriParameterList</w:t>
      </w:r>
      <w:r w:rsidRPr="00F21A76">
        <w:t>.</w:t>
      </w:r>
    </w:p>
    <w:p w14:paraId="7A97350F" w14:textId="77777777" w:rsidR="0020187D" w:rsidRPr="00F21A76" w:rsidRDefault="0020187D" w:rsidP="00DD778F">
      <w:pPr>
        <w:pStyle w:val="Heading4"/>
      </w:pPr>
      <w:bookmarkStart w:id="1349" w:name="_Toc87872134"/>
      <w:r w:rsidRPr="00F21A76">
        <w:lastRenderedPageBreak/>
        <w:t>6.3.2.12</w:t>
      </w:r>
      <w:r w:rsidRPr="00F21A76">
        <w:tab/>
        <w:t>TriExceptionType</w:t>
      </w:r>
      <w:bookmarkEnd w:id="1349"/>
    </w:p>
    <w:p w14:paraId="15DB7A96" w14:textId="77777777" w:rsidR="0020187D" w:rsidRPr="00F21A76" w:rsidRDefault="0020187D" w:rsidP="0020187D">
      <w:r w:rsidRPr="00F21A76">
        <w:rPr>
          <w:rFonts w:ascii="Courier New" w:hAnsi="Courier New"/>
          <w:b/>
        </w:rPr>
        <w:t>TriExceptionType</w:t>
      </w:r>
      <w:r w:rsidRPr="00F21A76">
        <w:t xml:space="preserve"> is mapped to the following interface:</w:t>
      </w:r>
    </w:p>
    <w:p w14:paraId="1FFA82F8" w14:textId="77777777" w:rsidR="0020187D" w:rsidRPr="00F21A76" w:rsidRDefault="0020187D" w:rsidP="0020187D">
      <w:pPr>
        <w:pStyle w:val="PL"/>
        <w:rPr>
          <w:noProof w:val="0"/>
        </w:rPr>
      </w:pPr>
      <w:r w:rsidRPr="00F21A76">
        <w:rPr>
          <w:noProof w:val="0"/>
        </w:rPr>
        <w:t>// TRI IDL TriExceptionType</w:t>
      </w:r>
    </w:p>
    <w:p w14:paraId="687F1997"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6F05AA37"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TriException {</w:t>
      </w:r>
    </w:p>
    <w:p w14:paraId="4760038E"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byte[] getEncodedException();</w:t>
      </w:r>
    </w:p>
    <w:p w14:paraId="497536E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setEncodedException(byte[] message);</w:t>
      </w:r>
    </w:p>
    <w:p w14:paraId="30C901DB" w14:textId="77777777" w:rsidR="001C7CC2" w:rsidRPr="00F21A76" w:rsidRDefault="001C7CC2" w:rsidP="001C7CC2">
      <w:pPr>
        <w:pStyle w:val="PL"/>
        <w:rPr>
          <w:noProof w:val="0"/>
        </w:rPr>
      </w:pPr>
      <w:r w:rsidRPr="00F21A76">
        <w:rPr>
          <w:noProof w:val="0"/>
        </w:rPr>
        <w:t xml:space="preserve">    </w:t>
      </w:r>
      <w:proofErr w:type="gramStart"/>
      <w:r w:rsidRPr="00F21A76">
        <w:rPr>
          <w:noProof w:val="0"/>
        </w:rPr>
        <w:t>public</w:t>
      </w:r>
      <w:proofErr w:type="gramEnd"/>
      <w:r w:rsidRPr="00F21A76">
        <w:rPr>
          <w:noProof w:val="0"/>
        </w:rPr>
        <w:t xml:space="preserve"> int getNumberOfBits();</w:t>
      </w:r>
    </w:p>
    <w:p w14:paraId="2A590DA5" w14:textId="77777777" w:rsidR="001C7CC2" w:rsidRPr="00F21A76" w:rsidRDefault="001C7CC2" w:rsidP="001C7CC2">
      <w:pPr>
        <w:pStyle w:val="PL"/>
        <w:rPr>
          <w:noProof w:val="0"/>
        </w:rPr>
      </w:pPr>
      <w:r w:rsidRPr="00F21A76">
        <w:rPr>
          <w:noProof w:val="0"/>
        </w:rPr>
        <w:t xml:space="preserve">    </w:t>
      </w:r>
      <w:proofErr w:type="gramStart"/>
      <w:r w:rsidRPr="00F21A76">
        <w:rPr>
          <w:noProof w:val="0"/>
        </w:rPr>
        <w:t>public</w:t>
      </w:r>
      <w:proofErr w:type="gramEnd"/>
      <w:r w:rsidRPr="00F21A76">
        <w:rPr>
          <w:noProof w:val="0"/>
        </w:rPr>
        <w:t xml:space="preserve"> void setNumberOfBits(int amount);</w:t>
      </w:r>
    </w:p>
    <w:p w14:paraId="356D39A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equals(TriException exc);</w:t>
      </w:r>
    </w:p>
    <w:p w14:paraId="3A4A674F" w14:textId="77777777" w:rsidR="0020187D" w:rsidRPr="00F21A76" w:rsidRDefault="0020187D" w:rsidP="0020187D">
      <w:pPr>
        <w:pStyle w:val="PL"/>
        <w:rPr>
          <w:noProof w:val="0"/>
        </w:rPr>
      </w:pPr>
      <w:r w:rsidRPr="00F21A76">
        <w:rPr>
          <w:noProof w:val="0"/>
        </w:rPr>
        <w:t>}</w:t>
      </w:r>
    </w:p>
    <w:p w14:paraId="536A03C9" w14:textId="77777777" w:rsidR="0020187D" w:rsidRPr="00F21A76" w:rsidRDefault="0020187D" w:rsidP="0020187D">
      <w:pPr>
        <w:pStyle w:val="PL"/>
        <w:rPr>
          <w:noProof w:val="0"/>
        </w:rPr>
      </w:pPr>
    </w:p>
    <w:p w14:paraId="321FD2D2" w14:textId="77777777" w:rsidR="001716EE" w:rsidRPr="00F21A76" w:rsidRDefault="001716EE" w:rsidP="001716EE">
      <w:pPr>
        <w:rPr>
          <w:b/>
        </w:rPr>
      </w:pPr>
      <w:r w:rsidRPr="00F21A76">
        <w:rPr>
          <w:b/>
        </w:rPr>
        <w:t>Methods:</w:t>
      </w:r>
    </w:p>
    <w:p w14:paraId="5B3DEEE2" w14:textId="77777777" w:rsidR="0020187D" w:rsidRPr="00F21A76" w:rsidRDefault="0020187D" w:rsidP="0020187D">
      <w:pPr>
        <w:pStyle w:val="B1"/>
      </w:pPr>
      <w:proofErr w:type="gramStart"/>
      <w:r w:rsidRPr="00F21A76">
        <w:rPr>
          <w:rFonts w:ascii="Courier New" w:hAnsi="Courier New" w:cs="Courier New"/>
          <w:sz w:val="16"/>
          <w:szCs w:val="16"/>
        </w:rPr>
        <w:t>getEncodedException</w:t>
      </w:r>
      <w:proofErr w:type="gramEnd"/>
      <w:r w:rsidRPr="00F21A76">
        <w:rPr>
          <w:rFonts w:ascii="Courier New" w:hAnsi="Courier New" w:cs="Courier New"/>
          <w:sz w:val="16"/>
          <w:szCs w:val="16"/>
        </w:rPr>
        <w:br/>
      </w:r>
      <w:r w:rsidRPr="00F21A76">
        <w:t>Returns the exception encoded according to the coding rules defined in the TTCN</w:t>
      </w:r>
      <w:r w:rsidRPr="00F21A76">
        <w:noBreakHyphen/>
        <w:t>3 specification.</w:t>
      </w:r>
    </w:p>
    <w:p w14:paraId="72024504" w14:textId="77777777" w:rsidR="0020187D" w:rsidRPr="00F21A76" w:rsidRDefault="0020187D" w:rsidP="0020187D">
      <w:pPr>
        <w:pStyle w:val="B1"/>
      </w:pPr>
      <w:proofErr w:type="gramStart"/>
      <w:r w:rsidRPr="00F21A76">
        <w:rPr>
          <w:rFonts w:ascii="Courier New" w:hAnsi="Courier New" w:cs="Courier New"/>
          <w:sz w:val="16"/>
          <w:szCs w:val="16"/>
        </w:rPr>
        <w:t>setEncodedException</w:t>
      </w:r>
      <w:proofErr w:type="gramEnd"/>
      <w:r w:rsidRPr="00F21A76">
        <w:rPr>
          <w:rFonts w:ascii="Courier New" w:hAnsi="Courier New" w:cs="Courier New"/>
          <w:sz w:val="16"/>
          <w:szCs w:val="16"/>
        </w:rPr>
        <w:br/>
      </w:r>
      <w:r w:rsidRPr="00F21A76">
        <w:t xml:space="preserve">Sets the encoded exception representation of this </w:t>
      </w:r>
      <w:r w:rsidRPr="00F21A76">
        <w:rPr>
          <w:rFonts w:ascii="Courier New" w:hAnsi="Courier New"/>
          <w:sz w:val="16"/>
          <w:szCs w:val="16"/>
        </w:rPr>
        <w:t>TriException</w:t>
      </w:r>
      <w:r w:rsidRPr="00F21A76">
        <w:t xml:space="preserve"> to </w:t>
      </w:r>
      <w:r w:rsidRPr="00F21A76">
        <w:rPr>
          <w:rFonts w:ascii="Courier New" w:hAnsi="Courier New"/>
          <w:sz w:val="16"/>
          <w:szCs w:val="16"/>
        </w:rPr>
        <w:t>exc</w:t>
      </w:r>
      <w:r w:rsidRPr="00F21A76">
        <w:t>.</w:t>
      </w:r>
    </w:p>
    <w:p w14:paraId="5C1EA064" w14:textId="77777777" w:rsidR="001C7CC2" w:rsidRPr="00F21A76" w:rsidRDefault="001C7CC2" w:rsidP="001C7CC2">
      <w:pPr>
        <w:pStyle w:val="B1"/>
      </w:pPr>
      <w:proofErr w:type="gramStart"/>
      <w:r w:rsidRPr="00F21A76">
        <w:rPr>
          <w:rFonts w:ascii="Courier New" w:hAnsi="Courier New" w:cs="Courier New"/>
          <w:sz w:val="16"/>
          <w:szCs w:val="16"/>
        </w:rPr>
        <w:t>getNumberOfBits</w:t>
      </w:r>
      <w:proofErr w:type="gramEnd"/>
      <w:r w:rsidRPr="00F21A76">
        <w:rPr>
          <w:rFonts w:ascii="Courier New" w:hAnsi="Courier New" w:cs="Courier New"/>
          <w:sz w:val="16"/>
          <w:szCs w:val="16"/>
        </w:rPr>
        <w:br/>
      </w:r>
      <w:r w:rsidRPr="00F21A76">
        <w:t>Returns the amount of bits of the exception.</w:t>
      </w:r>
    </w:p>
    <w:p w14:paraId="1DFBF293" w14:textId="77777777" w:rsidR="001C7CC2" w:rsidRPr="00F21A76" w:rsidRDefault="001C7CC2" w:rsidP="001C7CC2">
      <w:pPr>
        <w:pStyle w:val="B1"/>
      </w:pPr>
      <w:proofErr w:type="gramStart"/>
      <w:r w:rsidRPr="00F21A76">
        <w:rPr>
          <w:rFonts w:ascii="Courier New" w:hAnsi="Courier New" w:cs="Courier New"/>
          <w:sz w:val="16"/>
          <w:szCs w:val="16"/>
        </w:rPr>
        <w:t>setNumberOfBits</w:t>
      </w:r>
      <w:proofErr w:type="gramEnd"/>
      <w:r w:rsidRPr="00F21A76">
        <w:rPr>
          <w:rFonts w:ascii="Courier New" w:hAnsi="Courier New" w:cs="Courier New"/>
          <w:sz w:val="16"/>
          <w:szCs w:val="16"/>
        </w:rPr>
        <w:br/>
      </w:r>
      <w:r w:rsidRPr="00F21A76">
        <w:t>Sets the amount of bits in the exception.</w:t>
      </w:r>
    </w:p>
    <w:p w14:paraId="6595A780"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sz w:val="16"/>
          <w:szCs w:val="16"/>
        </w:rPr>
        <w:t>exc</w:t>
      </w:r>
      <w:r w:rsidRPr="00F21A76">
        <w:t xml:space="preserve"> with this </w:t>
      </w:r>
      <w:r w:rsidRPr="00F21A76">
        <w:rPr>
          <w:rFonts w:ascii="Courier New" w:hAnsi="Courier New"/>
          <w:sz w:val="16"/>
          <w:szCs w:val="16"/>
        </w:rPr>
        <w:t>TriException</w:t>
      </w:r>
      <w:r w:rsidRPr="00F21A76">
        <w:t xml:space="preserve"> for equality. Returns </w:t>
      </w:r>
      <w:r w:rsidRPr="00F21A76">
        <w:rPr>
          <w:rFonts w:ascii="Courier New" w:hAnsi="Courier New"/>
          <w:sz w:val="16"/>
          <w:szCs w:val="16"/>
        </w:rPr>
        <w:t>true</w:t>
      </w:r>
      <w:r w:rsidRPr="00F21A76">
        <w:t xml:space="preserve"> if and only if both exceptions have the same encoded representation, </w:t>
      </w:r>
      <w:r w:rsidRPr="00F21A76">
        <w:rPr>
          <w:rFonts w:ascii="Courier New" w:hAnsi="Courier New"/>
          <w:sz w:val="16"/>
          <w:szCs w:val="16"/>
        </w:rPr>
        <w:t>false</w:t>
      </w:r>
      <w:r w:rsidRPr="00F21A76">
        <w:t xml:space="preserve"> otherwise.</w:t>
      </w:r>
    </w:p>
    <w:p w14:paraId="3947B8E2" w14:textId="77777777" w:rsidR="0020187D" w:rsidRPr="00F21A76" w:rsidRDefault="0020187D" w:rsidP="00DD778F">
      <w:pPr>
        <w:pStyle w:val="Heading4"/>
      </w:pPr>
      <w:bookmarkStart w:id="1350" w:name="_Toc87872135"/>
      <w:r w:rsidRPr="00F21A76">
        <w:t>6.3.2.13</w:t>
      </w:r>
      <w:r w:rsidRPr="00F21A76">
        <w:tab/>
        <w:t>TriTimerIdType</w:t>
      </w:r>
      <w:bookmarkEnd w:id="1350"/>
    </w:p>
    <w:p w14:paraId="0F8C98B6" w14:textId="77777777" w:rsidR="0020187D" w:rsidRPr="00F21A76" w:rsidRDefault="0020187D" w:rsidP="0020187D">
      <w:pPr>
        <w:keepNext/>
        <w:keepLines/>
      </w:pPr>
      <w:r w:rsidRPr="00F21A76">
        <w:rPr>
          <w:rFonts w:ascii="Courier New" w:hAnsi="Courier New"/>
          <w:b/>
        </w:rPr>
        <w:t>TriTimerIdType</w:t>
      </w:r>
      <w:r w:rsidRPr="00F21A76">
        <w:rPr>
          <w:rFonts w:ascii="Courier New" w:hAnsi="Courier New"/>
        </w:rPr>
        <w:t xml:space="preserve"> </w:t>
      </w:r>
      <w:r w:rsidRPr="00F21A76">
        <w:t>is mapped to the following interface:</w:t>
      </w:r>
    </w:p>
    <w:p w14:paraId="1FCB3318" w14:textId="77777777" w:rsidR="0020187D" w:rsidRPr="00F21A76" w:rsidRDefault="0020187D" w:rsidP="0020187D">
      <w:pPr>
        <w:pStyle w:val="PL"/>
        <w:keepNext/>
        <w:keepLines/>
        <w:rPr>
          <w:noProof w:val="0"/>
        </w:rPr>
      </w:pPr>
      <w:r w:rsidRPr="00F21A76">
        <w:rPr>
          <w:noProof w:val="0"/>
        </w:rPr>
        <w:t>// TRI IDL TriTimerIdType</w:t>
      </w:r>
    </w:p>
    <w:p w14:paraId="5173E34E"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65E3FB07"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TriTimerId {</w:t>
      </w:r>
    </w:p>
    <w:p w14:paraId="7622379F"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String getTimerName();</w:t>
      </w:r>
    </w:p>
    <w:p w14:paraId="19BCC72D"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boolean equals(TriTimerId timer);</w:t>
      </w:r>
    </w:p>
    <w:p w14:paraId="7A31B8ED" w14:textId="77777777" w:rsidR="0020187D" w:rsidRPr="00F21A76" w:rsidRDefault="0020187D" w:rsidP="0020187D">
      <w:pPr>
        <w:pStyle w:val="PL"/>
        <w:keepNext/>
        <w:keepLines/>
        <w:rPr>
          <w:noProof w:val="0"/>
        </w:rPr>
      </w:pPr>
      <w:r w:rsidRPr="00F21A76">
        <w:rPr>
          <w:noProof w:val="0"/>
        </w:rPr>
        <w:t>}</w:t>
      </w:r>
    </w:p>
    <w:p w14:paraId="6090430C" w14:textId="77777777" w:rsidR="0083043F" w:rsidRPr="00F21A76" w:rsidRDefault="0083043F" w:rsidP="0020187D">
      <w:pPr>
        <w:pStyle w:val="PL"/>
        <w:keepNext/>
        <w:keepLines/>
        <w:rPr>
          <w:noProof w:val="0"/>
        </w:rPr>
      </w:pPr>
    </w:p>
    <w:p w14:paraId="09E78EF2" w14:textId="77777777" w:rsidR="001716EE" w:rsidRPr="00F21A76" w:rsidRDefault="001716EE" w:rsidP="001716EE">
      <w:pPr>
        <w:rPr>
          <w:b/>
        </w:rPr>
      </w:pPr>
      <w:r w:rsidRPr="00F21A76">
        <w:rPr>
          <w:b/>
        </w:rPr>
        <w:t>Methods:</w:t>
      </w:r>
    </w:p>
    <w:p w14:paraId="6F1938EB" w14:textId="77777777" w:rsidR="0020187D" w:rsidRPr="00F21A76" w:rsidRDefault="0020187D" w:rsidP="0020187D">
      <w:pPr>
        <w:pStyle w:val="B1"/>
      </w:pPr>
      <w:proofErr w:type="gramStart"/>
      <w:r w:rsidRPr="00F21A76">
        <w:rPr>
          <w:rFonts w:ascii="Courier New" w:hAnsi="Courier New" w:cs="Courier New"/>
          <w:sz w:val="16"/>
          <w:szCs w:val="16"/>
        </w:rPr>
        <w:t>getTimerName</w:t>
      </w:r>
      <w:proofErr w:type="gramEnd"/>
      <w:r w:rsidRPr="00F21A76">
        <w:rPr>
          <w:rFonts w:ascii="Courier New" w:hAnsi="Courier New" w:cs="Courier New"/>
          <w:sz w:val="16"/>
          <w:szCs w:val="16"/>
        </w:rPr>
        <w:br/>
      </w:r>
      <w:r w:rsidRPr="00F21A76">
        <w:t>Returns the name of this timer identifier as defined in the TTCN</w:t>
      </w:r>
      <w:r w:rsidRPr="00F21A76">
        <w:noBreakHyphen/>
        <w:t xml:space="preserve">3 specification. In case of implicit timers the result is implementation dependent (see clause </w:t>
      </w:r>
      <w:r w:rsidR="00C01D8D" w:rsidRPr="00F21A76">
        <w:t>4.1.2.4</w:t>
      </w:r>
      <w:r w:rsidRPr="00F21A76">
        <w:t>).</w:t>
      </w:r>
    </w:p>
    <w:p w14:paraId="35A9708E"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sz w:val="16"/>
          <w:szCs w:val="16"/>
        </w:rPr>
        <w:t>timer</w:t>
      </w:r>
      <w:r w:rsidRPr="00F21A76">
        <w:t xml:space="preserve"> with this </w:t>
      </w:r>
      <w:r w:rsidRPr="00F21A76">
        <w:rPr>
          <w:rFonts w:ascii="Courier New" w:hAnsi="Courier New"/>
          <w:sz w:val="16"/>
          <w:szCs w:val="16"/>
        </w:rPr>
        <w:t>TriTimerId</w:t>
      </w:r>
      <w:r w:rsidRPr="00F21A76">
        <w:t xml:space="preserve"> for equality. Returns </w:t>
      </w:r>
      <w:r w:rsidRPr="00F21A76">
        <w:rPr>
          <w:rFonts w:ascii="Courier New" w:hAnsi="Courier New"/>
          <w:sz w:val="16"/>
          <w:szCs w:val="16"/>
        </w:rPr>
        <w:t>true</w:t>
      </w:r>
      <w:r w:rsidRPr="00F21A76">
        <w:t xml:space="preserve"> if and only if both timers identifiers represent the same timer, </w:t>
      </w:r>
      <w:r w:rsidRPr="00F21A76">
        <w:rPr>
          <w:rFonts w:ascii="Courier New" w:hAnsi="Courier New"/>
          <w:sz w:val="16"/>
          <w:szCs w:val="16"/>
        </w:rPr>
        <w:t>false</w:t>
      </w:r>
      <w:r w:rsidRPr="00F21A76">
        <w:t xml:space="preserve"> otherwise.</w:t>
      </w:r>
    </w:p>
    <w:p w14:paraId="404FC1B1" w14:textId="77777777" w:rsidR="0020187D" w:rsidRPr="00F21A76" w:rsidRDefault="0020187D" w:rsidP="00DD778F">
      <w:pPr>
        <w:pStyle w:val="Heading4"/>
      </w:pPr>
      <w:bookmarkStart w:id="1351" w:name="_Toc87872136"/>
      <w:r w:rsidRPr="00F21A76">
        <w:t>6.3.2.14</w:t>
      </w:r>
      <w:r w:rsidRPr="00F21A76">
        <w:tab/>
        <w:t>TriTimerDurationType</w:t>
      </w:r>
      <w:bookmarkEnd w:id="1351"/>
    </w:p>
    <w:p w14:paraId="4EC66F6D" w14:textId="77777777" w:rsidR="0020187D" w:rsidRPr="00F21A76" w:rsidRDefault="0020187D" w:rsidP="0020187D">
      <w:r w:rsidRPr="00F21A76">
        <w:rPr>
          <w:rFonts w:ascii="Courier New" w:hAnsi="Courier New"/>
          <w:b/>
        </w:rPr>
        <w:t>TriTimerDurationType</w:t>
      </w:r>
      <w:r w:rsidRPr="00F21A76">
        <w:t xml:space="preserve"> is mapped to the following interface:</w:t>
      </w:r>
    </w:p>
    <w:p w14:paraId="2DAD976B" w14:textId="77777777" w:rsidR="0020187D" w:rsidRPr="00F21A76" w:rsidRDefault="0020187D" w:rsidP="0020187D">
      <w:pPr>
        <w:pStyle w:val="PL"/>
        <w:rPr>
          <w:noProof w:val="0"/>
        </w:rPr>
      </w:pPr>
      <w:r w:rsidRPr="00F21A76">
        <w:rPr>
          <w:noProof w:val="0"/>
        </w:rPr>
        <w:t>// TRI IDL TriTimerDurationType</w:t>
      </w:r>
    </w:p>
    <w:p w14:paraId="7796B025"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6AF07832"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TriTimerDuration {</w:t>
      </w:r>
    </w:p>
    <w:p w14:paraId="264000A4"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double getDuration();</w:t>
      </w:r>
    </w:p>
    <w:p w14:paraId="00654B67"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setDuration(double duration);</w:t>
      </w:r>
    </w:p>
    <w:p w14:paraId="490A6E42"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equals(TriTimerDuration duration);</w:t>
      </w:r>
    </w:p>
    <w:p w14:paraId="3034AA87" w14:textId="77777777" w:rsidR="0020187D" w:rsidRPr="00F21A76" w:rsidRDefault="0020187D" w:rsidP="0020187D">
      <w:pPr>
        <w:pStyle w:val="PL"/>
        <w:rPr>
          <w:noProof w:val="0"/>
        </w:rPr>
      </w:pPr>
      <w:r w:rsidRPr="00F21A76">
        <w:rPr>
          <w:noProof w:val="0"/>
        </w:rPr>
        <w:t>}</w:t>
      </w:r>
    </w:p>
    <w:p w14:paraId="6F7EC905" w14:textId="77777777" w:rsidR="0020187D" w:rsidRPr="00F21A76" w:rsidRDefault="0020187D" w:rsidP="00600CBF">
      <w:pPr>
        <w:pStyle w:val="PL"/>
        <w:rPr>
          <w:noProof w:val="0"/>
        </w:rPr>
      </w:pPr>
    </w:p>
    <w:p w14:paraId="1363866D" w14:textId="77777777" w:rsidR="001716EE" w:rsidRPr="00F21A76" w:rsidRDefault="001716EE" w:rsidP="00600CBF">
      <w:pPr>
        <w:keepNext/>
        <w:keepLines/>
        <w:rPr>
          <w:b/>
        </w:rPr>
      </w:pPr>
      <w:r w:rsidRPr="00F21A76">
        <w:rPr>
          <w:b/>
        </w:rPr>
        <w:lastRenderedPageBreak/>
        <w:t>Methods:</w:t>
      </w:r>
    </w:p>
    <w:p w14:paraId="10CB98A0" w14:textId="77777777" w:rsidR="0020187D" w:rsidRPr="00F21A76" w:rsidRDefault="0020187D" w:rsidP="0020187D">
      <w:pPr>
        <w:pStyle w:val="B1"/>
      </w:pPr>
      <w:proofErr w:type="gramStart"/>
      <w:r w:rsidRPr="00F21A76">
        <w:rPr>
          <w:rFonts w:ascii="Courier New" w:hAnsi="Courier New" w:cs="Courier New"/>
          <w:sz w:val="16"/>
          <w:szCs w:val="16"/>
        </w:rPr>
        <w:t>getDuration</w:t>
      </w:r>
      <w:proofErr w:type="gramEnd"/>
      <w:r w:rsidRPr="00F21A76">
        <w:rPr>
          <w:rFonts w:ascii="Courier New" w:hAnsi="Courier New" w:cs="Courier New"/>
          <w:sz w:val="16"/>
          <w:szCs w:val="16"/>
        </w:rPr>
        <w:br/>
      </w:r>
      <w:r w:rsidRPr="00F21A76">
        <w:t xml:space="preserve">Returns the duration of a timer as </w:t>
      </w:r>
      <w:r w:rsidRPr="00F21A76">
        <w:rPr>
          <w:rFonts w:ascii="Courier New" w:hAnsi="Courier New"/>
        </w:rPr>
        <w:t>double</w:t>
      </w:r>
      <w:r w:rsidRPr="00F21A76">
        <w:t xml:space="preserve">. </w:t>
      </w:r>
    </w:p>
    <w:p w14:paraId="6DAAE872" w14:textId="77777777" w:rsidR="0020187D" w:rsidRPr="00F21A76" w:rsidRDefault="0020187D" w:rsidP="0020187D">
      <w:pPr>
        <w:pStyle w:val="B1"/>
      </w:pPr>
      <w:proofErr w:type="gramStart"/>
      <w:r w:rsidRPr="00F21A76">
        <w:rPr>
          <w:rFonts w:ascii="Courier New" w:hAnsi="Courier New" w:cs="Courier New"/>
          <w:sz w:val="16"/>
          <w:szCs w:val="16"/>
        </w:rPr>
        <w:t>setDuration</w:t>
      </w:r>
      <w:proofErr w:type="gramEnd"/>
      <w:r w:rsidRPr="00F21A76">
        <w:rPr>
          <w:rFonts w:ascii="Courier New" w:hAnsi="Courier New" w:cs="Courier New"/>
          <w:sz w:val="16"/>
          <w:szCs w:val="16"/>
        </w:rPr>
        <w:br/>
      </w:r>
      <w:r w:rsidRPr="00F21A76">
        <w:t xml:space="preserve">Sets the duration of this </w:t>
      </w:r>
      <w:r w:rsidRPr="00F21A76">
        <w:rPr>
          <w:rFonts w:ascii="Courier New" w:hAnsi="Courier New" w:cs="Courier New"/>
          <w:sz w:val="16"/>
          <w:szCs w:val="16"/>
        </w:rPr>
        <w:t>TriTimerDuration</w:t>
      </w:r>
      <w:r w:rsidRPr="00F21A76">
        <w:t xml:space="preserve"> to </w:t>
      </w:r>
      <w:r w:rsidRPr="00F21A76">
        <w:rPr>
          <w:rFonts w:ascii="Courier New" w:hAnsi="Courier New"/>
        </w:rPr>
        <w:t>duration.</w:t>
      </w:r>
      <w:r w:rsidRPr="00F21A76">
        <w:t xml:space="preserve"> </w:t>
      </w:r>
    </w:p>
    <w:p w14:paraId="50A451B4"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rPr>
        <w:t>duration</w:t>
      </w:r>
      <w:r w:rsidRPr="00F21A76">
        <w:t xml:space="preserve"> with this </w:t>
      </w:r>
      <w:r w:rsidRPr="00F21A76">
        <w:rPr>
          <w:rFonts w:ascii="Courier New" w:hAnsi="Courier New" w:cs="Courier New"/>
          <w:sz w:val="16"/>
          <w:szCs w:val="16"/>
        </w:rPr>
        <w:t>TriTimerDuration</w:t>
      </w:r>
      <w:r w:rsidRPr="00F21A76">
        <w:t xml:space="preserve"> for equality. Returns </w:t>
      </w:r>
      <w:r w:rsidRPr="00F21A76">
        <w:rPr>
          <w:rFonts w:ascii="Courier New" w:hAnsi="Courier New" w:cs="Courier New"/>
          <w:sz w:val="16"/>
          <w:szCs w:val="16"/>
        </w:rPr>
        <w:t>true</w:t>
      </w:r>
      <w:r w:rsidRPr="00F21A76">
        <w:t xml:space="preserve"> if and only if both have the same duration, </w:t>
      </w:r>
      <w:r w:rsidRPr="00F21A76">
        <w:rPr>
          <w:rFonts w:ascii="Courier New" w:hAnsi="Courier New" w:cs="Courier New"/>
          <w:sz w:val="16"/>
          <w:szCs w:val="16"/>
        </w:rPr>
        <w:t>false</w:t>
      </w:r>
      <w:r w:rsidRPr="00F21A76">
        <w:t xml:space="preserve"> otherwise.</w:t>
      </w:r>
    </w:p>
    <w:p w14:paraId="4ADF3CA2" w14:textId="77777777" w:rsidR="0020187D" w:rsidRPr="00F21A76" w:rsidRDefault="0020187D" w:rsidP="00DD778F">
      <w:pPr>
        <w:pStyle w:val="Heading4"/>
      </w:pPr>
      <w:bookmarkStart w:id="1352" w:name="_Toc87872137"/>
      <w:r w:rsidRPr="00F21A76">
        <w:t>6.3.2.15</w:t>
      </w:r>
      <w:r w:rsidRPr="00F21A76">
        <w:tab/>
        <w:t>TriFunctionIdType</w:t>
      </w:r>
      <w:bookmarkEnd w:id="1352"/>
    </w:p>
    <w:p w14:paraId="7125EF4F" w14:textId="77777777" w:rsidR="0020187D" w:rsidRPr="00F21A76" w:rsidRDefault="0020187D" w:rsidP="0020187D">
      <w:r w:rsidRPr="00F21A76">
        <w:rPr>
          <w:rFonts w:ascii="Courier New" w:hAnsi="Courier New"/>
          <w:b/>
        </w:rPr>
        <w:t>TriFunctionIdType</w:t>
      </w:r>
      <w:r w:rsidRPr="00F21A76">
        <w:rPr>
          <w:rFonts w:ascii="Courier New" w:hAnsi="Courier New"/>
        </w:rPr>
        <w:t xml:space="preserve"> </w:t>
      </w:r>
      <w:r w:rsidRPr="00F21A76">
        <w:t>is mapped to the following interface:</w:t>
      </w:r>
    </w:p>
    <w:p w14:paraId="575AAF72" w14:textId="77777777" w:rsidR="0020187D" w:rsidRPr="00F21A76" w:rsidRDefault="0020187D" w:rsidP="0020187D">
      <w:pPr>
        <w:pStyle w:val="PL"/>
        <w:rPr>
          <w:noProof w:val="0"/>
        </w:rPr>
      </w:pPr>
      <w:r w:rsidRPr="00F21A76">
        <w:rPr>
          <w:noProof w:val="0"/>
        </w:rPr>
        <w:t>// TRI IDL TriFunctionIdType</w:t>
      </w:r>
    </w:p>
    <w:p w14:paraId="4D098B18"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0229FA07"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TriFunctionId {</w:t>
      </w:r>
    </w:p>
    <w:p w14:paraId="1F699E02"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toString();</w:t>
      </w:r>
    </w:p>
    <w:p w14:paraId="31DF86C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getFunctionName();</w:t>
      </w:r>
    </w:p>
    <w:p w14:paraId="6743294E"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equals(TriFunctionId fun);</w:t>
      </w:r>
    </w:p>
    <w:p w14:paraId="16949671" w14:textId="77777777" w:rsidR="0020187D" w:rsidRPr="00F21A76" w:rsidRDefault="0020187D" w:rsidP="0020187D">
      <w:pPr>
        <w:pStyle w:val="PL"/>
        <w:rPr>
          <w:noProof w:val="0"/>
        </w:rPr>
      </w:pPr>
      <w:r w:rsidRPr="00F21A76">
        <w:rPr>
          <w:noProof w:val="0"/>
        </w:rPr>
        <w:t>}</w:t>
      </w:r>
    </w:p>
    <w:p w14:paraId="5D5C1F40" w14:textId="77777777" w:rsidR="0020187D" w:rsidRPr="00F21A76" w:rsidRDefault="0020187D" w:rsidP="0020187D">
      <w:pPr>
        <w:pStyle w:val="PL"/>
        <w:rPr>
          <w:noProof w:val="0"/>
        </w:rPr>
      </w:pPr>
    </w:p>
    <w:p w14:paraId="6C28B306" w14:textId="77777777" w:rsidR="001716EE" w:rsidRPr="00F21A76" w:rsidRDefault="001716EE" w:rsidP="001716EE">
      <w:pPr>
        <w:rPr>
          <w:b/>
        </w:rPr>
      </w:pPr>
      <w:r w:rsidRPr="00F21A76">
        <w:rPr>
          <w:b/>
        </w:rPr>
        <w:t>Methods:</w:t>
      </w:r>
    </w:p>
    <w:p w14:paraId="3C39B9BB" w14:textId="77777777" w:rsidR="0020187D" w:rsidRPr="00F21A76" w:rsidRDefault="0020187D" w:rsidP="00354D2F">
      <w:pPr>
        <w:pStyle w:val="B1"/>
        <w:keepNext/>
      </w:pPr>
      <w:proofErr w:type="gramStart"/>
      <w:r w:rsidRPr="00F21A76">
        <w:rPr>
          <w:rFonts w:ascii="Courier New" w:hAnsi="Courier New" w:cs="Courier New"/>
          <w:sz w:val="16"/>
          <w:szCs w:val="16"/>
        </w:rPr>
        <w:t>toString</w:t>
      </w:r>
      <w:proofErr w:type="gramEnd"/>
      <w:r w:rsidRPr="00F21A76">
        <w:rPr>
          <w:rFonts w:ascii="Courier New" w:hAnsi="Courier New" w:cs="Courier New"/>
          <w:sz w:val="16"/>
          <w:szCs w:val="16"/>
        </w:rPr>
        <w:br/>
      </w:r>
      <w:r w:rsidRPr="00F21A76">
        <w:t>Returns the string representation of the function as defined in TTCN</w:t>
      </w:r>
      <w:r w:rsidRPr="00F21A76">
        <w:noBreakHyphen/>
        <w:t>3 specification.</w:t>
      </w:r>
    </w:p>
    <w:p w14:paraId="0D9702CB" w14:textId="77777777" w:rsidR="0020187D" w:rsidRPr="00F21A76" w:rsidRDefault="0020187D" w:rsidP="0020187D">
      <w:pPr>
        <w:pStyle w:val="B1"/>
      </w:pPr>
      <w:proofErr w:type="gramStart"/>
      <w:r w:rsidRPr="00F21A76">
        <w:rPr>
          <w:rFonts w:ascii="Courier New" w:hAnsi="Courier New" w:cs="Courier New"/>
          <w:sz w:val="16"/>
          <w:szCs w:val="16"/>
        </w:rPr>
        <w:t>getFunctionName</w:t>
      </w:r>
      <w:proofErr w:type="gramEnd"/>
      <w:r w:rsidRPr="00F21A76">
        <w:rPr>
          <w:rFonts w:ascii="Courier New" w:hAnsi="Courier New" w:cs="Courier New"/>
          <w:sz w:val="16"/>
          <w:szCs w:val="16"/>
        </w:rPr>
        <w:br/>
      </w:r>
      <w:r w:rsidRPr="00F21A76">
        <w:t>Returns the function identifier as defined in the TTCN</w:t>
      </w:r>
      <w:r w:rsidRPr="00F21A76">
        <w:noBreakHyphen/>
        <w:t>3 specification.</w:t>
      </w:r>
    </w:p>
    <w:p w14:paraId="7552E0A3"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rPr>
        <w:t>fun</w:t>
      </w:r>
      <w:r w:rsidRPr="00F21A76">
        <w:t xml:space="preserve"> with this </w:t>
      </w:r>
      <w:r w:rsidRPr="00F21A76">
        <w:rPr>
          <w:rFonts w:ascii="Courier New" w:hAnsi="Courier New" w:cs="Courier New"/>
          <w:sz w:val="16"/>
          <w:szCs w:val="16"/>
        </w:rPr>
        <w:t>TriFunctionId</w:t>
      </w:r>
      <w:r w:rsidRPr="00F21A76">
        <w:t xml:space="preserve"> for equality. Returns </w:t>
      </w:r>
      <w:r w:rsidRPr="00F21A76">
        <w:rPr>
          <w:rFonts w:ascii="Courier New" w:hAnsi="Courier New" w:cs="Courier New"/>
          <w:sz w:val="16"/>
          <w:szCs w:val="16"/>
        </w:rPr>
        <w:t>true</w:t>
      </w:r>
      <w:r w:rsidRPr="00F21A76">
        <w:t xml:space="preserve"> if and only if both functions have the same function identifier, </w:t>
      </w:r>
      <w:r w:rsidRPr="00F21A76">
        <w:rPr>
          <w:rFonts w:ascii="Courier New" w:hAnsi="Courier New" w:cs="Courier New"/>
          <w:sz w:val="16"/>
          <w:szCs w:val="16"/>
        </w:rPr>
        <w:t>false</w:t>
      </w:r>
      <w:r w:rsidRPr="00F21A76">
        <w:t xml:space="preserve"> otherwise.</w:t>
      </w:r>
    </w:p>
    <w:p w14:paraId="0780C494" w14:textId="77777777" w:rsidR="0020187D" w:rsidRPr="00F21A76" w:rsidRDefault="0020187D" w:rsidP="00DD778F">
      <w:pPr>
        <w:pStyle w:val="Heading4"/>
      </w:pPr>
      <w:bookmarkStart w:id="1353" w:name="_Toc87872138"/>
      <w:r w:rsidRPr="00F21A76">
        <w:t>6.3.2.16</w:t>
      </w:r>
      <w:r w:rsidRPr="00F21A76">
        <w:tab/>
        <w:t>TriTestCaseIdType</w:t>
      </w:r>
      <w:bookmarkEnd w:id="1353"/>
    </w:p>
    <w:p w14:paraId="720222E0" w14:textId="77777777" w:rsidR="0020187D" w:rsidRPr="00F21A76" w:rsidRDefault="0020187D" w:rsidP="0020187D">
      <w:r w:rsidRPr="00F21A76">
        <w:rPr>
          <w:rFonts w:ascii="Courier New" w:hAnsi="Courier New"/>
          <w:b/>
        </w:rPr>
        <w:t>TriTestCaseIdType</w:t>
      </w:r>
      <w:r w:rsidRPr="00F21A76">
        <w:rPr>
          <w:rFonts w:ascii="Courier New" w:hAnsi="Courier New"/>
        </w:rPr>
        <w:t xml:space="preserve"> </w:t>
      </w:r>
      <w:r w:rsidRPr="00F21A76">
        <w:t>is mapped to the following interface:</w:t>
      </w:r>
    </w:p>
    <w:p w14:paraId="5700E5A8" w14:textId="77777777" w:rsidR="0020187D" w:rsidRPr="00F21A76" w:rsidRDefault="0020187D" w:rsidP="0020187D">
      <w:pPr>
        <w:pStyle w:val="PL"/>
        <w:keepNext/>
        <w:keepLines/>
        <w:rPr>
          <w:noProof w:val="0"/>
        </w:rPr>
      </w:pPr>
      <w:r w:rsidRPr="00F21A76">
        <w:rPr>
          <w:noProof w:val="0"/>
        </w:rPr>
        <w:t>// TRI IDL TriTestCaseIdType</w:t>
      </w:r>
    </w:p>
    <w:p w14:paraId="587748A7"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732B1AB6"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TriTestCaseId {</w:t>
      </w:r>
    </w:p>
    <w:p w14:paraId="57ACB579"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String toString();</w:t>
      </w:r>
    </w:p>
    <w:p w14:paraId="17BAB874"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String getTestCaseName();</w:t>
      </w:r>
    </w:p>
    <w:p w14:paraId="7142F748"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boolean equals(TriTestCaseId tc);</w:t>
      </w:r>
    </w:p>
    <w:p w14:paraId="31156763" w14:textId="77777777" w:rsidR="0020187D" w:rsidRPr="00F21A76" w:rsidRDefault="0020187D" w:rsidP="0020187D">
      <w:pPr>
        <w:pStyle w:val="PL"/>
        <w:rPr>
          <w:noProof w:val="0"/>
        </w:rPr>
      </w:pPr>
      <w:r w:rsidRPr="00F21A76">
        <w:rPr>
          <w:noProof w:val="0"/>
        </w:rPr>
        <w:t>}</w:t>
      </w:r>
    </w:p>
    <w:p w14:paraId="1D2C1FE7" w14:textId="77777777" w:rsidR="0020187D" w:rsidRPr="00F21A76" w:rsidRDefault="0020187D" w:rsidP="0020187D">
      <w:pPr>
        <w:pStyle w:val="PL"/>
        <w:rPr>
          <w:noProof w:val="0"/>
        </w:rPr>
      </w:pPr>
    </w:p>
    <w:p w14:paraId="7068EC8E" w14:textId="77777777" w:rsidR="001716EE" w:rsidRPr="00F21A76" w:rsidRDefault="001716EE" w:rsidP="001716EE">
      <w:pPr>
        <w:rPr>
          <w:b/>
        </w:rPr>
      </w:pPr>
      <w:r w:rsidRPr="00F21A76">
        <w:rPr>
          <w:b/>
        </w:rPr>
        <w:t>Methods:</w:t>
      </w:r>
    </w:p>
    <w:p w14:paraId="1DA5CF2F" w14:textId="77777777" w:rsidR="0020187D" w:rsidRPr="00F21A76" w:rsidRDefault="0020187D" w:rsidP="0020187D">
      <w:pPr>
        <w:pStyle w:val="B1"/>
      </w:pPr>
      <w:proofErr w:type="gramStart"/>
      <w:r w:rsidRPr="00F21A76">
        <w:rPr>
          <w:rFonts w:ascii="Courier New" w:hAnsi="Courier New" w:cs="Courier New"/>
          <w:sz w:val="16"/>
          <w:szCs w:val="16"/>
        </w:rPr>
        <w:t>toString</w:t>
      </w:r>
      <w:proofErr w:type="gramEnd"/>
      <w:r w:rsidRPr="00F21A76">
        <w:rPr>
          <w:rFonts w:ascii="Courier New" w:hAnsi="Courier New" w:cs="Courier New"/>
          <w:sz w:val="16"/>
          <w:szCs w:val="16"/>
        </w:rPr>
        <w:br/>
      </w:r>
      <w:r w:rsidRPr="00F21A76">
        <w:t>Returns the string representation of the test case as defined in TTCN</w:t>
      </w:r>
      <w:r w:rsidRPr="00F21A76">
        <w:noBreakHyphen/>
        <w:t>3 specification.</w:t>
      </w:r>
    </w:p>
    <w:p w14:paraId="7D09FF69" w14:textId="77777777" w:rsidR="0020187D" w:rsidRPr="00F21A76" w:rsidRDefault="0020187D" w:rsidP="0020187D">
      <w:pPr>
        <w:pStyle w:val="B1"/>
      </w:pPr>
      <w:proofErr w:type="gramStart"/>
      <w:r w:rsidRPr="00F21A76">
        <w:rPr>
          <w:rFonts w:ascii="Courier New" w:hAnsi="Courier New" w:cs="Courier New"/>
          <w:sz w:val="16"/>
          <w:szCs w:val="16"/>
        </w:rPr>
        <w:t>getTestCaseName</w:t>
      </w:r>
      <w:proofErr w:type="gramEnd"/>
      <w:r w:rsidRPr="00F21A76">
        <w:rPr>
          <w:rFonts w:ascii="Courier New" w:hAnsi="Courier New" w:cs="Courier New"/>
          <w:sz w:val="16"/>
          <w:szCs w:val="16"/>
        </w:rPr>
        <w:br/>
      </w:r>
      <w:r w:rsidRPr="00F21A76">
        <w:t>Returns the test case identifier as defined in the TTCN</w:t>
      </w:r>
      <w:r w:rsidRPr="00F21A76">
        <w:noBreakHyphen/>
        <w:t>3 specification.</w:t>
      </w:r>
    </w:p>
    <w:p w14:paraId="039847F9"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cs="Courier New"/>
          <w:sz w:val="16"/>
          <w:szCs w:val="16"/>
        </w:rPr>
        <w:t>tc</w:t>
      </w:r>
      <w:r w:rsidRPr="00F21A76">
        <w:t xml:space="preserve"> with this </w:t>
      </w:r>
      <w:r w:rsidRPr="00F21A76">
        <w:rPr>
          <w:rFonts w:ascii="Courier New" w:hAnsi="Courier New" w:cs="Courier New"/>
          <w:sz w:val="16"/>
          <w:szCs w:val="16"/>
        </w:rPr>
        <w:t>TriTestCaseId</w:t>
      </w:r>
      <w:r w:rsidRPr="00F21A76">
        <w:t xml:space="preserve"> for equality. Returns </w:t>
      </w:r>
      <w:r w:rsidRPr="00F21A76">
        <w:rPr>
          <w:rFonts w:ascii="Courier New" w:hAnsi="Courier New" w:cs="Courier New"/>
          <w:sz w:val="16"/>
          <w:szCs w:val="16"/>
        </w:rPr>
        <w:t>true</w:t>
      </w:r>
      <w:r w:rsidRPr="00F21A76">
        <w:t xml:space="preserve"> if and only if both test cases have the same test case identifier, </w:t>
      </w:r>
      <w:r w:rsidRPr="00F21A76">
        <w:rPr>
          <w:rFonts w:ascii="Courier New" w:hAnsi="Courier New" w:cs="Courier New"/>
          <w:sz w:val="16"/>
          <w:szCs w:val="16"/>
        </w:rPr>
        <w:t>false</w:t>
      </w:r>
      <w:r w:rsidRPr="00F21A76">
        <w:t xml:space="preserve"> otherwise.</w:t>
      </w:r>
    </w:p>
    <w:p w14:paraId="040DD36F" w14:textId="77777777" w:rsidR="0020187D" w:rsidRPr="00F21A76" w:rsidRDefault="0020187D" w:rsidP="00DD778F">
      <w:pPr>
        <w:pStyle w:val="Heading4"/>
      </w:pPr>
      <w:bookmarkStart w:id="1354" w:name="_Toc87872139"/>
      <w:r w:rsidRPr="00F21A76">
        <w:t>6.3.2.17</w:t>
      </w:r>
      <w:r w:rsidRPr="00F21A76">
        <w:tab/>
        <w:t>TriActionTemplateType</w:t>
      </w:r>
      <w:bookmarkEnd w:id="1354"/>
    </w:p>
    <w:p w14:paraId="2174F0BD" w14:textId="77777777" w:rsidR="0020187D" w:rsidRPr="00F21A76" w:rsidRDefault="0020187D" w:rsidP="0020187D">
      <w:r w:rsidRPr="00F21A76">
        <w:t>The content of this clause is obsolete.</w:t>
      </w:r>
    </w:p>
    <w:p w14:paraId="1E444AF8" w14:textId="77777777" w:rsidR="0020187D" w:rsidRPr="00F21A76" w:rsidRDefault="0020187D" w:rsidP="00DD778F">
      <w:pPr>
        <w:pStyle w:val="Heading4"/>
      </w:pPr>
      <w:bookmarkStart w:id="1355" w:name="clause_Java_TriStatusType"/>
      <w:bookmarkStart w:id="1356" w:name="_Toc87872140"/>
      <w:r w:rsidRPr="00F21A76">
        <w:lastRenderedPageBreak/>
        <w:t>6.3.2.18</w:t>
      </w:r>
      <w:bookmarkEnd w:id="1355"/>
      <w:r w:rsidRPr="00F21A76">
        <w:tab/>
        <w:t>TriStatusType</w:t>
      </w:r>
      <w:bookmarkEnd w:id="1356"/>
    </w:p>
    <w:p w14:paraId="3CFCCA6F" w14:textId="77777777" w:rsidR="0020187D" w:rsidRPr="00F21A76" w:rsidRDefault="0020187D" w:rsidP="0020187D">
      <w:r w:rsidRPr="00F21A76">
        <w:rPr>
          <w:rFonts w:ascii="Courier New" w:hAnsi="Courier New"/>
          <w:b/>
        </w:rPr>
        <w:t>TriStatusType</w:t>
      </w:r>
      <w:r w:rsidRPr="00F21A76">
        <w:rPr>
          <w:rFonts w:ascii="Courier New" w:hAnsi="Courier New"/>
        </w:rPr>
        <w:t xml:space="preserve"> </w:t>
      </w:r>
      <w:r w:rsidRPr="00F21A76">
        <w:t>is mapped to the following interface:</w:t>
      </w:r>
    </w:p>
    <w:p w14:paraId="48EEE2F5" w14:textId="77777777" w:rsidR="0020187D" w:rsidRPr="00F21A76" w:rsidRDefault="0020187D" w:rsidP="0020187D">
      <w:pPr>
        <w:pStyle w:val="PL"/>
        <w:rPr>
          <w:noProof w:val="0"/>
        </w:rPr>
      </w:pPr>
      <w:r w:rsidRPr="00F21A76">
        <w:rPr>
          <w:noProof w:val="0"/>
        </w:rPr>
        <w:t>// TriStatusType</w:t>
      </w:r>
    </w:p>
    <w:p w14:paraId="0F85BAA8"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185676DB"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TriStatus {</w:t>
      </w:r>
    </w:p>
    <w:p w14:paraId="481A6F66"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final static int TRI_OK = 0;</w:t>
      </w:r>
    </w:p>
    <w:p w14:paraId="39306C9A"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final static int TRI_ERROR = </w:t>
      </w:r>
      <w:r w:rsidRPr="00F21A76">
        <w:rPr>
          <w:noProof w:val="0"/>
        </w:rPr>
        <w:noBreakHyphen/>
        <w:t>1;</w:t>
      </w:r>
    </w:p>
    <w:p w14:paraId="11C333E7"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String toString();</w:t>
      </w:r>
    </w:p>
    <w:p w14:paraId="08AAE43C"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int getStatus();</w:t>
      </w:r>
    </w:p>
    <w:p w14:paraId="1F0297EF"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setStatus(int status);</w:t>
      </w:r>
    </w:p>
    <w:p w14:paraId="418B5FE6"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boolean equals(TriStatus status);</w:t>
      </w:r>
    </w:p>
    <w:p w14:paraId="1AEADD9D" w14:textId="77777777" w:rsidR="0020187D" w:rsidRPr="00F21A76" w:rsidRDefault="0020187D" w:rsidP="0020187D">
      <w:pPr>
        <w:pStyle w:val="PL"/>
        <w:rPr>
          <w:noProof w:val="0"/>
        </w:rPr>
      </w:pPr>
      <w:r w:rsidRPr="00F21A76">
        <w:rPr>
          <w:noProof w:val="0"/>
        </w:rPr>
        <w:t>}</w:t>
      </w:r>
    </w:p>
    <w:p w14:paraId="588FBC18" w14:textId="77777777" w:rsidR="001716EE" w:rsidRPr="00F21A76" w:rsidRDefault="001716EE" w:rsidP="0020187D">
      <w:pPr>
        <w:pStyle w:val="PL"/>
        <w:rPr>
          <w:noProof w:val="0"/>
        </w:rPr>
      </w:pPr>
    </w:p>
    <w:p w14:paraId="0447FBB3" w14:textId="77777777" w:rsidR="001716EE" w:rsidRPr="00F21A76" w:rsidRDefault="001716EE" w:rsidP="001716EE">
      <w:pPr>
        <w:rPr>
          <w:b/>
        </w:rPr>
      </w:pPr>
      <w:r w:rsidRPr="00F21A76">
        <w:rPr>
          <w:b/>
        </w:rPr>
        <w:t>Methods:</w:t>
      </w:r>
    </w:p>
    <w:p w14:paraId="4333C1BA" w14:textId="77777777" w:rsidR="0020187D" w:rsidRPr="00F21A76" w:rsidRDefault="0020187D" w:rsidP="0020187D">
      <w:pPr>
        <w:pStyle w:val="B1"/>
      </w:pPr>
      <w:proofErr w:type="gramStart"/>
      <w:r w:rsidRPr="00F21A76">
        <w:rPr>
          <w:rFonts w:ascii="Courier New" w:hAnsi="Courier New" w:cs="Courier New"/>
          <w:sz w:val="16"/>
          <w:szCs w:val="16"/>
        </w:rPr>
        <w:t>toString</w:t>
      </w:r>
      <w:proofErr w:type="gramEnd"/>
      <w:r w:rsidRPr="00F21A76">
        <w:rPr>
          <w:rFonts w:ascii="Courier New" w:hAnsi="Courier New" w:cs="Courier New"/>
          <w:sz w:val="16"/>
          <w:szCs w:val="16"/>
        </w:rPr>
        <w:br/>
      </w:r>
      <w:r w:rsidRPr="00F21A76">
        <w:t xml:space="preserve">Returns the string representation of the status. </w:t>
      </w:r>
    </w:p>
    <w:p w14:paraId="339BD284" w14:textId="77777777" w:rsidR="0020187D" w:rsidRPr="00F21A76" w:rsidRDefault="0020187D" w:rsidP="0020187D">
      <w:pPr>
        <w:pStyle w:val="B1"/>
      </w:pPr>
      <w:proofErr w:type="gramStart"/>
      <w:r w:rsidRPr="00F21A76">
        <w:rPr>
          <w:rFonts w:ascii="Courier New" w:hAnsi="Courier New" w:cs="Courier New"/>
          <w:sz w:val="16"/>
          <w:szCs w:val="16"/>
        </w:rPr>
        <w:t>getStatus</w:t>
      </w:r>
      <w:proofErr w:type="gramEnd"/>
      <w:r w:rsidRPr="00F21A76">
        <w:rPr>
          <w:rFonts w:ascii="Courier New" w:hAnsi="Courier New" w:cs="Courier New"/>
          <w:sz w:val="16"/>
          <w:szCs w:val="16"/>
        </w:rPr>
        <w:br/>
      </w:r>
      <w:r w:rsidRPr="00F21A76">
        <w:t xml:space="preserve">Returns the status of this </w:t>
      </w:r>
      <w:r w:rsidRPr="00F21A76">
        <w:rPr>
          <w:rFonts w:ascii="Courier New" w:hAnsi="Courier New" w:cs="Courier New"/>
          <w:sz w:val="16"/>
          <w:szCs w:val="16"/>
        </w:rPr>
        <w:t>TriStatus</w:t>
      </w:r>
      <w:r w:rsidRPr="00F21A76">
        <w:t>.</w:t>
      </w:r>
    </w:p>
    <w:p w14:paraId="7BE7D28A" w14:textId="77777777" w:rsidR="0020187D" w:rsidRPr="00F21A76" w:rsidRDefault="0020187D" w:rsidP="0020187D">
      <w:pPr>
        <w:pStyle w:val="B1"/>
      </w:pPr>
      <w:proofErr w:type="gramStart"/>
      <w:r w:rsidRPr="00F21A76">
        <w:rPr>
          <w:rFonts w:ascii="Courier New" w:hAnsi="Courier New" w:cs="Courier New"/>
          <w:sz w:val="16"/>
          <w:szCs w:val="16"/>
        </w:rPr>
        <w:t>setStatus</w:t>
      </w:r>
      <w:proofErr w:type="gramEnd"/>
      <w:r w:rsidRPr="00F21A76">
        <w:rPr>
          <w:rFonts w:ascii="Courier New" w:hAnsi="Courier New" w:cs="Courier New"/>
          <w:sz w:val="16"/>
          <w:szCs w:val="16"/>
        </w:rPr>
        <w:br/>
      </w:r>
      <w:r w:rsidRPr="00F21A76">
        <w:t xml:space="preserve">Sets the status of this </w:t>
      </w:r>
      <w:r w:rsidRPr="00F21A76">
        <w:rPr>
          <w:rFonts w:ascii="Courier New" w:hAnsi="Courier New" w:cs="Courier New"/>
          <w:sz w:val="16"/>
          <w:szCs w:val="16"/>
        </w:rPr>
        <w:t>TriStatus</w:t>
      </w:r>
      <w:r w:rsidRPr="00F21A76">
        <w:t>.</w:t>
      </w:r>
    </w:p>
    <w:p w14:paraId="0784E801" w14:textId="77777777" w:rsidR="0020187D" w:rsidRPr="00F21A76" w:rsidRDefault="0020187D" w:rsidP="0020187D">
      <w:pPr>
        <w:pStyle w:val="B1"/>
      </w:pPr>
      <w:proofErr w:type="gramStart"/>
      <w:r w:rsidRPr="00F21A76">
        <w:rPr>
          <w:rFonts w:ascii="Courier New" w:hAnsi="Courier New" w:cs="Courier New"/>
          <w:sz w:val="16"/>
          <w:szCs w:val="16"/>
        </w:rPr>
        <w:t>equals</w:t>
      </w:r>
      <w:proofErr w:type="gramEnd"/>
      <w:r w:rsidRPr="00F21A76">
        <w:rPr>
          <w:rFonts w:ascii="Courier New" w:hAnsi="Courier New" w:cs="Courier New"/>
          <w:sz w:val="16"/>
          <w:szCs w:val="16"/>
        </w:rPr>
        <w:br/>
      </w:r>
      <w:r w:rsidRPr="00F21A76">
        <w:t xml:space="preserve">Compares </w:t>
      </w:r>
      <w:r w:rsidRPr="00F21A76">
        <w:rPr>
          <w:rFonts w:ascii="Courier New" w:hAnsi="Courier New" w:cs="Courier New"/>
          <w:sz w:val="16"/>
          <w:szCs w:val="16"/>
        </w:rPr>
        <w:t>status</w:t>
      </w:r>
      <w:r w:rsidRPr="00F21A76">
        <w:rPr>
          <w:rFonts w:ascii="Courier New" w:hAnsi="Courier New"/>
        </w:rPr>
        <w:t xml:space="preserve"> </w:t>
      </w:r>
      <w:r w:rsidRPr="00F21A76">
        <w:t xml:space="preserve">with this </w:t>
      </w:r>
      <w:r w:rsidRPr="00F21A76">
        <w:rPr>
          <w:rFonts w:ascii="Courier New" w:hAnsi="Courier New" w:cs="Courier New"/>
          <w:sz w:val="16"/>
          <w:szCs w:val="16"/>
        </w:rPr>
        <w:t>TriStatus</w:t>
      </w:r>
      <w:r w:rsidRPr="00F21A76">
        <w:t xml:space="preserve"> for equality. Returns </w:t>
      </w:r>
      <w:r w:rsidRPr="00F21A76">
        <w:rPr>
          <w:rFonts w:ascii="Courier New" w:hAnsi="Courier New" w:cs="Courier New"/>
          <w:sz w:val="16"/>
          <w:szCs w:val="16"/>
        </w:rPr>
        <w:t>true</w:t>
      </w:r>
      <w:r w:rsidRPr="00F21A76">
        <w:t xml:space="preserve"> if and only if they have the same status, </w:t>
      </w:r>
      <w:r w:rsidRPr="00F21A76">
        <w:rPr>
          <w:rFonts w:ascii="Courier New" w:hAnsi="Courier New" w:cs="Courier New"/>
          <w:sz w:val="16"/>
          <w:szCs w:val="16"/>
        </w:rPr>
        <w:t>false</w:t>
      </w:r>
      <w:r w:rsidRPr="00F21A76">
        <w:t xml:space="preserve"> otherwise.</w:t>
      </w:r>
    </w:p>
    <w:p w14:paraId="10C5292F" w14:textId="77777777" w:rsidR="0020187D" w:rsidRPr="00F21A76" w:rsidRDefault="0020187D" w:rsidP="00DD778F">
      <w:pPr>
        <w:pStyle w:val="Heading2"/>
      </w:pPr>
      <w:bookmarkStart w:id="1357" w:name="_Toc87872141"/>
      <w:r w:rsidRPr="00F21A76">
        <w:t>6.4</w:t>
      </w:r>
      <w:r w:rsidRPr="00F21A76">
        <w:tab/>
        <w:t>Constants</w:t>
      </w:r>
      <w:bookmarkEnd w:id="1357"/>
    </w:p>
    <w:p w14:paraId="76C9BA1A" w14:textId="1D2FDC28" w:rsidR="0020187D" w:rsidRPr="00F21A76" w:rsidRDefault="0020187D" w:rsidP="0020187D">
      <w:pPr>
        <w:keepNext/>
        <w:keepLines/>
      </w:pPr>
      <w:r w:rsidRPr="00F21A76">
        <w:t>Within this Java</w:t>
      </w:r>
      <w:r w:rsidR="001716EE" w:rsidRPr="00F21A76">
        <w:rPr>
          <w:vertAlign w:val="superscript"/>
        </w:rPr>
        <w:t>TM</w:t>
      </w:r>
      <w:r w:rsidRPr="00F21A76">
        <w:t xml:space="preserve"> language mapping constants have been specified. All constants are defined </w:t>
      </w:r>
      <w:r w:rsidRPr="00F21A76">
        <w:rPr>
          <w:rFonts w:ascii="Courier New" w:hAnsi="Courier New"/>
        </w:rPr>
        <w:t>public final static</w:t>
      </w:r>
      <w:r w:rsidRPr="00F21A76">
        <w:t xml:space="preserve"> and are accessible from every object from every package. The constants defined within this clause are not defined with the IDL clause. Instead they result from the specification of the TRI IDL types marked as native.</w:t>
      </w:r>
    </w:p>
    <w:p w14:paraId="33F562F8" w14:textId="77777777" w:rsidR="0020187D" w:rsidRPr="00F21A76" w:rsidRDefault="0020187D" w:rsidP="0020187D">
      <w:pPr>
        <w:keepNext/>
        <w:keepLines/>
      </w:pPr>
      <w:r w:rsidRPr="00F21A76">
        <w:t>The following constants can be used to determine the parameter passing mode of TTCN</w:t>
      </w:r>
      <w:r w:rsidRPr="00F21A76">
        <w:noBreakHyphen/>
        <w:t>3 parameters (see also clause </w:t>
      </w:r>
      <w:r w:rsidR="00C01D8D" w:rsidRPr="00F21A76">
        <w:t>6.3.2.8</w:t>
      </w:r>
      <w:r w:rsidRPr="00F21A76">
        <w:t>):</w:t>
      </w:r>
    </w:p>
    <w:p w14:paraId="67E290BE" w14:textId="77777777" w:rsidR="0020187D" w:rsidRPr="00F21A76" w:rsidRDefault="0020187D" w:rsidP="0020187D">
      <w:pPr>
        <w:pStyle w:val="B1"/>
        <w:keepNext/>
        <w:keepLines/>
      </w:pPr>
      <w:r w:rsidRPr="00F21A76">
        <w:t>org.etsi.ttcn.tri.TriParameterPassingMode.TRI_IN;</w:t>
      </w:r>
    </w:p>
    <w:p w14:paraId="79D7C241" w14:textId="77777777" w:rsidR="0020187D" w:rsidRPr="00F21A76" w:rsidRDefault="0020187D" w:rsidP="0020187D">
      <w:pPr>
        <w:pStyle w:val="B1"/>
      </w:pPr>
      <w:r w:rsidRPr="00F21A76">
        <w:t>org.etsi.ttcn.tri.TriParameterPassingMode.TRI_INOUT;</w:t>
      </w:r>
    </w:p>
    <w:p w14:paraId="654433C4" w14:textId="77777777" w:rsidR="0020187D" w:rsidRPr="00F21A76" w:rsidRDefault="0020187D" w:rsidP="0020187D">
      <w:pPr>
        <w:pStyle w:val="B1"/>
      </w:pPr>
      <w:r w:rsidRPr="00F21A76">
        <w:t>org.etsi.ttcn.tri.TriParameterPassingMode.TRI_OUT.</w:t>
      </w:r>
    </w:p>
    <w:p w14:paraId="0482E5A9" w14:textId="77777777" w:rsidR="0020187D" w:rsidRPr="00F21A76" w:rsidRDefault="0020187D" w:rsidP="0020187D">
      <w:r w:rsidRPr="00F21A76">
        <w:t>The values of instances of these constants shall reflect the parameter passing mode defined in the TTCN</w:t>
      </w:r>
      <w:r w:rsidRPr="00F21A76">
        <w:noBreakHyphen/>
        <w:t>3 procedure signatures.</w:t>
      </w:r>
    </w:p>
    <w:p w14:paraId="2CB136BF" w14:textId="77777777" w:rsidR="0020187D" w:rsidRPr="00F21A76" w:rsidRDefault="0020187D" w:rsidP="0020187D">
      <w:r w:rsidRPr="00F21A76">
        <w:t xml:space="preserve">For the distinct parameter value </w:t>
      </w:r>
      <w:r w:rsidRPr="00F21A76">
        <w:rPr>
          <w:rFonts w:ascii="Courier New" w:hAnsi="Courier New"/>
        </w:rPr>
        <w:t>null</w:t>
      </w:r>
      <w:r w:rsidRPr="00F21A76">
        <w:t xml:space="preserve">, the encoded parameter value shall be set to Java </w:t>
      </w:r>
      <w:r w:rsidRPr="00F21A76">
        <w:rPr>
          <w:rFonts w:ascii="Courier New" w:hAnsi="Courier New"/>
        </w:rPr>
        <w:t>null</w:t>
      </w:r>
      <w:r w:rsidRPr="00F21A76">
        <w:t>.</w:t>
      </w:r>
    </w:p>
    <w:p w14:paraId="258E19A0" w14:textId="77777777" w:rsidR="0020187D" w:rsidRPr="00F21A76" w:rsidRDefault="0020187D" w:rsidP="0020187D">
      <w:r w:rsidRPr="00F21A76">
        <w:t>The following constants shall be used to indicate the local success of a method (see also clause </w:t>
      </w:r>
      <w:r w:rsidR="00C01D8D" w:rsidRPr="00F21A76">
        <w:t>6.3.2.18</w:t>
      </w:r>
      <w:r w:rsidRPr="00F21A76">
        <w:t>):</w:t>
      </w:r>
    </w:p>
    <w:p w14:paraId="5779D99A" w14:textId="77777777" w:rsidR="0020187D" w:rsidRPr="00F21A76" w:rsidRDefault="0020187D" w:rsidP="0020187D">
      <w:pPr>
        <w:pStyle w:val="B1"/>
      </w:pPr>
      <w:r w:rsidRPr="00F21A76">
        <w:t>org.etsi.ttcn.tri.TriStatus.TRI_OK;</w:t>
      </w:r>
    </w:p>
    <w:p w14:paraId="789DD7E9" w14:textId="77777777" w:rsidR="0020187D" w:rsidRPr="00F21A76" w:rsidRDefault="0020187D" w:rsidP="0020187D">
      <w:pPr>
        <w:pStyle w:val="B1"/>
      </w:pPr>
      <w:r w:rsidRPr="00F21A76">
        <w:t>org.etsi.ttcn.tri.TriStatus.TRI_ERROR.</w:t>
      </w:r>
    </w:p>
    <w:p w14:paraId="5A710638" w14:textId="77777777" w:rsidR="0020187D" w:rsidRPr="00F21A76" w:rsidRDefault="0020187D" w:rsidP="00600CBF">
      <w:pPr>
        <w:pStyle w:val="Heading2"/>
      </w:pPr>
      <w:bookmarkStart w:id="1358" w:name="_Toc87872142"/>
      <w:r w:rsidRPr="00F21A76">
        <w:lastRenderedPageBreak/>
        <w:t>6.5</w:t>
      </w:r>
      <w:r w:rsidRPr="00F21A76">
        <w:tab/>
        <w:t>Mapping of interfaces</w:t>
      </w:r>
      <w:bookmarkEnd w:id="1358"/>
    </w:p>
    <w:p w14:paraId="6586B932" w14:textId="77777777" w:rsidR="001716EE" w:rsidRPr="00F21A76" w:rsidRDefault="001716EE" w:rsidP="00600CBF">
      <w:pPr>
        <w:pStyle w:val="Heading3"/>
      </w:pPr>
      <w:bookmarkStart w:id="1359" w:name="_Toc87872143"/>
      <w:r w:rsidRPr="00F21A76">
        <w:t>6.5.0</w:t>
      </w:r>
      <w:r w:rsidRPr="00F21A76">
        <w:tab/>
        <w:t>Basic rules</w:t>
      </w:r>
      <w:bookmarkEnd w:id="1359"/>
    </w:p>
    <w:p w14:paraId="3D0886DC" w14:textId="77777777" w:rsidR="0020187D" w:rsidRPr="00F21A76" w:rsidRDefault="0020187D" w:rsidP="00600CBF">
      <w:pPr>
        <w:keepNext/>
        <w:keepLines/>
      </w:pPr>
      <w:r w:rsidRPr="00F21A76">
        <w:t xml:space="preserve">The TRI IDL definition defines two interfaces, the </w:t>
      </w:r>
      <w:r w:rsidRPr="00F21A76">
        <w:rPr>
          <w:rFonts w:ascii="Courier New" w:hAnsi="Courier New"/>
          <w:b/>
        </w:rPr>
        <w:t xml:space="preserve">triCommunication </w:t>
      </w:r>
      <w:r w:rsidRPr="00F21A76">
        <w:t xml:space="preserve">and the </w:t>
      </w:r>
      <w:r w:rsidRPr="00F21A76">
        <w:rPr>
          <w:rFonts w:ascii="Courier New" w:hAnsi="Courier New"/>
          <w:b/>
        </w:rPr>
        <w:t xml:space="preserve">triPlatform </w:t>
      </w:r>
      <w:r w:rsidRPr="00F21A76">
        <w:t>interface. As the operations are defined for different directions within this interface, i.e. some operations can only be called by the TTCN</w:t>
      </w:r>
      <w:r w:rsidRPr="00F21A76">
        <w:noBreakHyphen/>
        <w:t>3 Executable (TE) on the System Adaptor (SA) while others can only be called by the SA on the TE. This is reflected by dividing the TRI IDL interfaces in two sub interfaces, each suffixed by the called entity.</w:t>
      </w:r>
    </w:p>
    <w:p w14:paraId="0B2A6AB6" w14:textId="77777777" w:rsidR="0020187D" w:rsidRPr="00F21A76" w:rsidRDefault="0020187D" w:rsidP="0020187D">
      <w:pPr>
        <w:pStyle w:val="TH"/>
      </w:pPr>
      <w:r w:rsidRPr="00F21A76">
        <w:t xml:space="preserve">Table </w:t>
      </w:r>
      <w:r w:rsidR="00C01D8D" w:rsidRPr="00F21A76">
        <w:t>4</w:t>
      </w:r>
      <w:r w:rsidRPr="00F21A76">
        <w:t>: Sub Interfaces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1327"/>
        <w:gridCol w:w="2081"/>
        <w:gridCol w:w="2081"/>
        <w:gridCol w:w="1541"/>
      </w:tblGrid>
      <w:tr w:rsidR="0020187D" w:rsidRPr="00F21A76" w14:paraId="4AD1FFD2" w14:textId="77777777" w:rsidTr="0018697F">
        <w:trPr>
          <w:jc w:val="center"/>
        </w:trPr>
        <w:tc>
          <w:tcPr>
            <w:tcW w:w="1327" w:type="dxa"/>
          </w:tcPr>
          <w:p w14:paraId="754C71D9" w14:textId="77777777" w:rsidR="0020187D" w:rsidRPr="00F21A76" w:rsidRDefault="0020187D" w:rsidP="00DE65B3">
            <w:pPr>
              <w:pStyle w:val="TAH"/>
            </w:pPr>
            <w:r w:rsidRPr="00F21A76">
              <w:t>Calling/Called</w:t>
            </w:r>
          </w:p>
        </w:tc>
        <w:tc>
          <w:tcPr>
            <w:tcW w:w="2081" w:type="dxa"/>
          </w:tcPr>
          <w:p w14:paraId="10B898B5" w14:textId="77777777" w:rsidR="0020187D" w:rsidRPr="00F21A76" w:rsidRDefault="0020187D" w:rsidP="00DE65B3">
            <w:pPr>
              <w:pStyle w:val="TAH"/>
            </w:pPr>
            <w:r w:rsidRPr="00F21A76">
              <w:t>TE</w:t>
            </w:r>
          </w:p>
        </w:tc>
        <w:tc>
          <w:tcPr>
            <w:tcW w:w="2081" w:type="dxa"/>
          </w:tcPr>
          <w:p w14:paraId="14C7096F" w14:textId="77777777" w:rsidR="0020187D" w:rsidRPr="00F21A76" w:rsidRDefault="0020187D" w:rsidP="00DE65B3">
            <w:pPr>
              <w:pStyle w:val="TAH"/>
            </w:pPr>
            <w:r w:rsidRPr="00F21A76">
              <w:t>SA</w:t>
            </w:r>
          </w:p>
        </w:tc>
        <w:tc>
          <w:tcPr>
            <w:tcW w:w="1541" w:type="dxa"/>
          </w:tcPr>
          <w:p w14:paraId="32C1AB36" w14:textId="77777777" w:rsidR="0020187D" w:rsidRPr="00F21A76" w:rsidRDefault="0020187D" w:rsidP="00DE65B3">
            <w:pPr>
              <w:pStyle w:val="TAH"/>
            </w:pPr>
            <w:r w:rsidRPr="00F21A76">
              <w:t>PA</w:t>
            </w:r>
          </w:p>
        </w:tc>
      </w:tr>
      <w:tr w:rsidR="0020187D" w:rsidRPr="00F21A76" w14:paraId="700981FB" w14:textId="77777777" w:rsidTr="0018697F">
        <w:trPr>
          <w:jc w:val="center"/>
        </w:trPr>
        <w:tc>
          <w:tcPr>
            <w:tcW w:w="1327" w:type="dxa"/>
          </w:tcPr>
          <w:p w14:paraId="755006E2" w14:textId="77777777" w:rsidR="0020187D" w:rsidRPr="00F21A76" w:rsidRDefault="0020187D" w:rsidP="00DE65B3">
            <w:pPr>
              <w:pStyle w:val="TAC"/>
            </w:pPr>
            <w:r w:rsidRPr="00F21A76">
              <w:t>TE</w:t>
            </w:r>
          </w:p>
        </w:tc>
        <w:tc>
          <w:tcPr>
            <w:tcW w:w="2081" w:type="dxa"/>
          </w:tcPr>
          <w:p w14:paraId="1A250603" w14:textId="77777777" w:rsidR="0020187D" w:rsidRPr="00F21A76" w:rsidRDefault="0020187D" w:rsidP="00DE65B3">
            <w:pPr>
              <w:pStyle w:val="PL"/>
              <w:jc w:val="center"/>
              <w:rPr>
                <w:noProof w:val="0"/>
                <w:sz w:val="18"/>
                <w:szCs w:val="18"/>
                <w:lang w:eastAsia="de-DE"/>
              </w:rPr>
            </w:pPr>
            <w:r w:rsidRPr="00F21A76">
              <w:rPr>
                <w:noProof w:val="0"/>
                <w:sz w:val="18"/>
                <w:szCs w:val="18"/>
                <w:lang w:eastAsia="de-DE"/>
              </w:rPr>
              <w:noBreakHyphen/>
            </w:r>
          </w:p>
        </w:tc>
        <w:tc>
          <w:tcPr>
            <w:tcW w:w="2081" w:type="dxa"/>
          </w:tcPr>
          <w:p w14:paraId="196468F3" w14:textId="77777777" w:rsidR="0020187D" w:rsidRPr="00F21A76" w:rsidRDefault="0020187D" w:rsidP="00DE65B3">
            <w:pPr>
              <w:pStyle w:val="PL"/>
              <w:rPr>
                <w:noProof w:val="0"/>
                <w:sz w:val="18"/>
                <w:szCs w:val="18"/>
                <w:lang w:eastAsia="de-DE"/>
              </w:rPr>
            </w:pPr>
            <w:r w:rsidRPr="00F21A76">
              <w:rPr>
                <w:noProof w:val="0"/>
                <w:sz w:val="18"/>
                <w:szCs w:val="18"/>
                <w:lang w:eastAsia="de-DE"/>
              </w:rPr>
              <w:t>TriCommunicationSA</w:t>
            </w:r>
          </w:p>
        </w:tc>
        <w:tc>
          <w:tcPr>
            <w:tcW w:w="1541" w:type="dxa"/>
          </w:tcPr>
          <w:p w14:paraId="3C1AED2C" w14:textId="77777777" w:rsidR="0020187D" w:rsidRPr="00F21A76" w:rsidRDefault="0020187D" w:rsidP="00DE65B3">
            <w:pPr>
              <w:pStyle w:val="PL"/>
              <w:rPr>
                <w:noProof w:val="0"/>
                <w:sz w:val="18"/>
                <w:szCs w:val="18"/>
                <w:lang w:eastAsia="de-DE"/>
              </w:rPr>
            </w:pPr>
            <w:r w:rsidRPr="00F21A76">
              <w:rPr>
                <w:noProof w:val="0"/>
                <w:sz w:val="18"/>
                <w:szCs w:val="18"/>
                <w:lang w:eastAsia="de-DE"/>
              </w:rPr>
              <w:t>triPlatformPA</w:t>
            </w:r>
          </w:p>
        </w:tc>
      </w:tr>
      <w:tr w:rsidR="0020187D" w:rsidRPr="00F21A76" w14:paraId="276B9763" w14:textId="77777777" w:rsidTr="0018697F">
        <w:trPr>
          <w:jc w:val="center"/>
        </w:trPr>
        <w:tc>
          <w:tcPr>
            <w:tcW w:w="1327" w:type="dxa"/>
          </w:tcPr>
          <w:p w14:paraId="37CC6196" w14:textId="77777777" w:rsidR="0020187D" w:rsidRPr="00F21A76" w:rsidRDefault="0020187D" w:rsidP="00DE65B3">
            <w:pPr>
              <w:pStyle w:val="TAC"/>
            </w:pPr>
            <w:r w:rsidRPr="00F21A76">
              <w:t>SA</w:t>
            </w:r>
          </w:p>
        </w:tc>
        <w:tc>
          <w:tcPr>
            <w:tcW w:w="2081" w:type="dxa"/>
          </w:tcPr>
          <w:p w14:paraId="36C88472" w14:textId="77777777" w:rsidR="0020187D" w:rsidRPr="00F21A76" w:rsidRDefault="0020187D" w:rsidP="00DE65B3">
            <w:pPr>
              <w:pStyle w:val="PL"/>
              <w:rPr>
                <w:noProof w:val="0"/>
                <w:sz w:val="18"/>
                <w:szCs w:val="18"/>
                <w:lang w:eastAsia="de-DE"/>
              </w:rPr>
            </w:pPr>
            <w:r w:rsidRPr="00F21A76">
              <w:rPr>
                <w:noProof w:val="0"/>
                <w:sz w:val="18"/>
                <w:szCs w:val="18"/>
                <w:lang w:eastAsia="de-DE"/>
              </w:rPr>
              <w:t>TriCommunicationTE</w:t>
            </w:r>
          </w:p>
        </w:tc>
        <w:tc>
          <w:tcPr>
            <w:tcW w:w="2081" w:type="dxa"/>
          </w:tcPr>
          <w:p w14:paraId="458DD1CB" w14:textId="77777777" w:rsidR="0020187D" w:rsidRPr="00F21A76" w:rsidRDefault="0020187D" w:rsidP="00DE65B3">
            <w:pPr>
              <w:pStyle w:val="PL"/>
              <w:jc w:val="center"/>
              <w:rPr>
                <w:noProof w:val="0"/>
                <w:sz w:val="18"/>
                <w:szCs w:val="18"/>
                <w:lang w:eastAsia="de-DE"/>
              </w:rPr>
            </w:pPr>
            <w:r w:rsidRPr="00F21A76">
              <w:rPr>
                <w:noProof w:val="0"/>
                <w:sz w:val="18"/>
                <w:szCs w:val="18"/>
                <w:lang w:eastAsia="de-DE"/>
              </w:rPr>
              <w:noBreakHyphen/>
            </w:r>
          </w:p>
        </w:tc>
        <w:tc>
          <w:tcPr>
            <w:tcW w:w="1541" w:type="dxa"/>
          </w:tcPr>
          <w:p w14:paraId="6CB6446A" w14:textId="77777777" w:rsidR="0020187D" w:rsidRPr="00F21A76" w:rsidRDefault="0020187D" w:rsidP="00DE65B3">
            <w:pPr>
              <w:pStyle w:val="PL"/>
              <w:jc w:val="center"/>
              <w:rPr>
                <w:noProof w:val="0"/>
                <w:sz w:val="18"/>
                <w:szCs w:val="18"/>
                <w:lang w:eastAsia="de-DE"/>
              </w:rPr>
            </w:pPr>
            <w:r w:rsidRPr="00F21A76">
              <w:rPr>
                <w:noProof w:val="0"/>
                <w:sz w:val="18"/>
                <w:szCs w:val="18"/>
                <w:lang w:eastAsia="de-DE"/>
              </w:rPr>
              <w:noBreakHyphen/>
            </w:r>
          </w:p>
        </w:tc>
      </w:tr>
      <w:tr w:rsidR="0020187D" w:rsidRPr="00F21A76" w14:paraId="0FF07DA8" w14:textId="77777777" w:rsidTr="0018697F">
        <w:trPr>
          <w:jc w:val="center"/>
        </w:trPr>
        <w:tc>
          <w:tcPr>
            <w:tcW w:w="1327" w:type="dxa"/>
          </w:tcPr>
          <w:p w14:paraId="659B74A0" w14:textId="77777777" w:rsidR="0020187D" w:rsidRPr="00F21A76" w:rsidRDefault="0020187D" w:rsidP="00DE65B3">
            <w:pPr>
              <w:pStyle w:val="TAC"/>
            </w:pPr>
            <w:r w:rsidRPr="00F21A76">
              <w:t>PA</w:t>
            </w:r>
          </w:p>
        </w:tc>
        <w:tc>
          <w:tcPr>
            <w:tcW w:w="2081" w:type="dxa"/>
          </w:tcPr>
          <w:p w14:paraId="17D5F8CA" w14:textId="77777777" w:rsidR="0020187D" w:rsidRPr="00F21A76" w:rsidRDefault="0020187D" w:rsidP="00DE65B3">
            <w:pPr>
              <w:pStyle w:val="PL"/>
              <w:rPr>
                <w:noProof w:val="0"/>
                <w:sz w:val="18"/>
                <w:szCs w:val="18"/>
                <w:lang w:eastAsia="de-DE"/>
              </w:rPr>
            </w:pPr>
            <w:r w:rsidRPr="00F21A76">
              <w:rPr>
                <w:noProof w:val="0"/>
                <w:sz w:val="18"/>
                <w:szCs w:val="18"/>
                <w:lang w:eastAsia="de-DE"/>
              </w:rPr>
              <w:t>TriPlatformTE</w:t>
            </w:r>
          </w:p>
        </w:tc>
        <w:tc>
          <w:tcPr>
            <w:tcW w:w="2081" w:type="dxa"/>
          </w:tcPr>
          <w:p w14:paraId="06B62EFC" w14:textId="77777777" w:rsidR="0020187D" w:rsidRPr="00F21A76" w:rsidRDefault="0020187D" w:rsidP="00DE65B3">
            <w:pPr>
              <w:pStyle w:val="PL"/>
              <w:jc w:val="center"/>
              <w:rPr>
                <w:noProof w:val="0"/>
                <w:sz w:val="18"/>
                <w:szCs w:val="18"/>
                <w:lang w:eastAsia="de-DE"/>
              </w:rPr>
            </w:pPr>
            <w:r w:rsidRPr="00F21A76">
              <w:rPr>
                <w:noProof w:val="0"/>
                <w:sz w:val="18"/>
                <w:szCs w:val="18"/>
                <w:lang w:eastAsia="de-DE"/>
              </w:rPr>
              <w:noBreakHyphen/>
            </w:r>
          </w:p>
        </w:tc>
        <w:tc>
          <w:tcPr>
            <w:tcW w:w="1541" w:type="dxa"/>
          </w:tcPr>
          <w:p w14:paraId="1635259C" w14:textId="77777777" w:rsidR="0020187D" w:rsidRPr="00F21A76" w:rsidRDefault="0020187D" w:rsidP="00DE65B3">
            <w:pPr>
              <w:pStyle w:val="PL"/>
              <w:jc w:val="center"/>
              <w:rPr>
                <w:noProof w:val="0"/>
                <w:sz w:val="18"/>
                <w:szCs w:val="18"/>
                <w:lang w:eastAsia="de-DE"/>
              </w:rPr>
            </w:pPr>
            <w:r w:rsidRPr="00F21A76">
              <w:rPr>
                <w:noProof w:val="0"/>
                <w:sz w:val="18"/>
                <w:szCs w:val="18"/>
                <w:lang w:eastAsia="de-DE"/>
              </w:rPr>
              <w:noBreakHyphen/>
            </w:r>
          </w:p>
        </w:tc>
      </w:tr>
    </w:tbl>
    <w:p w14:paraId="18116169" w14:textId="77777777" w:rsidR="0020187D" w:rsidRPr="00F21A76" w:rsidRDefault="0020187D" w:rsidP="0020187D"/>
    <w:p w14:paraId="6DD2C8A4" w14:textId="77777777" w:rsidR="0020187D" w:rsidRPr="00F21A76" w:rsidRDefault="0020187D" w:rsidP="0020187D">
      <w:r w:rsidRPr="00F21A76">
        <w:t>All methods defined in th</w:t>
      </w:r>
      <w:r w:rsidR="00C4197A" w:rsidRPr="00F21A76">
        <w:t>ese</w:t>
      </w:r>
      <w:r w:rsidRPr="00F21A76">
        <w:t xml:space="preserve"> interfaces should behave as defined in clause </w:t>
      </w:r>
      <w:r w:rsidR="00C01D8D" w:rsidRPr="00F21A76">
        <w:t>5</w:t>
      </w:r>
      <w:r w:rsidRPr="00F21A76">
        <w:t>.</w:t>
      </w:r>
    </w:p>
    <w:p w14:paraId="4A683111" w14:textId="77777777" w:rsidR="0020187D" w:rsidRPr="00F21A76" w:rsidRDefault="0020187D" w:rsidP="00B04D6D">
      <w:pPr>
        <w:pStyle w:val="Heading3"/>
      </w:pPr>
      <w:bookmarkStart w:id="1360" w:name="_Toc87872144"/>
      <w:r w:rsidRPr="00F21A76">
        <w:t>6.5.1</w:t>
      </w:r>
      <w:r w:rsidRPr="00F21A76">
        <w:tab/>
        <w:t>Out and InOut Parameter Passing Mode</w:t>
      </w:r>
      <w:bookmarkEnd w:id="1360"/>
    </w:p>
    <w:p w14:paraId="1A2F2BD3" w14:textId="77777777" w:rsidR="0020187D" w:rsidRPr="00F21A76" w:rsidRDefault="0020187D" w:rsidP="00B04D6D">
      <w:pPr>
        <w:keepNext/>
        <w:keepLines/>
      </w:pPr>
      <w:r w:rsidRPr="00F21A76">
        <w:t xml:space="preserve">The following IDL types are used in </w:t>
      </w:r>
      <w:r w:rsidRPr="00F21A76">
        <w:rPr>
          <w:rFonts w:ascii="Courier New" w:hAnsi="Courier New"/>
        </w:rPr>
        <w:t>out</w:t>
      </w:r>
      <w:r w:rsidRPr="00F21A76">
        <w:t xml:space="preserve"> or </w:t>
      </w:r>
      <w:r w:rsidRPr="00F21A76">
        <w:rPr>
          <w:rFonts w:ascii="Courier New" w:hAnsi="Courier New"/>
        </w:rPr>
        <w:t>inout</w:t>
      </w:r>
      <w:r w:rsidRPr="00F21A76">
        <w:t xml:space="preserve"> parameter passing mode:</w:t>
      </w:r>
    </w:p>
    <w:p w14:paraId="1EB0FE8B" w14:textId="77777777" w:rsidR="0020187D" w:rsidRPr="00F21A76" w:rsidRDefault="0020187D" w:rsidP="00B04D6D">
      <w:pPr>
        <w:pStyle w:val="B1"/>
        <w:keepNext/>
        <w:keepLines/>
      </w:pPr>
      <w:r w:rsidRPr="00F21A76">
        <w:t>TriParameter.</w:t>
      </w:r>
    </w:p>
    <w:p w14:paraId="0721D984" w14:textId="77777777" w:rsidR="0020187D" w:rsidRPr="00F21A76" w:rsidRDefault="0020187D" w:rsidP="0020187D">
      <w:pPr>
        <w:pStyle w:val="B1"/>
      </w:pPr>
      <w:r w:rsidRPr="00F21A76">
        <w:t>TriParameterList.</w:t>
      </w:r>
    </w:p>
    <w:p w14:paraId="38A24737" w14:textId="77777777" w:rsidR="0020187D" w:rsidRPr="00F21A76" w:rsidRDefault="0020187D" w:rsidP="0020187D">
      <w:pPr>
        <w:pStyle w:val="B1"/>
      </w:pPr>
      <w:r w:rsidRPr="00F21A76">
        <w:t>TriBoolean.</w:t>
      </w:r>
    </w:p>
    <w:p w14:paraId="4492CD8A" w14:textId="77777777" w:rsidR="0020187D" w:rsidRPr="00F21A76" w:rsidRDefault="0020187D" w:rsidP="0020187D">
      <w:pPr>
        <w:pStyle w:val="B1"/>
      </w:pPr>
      <w:r w:rsidRPr="00F21A76">
        <w:t>TriTimerDuration.</w:t>
      </w:r>
    </w:p>
    <w:p w14:paraId="4EE408B0" w14:textId="77777777" w:rsidR="0020187D" w:rsidRPr="00F21A76" w:rsidRDefault="0020187D" w:rsidP="0020187D">
      <w:r w:rsidRPr="00F21A76">
        <w:t xml:space="preserve">In case they are used in </w:t>
      </w:r>
      <w:r w:rsidRPr="00F21A76">
        <w:rPr>
          <w:rFonts w:ascii="Courier New" w:hAnsi="Courier New"/>
        </w:rPr>
        <w:t>out</w:t>
      </w:r>
      <w:r w:rsidRPr="00F21A76">
        <w:t xml:space="preserve"> or </w:t>
      </w:r>
      <w:r w:rsidRPr="00F21A76">
        <w:rPr>
          <w:rFonts w:ascii="Courier New" w:hAnsi="Courier New"/>
        </w:rPr>
        <w:t>inout</w:t>
      </w:r>
      <w:r w:rsidRPr="00F21A76">
        <w:t xml:space="preserve"> parameter passing mode objects of the respective class will be passed with the method call. The called entity can then access methods to set the return values.</w:t>
      </w:r>
    </w:p>
    <w:p w14:paraId="1D2E34D0" w14:textId="77777777" w:rsidR="0020187D" w:rsidRPr="00F21A76" w:rsidRDefault="0020187D" w:rsidP="00DD778F">
      <w:pPr>
        <w:pStyle w:val="Heading3"/>
      </w:pPr>
      <w:bookmarkStart w:id="1361" w:name="_Toc87872145"/>
      <w:r w:rsidRPr="00F21A76">
        <w:t>6.5.2</w:t>
      </w:r>
      <w:r w:rsidRPr="00F21A76">
        <w:tab/>
      </w:r>
      <w:proofErr w:type="gramStart"/>
      <w:r w:rsidRPr="00F21A76">
        <w:t>triCommunication</w:t>
      </w:r>
      <w:proofErr w:type="gramEnd"/>
      <w:r w:rsidRPr="00F21A76">
        <w:t xml:space="preserve"> - Interface</w:t>
      </w:r>
      <w:bookmarkEnd w:id="1361"/>
    </w:p>
    <w:p w14:paraId="2DA05139" w14:textId="77777777" w:rsidR="001716EE" w:rsidRPr="00F21A76" w:rsidRDefault="001716EE" w:rsidP="001716EE">
      <w:pPr>
        <w:pStyle w:val="Heading4"/>
      </w:pPr>
      <w:bookmarkStart w:id="1362" w:name="_Toc87872146"/>
      <w:r w:rsidRPr="00F21A76">
        <w:t>6.5.2.0</w:t>
      </w:r>
      <w:r w:rsidRPr="00F21A76">
        <w:tab/>
        <w:t>Introduction</w:t>
      </w:r>
      <w:bookmarkEnd w:id="1362"/>
    </w:p>
    <w:p w14:paraId="10ACC01F" w14:textId="77777777" w:rsidR="0020187D" w:rsidRPr="00F21A76" w:rsidRDefault="0020187D" w:rsidP="0020187D">
      <w:r w:rsidRPr="00F21A76">
        <w:t xml:space="preserve">The </w:t>
      </w:r>
      <w:r w:rsidRPr="00F21A76">
        <w:rPr>
          <w:rFonts w:ascii="Courier New" w:hAnsi="Courier New" w:cs="Courier New"/>
          <w:b/>
          <w:sz w:val="16"/>
          <w:szCs w:val="16"/>
        </w:rPr>
        <w:t>triCommunication</w:t>
      </w:r>
      <w:r w:rsidRPr="00F21A76">
        <w:rPr>
          <w:b/>
        </w:rPr>
        <w:t xml:space="preserve"> </w:t>
      </w:r>
      <w:r w:rsidRPr="00F21A76">
        <w:t xml:space="preserve">interface is divided into two sub interfaces, the </w:t>
      </w:r>
      <w:r w:rsidRPr="00F21A76">
        <w:rPr>
          <w:rFonts w:ascii="Courier New" w:hAnsi="Courier New" w:cs="Courier New"/>
          <w:sz w:val="16"/>
          <w:szCs w:val="16"/>
        </w:rPr>
        <w:t>triCommunicationSA</w:t>
      </w:r>
      <w:r w:rsidRPr="00F21A76">
        <w:t xml:space="preserve"> interface, defining calls from the TE to the SA and the </w:t>
      </w:r>
      <w:r w:rsidRPr="00F21A76">
        <w:rPr>
          <w:rFonts w:ascii="Courier New" w:hAnsi="Courier New" w:cs="Courier New"/>
          <w:sz w:val="16"/>
          <w:szCs w:val="16"/>
        </w:rPr>
        <w:t>triCommunicationTE</w:t>
      </w:r>
      <w:r w:rsidRPr="00F21A76">
        <w:t xml:space="preserve"> interface, defining calls from the SA to the TE.</w:t>
      </w:r>
    </w:p>
    <w:p w14:paraId="4E530D59" w14:textId="77777777" w:rsidR="0020187D" w:rsidRPr="00F21A76" w:rsidRDefault="0020187D" w:rsidP="00DD778F">
      <w:pPr>
        <w:pStyle w:val="Heading4"/>
      </w:pPr>
      <w:bookmarkStart w:id="1363" w:name="_Toc87872147"/>
      <w:r w:rsidRPr="00F21A76">
        <w:t>6.5.2.1</w:t>
      </w:r>
      <w:r w:rsidRPr="00F21A76">
        <w:tab/>
      </w:r>
      <w:proofErr w:type="gramStart"/>
      <w:r w:rsidRPr="00F21A76">
        <w:t>triCommunicationSA</w:t>
      </w:r>
      <w:bookmarkEnd w:id="1363"/>
      <w:proofErr w:type="gramEnd"/>
    </w:p>
    <w:p w14:paraId="6333EFFD" w14:textId="77777777" w:rsidR="0020187D" w:rsidRPr="00F21A76" w:rsidRDefault="0020187D" w:rsidP="0020187D">
      <w:r w:rsidRPr="00F21A76">
        <w:t xml:space="preserve">The </w:t>
      </w:r>
      <w:r w:rsidRPr="00F21A76">
        <w:rPr>
          <w:rFonts w:ascii="Courier New" w:hAnsi="Courier New" w:cs="Courier New"/>
          <w:sz w:val="16"/>
          <w:szCs w:val="16"/>
        </w:rPr>
        <w:t>triCommunicationSA</w:t>
      </w:r>
      <w:r w:rsidRPr="00F21A76">
        <w:t xml:space="preserve"> interface is mapped to the following interface:</w:t>
      </w:r>
    </w:p>
    <w:p w14:paraId="5A8AA2E3" w14:textId="77777777" w:rsidR="0020187D" w:rsidRPr="00F21A76" w:rsidRDefault="0020187D" w:rsidP="0020187D">
      <w:pPr>
        <w:pStyle w:val="PL"/>
        <w:keepNext/>
        <w:keepLines/>
        <w:rPr>
          <w:noProof w:val="0"/>
        </w:rPr>
      </w:pPr>
      <w:r w:rsidRPr="00F21A76">
        <w:rPr>
          <w:noProof w:val="0"/>
        </w:rPr>
        <w:t xml:space="preserve">// TriCommunication </w:t>
      </w:r>
    </w:p>
    <w:p w14:paraId="1397C079" w14:textId="77777777" w:rsidR="0020187D" w:rsidRPr="00F21A76" w:rsidRDefault="0020187D" w:rsidP="0020187D">
      <w:pPr>
        <w:pStyle w:val="PL"/>
        <w:keepNext/>
        <w:keepLines/>
        <w:rPr>
          <w:noProof w:val="0"/>
        </w:rPr>
      </w:pPr>
      <w:r w:rsidRPr="00F21A76">
        <w:rPr>
          <w:noProof w:val="0"/>
        </w:rPr>
        <w:t xml:space="preserve">// TE </w:t>
      </w:r>
      <w:r w:rsidRPr="00F21A76">
        <w:rPr>
          <w:noProof w:val="0"/>
        </w:rPr>
        <w:noBreakHyphen/>
        <w:t>&gt; SA</w:t>
      </w:r>
    </w:p>
    <w:p w14:paraId="3FBFABE9" w14:textId="77777777" w:rsidR="0020187D" w:rsidRPr="00F21A76" w:rsidRDefault="0020187D" w:rsidP="0020187D">
      <w:pPr>
        <w:pStyle w:val="PL"/>
        <w:keepNext/>
        <w:keepLines/>
        <w:rPr>
          <w:noProof w:val="0"/>
        </w:rPr>
      </w:pPr>
      <w:proofErr w:type="gramStart"/>
      <w:r w:rsidRPr="00F21A76">
        <w:rPr>
          <w:noProof w:val="0"/>
        </w:rPr>
        <w:t>package</w:t>
      </w:r>
      <w:proofErr w:type="gramEnd"/>
      <w:r w:rsidRPr="00F21A76">
        <w:rPr>
          <w:noProof w:val="0"/>
        </w:rPr>
        <w:t xml:space="preserve"> org.etsi.ttcn.tri;</w:t>
      </w:r>
    </w:p>
    <w:p w14:paraId="3732EE33" w14:textId="77777777" w:rsidR="0020187D" w:rsidRPr="00F21A76" w:rsidRDefault="0020187D" w:rsidP="0020187D">
      <w:pPr>
        <w:pStyle w:val="PL"/>
        <w:keepNext/>
        <w:keepLines/>
        <w:rPr>
          <w:noProof w:val="0"/>
        </w:rPr>
      </w:pPr>
      <w:proofErr w:type="gramStart"/>
      <w:r w:rsidRPr="00F21A76">
        <w:rPr>
          <w:noProof w:val="0"/>
        </w:rPr>
        <w:t>public</w:t>
      </w:r>
      <w:proofErr w:type="gramEnd"/>
      <w:r w:rsidRPr="00F21A76">
        <w:rPr>
          <w:noProof w:val="0"/>
        </w:rPr>
        <w:t xml:space="preserve"> interface TriCommunicationSA {</w:t>
      </w:r>
    </w:p>
    <w:p w14:paraId="37E8EB3A" w14:textId="77777777" w:rsidR="0020187D" w:rsidRPr="00F21A76" w:rsidRDefault="0020187D" w:rsidP="0020187D">
      <w:pPr>
        <w:pStyle w:val="PL"/>
        <w:keepNext/>
        <w:keepLines/>
        <w:rPr>
          <w:noProof w:val="0"/>
        </w:rPr>
      </w:pPr>
      <w:r w:rsidRPr="00F21A76">
        <w:rPr>
          <w:noProof w:val="0"/>
        </w:rPr>
        <w:tab/>
        <w:t>// Reset Operation</w:t>
      </w:r>
    </w:p>
    <w:p w14:paraId="7D94DB98" w14:textId="77777777" w:rsidR="0020187D" w:rsidRPr="00F21A76" w:rsidRDefault="0020187D" w:rsidP="0020187D">
      <w:pPr>
        <w:pStyle w:val="PL"/>
        <w:keepNext/>
        <w:keepLines/>
        <w:rPr>
          <w:noProof w:val="0"/>
        </w:rPr>
      </w:pPr>
      <w:r w:rsidRPr="00F21A76">
        <w:rPr>
          <w:noProof w:val="0"/>
        </w:rPr>
        <w:tab/>
        <w:t>// Ref: TRI</w:t>
      </w:r>
      <w:r w:rsidRPr="00F21A76">
        <w:rPr>
          <w:noProof w:val="0"/>
        </w:rPr>
        <w:noBreakHyphen/>
        <w:t>Definition 5.5.1</w:t>
      </w:r>
    </w:p>
    <w:p w14:paraId="52B95A04" w14:textId="77777777" w:rsidR="0020187D" w:rsidRPr="00F21A76" w:rsidRDefault="0020187D" w:rsidP="0020187D">
      <w:pPr>
        <w:pStyle w:val="PL"/>
        <w:keepNext/>
        <w:keepLines/>
        <w:rPr>
          <w:noProof w:val="0"/>
        </w:rPr>
      </w:pPr>
      <w:r w:rsidRPr="00F21A76">
        <w:rPr>
          <w:noProof w:val="0"/>
        </w:rPr>
        <w:tab/>
        <w:t xml:space="preserve">TriStatus </w:t>
      </w:r>
      <w:proofErr w:type="gramStart"/>
      <w:r w:rsidRPr="00F21A76">
        <w:rPr>
          <w:noProof w:val="0"/>
        </w:rPr>
        <w:t>triSAReset(</w:t>
      </w:r>
      <w:proofErr w:type="gramEnd"/>
      <w:r w:rsidRPr="00F21A76">
        <w:rPr>
          <w:noProof w:val="0"/>
        </w:rPr>
        <w:t>);</w:t>
      </w:r>
    </w:p>
    <w:p w14:paraId="2BBF38C6" w14:textId="77777777" w:rsidR="0020187D" w:rsidRPr="00F21A76" w:rsidRDefault="0020187D" w:rsidP="0020187D">
      <w:pPr>
        <w:pStyle w:val="PL"/>
        <w:keepNext/>
        <w:keepLines/>
        <w:rPr>
          <w:noProof w:val="0"/>
        </w:rPr>
      </w:pPr>
    </w:p>
    <w:p w14:paraId="61F1DE4B" w14:textId="77777777" w:rsidR="0020187D" w:rsidRPr="00F21A76" w:rsidRDefault="0020187D" w:rsidP="0020187D">
      <w:pPr>
        <w:pStyle w:val="PL"/>
        <w:keepNext/>
        <w:keepLines/>
        <w:rPr>
          <w:noProof w:val="0"/>
        </w:rPr>
      </w:pPr>
      <w:r w:rsidRPr="00F21A76">
        <w:rPr>
          <w:noProof w:val="0"/>
        </w:rPr>
        <w:tab/>
        <w:t>// Connection handling operations</w:t>
      </w:r>
    </w:p>
    <w:p w14:paraId="16E9BF56" w14:textId="77777777" w:rsidR="0020187D" w:rsidRPr="00F21A76" w:rsidRDefault="0020187D" w:rsidP="0020187D">
      <w:pPr>
        <w:pStyle w:val="PL"/>
        <w:keepNext/>
        <w:keepLines/>
        <w:rPr>
          <w:noProof w:val="0"/>
        </w:rPr>
      </w:pPr>
      <w:r w:rsidRPr="00F21A76">
        <w:rPr>
          <w:noProof w:val="0"/>
        </w:rPr>
        <w:tab/>
        <w:t>// Ref: TRI</w:t>
      </w:r>
      <w:r w:rsidRPr="00F21A76">
        <w:rPr>
          <w:noProof w:val="0"/>
        </w:rPr>
        <w:noBreakHyphen/>
        <w:t>Definition 5.5.2.1</w:t>
      </w:r>
    </w:p>
    <w:p w14:paraId="205E02C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triExecuteTestCase(TriTestCaseId</w:t>
      </w:r>
    </w:p>
    <w:p w14:paraId="519DA9DE" w14:textId="77777777" w:rsidR="0020187D" w:rsidRPr="00F21A76" w:rsidRDefault="0020187D" w:rsidP="0020187D">
      <w:pPr>
        <w:pStyle w:val="PL"/>
        <w:rPr>
          <w:noProof w:val="0"/>
        </w:rPr>
      </w:pPr>
      <w:r w:rsidRPr="00F21A76">
        <w:rPr>
          <w:noProof w:val="0"/>
        </w:rPr>
        <w:tab/>
      </w:r>
      <w:r w:rsidRPr="00F21A76">
        <w:rPr>
          <w:noProof w:val="0"/>
        </w:rPr>
        <w:tab/>
      </w:r>
      <w:proofErr w:type="gramStart"/>
      <w:r w:rsidRPr="00F21A76">
        <w:rPr>
          <w:noProof w:val="0"/>
        </w:rPr>
        <w:t>testCaseId,</w:t>
      </w:r>
      <w:proofErr w:type="gramEnd"/>
      <w:r w:rsidRPr="00F21A76">
        <w:rPr>
          <w:noProof w:val="0"/>
        </w:rPr>
        <w:t>TriPortIdList tsiPorts);</w:t>
      </w:r>
    </w:p>
    <w:p w14:paraId="288A831D" w14:textId="77777777" w:rsidR="0020187D" w:rsidRPr="00F21A76" w:rsidRDefault="0020187D" w:rsidP="0020187D">
      <w:pPr>
        <w:pStyle w:val="PL"/>
        <w:rPr>
          <w:noProof w:val="0"/>
        </w:rPr>
      </w:pPr>
      <w:r w:rsidRPr="00F21A76">
        <w:rPr>
          <w:noProof w:val="0"/>
        </w:rPr>
        <w:tab/>
        <w:t>// Ref: TRI</w:t>
      </w:r>
      <w:r w:rsidRPr="00F21A76">
        <w:rPr>
          <w:noProof w:val="0"/>
        </w:rPr>
        <w:noBreakHyphen/>
        <w:t>Definition 5.5.2.2</w:t>
      </w:r>
    </w:p>
    <w:p w14:paraId="64D4C4BA"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triMap(TriPortId compPortId, TriPortId tsiPortId);</w:t>
      </w:r>
    </w:p>
    <w:p w14:paraId="518C0190" w14:textId="77777777" w:rsidR="00C7390B" w:rsidRPr="00F21A76" w:rsidRDefault="00C7390B" w:rsidP="00C7390B">
      <w:pPr>
        <w:pStyle w:val="PL"/>
        <w:rPr>
          <w:noProof w:val="0"/>
        </w:rPr>
      </w:pPr>
      <w:r w:rsidRPr="00F21A76">
        <w:rPr>
          <w:noProof w:val="0"/>
        </w:rPr>
        <w:tab/>
        <w:t>// Ref: TRI</w:t>
      </w:r>
      <w:r w:rsidRPr="00F21A76">
        <w:rPr>
          <w:noProof w:val="0"/>
        </w:rPr>
        <w:noBreakHyphen/>
        <w:t>Definition 5.5.2.3</w:t>
      </w:r>
    </w:p>
    <w:p w14:paraId="0324E408" w14:textId="77777777" w:rsidR="00C7390B" w:rsidRPr="00F21A76" w:rsidRDefault="00C7390B" w:rsidP="00C7390B">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triMap</w:t>
      </w:r>
      <w:r w:rsidR="00E17C92" w:rsidRPr="00F21A76">
        <w:rPr>
          <w:noProof w:val="0"/>
        </w:rPr>
        <w:t>Param</w:t>
      </w:r>
      <w:r w:rsidRPr="00F21A76">
        <w:rPr>
          <w:noProof w:val="0"/>
        </w:rPr>
        <w:t>(TriPortId compPortId, TriPortId tsiPortId,</w:t>
      </w:r>
    </w:p>
    <w:p w14:paraId="394CBDE8" w14:textId="77777777" w:rsidR="00C7390B" w:rsidRPr="00F21A76" w:rsidRDefault="00C7390B" w:rsidP="00C7390B">
      <w:pPr>
        <w:pStyle w:val="PL"/>
        <w:rPr>
          <w:noProof w:val="0"/>
        </w:rPr>
      </w:pPr>
      <w:r w:rsidRPr="00F21A76">
        <w:rPr>
          <w:noProof w:val="0"/>
        </w:rPr>
        <w:tab/>
      </w:r>
      <w:r w:rsidRPr="00F21A76">
        <w:rPr>
          <w:noProof w:val="0"/>
        </w:rPr>
        <w:tab/>
      </w:r>
      <w:r w:rsidRPr="00F21A76">
        <w:rPr>
          <w:noProof w:val="0"/>
        </w:rPr>
        <w:tab/>
      </w:r>
      <w:r w:rsidRPr="00F21A76">
        <w:rPr>
          <w:noProof w:val="0"/>
        </w:rPr>
        <w:tab/>
      </w:r>
      <w:r w:rsidRPr="00F21A76">
        <w:rPr>
          <w:noProof w:val="0"/>
        </w:rPr>
        <w:tab/>
      </w:r>
      <w:r w:rsidRPr="00F21A76">
        <w:rPr>
          <w:noProof w:val="0"/>
        </w:rPr>
        <w:tab/>
      </w:r>
      <w:r w:rsidRPr="00F21A76">
        <w:rPr>
          <w:noProof w:val="0"/>
        </w:rPr>
        <w:tab/>
        <w:t>TriParameterList paramList);</w:t>
      </w:r>
    </w:p>
    <w:p w14:paraId="501E2D32" w14:textId="77777777" w:rsidR="0020187D" w:rsidRPr="00F21A76" w:rsidRDefault="0020187D" w:rsidP="0020187D">
      <w:pPr>
        <w:pStyle w:val="PL"/>
        <w:rPr>
          <w:noProof w:val="0"/>
        </w:rPr>
      </w:pPr>
      <w:r w:rsidRPr="00F21A76">
        <w:rPr>
          <w:noProof w:val="0"/>
        </w:rPr>
        <w:tab/>
        <w:t>// Ref: TRI</w:t>
      </w:r>
      <w:r w:rsidRPr="00F21A76">
        <w:rPr>
          <w:noProof w:val="0"/>
        </w:rPr>
        <w:noBreakHyphen/>
        <w:t>Definition 5.5.2.</w:t>
      </w:r>
      <w:r w:rsidR="00C7390B" w:rsidRPr="00F21A76">
        <w:rPr>
          <w:noProof w:val="0"/>
        </w:rPr>
        <w:t>4</w:t>
      </w:r>
    </w:p>
    <w:p w14:paraId="30B8C5AF"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triUnmap(TriPortId compPortId, TriPortId tsiPortId);</w:t>
      </w:r>
    </w:p>
    <w:p w14:paraId="3B84A157" w14:textId="77777777" w:rsidR="00C7390B" w:rsidRPr="00F21A76" w:rsidRDefault="00C7390B" w:rsidP="00C7390B">
      <w:pPr>
        <w:pStyle w:val="PL"/>
        <w:keepNext/>
        <w:keepLines/>
        <w:rPr>
          <w:noProof w:val="0"/>
        </w:rPr>
      </w:pPr>
      <w:r w:rsidRPr="00F21A76">
        <w:rPr>
          <w:noProof w:val="0"/>
        </w:rPr>
        <w:lastRenderedPageBreak/>
        <w:tab/>
        <w:t>// Ref: TRI</w:t>
      </w:r>
      <w:r w:rsidRPr="00F21A76">
        <w:rPr>
          <w:noProof w:val="0"/>
        </w:rPr>
        <w:noBreakHyphen/>
        <w:t>Definition 5.5.2.5</w:t>
      </w:r>
    </w:p>
    <w:p w14:paraId="6A2E6D7B" w14:textId="77777777" w:rsidR="00C7390B" w:rsidRPr="00F21A76" w:rsidRDefault="00C7390B" w:rsidP="00C7390B">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triUnmap</w:t>
      </w:r>
      <w:r w:rsidR="00E17C92" w:rsidRPr="00F21A76">
        <w:rPr>
          <w:noProof w:val="0"/>
        </w:rPr>
        <w:t>Param</w:t>
      </w:r>
      <w:r w:rsidRPr="00F21A76">
        <w:rPr>
          <w:noProof w:val="0"/>
        </w:rPr>
        <w:t>(TriPortId compPortId, TriPortId tsiPortId,</w:t>
      </w:r>
    </w:p>
    <w:p w14:paraId="122AF096" w14:textId="77777777" w:rsidR="00C7390B" w:rsidRPr="00F21A76" w:rsidRDefault="00C7390B" w:rsidP="00C7390B">
      <w:pPr>
        <w:pStyle w:val="PL"/>
        <w:rPr>
          <w:noProof w:val="0"/>
        </w:rPr>
      </w:pPr>
      <w:r w:rsidRPr="00F21A76">
        <w:rPr>
          <w:noProof w:val="0"/>
        </w:rPr>
        <w:tab/>
      </w:r>
      <w:r w:rsidRPr="00F21A76">
        <w:rPr>
          <w:noProof w:val="0"/>
        </w:rPr>
        <w:tab/>
      </w:r>
      <w:r w:rsidRPr="00F21A76">
        <w:rPr>
          <w:noProof w:val="0"/>
        </w:rPr>
        <w:tab/>
      </w:r>
      <w:r w:rsidRPr="00F21A76">
        <w:rPr>
          <w:noProof w:val="0"/>
        </w:rPr>
        <w:tab/>
      </w:r>
      <w:r w:rsidRPr="00F21A76">
        <w:rPr>
          <w:noProof w:val="0"/>
        </w:rPr>
        <w:tab/>
      </w:r>
      <w:r w:rsidRPr="00F21A76">
        <w:rPr>
          <w:noProof w:val="0"/>
        </w:rPr>
        <w:tab/>
      </w:r>
      <w:r w:rsidRPr="00F21A76">
        <w:rPr>
          <w:noProof w:val="0"/>
        </w:rPr>
        <w:tab/>
        <w:t>TriParameterList paramList);</w:t>
      </w:r>
    </w:p>
    <w:p w14:paraId="145C695C" w14:textId="77777777" w:rsidR="0020187D" w:rsidRPr="00F21A76" w:rsidRDefault="0020187D" w:rsidP="0020187D">
      <w:pPr>
        <w:pStyle w:val="PL"/>
        <w:keepNext/>
        <w:keepLines/>
        <w:rPr>
          <w:noProof w:val="0"/>
        </w:rPr>
      </w:pPr>
      <w:r w:rsidRPr="00F21A76">
        <w:rPr>
          <w:noProof w:val="0"/>
        </w:rPr>
        <w:tab/>
        <w:t>// Ref: TRI</w:t>
      </w:r>
      <w:r w:rsidRPr="00F21A76">
        <w:rPr>
          <w:noProof w:val="0"/>
        </w:rPr>
        <w:noBreakHyphen/>
        <w:t>Definition 5.5.2.</w:t>
      </w:r>
      <w:r w:rsidR="00C7390B" w:rsidRPr="00F21A76">
        <w:rPr>
          <w:noProof w:val="0"/>
        </w:rPr>
        <w:t>6</w:t>
      </w:r>
    </w:p>
    <w:p w14:paraId="3842B11C"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triEndTestCase();</w:t>
      </w:r>
    </w:p>
    <w:p w14:paraId="71914BF8" w14:textId="77777777" w:rsidR="0020187D" w:rsidRPr="00F21A76" w:rsidRDefault="0020187D" w:rsidP="0020187D">
      <w:pPr>
        <w:pStyle w:val="PL"/>
        <w:rPr>
          <w:noProof w:val="0"/>
        </w:rPr>
      </w:pPr>
      <w:r w:rsidRPr="00F21A76">
        <w:rPr>
          <w:noProof w:val="0"/>
        </w:rPr>
        <w:tab/>
      </w:r>
    </w:p>
    <w:p w14:paraId="6E1C7043" w14:textId="77777777" w:rsidR="0020187D" w:rsidRPr="00F21A76" w:rsidRDefault="0020187D" w:rsidP="0020187D">
      <w:pPr>
        <w:pStyle w:val="PL"/>
        <w:rPr>
          <w:noProof w:val="0"/>
        </w:rPr>
      </w:pPr>
      <w:r w:rsidRPr="00F21A76">
        <w:rPr>
          <w:noProof w:val="0"/>
        </w:rPr>
        <w:tab/>
        <w:t>// Message based communication operations</w:t>
      </w:r>
    </w:p>
    <w:p w14:paraId="540BAE41" w14:textId="77777777" w:rsidR="0020187D" w:rsidRPr="00F21A76" w:rsidRDefault="0020187D" w:rsidP="0020187D">
      <w:pPr>
        <w:pStyle w:val="PL"/>
        <w:rPr>
          <w:noProof w:val="0"/>
        </w:rPr>
      </w:pPr>
      <w:r w:rsidRPr="00F21A76">
        <w:rPr>
          <w:noProof w:val="0"/>
        </w:rPr>
        <w:tab/>
        <w:t>// Ref: TRI</w:t>
      </w:r>
      <w:r w:rsidRPr="00F21A76">
        <w:rPr>
          <w:noProof w:val="0"/>
        </w:rPr>
        <w:noBreakHyphen/>
        <w:t>Definition 5.5.3.1</w:t>
      </w:r>
    </w:p>
    <w:p w14:paraId="5F28CD73"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triSend(TriComponentId componentId, TriPortId tsiPortId, </w:t>
      </w:r>
    </w:p>
    <w:p w14:paraId="3B5EACD0"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TriAddress sutAddress, TriMessage sendMessage);</w:t>
      </w:r>
    </w:p>
    <w:p w14:paraId="3A1880F4" w14:textId="77777777" w:rsidR="0020187D" w:rsidRPr="00F21A76" w:rsidRDefault="0020187D" w:rsidP="0020187D">
      <w:pPr>
        <w:pStyle w:val="PL"/>
        <w:rPr>
          <w:noProof w:val="0"/>
        </w:rPr>
      </w:pPr>
      <w:r w:rsidRPr="00F21A76">
        <w:rPr>
          <w:noProof w:val="0"/>
        </w:rPr>
        <w:tab/>
        <w:t>// Ref: TRI</w:t>
      </w:r>
      <w:r w:rsidRPr="00F21A76">
        <w:rPr>
          <w:noProof w:val="0"/>
        </w:rPr>
        <w:noBreakHyphen/>
        <w:t>Definition 5.5.3.2</w:t>
      </w:r>
    </w:p>
    <w:p w14:paraId="5917DED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triSendBC(TriComponentId componentId, TriPortId tsiPortId, </w:t>
      </w:r>
    </w:p>
    <w:p w14:paraId="03CDB668"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TriMessage sendMessage);</w:t>
      </w:r>
    </w:p>
    <w:p w14:paraId="05DB5966" w14:textId="77777777" w:rsidR="0020187D" w:rsidRPr="00F21A76" w:rsidRDefault="0020187D" w:rsidP="0020187D">
      <w:pPr>
        <w:pStyle w:val="PL"/>
        <w:rPr>
          <w:noProof w:val="0"/>
        </w:rPr>
      </w:pPr>
      <w:r w:rsidRPr="00F21A76">
        <w:rPr>
          <w:noProof w:val="0"/>
        </w:rPr>
        <w:tab/>
        <w:t>// Ref: TRI</w:t>
      </w:r>
      <w:r w:rsidRPr="00F21A76">
        <w:rPr>
          <w:noProof w:val="0"/>
        </w:rPr>
        <w:noBreakHyphen/>
        <w:t>Definition 5.5.3.3</w:t>
      </w:r>
    </w:p>
    <w:p w14:paraId="4B015893"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triSendMC(TriComponentId componentId, TriPortId tsiPortId, </w:t>
      </w:r>
    </w:p>
    <w:p w14:paraId="0DAFD3ED"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TriAddressList sutAddresses, TriMessage sendMessage);</w:t>
      </w:r>
    </w:p>
    <w:p w14:paraId="2D61DA61" w14:textId="77777777" w:rsidR="0020187D" w:rsidRPr="00F21A76" w:rsidRDefault="0020187D" w:rsidP="0020187D">
      <w:pPr>
        <w:pStyle w:val="PL"/>
        <w:rPr>
          <w:noProof w:val="0"/>
        </w:rPr>
      </w:pPr>
    </w:p>
    <w:p w14:paraId="1E038652" w14:textId="77777777" w:rsidR="0020187D" w:rsidRPr="00F21A76" w:rsidRDefault="0020187D" w:rsidP="0020187D">
      <w:pPr>
        <w:pStyle w:val="PL"/>
        <w:rPr>
          <w:noProof w:val="0"/>
        </w:rPr>
      </w:pPr>
      <w:r w:rsidRPr="00F21A76">
        <w:rPr>
          <w:noProof w:val="0"/>
        </w:rPr>
        <w:tab/>
        <w:t>// Procedure based communication operations</w:t>
      </w:r>
    </w:p>
    <w:p w14:paraId="0844AB6B"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5.5.4.1</w:t>
      </w:r>
    </w:p>
    <w:p w14:paraId="4D70E11E"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triCall(TriComponentId componentId, </w:t>
      </w:r>
    </w:p>
    <w:p w14:paraId="7E790D0B"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TriAddress sutAddress, </w:t>
      </w:r>
    </w:p>
    <w:p w14:paraId="04F65456"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TriSignatureId signatureId, TriParameterList parameterList);</w:t>
      </w:r>
    </w:p>
    <w:p w14:paraId="790E2C19"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5.5.4.2</w:t>
      </w:r>
    </w:p>
    <w:p w14:paraId="2FBEB883"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triCallBC(TriComponentId componentId, </w:t>
      </w:r>
    </w:p>
    <w:p w14:paraId="42B95620"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w:t>
      </w:r>
    </w:p>
    <w:p w14:paraId="5B29EFFA"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TriSignatureId signatureId, TriParameterList parameterList);</w:t>
      </w:r>
    </w:p>
    <w:p w14:paraId="72E8284D"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5.5.4.3</w:t>
      </w:r>
    </w:p>
    <w:p w14:paraId="4F5F140C"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triCallMC(TriComponentId componentId, </w:t>
      </w:r>
    </w:p>
    <w:p w14:paraId="0D90F6CA"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TriAddressList sutAddresses, </w:t>
      </w:r>
    </w:p>
    <w:p w14:paraId="0D58627A"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TriSignatureId signatureId, TriParameterList parameterList);</w:t>
      </w:r>
    </w:p>
    <w:p w14:paraId="12C6938D" w14:textId="77777777" w:rsidR="0020187D" w:rsidRPr="00F21A76" w:rsidRDefault="0020187D" w:rsidP="0020187D">
      <w:pPr>
        <w:pStyle w:val="PL"/>
        <w:rPr>
          <w:noProof w:val="0"/>
        </w:rPr>
      </w:pPr>
    </w:p>
    <w:p w14:paraId="671748A9"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5.5.4.4</w:t>
      </w:r>
    </w:p>
    <w:p w14:paraId="034B5D54"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triReply(TriComponentId componentId, </w:t>
      </w:r>
    </w:p>
    <w:p w14:paraId="7D482280"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TriAddress sutAddress, </w:t>
      </w:r>
    </w:p>
    <w:p w14:paraId="5360712D"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TriParameterList parameterList, </w:t>
      </w:r>
    </w:p>
    <w:p w14:paraId="35E2B2AD"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TriParameter returnValue);</w:t>
      </w:r>
    </w:p>
    <w:p w14:paraId="54ED5CD4"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5.5.4.5</w:t>
      </w:r>
    </w:p>
    <w:p w14:paraId="310F23E2"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triReplyBC(TriComponentId componentId, </w:t>
      </w:r>
    </w:p>
    <w:p w14:paraId="2CE05A09"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w:t>
      </w:r>
    </w:p>
    <w:p w14:paraId="35EAE94E"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TriParameterList parameterList, </w:t>
      </w:r>
    </w:p>
    <w:p w14:paraId="10052D9B"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TriParameter returnValue);</w:t>
      </w:r>
    </w:p>
    <w:p w14:paraId="31B345BD"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5.5.4.6</w:t>
      </w:r>
    </w:p>
    <w:p w14:paraId="45872080"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triReplyMC(TriComponentId componentId, </w:t>
      </w:r>
    </w:p>
    <w:p w14:paraId="6BF6BB38"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TriAddressList sutAddresses, </w:t>
      </w:r>
    </w:p>
    <w:p w14:paraId="737942AF"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TriParameterList parameterList, </w:t>
      </w:r>
    </w:p>
    <w:p w14:paraId="0E0030C8"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TriParameter returnValue);</w:t>
      </w:r>
    </w:p>
    <w:p w14:paraId="385C3037" w14:textId="77777777" w:rsidR="0020187D" w:rsidRPr="00F21A76" w:rsidRDefault="0020187D" w:rsidP="0020187D">
      <w:pPr>
        <w:pStyle w:val="PL"/>
        <w:rPr>
          <w:noProof w:val="0"/>
        </w:rPr>
      </w:pPr>
    </w:p>
    <w:p w14:paraId="43B2735D" w14:textId="77777777" w:rsidR="0020187D" w:rsidRPr="00F21A76" w:rsidRDefault="0020187D" w:rsidP="00CB388C">
      <w:pPr>
        <w:pStyle w:val="PL"/>
        <w:keepNext/>
        <w:keepLines/>
        <w:rPr>
          <w:noProof w:val="0"/>
        </w:rPr>
      </w:pPr>
      <w:r w:rsidRPr="00F21A76">
        <w:rPr>
          <w:noProof w:val="0"/>
        </w:rPr>
        <w:tab/>
        <w:t>// Ref: TRI</w:t>
      </w:r>
      <w:r w:rsidRPr="00F21A76">
        <w:rPr>
          <w:noProof w:val="0"/>
        </w:rPr>
        <w:noBreakHyphen/>
        <w:t>Definition 5.5.4.7</w:t>
      </w:r>
    </w:p>
    <w:p w14:paraId="3000984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triRaise(TriComponentId componentId, TriPortId tsiPortId, </w:t>
      </w:r>
    </w:p>
    <w:p w14:paraId="21DE4E9C"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TriAddress sutAddress,</w:t>
      </w:r>
    </w:p>
    <w:p w14:paraId="687A6B58"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w:t>
      </w:r>
    </w:p>
    <w:p w14:paraId="3B750368"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TriException exc);</w:t>
      </w:r>
    </w:p>
    <w:p w14:paraId="131090F7"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5.5.4.8</w:t>
      </w:r>
    </w:p>
    <w:p w14:paraId="7D96019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triRaiseBC(TriComponentId componentId, </w:t>
      </w:r>
    </w:p>
    <w:p w14:paraId="7EC7B79F"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TriPortId tsiPortId, </w:t>
      </w:r>
    </w:p>
    <w:p w14:paraId="4EDC50C3"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w:t>
      </w:r>
    </w:p>
    <w:p w14:paraId="7513285F"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TriException exc);</w:t>
      </w:r>
    </w:p>
    <w:p w14:paraId="7B00B50D"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5.5.4.9</w:t>
      </w:r>
    </w:p>
    <w:p w14:paraId="652EAD54"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triRaiseMC(TriComponentId componentId, TriPortId tsiPortId, </w:t>
      </w:r>
    </w:p>
    <w:p w14:paraId="4ABC683A"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r>
      <w:r w:rsidR="00BB1E5D" w:rsidRPr="00F21A76">
        <w:rPr>
          <w:noProof w:val="0"/>
        </w:rPr>
        <w:t xml:space="preserve">TriAddressList </w:t>
      </w:r>
      <w:r w:rsidRPr="00F21A76">
        <w:rPr>
          <w:noProof w:val="0"/>
        </w:rPr>
        <w:t>sutAddresses,</w:t>
      </w:r>
    </w:p>
    <w:p w14:paraId="38F74473"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w:t>
      </w:r>
    </w:p>
    <w:p w14:paraId="0109BF48"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TriException exc);</w:t>
      </w:r>
    </w:p>
    <w:p w14:paraId="6DFBD5EA" w14:textId="77777777" w:rsidR="0020187D" w:rsidRPr="00F21A76" w:rsidRDefault="0020187D" w:rsidP="0020187D">
      <w:pPr>
        <w:pStyle w:val="PL"/>
        <w:rPr>
          <w:noProof w:val="0"/>
        </w:rPr>
      </w:pPr>
    </w:p>
    <w:p w14:paraId="714A6B04" w14:textId="77777777" w:rsidR="0020187D" w:rsidRPr="00F21A76" w:rsidRDefault="0020187D" w:rsidP="0020187D">
      <w:pPr>
        <w:pStyle w:val="PL"/>
        <w:rPr>
          <w:noProof w:val="0"/>
        </w:rPr>
      </w:pPr>
      <w:r w:rsidRPr="00F21A76">
        <w:rPr>
          <w:noProof w:val="0"/>
        </w:rPr>
        <w:tab/>
        <w:t>// Miscellaneous operations</w:t>
      </w:r>
    </w:p>
    <w:p w14:paraId="4EF86B51" w14:textId="77777777" w:rsidR="0020187D" w:rsidRPr="00F21A76" w:rsidRDefault="0020187D" w:rsidP="0020187D">
      <w:pPr>
        <w:pStyle w:val="PL"/>
        <w:rPr>
          <w:noProof w:val="0"/>
        </w:rPr>
      </w:pPr>
      <w:r w:rsidRPr="00F21A76">
        <w:rPr>
          <w:noProof w:val="0"/>
        </w:rPr>
        <w:tab/>
        <w:t>// Ref: TRI</w:t>
      </w:r>
      <w:r w:rsidRPr="00F21A76">
        <w:rPr>
          <w:noProof w:val="0"/>
        </w:rPr>
        <w:noBreakHyphen/>
        <w:t>Definition 5.5.5.1</w:t>
      </w:r>
    </w:p>
    <w:p w14:paraId="2B39EDCD" w14:textId="77777777" w:rsidR="0020187D" w:rsidRDefault="0020187D" w:rsidP="0020187D">
      <w:pPr>
        <w:pStyle w:val="PL"/>
        <w:rPr>
          <w:ins w:id="1364" w:author="Tomáš Urban" w:date="2021-11-15T12:02:00Z"/>
          <w:noProof w:val="0"/>
        </w:rPr>
      </w:pPr>
      <w:r w:rsidRPr="00F21A76">
        <w:rPr>
          <w:noProof w:val="0"/>
        </w:rPr>
        <w:tab/>
      </w:r>
      <w:proofErr w:type="gramStart"/>
      <w:r w:rsidRPr="00F21A76">
        <w:rPr>
          <w:noProof w:val="0"/>
        </w:rPr>
        <w:t>public</w:t>
      </w:r>
      <w:proofErr w:type="gramEnd"/>
      <w:r w:rsidRPr="00F21A76">
        <w:rPr>
          <w:noProof w:val="0"/>
        </w:rPr>
        <w:t xml:space="preserve"> TriStatus triSutActionInformal(String description);</w:t>
      </w:r>
    </w:p>
    <w:p w14:paraId="4E8F24B1" w14:textId="57312FD3" w:rsidR="00E74513" w:rsidRPr="00F21A76" w:rsidRDefault="00E74513" w:rsidP="0020187D">
      <w:pPr>
        <w:pStyle w:val="PL"/>
        <w:rPr>
          <w:noProof w:val="0"/>
        </w:rPr>
      </w:pPr>
      <w:ins w:id="1365" w:author="Tomáš Urban" w:date="2021-11-15T12:02:00Z">
        <w:r w:rsidRPr="00F21A76">
          <w:rPr>
            <w:noProof w:val="0"/>
          </w:rPr>
          <w:tab/>
          <w:t>// Ref: TRI</w:t>
        </w:r>
        <w:r w:rsidRPr="00F21A76">
          <w:rPr>
            <w:noProof w:val="0"/>
          </w:rPr>
          <w:noBreakHyphen/>
          <w:t>Definition 5.5.5.</w:t>
        </w:r>
        <w:r>
          <w:rPr>
            <w:noProof w:val="0"/>
          </w:rPr>
          <w:t>2</w:t>
        </w:r>
      </w:ins>
    </w:p>
    <w:p w14:paraId="6864901C" w14:textId="26BC8661" w:rsidR="0020187D" w:rsidRPr="00F21A76" w:rsidRDefault="00E74513" w:rsidP="0020187D">
      <w:pPr>
        <w:pStyle w:val="PL"/>
        <w:rPr>
          <w:noProof w:val="0"/>
        </w:rPr>
      </w:pPr>
      <w:ins w:id="1366" w:author="Tomáš Urban" w:date="2021-11-15T12:02:00Z">
        <w:r w:rsidRPr="00F21A76">
          <w:rPr>
            <w:noProof w:val="0"/>
          </w:rPr>
          <w:tab/>
        </w:r>
        <w:r>
          <w:t>public TriStatus triSutActionParam(TriParameterList parameterList);</w:t>
        </w:r>
      </w:ins>
    </w:p>
    <w:p w14:paraId="74F97CAD" w14:textId="77777777" w:rsidR="0020187D" w:rsidRPr="00F21A76" w:rsidRDefault="0020187D" w:rsidP="0020187D">
      <w:pPr>
        <w:pStyle w:val="PL"/>
        <w:rPr>
          <w:noProof w:val="0"/>
        </w:rPr>
      </w:pPr>
      <w:r w:rsidRPr="00F21A76">
        <w:rPr>
          <w:noProof w:val="0"/>
        </w:rPr>
        <w:t>}</w:t>
      </w:r>
    </w:p>
    <w:p w14:paraId="2230F861" w14:textId="77777777" w:rsidR="0020187D" w:rsidRPr="00F21A76" w:rsidRDefault="0020187D" w:rsidP="0020187D">
      <w:pPr>
        <w:pStyle w:val="PL"/>
        <w:rPr>
          <w:noProof w:val="0"/>
        </w:rPr>
      </w:pPr>
    </w:p>
    <w:p w14:paraId="4BB55AB5" w14:textId="77777777" w:rsidR="0020187D" w:rsidRPr="00F21A76" w:rsidRDefault="0020187D" w:rsidP="00DD778F">
      <w:pPr>
        <w:pStyle w:val="Heading4"/>
      </w:pPr>
      <w:bookmarkStart w:id="1367" w:name="_Toc87872148"/>
      <w:r w:rsidRPr="00F21A76">
        <w:t>6.5.2.2</w:t>
      </w:r>
      <w:r w:rsidRPr="00F21A76">
        <w:tab/>
      </w:r>
      <w:proofErr w:type="gramStart"/>
      <w:r w:rsidRPr="00F21A76">
        <w:t>triCommunicationTE</w:t>
      </w:r>
      <w:bookmarkEnd w:id="1367"/>
      <w:proofErr w:type="gramEnd"/>
    </w:p>
    <w:p w14:paraId="0765B7CF" w14:textId="77777777" w:rsidR="0020187D" w:rsidRPr="00F21A76" w:rsidRDefault="0020187D" w:rsidP="0020187D">
      <w:r w:rsidRPr="00F21A76">
        <w:t xml:space="preserve">The </w:t>
      </w:r>
      <w:r w:rsidRPr="00F21A76">
        <w:rPr>
          <w:rFonts w:ascii="Courier New" w:hAnsi="Courier New"/>
          <w:sz w:val="16"/>
          <w:szCs w:val="16"/>
        </w:rPr>
        <w:t>triCommunicationTE</w:t>
      </w:r>
      <w:r w:rsidRPr="00F21A76">
        <w:t xml:space="preserve"> interface is mapped to the following interface:</w:t>
      </w:r>
    </w:p>
    <w:p w14:paraId="644942CF" w14:textId="77777777" w:rsidR="0020187D" w:rsidRPr="00F21A76" w:rsidRDefault="0020187D" w:rsidP="0020187D">
      <w:pPr>
        <w:pStyle w:val="PL"/>
        <w:rPr>
          <w:noProof w:val="0"/>
        </w:rPr>
      </w:pPr>
      <w:r w:rsidRPr="00F21A76">
        <w:rPr>
          <w:noProof w:val="0"/>
        </w:rPr>
        <w:t xml:space="preserve">// TriCommunication </w:t>
      </w:r>
    </w:p>
    <w:p w14:paraId="6994EB65" w14:textId="77777777" w:rsidR="0020187D" w:rsidRPr="00F21A76" w:rsidRDefault="0020187D" w:rsidP="0020187D">
      <w:pPr>
        <w:pStyle w:val="PL"/>
        <w:rPr>
          <w:noProof w:val="0"/>
        </w:rPr>
      </w:pPr>
      <w:r w:rsidRPr="00F21A76">
        <w:rPr>
          <w:noProof w:val="0"/>
        </w:rPr>
        <w:t xml:space="preserve">// SA </w:t>
      </w:r>
      <w:r w:rsidRPr="00F21A76">
        <w:rPr>
          <w:noProof w:val="0"/>
        </w:rPr>
        <w:noBreakHyphen/>
        <w:t>&gt; TE</w:t>
      </w:r>
    </w:p>
    <w:p w14:paraId="1117669F"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49C8AEF0" w14:textId="77777777" w:rsidR="0020187D" w:rsidRPr="00F21A76" w:rsidRDefault="0020187D" w:rsidP="0020187D">
      <w:pPr>
        <w:pStyle w:val="PL"/>
        <w:rPr>
          <w:noProof w:val="0"/>
        </w:rPr>
      </w:pPr>
      <w:proofErr w:type="gramStart"/>
      <w:r w:rsidRPr="00F21A76">
        <w:rPr>
          <w:noProof w:val="0"/>
        </w:rPr>
        <w:lastRenderedPageBreak/>
        <w:t>public</w:t>
      </w:r>
      <w:proofErr w:type="gramEnd"/>
      <w:r w:rsidRPr="00F21A76">
        <w:rPr>
          <w:noProof w:val="0"/>
        </w:rPr>
        <w:t xml:space="preserve"> interface TriCommunicationTE {</w:t>
      </w:r>
    </w:p>
    <w:p w14:paraId="32EC0A79" w14:textId="77777777" w:rsidR="0020187D" w:rsidRPr="00F21A76" w:rsidRDefault="0020187D" w:rsidP="0020187D">
      <w:pPr>
        <w:pStyle w:val="PL"/>
        <w:rPr>
          <w:noProof w:val="0"/>
        </w:rPr>
      </w:pPr>
      <w:r w:rsidRPr="00F21A76">
        <w:rPr>
          <w:noProof w:val="0"/>
        </w:rPr>
        <w:tab/>
        <w:t>// Message based communication operations</w:t>
      </w:r>
    </w:p>
    <w:p w14:paraId="245AA345" w14:textId="77777777" w:rsidR="0020187D" w:rsidRPr="00F21A76" w:rsidRDefault="0020187D" w:rsidP="0020187D">
      <w:pPr>
        <w:pStyle w:val="PL"/>
        <w:rPr>
          <w:noProof w:val="0"/>
        </w:rPr>
      </w:pPr>
      <w:r w:rsidRPr="00F21A76">
        <w:rPr>
          <w:noProof w:val="0"/>
        </w:rPr>
        <w:tab/>
        <w:t>// Ref: TRI</w:t>
      </w:r>
      <w:r w:rsidRPr="00F21A76">
        <w:rPr>
          <w:noProof w:val="0"/>
        </w:rPr>
        <w:noBreakHyphen/>
        <w:t>Definition 5.5.3.4</w:t>
      </w:r>
    </w:p>
    <w:p w14:paraId="44364357"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triEnqueueMsg(TriPortId tsiPortId, </w:t>
      </w:r>
    </w:p>
    <w:p w14:paraId="70C24010"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TriAddress sutAddress, TriComponentId componentId,</w:t>
      </w:r>
    </w:p>
    <w:p w14:paraId="67208F62"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TriMessage receivedMessage);</w:t>
      </w:r>
    </w:p>
    <w:p w14:paraId="6729A041" w14:textId="77777777" w:rsidR="0020187D" w:rsidRPr="00F21A76" w:rsidRDefault="0020187D" w:rsidP="0020187D">
      <w:pPr>
        <w:pStyle w:val="PL"/>
        <w:rPr>
          <w:noProof w:val="0"/>
        </w:rPr>
      </w:pPr>
    </w:p>
    <w:p w14:paraId="42F5CEE8" w14:textId="77777777" w:rsidR="0020187D" w:rsidRPr="00F21A76" w:rsidRDefault="0020187D" w:rsidP="0020187D">
      <w:pPr>
        <w:pStyle w:val="PL"/>
        <w:rPr>
          <w:noProof w:val="0"/>
        </w:rPr>
      </w:pPr>
      <w:r w:rsidRPr="00F21A76">
        <w:rPr>
          <w:noProof w:val="0"/>
        </w:rPr>
        <w:tab/>
        <w:t>// Procedure based communication operations</w:t>
      </w:r>
    </w:p>
    <w:p w14:paraId="6B0F6655"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5.5.4.10</w:t>
      </w:r>
    </w:p>
    <w:p w14:paraId="48D5B2BB"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triEnqueueCall(TriPortId tsiPortId, </w:t>
      </w:r>
    </w:p>
    <w:p w14:paraId="4936807B"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TriAddress sutAddress, TriComponentId componentId, </w:t>
      </w:r>
    </w:p>
    <w:p w14:paraId="4AEBD2A3"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TriSignatureId signatureId, TriParameterList </w:t>
      </w:r>
      <w:proofErr w:type="gramStart"/>
      <w:r w:rsidRPr="00F21A76">
        <w:rPr>
          <w:noProof w:val="0"/>
        </w:rPr>
        <w:t>parameterList )</w:t>
      </w:r>
      <w:proofErr w:type="gramEnd"/>
      <w:r w:rsidRPr="00F21A76">
        <w:rPr>
          <w:noProof w:val="0"/>
        </w:rPr>
        <w:t>;</w:t>
      </w:r>
    </w:p>
    <w:p w14:paraId="53FC9CE4" w14:textId="77777777" w:rsidR="0020187D" w:rsidRPr="00F21A76" w:rsidRDefault="0020187D" w:rsidP="0020187D">
      <w:pPr>
        <w:pStyle w:val="PL"/>
        <w:rPr>
          <w:noProof w:val="0"/>
        </w:rPr>
      </w:pPr>
    </w:p>
    <w:p w14:paraId="1D1BC354" w14:textId="77777777" w:rsidR="0020187D" w:rsidRPr="00F21A76" w:rsidRDefault="0020187D" w:rsidP="0020187D">
      <w:pPr>
        <w:pStyle w:val="PL"/>
        <w:rPr>
          <w:noProof w:val="0"/>
        </w:rPr>
      </w:pPr>
      <w:r w:rsidRPr="00F21A76">
        <w:rPr>
          <w:noProof w:val="0"/>
        </w:rPr>
        <w:tab/>
        <w:t>// Ref: TRI</w:t>
      </w:r>
      <w:r w:rsidRPr="00F21A76">
        <w:rPr>
          <w:noProof w:val="0"/>
        </w:rPr>
        <w:noBreakHyphen/>
        <w:t>Definition 5.5.4.11</w:t>
      </w:r>
    </w:p>
    <w:p w14:paraId="4D212197"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triEnqueueReply(TriPortId tsiPortId, TriAddress sutAddress, </w:t>
      </w:r>
    </w:p>
    <w:p w14:paraId="0B1280EA"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TriComponentId componentId, TriSignatureId signatureId, </w:t>
      </w:r>
    </w:p>
    <w:p w14:paraId="5FE8496D"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TriParameterList parameterList, TriParameter returnValue);</w:t>
      </w:r>
    </w:p>
    <w:p w14:paraId="6D55D22E" w14:textId="77777777" w:rsidR="0020187D" w:rsidRPr="00F21A76" w:rsidRDefault="0020187D" w:rsidP="0020187D">
      <w:pPr>
        <w:pStyle w:val="PL"/>
        <w:rPr>
          <w:noProof w:val="0"/>
        </w:rPr>
      </w:pPr>
    </w:p>
    <w:p w14:paraId="106D2B05" w14:textId="77777777" w:rsidR="0020187D" w:rsidRPr="00F21A76" w:rsidRDefault="0020187D" w:rsidP="0020187D">
      <w:pPr>
        <w:pStyle w:val="PL"/>
        <w:keepNext/>
        <w:keepLines/>
        <w:rPr>
          <w:noProof w:val="0"/>
        </w:rPr>
      </w:pPr>
      <w:r w:rsidRPr="00F21A76">
        <w:rPr>
          <w:noProof w:val="0"/>
        </w:rPr>
        <w:tab/>
        <w:t>// Ref: TRI</w:t>
      </w:r>
      <w:r w:rsidRPr="00F21A76">
        <w:rPr>
          <w:noProof w:val="0"/>
        </w:rPr>
        <w:noBreakHyphen/>
        <w:t>Definition 5.5.4.12</w:t>
      </w:r>
    </w:p>
    <w:p w14:paraId="47181F7B" w14:textId="77777777" w:rsidR="0020187D" w:rsidRPr="00F21A76" w:rsidRDefault="0020187D" w:rsidP="0020187D">
      <w:pPr>
        <w:pStyle w:val="PL"/>
        <w:keepNext/>
        <w:keepLines/>
        <w:rPr>
          <w:noProof w:val="0"/>
        </w:rPr>
      </w:pPr>
      <w:r w:rsidRPr="00F21A76">
        <w:rPr>
          <w:noProof w:val="0"/>
        </w:rPr>
        <w:tab/>
      </w:r>
      <w:proofErr w:type="gramStart"/>
      <w:r w:rsidRPr="00F21A76">
        <w:rPr>
          <w:noProof w:val="0"/>
        </w:rPr>
        <w:t>public</w:t>
      </w:r>
      <w:proofErr w:type="gramEnd"/>
      <w:r w:rsidRPr="00F21A76">
        <w:rPr>
          <w:noProof w:val="0"/>
        </w:rPr>
        <w:t xml:space="preserve"> void triEnqueueException(TriPortId tsiPortId, </w:t>
      </w:r>
    </w:p>
    <w:p w14:paraId="037C8229" w14:textId="77777777" w:rsidR="0020187D" w:rsidRPr="00F21A76" w:rsidRDefault="0020187D" w:rsidP="0020187D">
      <w:pPr>
        <w:pStyle w:val="PL"/>
        <w:rPr>
          <w:noProof w:val="0"/>
        </w:rPr>
      </w:pPr>
      <w:r w:rsidRPr="00F21A76">
        <w:rPr>
          <w:noProof w:val="0"/>
        </w:rPr>
        <w:tab/>
      </w:r>
      <w:r w:rsidRPr="00F21A76">
        <w:rPr>
          <w:noProof w:val="0"/>
        </w:rPr>
        <w:tab/>
      </w:r>
      <w:r w:rsidRPr="00F21A76">
        <w:rPr>
          <w:noProof w:val="0"/>
        </w:rPr>
        <w:tab/>
        <w:t xml:space="preserve">TriAddress sutAddress, TriComponentId componentId, </w:t>
      </w:r>
    </w:p>
    <w:p w14:paraId="5A9A1584" w14:textId="77777777" w:rsidR="0020187D" w:rsidRPr="00F21A76" w:rsidRDefault="0020187D" w:rsidP="0020187D">
      <w:pPr>
        <w:pStyle w:val="PL"/>
        <w:rPr>
          <w:noProof w:val="0"/>
        </w:rPr>
      </w:pPr>
      <w:r w:rsidRPr="00F21A76">
        <w:rPr>
          <w:noProof w:val="0"/>
        </w:rPr>
        <w:tab/>
      </w:r>
      <w:r w:rsidRPr="00F21A76">
        <w:rPr>
          <w:noProof w:val="0"/>
        </w:rPr>
        <w:tab/>
      </w:r>
      <w:r w:rsidR="00BB1E5D" w:rsidRPr="00F21A76">
        <w:rPr>
          <w:noProof w:val="0"/>
        </w:rPr>
        <w:t xml:space="preserve">    </w:t>
      </w:r>
      <w:r w:rsidRPr="00F21A76">
        <w:rPr>
          <w:noProof w:val="0"/>
        </w:rPr>
        <w:t>TriSignatureId signatureId, TriException exc);</w:t>
      </w:r>
    </w:p>
    <w:p w14:paraId="643852C0" w14:textId="77777777" w:rsidR="0044685C" w:rsidRPr="00F21A76" w:rsidRDefault="0044685C" w:rsidP="0018697F">
      <w:pPr>
        <w:pStyle w:val="PL"/>
        <w:rPr>
          <w:noProof w:val="0"/>
        </w:rPr>
      </w:pPr>
    </w:p>
    <w:p w14:paraId="5FCB7BDF" w14:textId="77777777" w:rsidR="0044685C" w:rsidRPr="00F21A76" w:rsidRDefault="0044685C" w:rsidP="0018697F">
      <w:pPr>
        <w:pStyle w:val="PL"/>
        <w:rPr>
          <w:noProof w:val="0"/>
        </w:rPr>
      </w:pPr>
      <w:r w:rsidRPr="00F21A76">
        <w:rPr>
          <w:noProof w:val="0"/>
        </w:rPr>
        <w:tab/>
        <w:t>// Error handling</w:t>
      </w:r>
    </w:p>
    <w:p w14:paraId="1C5BF7F9" w14:textId="77777777" w:rsidR="0044685C" w:rsidRPr="00F21A76" w:rsidRDefault="0044685C" w:rsidP="0018697F">
      <w:pPr>
        <w:pStyle w:val="PL"/>
        <w:rPr>
          <w:noProof w:val="0"/>
        </w:rPr>
      </w:pPr>
      <w:r w:rsidRPr="00F21A76">
        <w:rPr>
          <w:noProof w:val="0"/>
        </w:rPr>
        <w:tab/>
        <w:t>// Ref: TRI</w:t>
      </w:r>
      <w:r w:rsidRPr="00F21A76">
        <w:rPr>
          <w:noProof w:val="0"/>
        </w:rPr>
        <w:noBreakHyphen/>
        <w:t>Definition 5.2.1</w:t>
      </w:r>
    </w:p>
    <w:p w14:paraId="0F44DCC2" w14:textId="77777777" w:rsidR="0044685C" w:rsidRPr="00F21A76" w:rsidRDefault="0044685C" w:rsidP="0018697F">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w:t>
      </w:r>
      <w:r w:rsidRPr="00F21A76">
        <w:rPr>
          <w:noProof w:val="0"/>
        </w:rPr>
        <w:tab/>
        <w:t>triSAErrorReq (String message);</w:t>
      </w:r>
    </w:p>
    <w:p w14:paraId="5FD5B506" w14:textId="77777777" w:rsidR="0020187D" w:rsidRPr="00F21A76" w:rsidRDefault="0020187D" w:rsidP="0018697F">
      <w:pPr>
        <w:pStyle w:val="PL"/>
        <w:rPr>
          <w:noProof w:val="0"/>
        </w:rPr>
      </w:pPr>
      <w:r w:rsidRPr="00F21A76">
        <w:rPr>
          <w:noProof w:val="0"/>
        </w:rPr>
        <w:t>}</w:t>
      </w:r>
    </w:p>
    <w:p w14:paraId="248E8A03" w14:textId="77777777" w:rsidR="0020187D" w:rsidRPr="00F21A76" w:rsidRDefault="0020187D" w:rsidP="0018697F">
      <w:pPr>
        <w:pStyle w:val="PL"/>
        <w:rPr>
          <w:noProof w:val="0"/>
        </w:rPr>
      </w:pPr>
    </w:p>
    <w:p w14:paraId="0B515EF9" w14:textId="77777777" w:rsidR="0020187D" w:rsidRPr="00F21A76" w:rsidRDefault="0020187D" w:rsidP="00DD778F">
      <w:pPr>
        <w:pStyle w:val="Heading3"/>
      </w:pPr>
      <w:bookmarkStart w:id="1368" w:name="_Toc87872149"/>
      <w:r w:rsidRPr="00F21A76">
        <w:t>6.5.3</w:t>
      </w:r>
      <w:r w:rsidRPr="00F21A76">
        <w:tab/>
      </w:r>
      <w:proofErr w:type="gramStart"/>
      <w:r w:rsidRPr="00F21A76">
        <w:t>triPlatform</w:t>
      </w:r>
      <w:proofErr w:type="gramEnd"/>
      <w:r w:rsidRPr="00F21A76">
        <w:t xml:space="preserve"> - Interface</w:t>
      </w:r>
      <w:bookmarkEnd w:id="1368"/>
    </w:p>
    <w:p w14:paraId="39E7D680" w14:textId="77777777" w:rsidR="001716EE" w:rsidRPr="00F21A76" w:rsidRDefault="001716EE" w:rsidP="001716EE">
      <w:pPr>
        <w:pStyle w:val="Heading4"/>
      </w:pPr>
      <w:bookmarkStart w:id="1369" w:name="_Toc87872150"/>
      <w:r w:rsidRPr="00F21A76">
        <w:t>6.5.3.0</w:t>
      </w:r>
      <w:r w:rsidRPr="00F21A76">
        <w:tab/>
        <w:t>Introduction</w:t>
      </w:r>
      <w:bookmarkEnd w:id="1369"/>
    </w:p>
    <w:p w14:paraId="4BB52DAE" w14:textId="77777777" w:rsidR="0020187D" w:rsidRPr="00F21A76" w:rsidRDefault="0020187D" w:rsidP="0020187D">
      <w:r w:rsidRPr="00F21A76">
        <w:t xml:space="preserve">The </w:t>
      </w:r>
      <w:r w:rsidRPr="00F21A76">
        <w:rPr>
          <w:rFonts w:ascii="Courier New" w:hAnsi="Courier New" w:cs="Courier New"/>
          <w:b/>
          <w:sz w:val="16"/>
          <w:szCs w:val="16"/>
        </w:rPr>
        <w:t>triPlatform</w:t>
      </w:r>
      <w:r w:rsidRPr="00F21A76">
        <w:rPr>
          <w:rFonts w:ascii="Courier New" w:hAnsi="Courier New"/>
          <w:b/>
        </w:rPr>
        <w:t xml:space="preserve"> </w:t>
      </w:r>
      <w:r w:rsidRPr="00F21A76">
        <w:t xml:space="preserve">interface is divided in two sub interfaces, the </w:t>
      </w:r>
      <w:r w:rsidRPr="00F21A76">
        <w:rPr>
          <w:rFonts w:ascii="Courier New" w:hAnsi="Courier New" w:cs="Courier New"/>
          <w:sz w:val="16"/>
          <w:szCs w:val="16"/>
        </w:rPr>
        <w:t>triPlatformPA</w:t>
      </w:r>
      <w:r w:rsidRPr="00F21A76">
        <w:rPr>
          <w:rFonts w:ascii="Courier New" w:hAnsi="Courier New"/>
        </w:rPr>
        <w:t xml:space="preserve"> </w:t>
      </w:r>
      <w:r w:rsidRPr="00F21A76">
        <w:t xml:space="preserve">interface, defining calls from the TE to the PA and the </w:t>
      </w:r>
      <w:r w:rsidRPr="00F21A76">
        <w:rPr>
          <w:rFonts w:ascii="Courier New" w:hAnsi="Courier New" w:cs="Courier New"/>
          <w:sz w:val="16"/>
          <w:szCs w:val="16"/>
        </w:rPr>
        <w:t>triPlatformTE</w:t>
      </w:r>
      <w:r w:rsidRPr="00F21A76">
        <w:rPr>
          <w:rFonts w:ascii="Courier New" w:hAnsi="Courier New"/>
        </w:rPr>
        <w:t xml:space="preserve"> </w:t>
      </w:r>
      <w:r w:rsidRPr="00F21A76">
        <w:t>interface, defining calls from the PA to the TE.</w:t>
      </w:r>
    </w:p>
    <w:p w14:paraId="00A64109" w14:textId="77777777" w:rsidR="0020187D" w:rsidRPr="00F21A76" w:rsidRDefault="0020187D" w:rsidP="00DD778F">
      <w:pPr>
        <w:pStyle w:val="Heading4"/>
      </w:pPr>
      <w:bookmarkStart w:id="1370" w:name="_Toc87872151"/>
      <w:r w:rsidRPr="00F21A76">
        <w:t>6.5.3.1</w:t>
      </w:r>
      <w:r w:rsidRPr="00F21A76">
        <w:tab/>
        <w:t>TriPlatformPA</w:t>
      </w:r>
      <w:bookmarkEnd w:id="1370"/>
    </w:p>
    <w:p w14:paraId="05199B10" w14:textId="77777777" w:rsidR="0020187D" w:rsidRPr="00F21A76" w:rsidRDefault="0020187D" w:rsidP="0020187D">
      <w:r w:rsidRPr="00F21A76">
        <w:t xml:space="preserve">The </w:t>
      </w:r>
      <w:r w:rsidRPr="00F21A76">
        <w:rPr>
          <w:rFonts w:ascii="Courier New" w:hAnsi="Courier New" w:cs="Courier New"/>
          <w:sz w:val="16"/>
          <w:szCs w:val="16"/>
        </w:rPr>
        <w:t>triPlatformPA</w:t>
      </w:r>
      <w:r w:rsidRPr="00F21A76">
        <w:t xml:space="preserve"> interface is mapped to the following interface:</w:t>
      </w:r>
    </w:p>
    <w:p w14:paraId="425E6F68" w14:textId="77777777" w:rsidR="0020187D" w:rsidRPr="00F21A76" w:rsidRDefault="0020187D" w:rsidP="0020187D">
      <w:pPr>
        <w:pStyle w:val="PL"/>
        <w:rPr>
          <w:noProof w:val="0"/>
        </w:rPr>
      </w:pPr>
      <w:r w:rsidRPr="00F21A76">
        <w:rPr>
          <w:noProof w:val="0"/>
        </w:rPr>
        <w:t xml:space="preserve">// TriPlatform </w:t>
      </w:r>
    </w:p>
    <w:p w14:paraId="3BE4CFC4" w14:textId="77777777" w:rsidR="0020187D" w:rsidRPr="00F21A76" w:rsidRDefault="0020187D" w:rsidP="0020187D">
      <w:pPr>
        <w:pStyle w:val="PL"/>
        <w:rPr>
          <w:noProof w:val="0"/>
        </w:rPr>
      </w:pPr>
      <w:r w:rsidRPr="00F21A76">
        <w:rPr>
          <w:noProof w:val="0"/>
        </w:rPr>
        <w:t xml:space="preserve">// TE </w:t>
      </w:r>
      <w:r w:rsidRPr="00F21A76">
        <w:rPr>
          <w:noProof w:val="0"/>
        </w:rPr>
        <w:noBreakHyphen/>
        <w:t>&gt; PA</w:t>
      </w:r>
    </w:p>
    <w:p w14:paraId="54036AC4"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2223D5DE"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TriPlatformPA {</w:t>
      </w:r>
    </w:p>
    <w:p w14:paraId="53D0785E" w14:textId="77777777" w:rsidR="0020187D" w:rsidRPr="00F21A76" w:rsidRDefault="0020187D" w:rsidP="0020187D">
      <w:pPr>
        <w:pStyle w:val="PL"/>
        <w:rPr>
          <w:noProof w:val="0"/>
        </w:rPr>
      </w:pPr>
      <w:r w:rsidRPr="00F21A76">
        <w:rPr>
          <w:noProof w:val="0"/>
        </w:rPr>
        <w:tab/>
        <w:t>// Ref: TRI</w:t>
      </w:r>
      <w:r w:rsidRPr="00F21A76">
        <w:rPr>
          <w:noProof w:val="0"/>
        </w:rPr>
        <w:noBreakHyphen/>
        <w:t>Definition 5.6.1</w:t>
      </w:r>
    </w:p>
    <w:p w14:paraId="7FA69C5D"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triPAReset();</w:t>
      </w:r>
    </w:p>
    <w:p w14:paraId="35C9A368" w14:textId="77777777" w:rsidR="0020187D" w:rsidRPr="00F21A76" w:rsidRDefault="0020187D" w:rsidP="0020187D">
      <w:pPr>
        <w:pStyle w:val="PL"/>
        <w:rPr>
          <w:noProof w:val="0"/>
        </w:rPr>
      </w:pPr>
    </w:p>
    <w:p w14:paraId="138E9DEE" w14:textId="77777777" w:rsidR="0020187D" w:rsidRPr="00F21A76" w:rsidRDefault="0020187D" w:rsidP="0020187D">
      <w:pPr>
        <w:pStyle w:val="PL"/>
        <w:rPr>
          <w:noProof w:val="0"/>
        </w:rPr>
      </w:pPr>
      <w:r w:rsidRPr="00F21A76">
        <w:rPr>
          <w:noProof w:val="0"/>
        </w:rPr>
        <w:tab/>
        <w:t>// Timer handling operations</w:t>
      </w:r>
    </w:p>
    <w:p w14:paraId="614D826F" w14:textId="77777777" w:rsidR="0020187D" w:rsidRPr="00F21A76" w:rsidRDefault="0020187D" w:rsidP="0020187D">
      <w:pPr>
        <w:pStyle w:val="PL"/>
        <w:rPr>
          <w:noProof w:val="0"/>
        </w:rPr>
      </w:pPr>
      <w:r w:rsidRPr="00F21A76">
        <w:rPr>
          <w:noProof w:val="0"/>
        </w:rPr>
        <w:tab/>
        <w:t>// Ref: TRI</w:t>
      </w:r>
      <w:r w:rsidRPr="00F21A76">
        <w:rPr>
          <w:noProof w:val="0"/>
        </w:rPr>
        <w:noBreakHyphen/>
        <w:t>Definition 5.6.2.1</w:t>
      </w:r>
    </w:p>
    <w:p w14:paraId="7591C765"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triStartTimer(TriTimerId timerId, </w:t>
      </w:r>
    </w:p>
    <w:p w14:paraId="749B5D2F" w14:textId="77777777" w:rsidR="0020187D" w:rsidRPr="00F21A76" w:rsidRDefault="0020187D" w:rsidP="0020187D">
      <w:pPr>
        <w:pStyle w:val="PL"/>
        <w:rPr>
          <w:noProof w:val="0"/>
        </w:rPr>
      </w:pPr>
      <w:r w:rsidRPr="00F21A76">
        <w:rPr>
          <w:noProof w:val="0"/>
        </w:rPr>
        <w:tab/>
      </w:r>
      <w:r w:rsidRPr="00F21A76">
        <w:rPr>
          <w:noProof w:val="0"/>
        </w:rPr>
        <w:tab/>
        <w:t>TriTimerDuration timerDuration);</w:t>
      </w:r>
    </w:p>
    <w:p w14:paraId="0752B8B5" w14:textId="77777777" w:rsidR="0020187D" w:rsidRPr="00F21A76" w:rsidRDefault="0020187D" w:rsidP="0020187D">
      <w:pPr>
        <w:pStyle w:val="PL"/>
        <w:rPr>
          <w:noProof w:val="0"/>
        </w:rPr>
      </w:pPr>
    </w:p>
    <w:p w14:paraId="0B84A923" w14:textId="77777777" w:rsidR="0020187D" w:rsidRPr="00F21A76" w:rsidRDefault="0020187D" w:rsidP="0020187D">
      <w:pPr>
        <w:pStyle w:val="PL"/>
        <w:rPr>
          <w:noProof w:val="0"/>
        </w:rPr>
      </w:pPr>
      <w:r w:rsidRPr="00F21A76">
        <w:rPr>
          <w:noProof w:val="0"/>
        </w:rPr>
        <w:tab/>
        <w:t>// Ref: TRI</w:t>
      </w:r>
      <w:r w:rsidRPr="00F21A76">
        <w:rPr>
          <w:noProof w:val="0"/>
        </w:rPr>
        <w:noBreakHyphen/>
        <w:t>Definition 5.6.2.2</w:t>
      </w:r>
    </w:p>
    <w:p w14:paraId="7B594BB9"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triStopTimer(TriTimerId timerId);</w:t>
      </w:r>
    </w:p>
    <w:p w14:paraId="2BBAF843" w14:textId="77777777" w:rsidR="0020187D" w:rsidRPr="00F21A76" w:rsidRDefault="0020187D" w:rsidP="0020187D">
      <w:pPr>
        <w:pStyle w:val="PL"/>
        <w:rPr>
          <w:noProof w:val="0"/>
        </w:rPr>
      </w:pPr>
    </w:p>
    <w:p w14:paraId="3ED2E626" w14:textId="77777777" w:rsidR="0020187D" w:rsidRPr="00F21A76" w:rsidRDefault="0020187D" w:rsidP="00354D2F">
      <w:pPr>
        <w:pStyle w:val="PL"/>
        <w:keepNext/>
        <w:rPr>
          <w:noProof w:val="0"/>
        </w:rPr>
      </w:pPr>
      <w:r w:rsidRPr="00F21A76">
        <w:rPr>
          <w:noProof w:val="0"/>
        </w:rPr>
        <w:tab/>
        <w:t>// Ref: TRI</w:t>
      </w:r>
      <w:r w:rsidRPr="00F21A76">
        <w:rPr>
          <w:noProof w:val="0"/>
        </w:rPr>
        <w:noBreakHyphen/>
        <w:t>Definition 5.6.2.3</w:t>
      </w:r>
    </w:p>
    <w:p w14:paraId="3BD42868" w14:textId="77777777" w:rsidR="0020187D" w:rsidRPr="00F21A76" w:rsidRDefault="0020187D" w:rsidP="00354D2F">
      <w:pPr>
        <w:pStyle w:val="PL"/>
        <w:keepNext/>
        <w:rPr>
          <w:noProof w:val="0"/>
        </w:rPr>
      </w:pPr>
      <w:r w:rsidRPr="00F21A76">
        <w:rPr>
          <w:noProof w:val="0"/>
        </w:rPr>
        <w:tab/>
      </w:r>
      <w:proofErr w:type="gramStart"/>
      <w:r w:rsidRPr="00F21A76">
        <w:rPr>
          <w:noProof w:val="0"/>
        </w:rPr>
        <w:t>public</w:t>
      </w:r>
      <w:proofErr w:type="gramEnd"/>
      <w:r w:rsidRPr="00F21A76">
        <w:rPr>
          <w:noProof w:val="0"/>
        </w:rPr>
        <w:t xml:space="preserve"> TriStatus triReadTimer(TriTimerId timerId, </w:t>
      </w:r>
    </w:p>
    <w:p w14:paraId="551EE723" w14:textId="77777777" w:rsidR="0020187D" w:rsidRPr="00F21A76" w:rsidRDefault="0020187D" w:rsidP="00354D2F">
      <w:pPr>
        <w:pStyle w:val="PL"/>
        <w:keepNext/>
        <w:rPr>
          <w:noProof w:val="0"/>
        </w:rPr>
      </w:pPr>
      <w:r w:rsidRPr="00F21A76">
        <w:rPr>
          <w:noProof w:val="0"/>
        </w:rPr>
        <w:tab/>
      </w:r>
      <w:r w:rsidRPr="00F21A76">
        <w:rPr>
          <w:noProof w:val="0"/>
        </w:rPr>
        <w:tab/>
        <w:t>TriTimerDuration elapsedTime);</w:t>
      </w:r>
    </w:p>
    <w:p w14:paraId="1D95FCE3" w14:textId="77777777" w:rsidR="0020187D" w:rsidRPr="00F21A76" w:rsidRDefault="0020187D" w:rsidP="0020187D">
      <w:pPr>
        <w:pStyle w:val="PL"/>
        <w:rPr>
          <w:noProof w:val="0"/>
        </w:rPr>
      </w:pPr>
    </w:p>
    <w:p w14:paraId="1E135BC5" w14:textId="77777777" w:rsidR="0020187D" w:rsidRPr="00F21A76" w:rsidRDefault="0020187D" w:rsidP="0020187D">
      <w:pPr>
        <w:pStyle w:val="PL"/>
        <w:rPr>
          <w:noProof w:val="0"/>
        </w:rPr>
      </w:pPr>
      <w:r w:rsidRPr="00F21A76">
        <w:rPr>
          <w:noProof w:val="0"/>
        </w:rPr>
        <w:tab/>
        <w:t>// Ref: TRI</w:t>
      </w:r>
      <w:r w:rsidRPr="00F21A76">
        <w:rPr>
          <w:noProof w:val="0"/>
        </w:rPr>
        <w:noBreakHyphen/>
        <w:t>Definition 5.6.2.4</w:t>
      </w:r>
    </w:p>
    <w:p w14:paraId="67B45D18"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triTimerRunning(TriTimerId timerId, </w:t>
      </w:r>
    </w:p>
    <w:p w14:paraId="0D645B55" w14:textId="77777777" w:rsidR="0020187D" w:rsidRPr="00F21A76" w:rsidRDefault="0020187D" w:rsidP="0020187D">
      <w:pPr>
        <w:pStyle w:val="PL"/>
        <w:rPr>
          <w:noProof w:val="0"/>
        </w:rPr>
      </w:pPr>
      <w:r w:rsidRPr="00F21A76">
        <w:rPr>
          <w:noProof w:val="0"/>
        </w:rPr>
        <w:tab/>
      </w:r>
      <w:r w:rsidRPr="00F21A76">
        <w:rPr>
          <w:noProof w:val="0"/>
        </w:rPr>
        <w:tab/>
        <w:t>TriBoolean running);</w:t>
      </w:r>
    </w:p>
    <w:p w14:paraId="5E1077C9" w14:textId="77777777" w:rsidR="0020187D" w:rsidRPr="00F21A76" w:rsidRDefault="0020187D" w:rsidP="0020187D">
      <w:pPr>
        <w:pStyle w:val="PL"/>
        <w:rPr>
          <w:noProof w:val="0"/>
        </w:rPr>
      </w:pPr>
    </w:p>
    <w:p w14:paraId="38D044CB" w14:textId="77777777" w:rsidR="0020187D" w:rsidRPr="00F21A76" w:rsidRDefault="0020187D" w:rsidP="0020187D">
      <w:pPr>
        <w:pStyle w:val="PL"/>
        <w:rPr>
          <w:noProof w:val="0"/>
        </w:rPr>
      </w:pPr>
      <w:r w:rsidRPr="00F21A76">
        <w:rPr>
          <w:noProof w:val="0"/>
        </w:rPr>
        <w:tab/>
        <w:t>// Miscellaneous operations</w:t>
      </w:r>
    </w:p>
    <w:p w14:paraId="28EBF35E" w14:textId="77777777" w:rsidR="0020187D" w:rsidRPr="00F21A76" w:rsidRDefault="0020187D" w:rsidP="0020187D">
      <w:pPr>
        <w:pStyle w:val="PL"/>
        <w:rPr>
          <w:noProof w:val="0"/>
        </w:rPr>
      </w:pPr>
    </w:p>
    <w:p w14:paraId="7EE42BE5" w14:textId="77777777" w:rsidR="0020187D" w:rsidRPr="00F21A76" w:rsidRDefault="0020187D" w:rsidP="0020187D">
      <w:pPr>
        <w:pStyle w:val="PL"/>
        <w:rPr>
          <w:noProof w:val="0"/>
        </w:rPr>
      </w:pPr>
      <w:r w:rsidRPr="00F21A76">
        <w:rPr>
          <w:noProof w:val="0"/>
        </w:rPr>
        <w:tab/>
        <w:t>// Ref: TRI</w:t>
      </w:r>
      <w:r w:rsidRPr="00F21A76">
        <w:rPr>
          <w:noProof w:val="0"/>
        </w:rPr>
        <w:noBreakHyphen/>
        <w:t>Definition 5.6.3.1</w:t>
      </w:r>
    </w:p>
    <w:p w14:paraId="1274ECBA"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TriStatus triExternalFunction(TriFunctionId functionId, </w:t>
      </w:r>
    </w:p>
    <w:p w14:paraId="2AAA4ADA" w14:textId="77777777" w:rsidR="0020187D" w:rsidRPr="00F21A76" w:rsidRDefault="0020187D" w:rsidP="0020187D">
      <w:pPr>
        <w:pStyle w:val="PL"/>
        <w:rPr>
          <w:noProof w:val="0"/>
        </w:rPr>
      </w:pPr>
      <w:r w:rsidRPr="00F21A76">
        <w:rPr>
          <w:noProof w:val="0"/>
        </w:rPr>
        <w:tab/>
        <w:t xml:space="preserve"> TriParameterList parameterList, TriParameter returnValue);</w:t>
      </w:r>
    </w:p>
    <w:p w14:paraId="62065846" w14:textId="77777777" w:rsidR="0020187D" w:rsidRPr="00F21A76" w:rsidRDefault="0020187D" w:rsidP="0020187D">
      <w:pPr>
        <w:pStyle w:val="PL"/>
        <w:rPr>
          <w:noProof w:val="0"/>
        </w:rPr>
      </w:pPr>
      <w:r w:rsidRPr="00F21A76">
        <w:rPr>
          <w:noProof w:val="0"/>
        </w:rPr>
        <w:t>}</w:t>
      </w:r>
    </w:p>
    <w:p w14:paraId="28754F6C" w14:textId="77777777" w:rsidR="0020187D" w:rsidRPr="00F21A76" w:rsidRDefault="0020187D" w:rsidP="0020187D">
      <w:pPr>
        <w:pStyle w:val="PL"/>
        <w:rPr>
          <w:noProof w:val="0"/>
        </w:rPr>
      </w:pPr>
    </w:p>
    <w:p w14:paraId="37749B7B" w14:textId="77777777" w:rsidR="0020187D" w:rsidRPr="00F21A76" w:rsidRDefault="0020187D" w:rsidP="00600CBF">
      <w:pPr>
        <w:pStyle w:val="Heading4"/>
      </w:pPr>
      <w:bookmarkStart w:id="1371" w:name="_Toc87872152"/>
      <w:r w:rsidRPr="00F21A76">
        <w:lastRenderedPageBreak/>
        <w:t>6.5.3.2</w:t>
      </w:r>
      <w:r w:rsidRPr="00F21A76">
        <w:tab/>
        <w:t>TriPlatformTE</w:t>
      </w:r>
      <w:bookmarkEnd w:id="1371"/>
    </w:p>
    <w:p w14:paraId="0F7D8ED6" w14:textId="77777777" w:rsidR="0020187D" w:rsidRPr="00F21A76" w:rsidRDefault="0020187D" w:rsidP="00600CBF">
      <w:pPr>
        <w:keepNext/>
        <w:keepLines/>
      </w:pPr>
      <w:r w:rsidRPr="00F21A76">
        <w:t xml:space="preserve">The </w:t>
      </w:r>
      <w:r w:rsidRPr="00F21A76">
        <w:rPr>
          <w:rFonts w:ascii="Courier New" w:hAnsi="Courier New" w:cs="Courier New"/>
          <w:sz w:val="16"/>
          <w:szCs w:val="16"/>
        </w:rPr>
        <w:t>triPlatformTE</w:t>
      </w:r>
      <w:r w:rsidRPr="00F21A76">
        <w:rPr>
          <w:rFonts w:ascii="Courier New" w:hAnsi="Courier New"/>
        </w:rPr>
        <w:t xml:space="preserve"> </w:t>
      </w:r>
      <w:r w:rsidRPr="00F21A76">
        <w:t>interface is mapped to the following Java interface:</w:t>
      </w:r>
    </w:p>
    <w:p w14:paraId="5EDD505A" w14:textId="77777777" w:rsidR="0020187D" w:rsidRPr="00F21A76" w:rsidRDefault="0020187D" w:rsidP="0020187D">
      <w:pPr>
        <w:pStyle w:val="PL"/>
        <w:rPr>
          <w:noProof w:val="0"/>
        </w:rPr>
      </w:pPr>
      <w:r w:rsidRPr="00F21A76">
        <w:rPr>
          <w:noProof w:val="0"/>
        </w:rPr>
        <w:t xml:space="preserve">// TriPlatform </w:t>
      </w:r>
    </w:p>
    <w:p w14:paraId="6B6077C4" w14:textId="77777777" w:rsidR="0020187D" w:rsidRPr="00F21A76" w:rsidRDefault="0020187D" w:rsidP="0020187D">
      <w:pPr>
        <w:pStyle w:val="PL"/>
        <w:rPr>
          <w:noProof w:val="0"/>
        </w:rPr>
      </w:pPr>
      <w:r w:rsidRPr="00F21A76">
        <w:rPr>
          <w:noProof w:val="0"/>
        </w:rPr>
        <w:t xml:space="preserve">// PA </w:t>
      </w:r>
      <w:r w:rsidRPr="00F21A76">
        <w:rPr>
          <w:noProof w:val="0"/>
        </w:rPr>
        <w:noBreakHyphen/>
        <w:t>&gt; TE</w:t>
      </w:r>
    </w:p>
    <w:p w14:paraId="6EDF89B2" w14:textId="77777777" w:rsidR="0020187D" w:rsidRPr="00F21A76" w:rsidRDefault="0020187D" w:rsidP="0020187D">
      <w:pPr>
        <w:pStyle w:val="PL"/>
        <w:rPr>
          <w:noProof w:val="0"/>
        </w:rPr>
      </w:pPr>
      <w:proofErr w:type="gramStart"/>
      <w:r w:rsidRPr="00F21A76">
        <w:rPr>
          <w:noProof w:val="0"/>
        </w:rPr>
        <w:t>package</w:t>
      </w:r>
      <w:proofErr w:type="gramEnd"/>
      <w:r w:rsidRPr="00F21A76">
        <w:rPr>
          <w:noProof w:val="0"/>
        </w:rPr>
        <w:t xml:space="preserve"> org.etsi.ttcn.tri;</w:t>
      </w:r>
    </w:p>
    <w:p w14:paraId="10B2564C"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 xml:space="preserve"> interface TriPlatformTE {</w:t>
      </w:r>
    </w:p>
    <w:p w14:paraId="24A552FD" w14:textId="77777777" w:rsidR="0020187D" w:rsidRPr="00F21A76" w:rsidRDefault="0020187D" w:rsidP="0020187D">
      <w:pPr>
        <w:pStyle w:val="PL"/>
        <w:rPr>
          <w:noProof w:val="0"/>
        </w:rPr>
      </w:pPr>
      <w:r w:rsidRPr="00F21A76">
        <w:rPr>
          <w:noProof w:val="0"/>
        </w:rPr>
        <w:tab/>
        <w:t>// Ref: TRI</w:t>
      </w:r>
      <w:r w:rsidRPr="00F21A76">
        <w:rPr>
          <w:noProof w:val="0"/>
        </w:rPr>
        <w:noBreakHyphen/>
        <w:t>Definition 5.6.2.5</w:t>
      </w:r>
    </w:p>
    <w:p w14:paraId="756D8248" w14:textId="77777777" w:rsidR="0020187D" w:rsidRPr="00F21A76" w:rsidRDefault="0020187D" w:rsidP="0020187D">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 triTimeout(TriTimerId timerId);</w:t>
      </w:r>
    </w:p>
    <w:p w14:paraId="052C0436" w14:textId="77777777" w:rsidR="0044685C" w:rsidRPr="00F21A76" w:rsidRDefault="0044685C" w:rsidP="0018697F">
      <w:pPr>
        <w:pStyle w:val="PL"/>
        <w:rPr>
          <w:noProof w:val="0"/>
        </w:rPr>
      </w:pPr>
    </w:p>
    <w:p w14:paraId="04AA4F6E" w14:textId="77777777" w:rsidR="0044685C" w:rsidRPr="00F21A76" w:rsidRDefault="0044685C" w:rsidP="0018697F">
      <w:pPr>
        <w:pStyle w:val="PL"/>
        <w:rPr>
          <w:noProof w:val="0"/>
        </w:rPr>
      </w:pPr>
      <w:r w:rsidRPr="00F21A76">
        <w:rPr>
          <w:noProof w:val="0"/>
        </w:rPr>
        <w:tab/>
        <w:t>// Error handling</w:t>
      </w:r>
    </w:p>
    <w:p w14:paraId="14B5F133" w14:textId="77777777" w:rsidR="0044685C" w:rsidRPr="00F21A76" w:rsidRDefault="0044685C" w:rsidP="0018697F">
      <w:pPr>
        <w:pStyle w:val="PL"/>
        <w:rPr>
          <w:noProof w:val="0"/>
        </w:rPr>
      </w:pPr>
      <w:r w:rsidRPr="00F21A76">
        <w:rPr>
          <w:noProof w:val="0"/>
        </w:rPr>
        <w:tab/>
        <w:t>// Ref: TRI</w:t>
      </w:r>
      <w:r w:rsidRPr="00F21A76">
        <w:rPr>
          <w:noProof w:val="0"/>
        </w:rPr>
        <w:noBreakHyphen/>
        <w:t>Definition 5.2.2</w:t>
      </w:r>
    </w:p>
    <w:p w14:paraId="22F2FAE2" w14:textId="77777777" w:rsidR="0044685C" w:rsidRPr="00F21A76" w:rsidRDefault="0044685C" w:rsidP="0018697F">
      <w:pPr>
        <w:pStyle w:val="PL"/>
        <w:rPr>
          <w:noProof w:val="0"/>
        </w:rPr>
      </w:pPr>
      <w:r w:rsidRPr="00F21A76">
        <w:rPr>
          <w:noProof w:val="0"/>
        </w:rPr>
        <w:tab/>
      </w:r>
      <w:proofErr w:type="gramStart"/>
      <w:r w:rsidRPr="00F21A76">
        <w:rPr>
          <w:noProof w:val="0"/>
        </w:rPr>
        <w:t>public</w:t>
      </w:r>
      <w:proofErr w:type="gramEnd"/>
      <w:r w:rsidRPr="00F21A76">
        <w:rPr>
          <w:noProof w:val="0"/>
        </w:rPr>
        <w:t xml:space="preserve"> void</w:t>
      </w:r>
      <w:r w:rsidRPr="00F21A76">
        <w:rPr>
          <w:noProof w:val="0"/>
        </w:rPr>
        <w:tab/>
        <w:t>triPAErrorReq (String message);</w:t>
      </w:r>
    </w:p>
    <w:p w14:paraId="5E8F8345" w14:textId="77777777" w:rsidR="003B2377" w:rsidRPr="00F21A76" w:rsidRDefault="003B2377" w:rsidP="0018697F">
      <w:pPr>
        <w:pStyle w:val="PL"/>
        <w:rPr>
          <w:noProof w:val="0"/>
        </w:rPr>
      </w:pPr>
    </w:p>
    <w:p w14:paraId="42ABDFBC" w14:textId="77777777" w:rsidR="003B2377" w:rsidRPr="00F21A76" w:rsidRDefault="003B2377" w:rsidP="0018697F">
      <w:pPr>
        <w:pStyle w:val="PL"/>
        <w:rPr>
          <w:noProof w:val="0"/>
        </w:rPr>
      </w:pPr>
      <w:r w:rsidRPr="00F21A76">
        <w:rPr>
          <w:noProof w:val="0"/>
        </w:rPr>
        <w:tab/>
        <w:t>// Ref: TRI-Definition 5.6.3.2</w:t>
      </w:r>
    </w:p>
    <w:p w14:paraId="56B2F7D4" w14:textId="77777777" w:rsidR="003B2377" w:rsidRPr="00F21A76" w:rsidRDefault="003B2377" w:rsidP="0018697F">
      <w:pPr>
        <w:pStyle w:val="PL"/>
        <w:rPr>
          <w:noProof w:val="0"/>
        </w:rPr>
      </w:pPr>
      <w:r w:rsidRPr="00F21A76">
        <w:rPr>
          <w:noProof w:val="0"/>
        </w:rPr>
        <w:tab/>
      </w:r>
      <w:proofErr w:type="gramStart"/>
      <w:r w:rsidRPr="00F21A76">
        <w:rPr>
          <w:noProof w:val="0"/>
        </w:rPr>
        <w:t>public</w:t>
      </w:r>
      <w:proofErr w:type="gramEnd"/>
      <w:r w:rsidRPr="00F21A76">
        <w:rPr>
          <w:noProof w:val="0"/>
        </w:rPr>
        <w:t xml:space="preserve"> TriCompnentId triSelf();</w:t>
      </w:r>
    </w:p>
    <w:p w14:paraId="2ADA5343" w14:textId="77777777" w:rsidR="003B2377" w:rsidRPr="00F21A76" w:rsidRDefault="003B2377" w:rsidP="0018697F">
      <w:pPr>
        <w:pStyle w:val="PL"/>
        <w:rPr>
          <w:noProof w:val="0"/>
        </w:rPr>
      </w:pPr>
    </w:p>
    <w:p w14:paraId="14B9039D" w14:textId="77777777" w:rsidR="003B2377" w:rsidRPr="00F21A76" w:rsidRDefault="003B2377" w:rsidP="0018697F">
      <w:pPr>
        <w:pStyle w:val="PL"/>
        <w:rPr>
          <w:noProof w:val="0"/>
        </w:rPr>
      </w:pPr>
      <w:r w:rsidRPr="00F21A76">
        <w:rPr>
          <w:noProof w:val="0"/>
        </w:rPr>
        <w:tab/>
        <w:t>// Ref: TRI-Definition 5.6.3.3</w:t>
      </w:r>
    </w:p>
    <w:p w14:paraId="18CC6273" w14:textId="77777777" w:rsidR="003B2377" w:rsidRPr="00F21A76" w:rsidRDefault="003B2377" w:rsidP="0018697F">
      <w:pPr>
        <w:pStyle w:val="PL"/>
        <w:rPr>
          <w:noProof w:val="0"/>
        </w:rPr>
      </w:pPr>
      <w:r w:rsidRPr="00F21A76">
        <w:rPr>
          <w:noProof w:val="0"/>
        </w:rPr>
        <w:tab/>
      </w:r>
      <w:proofErr w:type="gramStart"/>
      <w:r w:rsidRPr="00F21A76">
        <w:rPr>
          <w:noProof w:val="0"/>
        </w:rPr>
        <w:t>public</w:t>
      </w:r>
      <w:proofErr w:type="gramEnd"/>
      <w:r w:rsidRPr="00F21A76">
        <w:rPr>
          <w:noProof w:val="0"/>
        </w:rPr>
        <w:t xml:space="preserve"> TriMessage triRnd(TriComponentId componentId, TriMessage seed);</w:t>
      </w:r>
    </w:p>
    <w:p w14:paraId="73E98308" w14:textId="77777777" w:rsidR="0020187D" w:rsidRPr="00F21A76" w:rsidRDefault="0020187D" w:rsidP="0018697F">
      <w:pPr>
        <w:pStyle w:val="PL"/>
        <w:rPr>
          <w:noProof w:val="0"/>
        </w:rPr>
      </w:pPr>
      <w:r w:rsidRPr="00F21A76">
        <w:rPr>
          <w:noProof w:val="0"/>
        </w:rPr>
        <w:t>}</w:t>
      </w:r>
    </w:p>
    <w:p w14:paraId="6054BF04" w14:textId="77777777" w:rsidR="0020187D" w:rsidRPr="00F21A76" w:rsidRDefault="0020187D" w:rsidP="0018697F">
      <w:pPr>
        <w:pStyle w:val="PL"/>
        <w:rPr>
          <w:noProof w:val="0"/>
        </w:rPr>
      </w:pPr>
    </w:p>
    <w:p w14:paraId="2E30F90F" w14:textId="77777777" w:rsidR="0020187D" w:rsidRPr="00F21A76" w:rsidRDefault="0020187D" w:rsidP="00DD778F">
      <w:pPr>
        <w:pStyle w:val="Heading2"/>
      </w:pPr>
      <w:bookmarkStart w:id="1372" w:name="_Toc87872153"/>
      <w:r w:rsidRPr="00F21A76">
        <w:t>6.6</w:t>
      </w:r>
      <w:r w:rsidRPr="00F21A76">
        <w:tab/>
        <w:t>Optional parameters</w:t>
      </w:r>
      <w:bookmarkEnd w:id="1372"/>
    </w:p>
    <w:p w14:paraId="27CF90EA" w14:textId="77777777" w:rsidR="0020187D" w:rsidRPr="00F21A76" w:rsidRDefault="0020187D" w:rsidP="0020187D">
      <w:r w:rsidRPr="00F21A76">
        <w:t>Clause </w:t>
      </w:r>
      <w:r w:rsidR="00C01D8D" w:rsidRPr="00F21A76">
        <w:t>5.4</w:t>
      </w:r>
      <w:r w:rsidRPr="00F21A76">
        <w:t xml:space="preserve"> defines that a reserved value shall be used to indicate the absence of an optional parameter. For the Java language mapping the Java </w:t>
      </w:r>
      <w:r w:rsidRPr="00F21A76">
        <w:rPr>
          <w:rFonts w:ascii="Courier New" w:hAnsi="Courier New"/>
        </w:rPr>
        <w:t>null</w:t>
      </w:r>
      <w:r w:rsidRPr="00F21A76">
        <w:t xml:space="preserve"> value shall be used to indicate the absence of an optional value. For example if in the </w:t>
      </w:r>
      <w:r w:rsidRPr="00F21A76">
        <w:rPr>
          <w:rFonts w:ascii="Courier New" w:hAnsi="Courier New"/>
        </w:rPr>
        <w:t>triSend</w:t>
      </w:r>
      <w:r w:rsidRPr="00F21A76">
        <w:t xml:space="preserve"> operation the address parameter shall be omitted the operation invocation shall be</w:t>
      </w:r>
      <w:r w:rsidR="00C4197A" w:rsidRPr="00F21A76">
        <w:t>:</w:t>
      </w:r>
      <w:r w:rsidRPr="00F21A76">
        <w:t xml:space="preserve"> </w:t>
      </w:r>
      <w:proofErr w:type="gramStart"/>
      <w:r w:rsidRPr="00F21A76">
        <w:rPr>
          <w:rFonts w:ascii="Courier New" w:hAnsi="Courier New"/>
        </w:rPr>
        <w:t>triSend(</w:t>
      </w:r>
      <w:proofErr w:type="gramEnd"/>
      <w:r w:rsidRPr="00F21A76">
        <w:rPr>
          <w:rFonts w:ascii="Courier New" w:hAnsi="Courier New"/>
        </w:rPr>
        <w:t>componentId, tsiPortId, null, sendMessage)</w:t>
      </w:r>
      <w:r w:rsidRPr="00F21A76">
        <w:t>.</w:t>
      </w:r>
    </w:p>
    <w:p w14:paraId="60F71A07" w14:textId="77777777" w:rsidR="0020187D" w:rsidRPr="00F21A76" w:rsidRDefault="0020187D" w:rsidP="00DD778F">
      <w:pPr>
        <w:pStyle w:val="Heading2"/>
      </w:pPr>
      <w:bookmarkStart w:id="1373" w:name="_Toc87872154"/>
      <w:r w:rsidRPr="00F21A76">
        <w:t>6.7</w:t>
      </w:r>
      <w:r w:rsidRPr="00F21A76">
        <w:tab/>
        <w:t>TRI initialization</w:t>
      </w:r>
      <w:bookmarkEnd w:id="1373"/>
    </w:p>
    <w:p w14:paraId="02AE6127" w14:textId="77777777" w:rsidR="0020187D" w:rsidRPr="00F21A76" w:rsidRDefault="0020187D" w:rsidP="0020187D">
      <w:r w:rsidRPr="00F21A76">
        <w:t>All methods are non</w:t>
      </w:r>
      <w:r w:rsidRPr="00F21A76">
        <w:noBreakHyphen/>
        <w:t>static, i.e. operations can only be called on objects. As the present document does not define concrete implementation strategies of TE, SA and PA the mechanism how the TE, the SA, or the PA get to know the handles on the respective objects is out of scope of the present document.</w:t>
      </w:r>
    </w:p>
    <w:p w14:paraId="76D1CA24" w14:textId="77777777" w:rsidR="0020187D" w:rsidRPr="00F21A76" w:rsidRDefault="0020187D" w:rsidP="0020187D">
      <w:r w:rsidRPr="00F21A76">
        <w:t>Tool vendors shall provide methods to the developers of SA and PA to register the TE, SA and PA to their respective communication partner.</w:t>
      </w:r>
    </w:p>
    <w:p w14:paraId="6944B107" w14:textId="77777777" w:rsidR="0020187D" w:rsidRPr="00F21A76" w:rsidRDefault="0020187D" w:rsidP="00DD778F">
      <w:pPr>
        <w:pStyle w:val="Heading1"/>
      </w:pPr>
      <w:bookmarkStart w:id="1374" w:name="clause_C_Mapping"/>
      <w:bookmarkStart w:id="1375" w:name="_Toc87872155"/>
      <w:r w:rsidRPr="00F21A76">
        <w:t>7</w:t>
      </w:r>
      <w:bookmarkEnd w:id="1374"/>
      <w:r w:rsidRPr="00F21A76">
        <w:tab/>
        <w:t>ANSI C language mapping</w:t>
      </w:r>
      <w:bookmarkEnd w:id="1375"/>
    </w:p>
    <w:p w14:paraId="0B484452" w14:textId="77777777" w:rsidR="0020187D" w:rsidRPr="00F21A76" w:rsidRDefault="0020187D" w:rsidP="00DD778F">
      <w:pPr>
        <w:pStyle w:val="Heading2"/>
      </w:pPr>
      <w:bookmarkStart w:id="1376" w:name="_Toc87872156"/>
      <w:r w:rsidRPr="00F21A76">
        <w:t>7.1</w:t>
      </w:r>
      <w:r w:rsidRPr="00F21A76">
        <w:tab/>
        <w:t>Introduction</w:t>
      </w:r>
      <w:bookmarkEnd w:id="1376"/>
    </w:p>
    <w:p w14:paraId="6E71AB0B" w14:textId="7692289E" w:rsidR="0020187D" w:rsidRPr="00F21A76" w:rsidRDefault="0020187D" w:rsidP="0020187D">
      <w:r w:rsidRPr="00F21A76">
        <w:t>This clause defines the TRI ANSI</w:t>
      </w:r>
      <w:r w:rsidRPr="00F21A76">
        <w:noBreakHyphen/>
        <w:t>C language</w:t>
      </w:r>
      <w:r w:rsidR="00AD5951" w:rsidRPr="00F21A76">
        <w:t xml:space="preserve"> </w:t>
      </w:r>
      <w:r w:rsidR="00910C4E" w:rsidRPr="00F21A76">
        <w:t>[</w:t>
      </w:r>
      <w:r w:rsidR="00910C4E" w:rsidRPr="00F21A76">
        <w:fldChar w:fldCharType="begin"/>
      </w:r>
      <w:r w:rsidR="00910C4E" w:rsidRPr="00F21A76">
        <w:instrText xml:space="preserve">REF REF_ISOIEC9899 \h </w:instrText>
      </w:r>
      <w:r w:rsidR="00A640FC" w:rsidRPr="00F21A76">
        <w:instrText xml:space="preserve"> \* MERGEFORMAT </w:instrText>
      </w:r>
      <w:r w:rsidR="00910C4E" w:rsidRPr="00F21A76">
        <w:fldChar w:fldCharType="separate"/>
      </w:r>
      <w:r w:rsidR="00600CBF" w:rsidRPr="00F21A76">
        <w:t>6</w:t>
      </w:r>
      <w:r w:rsidR="00910C4E" w:rsidRPr="00F21A76">
        <w:fldChar w:fldCharType="end"/>
      </w:r>
      <w:r w:rsidR="00910C4E" w:rsidRPr="00F21A76">
        <w:t>]</w:t>
      </w:r>
      <w:r w:rsidRPr="00F21A76">
        <w:t xml:space="preserve"> mapping for the abstract data types specified in clause </w:t>
      </w:r>
      <w:r w:rsidR="00C01D8D" w:rsidRPr="00F21A76">
        <w:t>5.3</w:t>
      </w:r>
      <w:r w:rsidRPr="00F21A76">
        <w:t>. For basic IDL types, the mapping conforms to OMG recommendations.</w:t>
      </w:r>
    </w:p>
    <w:p w14:paraId="19BBBA1D" w14:textId="77777777" w:rsidR="0020187D" w:rsidRPr="00F21A76" w:rsidRDefault="0020187D" w:rsidP="00DD778F">
      <w:pPr>
        <w:pStyle w:val="Heading2"/>
      </w:pPr>
      <w:bookmarkStart w:id="1377" w:name="_Toc87872157"/>
      <w:r w:rsidRPr="00F21A76">
        <w:t>7.2</w:t>
      </w:r>
      <w:r w:rsidRPr="00F21A76">
        <w:tab/>
        <w:t>Names and scopes</w:t>
      </w:r>
      <w:bookmarkEnd w:id="1377"/>
    </w:p>
    <w:p w14:paraId="014245A9" w14:textId="77777777" w:rsidR="001716EE" w:rsidRPr="00F21A76" w:rsidRDefault="001716EE" w:rsidP="001716EE">
      <w:pPr>
        <w:pStyle w:val="Heading3"/>
      </w:pPr>
      <w:bookmarkStart w:id="1378" w:name="_Toc87872158"/>
      <w:r w:rsidRPr="00F21A76">
        <w:t>7.2.0</w:t>
      </w:r>
      <w:r w:rsidRPr="00F21A76">
        <w:tab/>
        <w:t>Naming rules</w:t>
      </w:r>
      <w:bookmarkEnd w:id="1378"/>
    </w:p>
    <w:p w14:paraId="51DF9A6A" w14:textId="77777777" w:rsidR="0020187D" w:rsidRPr="00F21A76" w:rsidRDefault="0020187D" w:rsidP="0020187D">
      <w:r w:rsidRPr="00F21A76">
        <w:t xml:space="preserve">C parameter identifiers shall start with a lower case letter, and subsequent part building the parameter identifier start with a capital letter. For example the IDL parameter </w:t>
      </w:r>
      <w:r w:rsidRPr="00F21A76">
        <w:rPr>
          <w:rFonts w:ascii="Courier New" w:hAnsi="Courier New"/>
          <w:sz w:val="16"/>
          <w:szCs w:val="16"/>
        </w:rPr>
        <w:t xml:space="preserve">SUTaddress </w:t>
      </w:r>
      <w:r w:rsidRPr="00F21A76">
        <w:t xml:space="preserve">maps to </w:t>
      </w:r>
      <w:r w:rsidRPr="00F21A76">
        <w:rPr>
          <w:rFonts w:ascii="Courier New" w:hAnsi="Courier New"/>
          <w:sz w:val="16"/>
          <w:szCs w:val="16"/>
        </w:rPr>
        <w:t>sutAddress</w:t>
      </w:r>
      <w:r w:rsidRPr="00F21A76">
        <w:t xml:space="preserve"> in C.</w:t>
      </w:r>
    </w:p>
    <w:p w14:paraId="0A33B0F9" w14:textId="77777777" w:rsidR="0020187D" w:rsidRPr="00F21A76" w:rsidRDefault="0020187D" w:rsidP="0020187D">
      <w:r w:rsidRPr="00F21A76">
        <w:t xml:space="preserve">Abstract data type identifiers in C are omitting the trailing </w:t>
      </w:r>
      <w:r w:rsidRPr="00F21A76">
        <w:rPr>
          <w:rFonts w:ascii="Courier New" w:hAnsi="Courier New"/>
          <w:sz w:val="16"/>
          <w:szCs w:val="16"/>
        </w:rPr>
        <w:t>Type</w:t>
      </w:r>
      <w:r w:rsidRPr="00F21A76">
        <w:t xml:space="preserve"> used in the IDL definition. For example the IDL type </w:t>
      </w:r>
      <w:r w:rsidRPr="00F21A76">
        <w:rPr>
          <w:rFonts w:ascii="Courier New" w:hAnsi="Courier New"/>
          <w:sz w:val="16"/>
          <w:szCs w:val="16"/>
        </w:rPr>
        <w:t xml:space="preserve">TriPortIdType </w:t>
      </w:r>
      <w:r w:rsidRPr="00F21A76">
        <w:t xml:space="preserve">maps to </w:t>
      </w:r>
      <w:r w:rsidRPr="00F21A76">
        <w:rPr>
          <w:rFonts w:ascii="Courier New" w:hAnsi="Courier New"/>
          <w:sz w:val="16"/>
          <w:szCs w:val="16"/>
        </w:rPr>
        <w:t>TriPortId</w:t>
      </w:r>
      <w:r w:rsidRPr="00F21A76">
        <w:t xml:space="preserve"> in C.</w:t>
      </w:r>
    </w:p>
    <w:p w14:paraId="7C18F979" w14:textId="77777777" w:rsidR="0020187D" w:rsidRPr="00F21A76" w:rsidRDefault="0020187D" w:rsidP="0020187D">
      <w:r w:rsidRPr="00F21A76">
        <w:t>Older C specifications have restricted the identifier uniqueness to the most significant 8 characters. Nevertheless, the recent ANSI</w:t>
      </w:r>
      <w:r w:rsidRPr="00F21A76">
        <w:noBreakHyphen/>
        <w:t>C specifications have moved this limitation to the 31 most significant characters. Aside from this issue, no naming or scope conflicts have been identified in this mapping.</w:t>
      </w:r>
    </w:p>
    <w:p w14:paraId="65279FED" w14:textId="77777777" w:rsidR="0020187D" w:rsidRPr="00F21A76" w:rsidRDefault="0020187D" w:rsidP="0018697F">
      <w:pPr>
        <w:pStyle w:val="Heading3"/>
      </w:pPr>
      <w:bookmarkStart w:id="1379" w:name="_Toc87872159"/>
      <w:r w:rsidRPr="00F21A76">
        <w:lastRenderedPageBreak/>
        <w:t>7.2.1</w:t>
      </w:r>
      <w:r w:rsidRPr="00F21A76">
        <w:tab/>
        <w:t>Abstract type mapping</w:t>
      </w:r>
      <w:bookmarkEnd w:id="13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4"/>
        <w:gridCol w:w="3336"/>
        <w:gridCol w:w="3042"/>
      </w:tblGrid>
      <w:tr w:rsidR="0020187D" w:rsidRPr="00F21A76" w14:paraId="7C9AA46A" w14:textId="77777777" w:rsidTr="0018697F">
        <w:trPr>
          <w:tblHeader/>
          <w:jc w:val="center"/>
        </w:trPr>
        <w:tc>
          <w:tcPr>
            <w:tcW w:w="2694" w:type="dxa"/>
          </w:tcPr>
          <w:p w14:paraId="3C2F2270" w14:textId="77777777" w:rsidR="0020187D" w:rsidRPr="00F21A76" w:rsidRDefault="0020187D" w:rsidP="00745533">
            <w:pPr>
              <w:pStyle w:val="TAH"/>
              <w:keepNext w:val="0"/>
              <w:keepLines w:val="0"/>
            </w:pPr>
            <w:r w:rsidRPr="00F21A76">
              <w:t>TRI ADT</w:t>
            </w:r>
          </w:p>
        </w:tc>
        <w:tc>
          <w:tcPr>
            <w:tcW w:w="3336" w:type="dxa"/>
          </w:tcPr>
          <w:p w14:paraId="7748E645" w14:textId="77777777" w:rsidR="0020187D" w:rsidRPr="00F21A76" w:rsidRDefault="0020187D" w:rsidP="00745533">
            <w:pPr>
              <w:pStyle w:val="TAH"/>
              <w:keepNext w:val="0"/>
              <w:keepLines w:val="0"/>
            </w:pPr>
            <w:r w:rsidRPr="00F21A76">
              <w:t>ANSI C Representation</w:t>
            </w:r>
          </w:p>
        </w:tc>
        <w:tc>
          <w:tcPr>
            <w:tcW w:w="3042" w:type="dxa"/>
          </w:tcPr>
          <w:p w14:paraId="42B6DF20" w14:textId="77777777" w:rsidR="0020187D" w:rsidRPr="00F21A76" w:rsidRDefault="0020187D" w:rsidP="00745533">
            <w:pPr>
              <w:pStyle w:val="TAH"/>
              <w:keepNext w:val="0"/>
              <w:keepLines w:val="0"/>
            </w:pPr>
            <w:r w:rsidRPr="00F21A76">
              <w:t>Notes and comments</w:t>
            </w:r>
          </w:p>
        </w:tc>
      </w:tr>
      <w:tr w:rsidR="0020187D" w:rsidRPr="00F21A76" w14:paraId="20D24AED" w14:textId="77777777" w:rsidTr="0018697F">
        <w:trPr>
          <w:jc w:val="center"/>
        </w:trPr>
        <w:tc>
          <w:tcPr>
            <w:tcW w:w="2694" w:type="dxa"/>
          </w:tcPr>
          <w:p w14:paraId="53A275E3"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TriAddress</w:t>
            </w:r>
          </w:p>
        </w:tc>
        <w:tc>
          <w:tcPr>
            <w:tcW w:w="3336" w:type="dxa"/>
          </w:tcPr>
          <w:p w14:paraId="1A915737"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BinaryString</w:t>
            </w:r>
          </w:p>
        </w:tc>
        <w:tc>
          <w:tcPr>
            <w:tcW w:w="3042" w:type="dxa"/>
          </w:tcPr>
          <w:p w14:paraId="54CB92F9" w14:textId="77777777" w:rsidR="0020187D" w:rsidRPr="00F21A76" w:rsidRDefault="0020187D" w:rsidP="0018697F">
            <w:pPr>
              <w:pStyle w:val="TAL"/>
            </w:pPr>
          </w:p>
        </w:tc>
      </w:tr>
      <w:tr w:rsidR="0020187D" w:rsidRPr="00F21A76" w14:paraId="0E60DF2B" w14:textId="77777777" w:rsidTr="0018697F">
        <w:trPr>
          <w:jc w:val="center"/>
        </w:trPr>
        <w:tc>
          <w:tcPr>
            <w:tcW w:w="2694" w:type="dxa"/>
          </w:tcPr>
          <w:p w14:paraId="3E91323A"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TriAddressList</w:t>
            </w:r>
          </w:p>
        </w:tc>
        <w:tc>
          <w:tcPr>
            <w:tcW w:w="3336" w:type="dxa"/>
          </w:tcPr>
          <w:p w14:paraId="6340A386"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typedef struct TriAddressList</w:t>
            </w:r>
          </w:p>
          <w:p w14:paraId="41CE3E52"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w:t>
            </w:r>
          </w:p>
          <w:p w14:paraId="2039A62F"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TriAddress** addrList;</w:t>
            </w:r>
          </w:p>
          <w:p w14:paraId="5EA91D1C"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long int length;</w:t>
            </w:r>
          </w:p>
          <w:p w14:paraId="18CE9251"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TriAddressList;</w:t>
            </w:r>
          </w:p>
        </w:tc>
        <w:tc>
          <w:tcPr>
            <w:tcW w:w="3042" w:type="dxa"/>
          </w:tcPr>
          <w:p w14:paraId="47CFEA6B" w14:textId="77777777" w:rsidR="0020187D" w:rsidRPr="00F21A76" w:rsidRDefault="000374AC" w:rsidP="0018697F">
            <w:pPr>
              <w:pStyle w:val="TAL"/>
            </w:pPr>
            <w:r w:rsidRPr="00F21A76">
              <w:t>See note 1.</w:t>
            </w:r>
          </w:p>
        </w:tc>
      </w:tr>
      <w:tr w:rsidR="0020187D" w:rsidRPr="00F21A76" w14:paraId="576DDC52" w14:textId="77777777" w:rsidTr="0018697F">
        <w:trPr>
          <w:jc w:val="center"/>
        </w:trPr>
        <w:tc>
          <w:tcPr>
            <w:tcW w:w="2694" w:type="dxa"/>
          </w:tcPr>
          <w:p w14:paraId="355E355C"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TriComponentId</w:t>
            </w:r>
          </w:p>
        </w:tc>
        <w:tc>
          <w:tcPr>
            <w:tcW w:w="3336" w:type="dxa"/>
          </w:tcPr>
          <w:p w14:paraId="7A31E1DC"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typedef struct TriComponentId</w:t>
            </w:r>
          </w:p>
          <w:p w14:paraId="66B2B426"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w:t>
            </w:r>
          </w:p>
          <w:p w14:paraId="70B60020"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BinaryString compInst;</w:t>
            </w:r>
          </w:p>
          <w:p w14:paraId="112FC22A"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String compName;</w:t>
            </w:r>
          </w:p>
          <w:p w14:paraId="70388685"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QualifiedName compType;</w:t>
            </w:r>
          </w:p>
          <w:p w14:paraId="438D7E2C"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TriComponentId;</w:t>
            </w:r>
          </w:p>
        </w:tc>
        <w:tc>
          <w:tcPr>
            <w:tcW w:w="3042" w:type="dxa"/>
          </w:tcPr>
          <w:p w14:paraId="262E4084" w14:textId="77777777" w:rsidR="0020187D" w:rsidRPr="00F21A76" w:rsidRDefault="000374AC" w:rsidP="0018697F">
            <w:pPr>
              <w:pStyle w:val="TAL"/>
            </w:pPr>
            <w:r w:rsidRPr="00F21A76">
              <w:t>See note 2.</w:t>
            </w:r>
          </w:p>
        </w:tc>
      </w:tr>
      <w:tr w:rsidR="0020187D" w:rsidRPr="00F21A76" w14:paraId="3104EFBE" w14:textId="77777777" w:rsidTr="0018697F">
        <w:trPr>
          <w:jc w:val="center"/>
        </w:trPr>
        <w:tc>
          <w:tcPr>
            <w:tcW w:w="2694" w:type="dxa"/>
          </w:tcPr>
          <w:p w14:paraId="2CAA23DC"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TriComponentIdList</w:t>
            </w:r>
          </w:p>
        </w:tc>
        <w:tc>
          <w:tcPr>
            <w:tcW w:w="3336" w:type="dxa"/>
          </w:tcPr>
          <w:p w14:paraId="162E823F"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typedef struct TriComponentIdList</w:t>
            </w:r>
          </w:p>
          <w:p w14:paraId="11475DC4"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w:t>
            </w:r>
          </w:p>
          <w:p w14:paraId="79E4E87D"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TriComponentId** compIdList;</w:t>
            </w:r>
          </w:p>
          <w:p w14:paraId="5DB7FDC4"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xml:space="preserve"> long int length;</w:t>
            </w:r>
          </w:p>
          <w:p w14:paraId="768F39DE"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 TriComponentIdList;</w:t>
            </w:r>
          </w:p>
        </w:tc>
        <w:tc>
          <w:tcPr>
            <w:tcW w:w="3042" w:type="dxa"/>
          </w:tcPr>
          <w:p w14:paraId="6FABE88A" w14:textId="77777777" w:rsidR="0020187D" w:rsidRPr="00F21A76" w:rsidRDefault="000374AC" w:rsidP="0018697F">
            <w:pPr>
              <w:pStyle w:val="TAL"/>
            </w:pPr>
            <w:r w:rsidRPr="00F21A76">
              <w:t>See note 3.</w:t>
            </w:r>
          </w:p>
        </w:tc>
      </w:tr>
      <w:tr w:rsidR="0020187D" w:rsidRPr="00F21A76" w14:paraId="66404CA3" w14:textId="77777777" w:rsidTr="0018697F">
        <w:trPr>
          <w:jc w:val="center"/>
        </w:trPr>
        <w:tc>
          <w:tcPr>
            <w:tcW w:w="2694" w:type="dxa"/>
          </w:tcPr>
          <w:p w14:paraId="256E1E5F"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TriException</w:t>
            </w:r>
          </w:p>
        </w:tc>
        <w:tc>
          <w:tcPr>
            <w:tcW w:w="3336" w:type="dxa"/>
          </w:tcPr>
          <w:p w14:paraId="0C8FEDE5"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BinaryString</w:t>
            </w:r>
          </w:p>
        </w:tc>
        <w:tc>
          <w:tcPr>
            <w:tcW w:w="3042" w:type="dxa"/>
          </w:tcPr>
          <w:p w14:paraId="08A61355" w14:textId="77777777" w:rsidR="0020187D" w:rsidRPr="00F21A76" w:rsidRDefault="0020187D" w:rsidP="0018697F">
            <w:pPr>
              <w:pStyle w:val="TAL"/>
            </w:pPr>
          </w:p>
        </w:tc>
      </w:tr>
      <w:tr w:rsidR="0020187D" w:rsidRPr="00F21A76" w14:paraId="6B08EF4C" w14:textId="77777777" w:rsidTr="0018697F">
        <w:trPr>
          <w:jc w:val="center"/>
        </w:trPr>
        <w:tc>
          <w:tcPr>
            <w:tcW w:w="2694" w:type="dxa"/>
          </w:tcPr>
          <w:p w14:paraId="4BC90239"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TriFunctionId</w:t>
            </w:r>
          </w:p>
        </w:tc>
        <w:tc>
          <w:tcPr>
            <w:tcW w:w="3336" w:type="dxa"/>
          </w:tcPr>
          <w:p w14:paraId="79672BF4"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QualifiedName</w:t>
            </w:r>
          </w:p>
        </w:tc>
        <w:tc>
          <w:tcPr>
            <w:tcW w:w="3042" w:type="dxa"/>
          </w:tcPr>
          <w:p w14:paraId="060E3B63" w14:textId="77777777" w:rsidR="0020187D" w:rsidRPr="00F21A76" w:rsidRDefault="0020187D" w:rsidP="0018697F">
            <w:pPr>
              <w:pStyle w:val="TAL"/>
            </w:pPr>
          </w:p>
        </w:tc>
      </w:tr>
      <w:tr w:rsidR="0020187D" w:rsidRPr="00F21A76" w14:paraId="5495F6F0" w14:textId="77777777" w:rsidTr="0018697F">
        <w:trPr>
          <w:jc w:val="center"/>
        </w:trPr>
        <w:tc>
          <w:tcPr>
            <w:tcW w:w="2694" w:type="dxa"/>
          </w:tcPr>
          <w:p w14:paraId="50D12880"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TriMessage</w:t>
            </w:r>
          </w:p>
        </w:tc>
        <w:tc>
          <w:tcPr>
            <w:tcW w:w="3336" w:type="dxa"/>
          </w:tcPr>
          <w:p w14:paraId="030B93F1" w14:textId="77777777" w:rsidR="0020187D" w:rsidRPr="00F21A76" w:rsidRDefault="0020187D" w:rsidP="0018697F">
            <w:pPr>
              <w:pStyle w:val="TAL"/>
              <w:rPr>
                <w:rFonts w:ascii="Courier New" w:hAnsi="Courier New" w:cs="Courier New"/>
                <w:lang w:eastAsia="de-DE"/>
              </w:rPr>
            </w:pPr>
            <w:r w:rsidRPr="00F21A76">
              <w:rPr>
                <w:rFonts w:ascii="Courier New" w:hAnsi="Courier New" w:cs="Courier New"/>
                <w:lang w:eastAsia="de-DE"/>
              </w:rPr>
              <w:t>BinaryString</w:t>
            </w:r>
          </w:p>
        </w:tc>
        <w:tc>
          <w:tcPr>
            <w:tcW w:w="3042" w:type="dxa"/>
          </w:tcPr>
          <w:p w14:paraId="6E372511" w14:textId="77777777" w:rsidR="0020187D" w:rsidRPr="00F21A76" w:rsidRDefault="0020187D" w:rsidP="0018697F">
            <w:pPr>
              <w:pStyle w:val="TAL"/>
            </w:pPr>
          </w:p>
        </w:tc>
      </w:tr>
      <w:tr w:rsidR="0020187D" w:rsidRPr="00F21A76" w14:paraId="58792335" w14:textId="77777777" w:rsidTr="0018697F">
        <w:trPr>
          <w:jc w:val="center"/>
        </w:trPr>
        <w:tc>
          <w:tcPr>
            <w:tcW w:w="2694" w:type="dxa"/>
          </w:tcPr>
          <w:p w14:paraId="182F260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TriParameterList</w:t>
            </w:r>
          </w:p>
        </w:tc>
        <w:tc>
          <w:tcPr>
            <w:tcW w:w="3336" w:type="dxa"/>
          </w:tcPr>
          <w:p w14:paraId="63D300BB"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typedef struct TriParameterList </w:t>
            </w:r>
          </w:p>
          <w:p w14:paraId="30D0017E"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w:t>
            </w:r>
          </w:p>
          <w:p w14:paraId="36D60668"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TriParameter** parList;</w:t>
            </w:r>
          </w:p>
          <w:p w14:paraId="4BC09022"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long int length;</w:t>
            </w:r>
          </w:p>
          <w:p w14:paraId="356645B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TriParameterList;</w:t>
            </w:r>
          </w:p>
        </w:tc>
        <w:tc>
          <w:tcPr>
            <w:tcW w:w="3042" w:type="dxa"/>
          </w:tcPr>
          <w:p w14:paraId="2F8D3D65" w14:textId="77777777" w:rsidR="0020187D" w:rsidRPr="00F21A76" w:rsidRDefault="000374AC" w:rsidP="0018697F">
            <w:pPr>
              <w:pStyle w:val="TAL"/>
            </w:pPr>
            <w:r w:rsidRPr="00F21A76">
              <w:t>See note 4.</w:t>
            </w:r>
          </w:p>
        </w:tc>
      </w:tr>
      <w:tr w:rsidR="0020187D" w:rsidRPr="00F21A76" w14:paraId="5CA77068" w14:textId="77777777" w:rsidTr="0018697F">
        <w:trPr>
          <w:jc w:val="center"/>
        </w:trPr>
        <w:tc>
          <w:tcPr>
            <w:tcW w:w="2694" w:type="dxa"/>
          </w:tcPr>
          <w:p w14:paraId="3A488816" w14:textId="77777777" w:rsidR="0020187D" w:rsidRPr="00F21A76" w:rsidRDefault="0020187D" w:rsidP="00DE65B3">
            <w:pPr>
              <w:pStyle w:val="PL"/>
              <w:rPr>
                <w:noProof w:val="0"/>
                <w:sz w:val="18"/>
                <w:szCs w:val="18"/>
                <w:lang w:eastAsia="de-DE"/>
              </w:rPr>
            </w:pPr>
            <w:r w:rsidRPr="00F21A76">
              <w:rPr>
                <w:noProof w:val="0"/>
                <w:sz w:val="18"/>
                <w:szCs w:val="18"/>
                <w:lang w:eastAsia="de-DE"/>
              </w:rPr>
              <w:t>TriParameter</w:t>
            </w:r>
          </w:p>
        </w:tc>
        <w:tc>
          <w:tcPr>
            <w:tcW w:w="3336" w:type="dxa"/>
          </w:tcPr>
          <w:p w14:paraId="0B999A0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typedef struct TriParameter </w:t>
            </w:r>
          </w:p>
          <w:p w14:paraId="1EB780F9" w14:textId="77777777" w:rsidR="0020187D" w:rsidRPr="00F21A76" w:rsidRDefault="0020187D" w:rsidP="00DE65B3">
            <w:pPr>
              <w:pStyle w:val="PL"/>
              <w:rPr>
                <w:noProof w:val="0"/>
                <w:sz w:val="18"/>
                <w:szCs w:val="18"/>
                <w:lang w:eastAsia="de-DE"/>
              </w:rPr>
            </w:pPr>
            <w:r w:rsidRPr="00F21A76">
              <w:rPr>
                <w:noProof w:val="0"/>
                <w:sz w:val="18"/>
                <w:szCs w:val="18"/>
                <w:lang w:eastAsia="de-DE"/>
              </w:rPr>
              <w:t>{</w:t>
            </w:r>
          </w:p>
          <w:p w14:paraId="00DB964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BinaryString par;</w:t>
            </w:r>
          </w:p>
          <w:p w14:paraId="032179D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TriParameterPassingMode mode;</w:t>
            </w:r>
          </w:p>
          <w:p w14:paraId="364AEDBE" w14:textId="77777777" w:rsidR="0020187D" w:rsidRPr="00F21A76" w:rsidRDefault="0020187D" w:rsidP="00DE65B3">
            <w:pPr>
              <w:pStyle w:val="PL"/>
              <w:rPr>
                <w:noProof w:val="0"/>
                <w:sz w:val="18"/>
                <w:szCs w:val="18"/>
                <w:lang w:eastAsia="de-DE"/>
              </w:rPr>
            </w:pPr>
            <w:r w:rsidRPr="00F21A76">
              <w:rPr>
                <w:noProof w:val="0"/>
                <w:sz w:val="18"/>
                <w:szCs w:val="18"/>
                <w:lang w:eastAsia="de-DE"/>
              </w:rPr>
              <w:t>} TriParameter;</w:t>
            </w:r>
          </w:p>
        </w:tc>
        <w:tc>
          <w:tcPr>
            <w:tcW w:w="3042" w:type="dxa"/>
          </w:tcPr>
          <w:p w14:paraId="738F5471" w14:textId="77777777" w:rsidR="0020187D" w:rsidRPr="00F21A76" w:rsidRDefault="0020187D" w:rsidP="0018697F">
            <w:pPr>
              <w:pStyle w:val="TAL"/>
            </w:pPr>
          </w:p>
        </w:tc>
      </w:tr>
      <w:tr w:rsidR="0020187D" w:rsidRPr="00F21A76" w14:paraId="069FC972" w14:textId="77777777" w:rsidTr="0018697F">
        <w:trPr>
          <w:jc w:val="center"/>
        </w:trPr>
        <w:tc>
          <w:tcPr>
            <w:tcW w:w="2694" w:type="dxa"/>
          </w:tcPr>
          <w:p w14:paraId="1E901B47" w14:textId="77777777" w:rsidR="0020187D" w:rsidRPr="00F21A76" w:rsidRDefault="0020187D" w:rsidP="00DE65B3">
            <w:pPr>
              <w:pStyle w:val="PL"/>
              <w:rPr>
                <w:noProof w:val="0"/>
                <w:sz w:val="18"/>
                <w:szCs w:val="18"/>
                <w:lang w:eastAsia="de-DE"/>
              </w:rPr>
            </w:pPr>
            <w:r w:rsidRPr="00F21A76">
              <w:rPr>
                <w:noProof w:val="0"/>
                <w:sz w:val="18"/>
                <w:szCs w:val="18"/>
                <w:lang w:eastAsia="de-DE"/>
              </w:rPr>
              <w:t>TriParameterPassingMode</w:t>
            </w:r>
          </w:p>
        </w:tc>
        <w:tc>
          <w:tcPr>
            <w:tcW w:w="3336" w:type="dxa"/>
          </w:tcPr>
          <w:p w14:paraId="19732FF0" w14:textId="77777777" w:rsidR="0020187D" w:rsidRPr="00F21A76" w:rsidRDefault="0020187D" w:rsidP="00DE65B3">
            <w:pPr>
              <w:pStyle w:val="PL"/>
              <w:rPr>
                <w:noProof w:val="0"/>
                <w:sz w:val="18"/>
                <w:szCs w:val="18"/>
                <w:lang w:eastAsia="de-DE"/>
              </w:rPr>
            </w:pPr>
            <w:r w:rsidRPr="00F21A76">
              <w:rPr>
                <w:noProof w:val="0"/>
                <w:sz w:val="18"/>
                <w:szCs w:val="18"/>
                <w:lang w:eastAsia="de-DE"/>
              </w:rPr>
              <w:t>typedef enum</w:t>
            </w:r>
          </w:p>
          <w:p w14:paraId="7302C60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w:t>
            </w:r>
          </w:p>
          <w:p w14:paraId="4C74E5F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TRI_IN = 0, </w:t>
            </w:r>
          </w:p>
          <w:p w14:paraId="3BA64D4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TRI_INOUT = 1, </w:t>
            </w:r>
          </w:p>
          <w:p w14:paraId="75EE965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TRI_OUT = 2</w:t>
            </w:r>
          </w:p>
          <w:p w14:paraId="5D0B9998" w14:textId="77777777" w:rsidR="0020187D" w:rsidRPr="00F21A76" w:rsidRDefault="0020187D" w:rsidP="00DE65B3">
            <w:pPr>
              <w:pStyle w:val="PL"/>
              <w:rPr>
                <w:noProof w:val="0"/>
                <w:sz w:val="18"/>
                <w:szCs w:val="18"/>
                <w:lang w:eastAsia="de-DE"/>
              </w:rPr>
            </w:pPr>
            <w:r w:rsidRPr="00F21A76">
              <w:rPr>
                <w:noProof w:val="0"/>
                <w:sz w:val="18"/>
                <w:szCs w:val="18"/>
                <w:lang w:eastAsia="de-DE"/>
              </w:rPr>
              <w:t>} TriParameterPassingMode;</w:t>
            </w:r>
          </w:p>
          <w:p w14:paraId="21104964" w14:textId="77777777" w:rsidR="0020187D" w:rsidRPr="00F21A76" w:rsidRDefault="0020187D" w:rsidP="00DE65B3">
            <w:pPr>
              <w:pStyle w:val="PL"/>
              <w:rPr>
                <w:noProof w:val="0"/>
                <w:sz w:val="18"/>
                <w:szCs w:val="18"/>
                <w:lang w:eastAsia="de-DE"/>
              </w:rPr>
            </w:pPr>
          </w:p>
        </w:tc>
        <w:tc>
          <w:tcPr>
            <w:tcW w:w="3042" w:type="dxa"/>
          </w:tcPr>
          <w:p w14:paraId="08DC4DC2" w14:textId="77777777" w:rsidR="0020187D" w:rsidRPr="00F21A76" w:rsidRDefault="000374AC" w:rsidP="0018697F">
            <w:pPr>
              <w:pStyle w:val="TAL"/>
            </w:pPr>
            <w:r w:rsidRPr="00F21A76">
              <w:t>See note 5.</w:t>
            </w:r>
          </w:p>
        </w:tc>
      </w:tr>
      <w:tr w:rsidR="0020187D" w:rsidRPr="00F21A76" w14:paraId="23416793" w14:textId="77777777" w:rsidTr="0018697F">
        <w:trPr>
          <w:jc w:val="center"/>
        </w:trPr>
        <w:tc>
          <w:tcPr>
            <w:tcW w:w="2694" w:type="dxa"/>
          </w:tcPr>
          <w:p w14:paraId="3AFFD635" w14:textId="77777777" w:rsidR="0020187D" w:rsidRPr="00F21A76" w:rsidRDefault="0020187D" w:rsidP="00DE65B3">
            <w:pPr>
              <w:pStyle w:val="PL"/>
              <w:rPr>
                <w:noProof w:val="0"/>
                <w:sz w:val="18"/>
                <w:szCs w:val="18"/>
                <w:lang w:eastAsia="de-DE"/>
              </w:rPr>
            </w:pPr>
            <w:r w:rsidRPr="00F21A76">
              <w:rPr>
                <w:noProof w:val="0"/>
                <w:sz w:val="18"/>
                <w:szCs w:val="18"/>
                <w:lang w:eastAsia="de-DE"/>
              </w:rPr>
              <w:t>TriPortIdList</w:t>
            </w:r>
          </w:p>
        </w:tc>
        <w:tc>
          <w:tcPr>
            <w:tcW w:w="3336" w:type="dxa"/>
          </w:tcPr>
          <w:p w14:paraId="03C9872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typedef struct TriPortIdList </w:t>
            </w:r>
          </w:p>
          <w:p w14:paraId="655272C0" w14:textId="77777777" w:rsidR="0020187D" w:rsidRPr="00F21A76" w:rsidRDefault="0020187D" w:rsidP="00DE65B3">
            <w:pPr>
              <w:pStyle w:val="PL"/>
              <w:rPr>
                <w:noProof w:val="0"/>
                <w:sz w:val="18"/>
                <w:szCs w:val="18"/>
                <w:lang w:eastAsia="de-DE"/>
              </w:rPr>
            </w:pPr>
            <w:r w:rsidRPr="00F21A76">
              <w:rPr>
                <w:noProof w:val="0"/>
                <w:sz w:val="18"/>
                <w:szCs w:val="18"/>
                <w:lang w:eastAsia="de-DE"/>
              </w:rPr>
              <w:t>{</w:t>
            </w:r>
          </w:p>
          <w:p w14:paraId="2709279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TriPortId** portIdList;</w:t>
            </w:r>
          </w:p>
          <w:p w14:paraId="253F83C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long int length;</w:t>
            </w:r>
          </w:p>
          <w:p w14:paraId="10B003B3" w14:textId="77777777" w:rsidR="0020187D" w:rsidRPr="00F21A76" w:rsidRDefault="0020187D" w:rsidP="00DE65B3">
            <w:pPr>
              <w:pStyle w:val="PL"/>
              <w:rPr>
                <w:noProof w:val="0"/>
                <w:sz w:val="18"/>
                <w:szCs w:val="18"/>
                <w:lang w:eastAsia="de-DE"/>
              </w:rPr>
            </w:pPr>
            <w:r w:rsidRPr="00F21A76">
              <w:rPr>
                <w:noProof w:val="0"/>
                <w:sz w:val="18"/>
                <w:szCs w:val="18"/>
                <w:lang w:eastAsia="de-DE"/>
              </w:rPr>
              <w:t>} TriPortIdList;</w:t>
            </w:r>
          </w:p>
        </w:tc>
        <w:tc>
          <w:tcPr>
            <w:tcW w:w="3042" w:type="dxa"/>
          </w:tcPr>
          <w:p w14:paraId="4B8AB4A8" w14:textId="77777777" w:rsidR="0020187D" w:rsidRPr="00F21A76" w:rsidRDefault="000374AC" w:rsidP="00DE65B3">
            <w:pPr>
              <w:pStyle w:val="TAN"/>
              <w:rPr>
                <w:szCs w:val="18"/>
              </w:rPr>
            </w:pPr>
            <w:r w:rsidRPr="00F21A76">
              <w:rPr>
                <w:szCs w:val="18"/>
              </w:rPr>
              <w:t>See note 6.</w:t>
            </w:r>
          </w:p>
        </w:tc>
      </w:tr>
      <w:tr w:rsidR="0020187D" w:rsidRPr="00F21A76" w14:paraId="0F28E8B3" w14:textId="77777777" w:rsidTr="0018697F">
        <w:trPr>
          <w:jc w:val="center"/>
        </w:trPr>
        <w:tc>
          <w:tcPr>
            <w:tcW w:w="2694" w:type="dxa"/>
          </w:tcPr>
          <w:p w14:paraId="1F2F4460"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TriPortId</w:t>
            </w:r>
          </w:p>
        </w:tc>
        <w:tc>
          <w:tcPr>
            <w:tcW w:w="3336" w:type="dxa"/>
          </w:tcPr>
          <w:p w14:paraId="735EE5C6"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typedef struct TriPortId</w:t>
            </w:r>
          </w:p>
          <w:p w14:paraId="1AA1C109"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w:t>
            </w:r>
          </w:p>
          <w:p w14:paraId="4A774385"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TriComponentId compInst;</w:t>
            </w:r>
          </w:p>
          <w:p w14:paraId="5C662992"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char* portName;</w:t>
            </w:r>
          </w:p>
          <w:p w14:paraId="5655A13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long int portIndex;</w:t>
            </w:r>
          </w:p>
          <w:p w14:paraId="2E170A15"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QualifiedName portType;</w:t>
            </w:r>
          </w:p>
          <w:p w14:paraId="44EAA391"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void* aux;</w:t>
            </w:r>
          </w:p>
          <w:p w14:paraId="7891C6A4"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TriPortId;</w:t>
            </w:r>
          </w:p>
        </w:tc>
        <w:tc>
          <w:tcPr>
            <w:tcW w:w="3042" w:type="dxa"/>
          </w:tcPr>
          <w:p w14:paraId="0B7E8109" w14:textId="77777777" w:rsidR="0020187D" w:rsidRPr="00F21A76" w:rsidRDefault="000374AC" w:rsidP="0018697F">
            <w:pPr>
              <w:pStyle w:val="TAL"/>
            </w:pPr>
            <w:r w:rsidRPr="00F21A76">
              <w:t>See notes 7, 8 and 9.</w:t>
            </w:r>
          </w:p>
        </w:tc>
      </w:tr>
      <w:tr w:rsidR="0020187D" w:rsidRPr="00F21A76" w14:paraId="195B3578" w14:textId="77777777" w:rsidTr="0018697F">
        <w:trPr>
          <w:jc w:val="center"/>
        </w:trPr>
        <w:tc>
          <w:tcPr>
            <w:tcW w:w="2694" w:type="dxa"/>
          </w:tcPr>
          <w:p w14:paraId="2F73D7DF" w14:textId="77777777" w:rsidR="0020187D" w:rsidRPr="00F21A76" w:rsidRDefault="0020187D" w:rsidP="00DE65B3">
            <w:pPr>
              <w:pStyle w:val="PL"/>
              <w:rPr>
                <w:noProof w:val="0"/>
                <w:sz w:val="18"/>
                <w:szCs w:val="18"/>
                <w:lang w:eastAsia="de-DE"/>
              </w:rPr>
            </w:pPr>
            <w:r w:rsidRPr="00F21A76">
              <w:rPr>
                <w:noProof w:val="0"/>
                <w:sz w:val="18"/>
                <w:szCs w:val="18"/>
                <w:lang w:eastAsia="de-DE"/>
              </w:rPr>
              <w:t>TriSignatureId</w:t>
            </w:r>
          </w:p>
        </w:tc>
        <w:tc>
          <w:tcPr>
            <w:tcW w:w="3336" w:type="dxa"/>
          </w:tcPr>
          <w:p w14:paraId="0A2D4C5F" w14:textId="77777777" w:rsidR="0020187D" w:rsidRPr="00F21A76" w:rsidRDefault="0020187D" w:rsidP="00DE65B3">
            <w:pPr>
              <w:pStyle w:val="PL"/>
              <w:rPr>
                <w:noProof w:val="0"/>
                <w:sz w:val="18"/>
                <w:szCs w:val="18"/>
                <w:lang w:eastAsia="de-DE"/>
              </w:rPr>
            </w:pPr>
            <w:r w:rsidRPr="00F21A76">
              <w:rPr>
                <w:noProof w:val="0"/>
                <w:sz w:val="18"/>
                <w:szCs w:val="18"/>
                <w:lang w:eastAsia="de-DE"/>
              </w:rPr>
              <w:t>QualifiedName</w:t>
            </w:r>
          </w:p>
        </w:tc>
        <w:tc>
          <w:tcPr>
            <w:tcW w:w="3042" w:type="dxa"/>
          </w:tcPr>
          <w:p w14:paraId="06D7A17F" w14:textId="77777777" w:rsidR="0020187D" w:rsidRPr="00F21A76" w:rsidRDefault="0020187D" w:rsidP="0018697F">
            <w:pPr>
              <w:pStyle w:val="TAL"/>
            </w:pPr>
          </w:p>
        </w:tc>
      </w:tr>
      <w:tr w:rsidR="0020187D" w:rsidRPr="00F21A76" w14:paraId="17E49918" w14:textId="77777777" w:rsidTr="0018697F">
        <w:trPr>
          <w:jc w:val="center"/>
        </w:trPr>
        <w:tc>
          <w:tcPr>
            <w:tcW w:w="2694" w:type="dxa"/>
          </w:tcPr>
          <w:p w14:paraId="5B1EF623"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w:t>
            </w:r>
          </w:p>
        </w:tc>
        <w:tc>
          <w:tcPr>
            <w:tcW w:w="3336" w:type="dxa"/>
          </w:tcPr>
          <w:p w14:paraId="4DD589BC" w14:textId="77777777" w:rsidR="0020187D" w:rsidRPr="00F21A76" w:rsidRDefault="0020187D" w:rsidP="00DE65B3">
            <w:pPr>
              <w:pStyle w:val="PL"/>
              <w:rPr>
                <w:noProof w:val="0"/>
                <w:sz w:val="18"/>
                <w:szCs w:val="18"/>
                <w:lang w:eastAsia="de-DE"/>
              </w:rPr>
            </w:pPr>
            <w:r w:rsidRPr="00F21A76">
              <w:rPr>
                <w:noProof w:val="0"/>
                <w:sz w:val="18"/>
                <w:szCs w:val="18"/>
                <w:lang w:eastAsia="de-DE"/>
              </w:rPr>
              <w:t>long int</w:t>
            </w:r>
          </w:p>
          <w:p w14:paraId="1411D62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#define TRI_ERROR </w:t>
            </w:r>
            <w:r w:rsidRPr="00F21A76">
              <w:rPr>
                <w:noProof w:val="0"/>
                <w:sz w:val="18"/>
                <w:szCs w:val="18"/>
                <w:lang w:eastAsia="de-DE"/>
              </w:rPr>
              <w:noBreakHyphen/>
              <w:t>1</w:t>
            </w:r>
          </w:p>
          <w:p w14:paraId="0B515C61" w14:textId="77777777" w:rsidR="0020187D" w:rsidRPr="00F21A76" w:rsidRDefault="0020187D" w:rsidP="00DE65B3">
            <w:pPr>
              <w:pStyle w:val="PL"/>
              <w:rPr>
                <w:noProof w:val="0"/>
                <w:sz w:val="18"/>
                <w:szCs w:val="18"/>
                <w:lang w:eastAsia="de-DE"/>
              </w:rPr>
            </w:pPr>
            <w:r w:rsidRPr="00F21A76">
              <w:rPr>
                <w:noProof w:val="0"/>
                <w:sz w:val="18"/>
                <w:szCs w:val="18"/>
                <w:lang w:eastAsia="de-DE"/>
              </w:rPr>
              <w:t>#define TRI_OK 0</w:t>
            </w:r>
          </w:p>
        </w:tc>
        <w:tc>
          <w:tcPr>
            <w:tcW w:w="3042" w:type="dxa"/>
          </w:tcPr>
          <w:p w14:paraId="4B51B048" w14:textId="77777777" w:rsidR="0020187D" w:rsidRPr="00F21A76" w:rsidRDefault="000374AC" w:rsidP="0018697F">
            <w:pPr>
              <w:pStyle w:val="TAL"/>
            </w:pPr>
            <w:r w:rsidRPr="00F21A76">
              <w:t>See note 10.</w:t>
            </w:r>
          </w:p>
        </w:tc>
      </w:tr>
      <w:tr w:rsidR="0020187D" w:rsidRPr="00F21A76" w14:paraId="4395EFF9" w14:textId="77777777" w:rsidTr="0018697F">
        <w:trPr>
          <w:jc w:val="center"/>
        </w:trPr>
        <w:tc>
          <w:tcPr>
            <w:tcW w:w="2694" w:type="dxa"/>
          </w:tcPr>
          <w:p w14:paraId="37D1E684"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TriTestCaseId</w:t>
            </w:r>
          </w:p>
        </w:tc>
        <w:tc>
          <w:tcPr>
            <w:tcW w:w="3336" w:type="dxa"/>
          </w:tcPr>
          <w:p w14:paraId="0A8523A8"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QualifiedName</w:t>
            </w:r>
          </w:p>
        </w:tc>
        <w:tc>
          <w:tcPr>
            <w:tcW w:w="3042" w:type="dxa"/>
          </w:tcPr>
          <w:p w14:paraId="30B5A55F" w14:textId="77777777" w:rsidR="0020187D" w:rsidRPr="00F21A76" w:rsidRDefault="0020187D" w:rsidP="0018697F">
            <w:pPr>
              <w:pStyle w:val="TAL"/>
            </w:pPr>
          </w:p>
        </w:tc>
      </w:tr>
      <w:tr w:rsidR="0020187D" w:rsidRPr="00F21A76" w14:paraId="1EFF0A0D" w14:textId="77777777" w:rsidTr="0018697F">
        <w:trPr>
          <w:jc w:val="center"/>
        </w:trPr>
        <w:tc>
          <w:tcPr>
            <w:tcW w:w="2694" w:type="dxa"/>
          </w:tcPr>
          <w:p w14:paraId="6A2401B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TriTimerDuration</w:t>
            </w:r>
          </w:p>
        </w:tc>
        <w:tc>
          <w:tcPr>
            <w:tcW w:w="3336" w:type="dxa"/>
          </w:tcPr>
          <w:p w14:paraId="0262B6A8"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Double</w:t>
            </w:r>
          </w:p>
        </w:tc>
        <w:tc>
          <w:tcPr>
            <w:tcW w:w="3042" w:type="dxa"/>
          </w:tcPr>
          <w:p w14:paraId="2005F119" w14:textId="77777777" w:rsidR="0020187D" w:rsidRPr="00F21A76" w:rsidRDefault="0020187D" w:rsidP="0018697F">
            <w:pPr>
              <w:pStyle w:val="TAL"/>
            </w:pPr>
          </w:p>
        </w:tc>
      </w:tr>
      <w:tr w:rsidR="0020187D" w:rsidRPr="00F21A76" w14:paraId="3D2F715A" w14:textId="77777777" w:rsidTr="0018697F">
        <w:trPr>
          <w:jc w:val="center"/>
        </w:trPr>
        <w:tc>
          <w:tcPr>
            <w:tcW w:w="2694" w:type="dxa"/>
          </w:tcPr>
          <w:p w14:paraId="39316785" w14:textId="77777777" w:rsidR="0020187D" w:rsidRPr="00F21A76" w:rsidRDefault="0020187D" w:rsidP="00DE65B3">
            <w:pPr>
              <w:pStyle w:val="PL"/>
              <w:rPr>
                <w:noProof w:val="0"/>
                <w:sz w:val="18"/>
                <w:szCs w:val="18"/>
                <w:lang w:eastAsia="de-DE"/>
              </w:rPr>
            </w:pPr>
            <w:r w:rsidRPr="00F21A76">
              <w:rPr>
                <w:noProof w:val="0"/>
                <w:sz w:val="18"/>
                <w:szCs w:val="18"/>
                <w:lang w:eastAsia="de-DE"/>
              </w:rPr>
              <w:t>TriTimerId</w:t>
            </w:r>
          </w:p>
        </w:tc>
        <w:tc>
          <w:tcPr>
            <w:tcW w:w="3336" w:type="dxa"/>
          </w:tcPr>
          <w:p w14:paraId="375D2824" w14:textId="77777777" w:rsidR="0020187D" w:rsidRPr="00F21A76" w:rsidRDefault="0020187D" w:rsidP="00DE65B3">
            <w:pPr>
              <w:pStyle w:val="PL"/>
              <w:rPr>
                <w:strike/>
                <w:noProof w:val="0"/>
                <w:sz w:val="18"/>
                <w:szCs w:val="18"/>
                <w:lang w:eastAsia="de-DE"/>
              </w:rPr>
            </w:pPr>
            <w:r w:rsidRPr="00F21A76">
              <w:rPr>
                <w:noProof w:val="0"/>
                <w:sz w:val="18"/>
                <w:szCs w:val="18"/>
                <w:lang w:eastAsia="de-DE"/>
              </w:rPr>
              <w:t>BinaryString</w:t>
            </w:r>
          </w:p>
        </w:tc>
        <w:tc>
          <w:tcPr>
            <w:tcW w:w="3042" w:type="dxa"/>
          </w:tcPr>
          <w:p w14:paraId="0BD9CA38" w14:textId="77777777" w:rsidR="0020187D" w:rsidRPr="00F21A76" w:rsidRDefault="000374AC" w:rsidP="0018697F">
            <w:pPr>
              <w:pStyle w:val="TAL"/>
            </w:pPr>
            <w:r w:rsidRPr="00F21A76">
              <w:t>See note 11.</w:t>
            </w:r>
          </w:p>
        </w:tc>
      </w:tr>
      <w:tr w:rsidR="000374AC" w:rsidRPr="00F21A76" w14:paraId="14DAEBF7" w14:textId="77777777" w:rsidTr="0018697F">
        <w:trPr>
          <w:jc w:val="center"/>
        </w:trPr>
        <w:tc>
          <w:tcPr>
            <w:tcW w:w="9072" w:type="dxa"/>
            <w:gridSpan w:val="3"/>
          </w:tcPr>
          <w:p w14:paraId="601C6D93" w14:textId="77777777" w:rsidR="000374AC" w:rsidRPr="00F21A76" w:rsidRDefault="000374AC" w:rsidP="00DE65B3">
            <w:pPr>
              <w:pStyle w:val="TAN"/>
              <w:rPr>
                <w:szCs w:val="18"/>
              </w:rPr>
            </w:pPr>
            <w:r w:rsidRPr="00F21A76">
              <w:rPr>
                <w:szCs w:val="18"/>
              </w:rPr>
              <w:lastRenderedPageBreak/>
              <w:t>NOTE 1:</w:t>
            </w:r>
            <w:r w:rsidRPr="00F21A76">
              <w:rPr>
                <w:szCs w:val="18"/>
              </w:rPr>
              <w:tab/>
              <w:t xml:space="preserve">No special values mark the end of </w:t>
            </w:r>
            <w:proofErr w:type="gramStart"/>
            <w:r w:rsidRPr="00F21A76">
              <w:rPr>
                <w:rFonts w:ascii="Courier New" w:hAnsi="Courier New"/>
                <w:szCs w:val="18"/>
              </w:rPr>
              <w:t>addrList[</w:t>
            </w:r>
            <w:proofErr w:type="gramEnd"/>
            <w:r w:rsidRPr="00F21A76">
              <w:rPr>
                <w:rFonts w:ascii="Courier New" w:hAnsi="Courier New"/>
                <w:szCs w:val="18"/>
              </w:rPr>
              <w:t>]</w:t>
            </w:r>
            <w:r w:rsidRPr="00F21A76">
              <w:rPr>
                <w:szCs w:val="18"/>
              </w:rPr>
              <w:t xml:space="preserve">. The </w:t>
            </w:r>
            <w:r w:rsidRPr="00F21A76">
              <w:rPr>
                <w:rFonts w:ascii="Courier New" w:hAnsi="Courier New"/>
                <w:szCs w:val="18"/>
              </w:rPr>
              <w:t xml:space="preserve">length </w:t>
            </w:r>
            <w:r w:rsidRPr="00F21A76">
              <w:rPr>
                <w:szCs w:val="18"/>
              </w:rPr>
              <w:t>field shall be used to traverse this array properly.</w:t>
            </w:r>
          </w:p>
          <w:p w14:paraId="3DA47F1D" w14:textId="77777777" w:rsidR="000374AC" w:rsidRPr="00F21A76" w:rsidRDefault="000374AC" w:rsidP="00DE65B3">
            <w:pPr>
              <w:pStyle w:val="TAN"/>
              <w:rPr>
                <w:szCs w:val="18"/>
              </w:rPr>
            </w:pPr>
            <w:r w:rsidRPr="00F21A76">
              <w:rPr>
                <w:rFonts w:cs="Arial"/>
                <w:szCs w:val="18"/>
              </w:rPr>
              <w:t>NOTE 2:</w:t>
            </w:r>
            <w:r w:rsidRPr="00F21A76">
              <w:rPr>
                <w:rFonts w:ascii="Courier New" w:hAnsi="Courier New"/>
                <w:szCs w:val="18"/>
              </w:rPr>
              <w:tab/>
              <w:t>compInst</w:t>
            </w:r>
            <w:r w:rsidRPr="00F21A76">
              <w:rPr>
                <w:szCs w:val="18"/>
              </w:rPr>
              <w:t xml:space="preserve"> is for component instance.</w:t>
            </w:r>
          </w:p>
          <w:p w14:paraId="6AAD45C9" w14:textId="77777777" w:rsidR="000374AC" w:rsidRPr="00F21A76" w:rsidRDefault="000374AC" w:rsidP="00DE65B3">
            <w:pPr>
              <w:pStyle w:val="TAN"/>
              <w:rPr>
                <w:szCs w:val="18"/>
              </w:rPr>
            </w:pPr>
            <w:r w:rsidRPr="00F21A76">
              <w:rPr>
                <w:szCs w:val="18"/>
              </w:rPr>
              <w:t>NOTE 3:</w:t>
            </w:r>
            <w:r w:rsidRPr="00F21A76">
              <w:rPr>
                <w:szCs w:val="18"/>
              </w:rPr>
              <w:tab/>
              <w:t xml:space="preserve">No special values mark the end of </w:t>
            </w:r>
            <w:proofErr w:type="gramStart"/>
            <w:r w:rsidRPr="00F21A76">
              <w:rPr>
                <w:rFonts w:ascii="Courier New" w:hAnsi="Courier New"/>
                <w:szCs w:val="18"/>
              </w:rPr>
              <w:t>compIdList[</w:t>
            </w:r>
            <w:proofErr w:type="gramEnd"/>
            <w:r w:rsidRPr="00F21A76">
              <w:rPr>
                <w:rFonts w:ascii="Courier New" w:hAnsi="Courier New"/>
                <w:szCs w:val="18"/>
              </w:rPr>
              <w:t>]</w:t>
            </w:r>
            <w:r w:rsidRPr="00F21A76">
              <w:rPr>
                <w:szCs w:val="18"/>
              </w:rPr>
              <w:t xml:space="preserve">. The </w:t>
            </w:r>
            <w:r w:rsidRPr="00F21A76">
              <w:rPr>
                <w:rFonts w:ascii="Courier New" w:hAnsi="Courier New"/>
                <w:szCs w:val="18"/>
              </w:rPr>
              <w:t xml:space="preserve">length </w:t>
            </w:r>
            <w:r w:rsidRPr="00F21A76">
              <w:rPr>
                <w:szCs w:val="18"/>
              </w:rPr>
              <w:t>field shall be used to traverse this array properly.</w:t>
            </w:r>
          </w:p>
          <w:p w14:paraId="145B3073" w14:textId="77777777" w:rsidR="000374AC" w:rsidRPr="00F21A76" w:rsidRDefault="000374AC" w:rsidP="00DE65B3">
            <w:pPr>
              <w:pStyle w:val="TAN"/>
              <w:rPr>
                <w:rFonts w:ascii="Courier New" w:hAnsi="Courier New"/>
                <w:szCs w:val="18"/>
              </w:rPr>
            </w:pPr>
            <w:r w:rsidRPr="00F21A76">
              <w:rPr>
                <w:szCs w:val="18"/>
              </w:rPr>
              <w:t>NOTE 4:</w:t>
            </w:r>
            <w:r w:rsidRPr="00F21A76">
              <w:rPr>
                <w:szCs w:val="18"/>
              </w:rPr>
              <w:tab/>
              <w:t>No special values mark the end of</w:t>
            </w:r>
            <w:r w:rsidRPr="00F21A76">
              <w:rPr>
                <w:rFonts w:ascii="Courier New" w:hAnsi="Courier New"/>
                <w:szCs w:val="18"/>
              </w:rPr>
              <w:t xml:space="preserve"> parList</w:t>
            </w:r>
            <w:r w:rsidRPr="00F21A76">
              <w:rPr>
                <w:szCs w:val="18"/>
              </w:rPr>
              <w:t>. The</w:t>
            </w:r>
            <w:r w:rsidRPr="00F21A76">
              <w:rPr>
                <w:rFonts w:ascii="Courier New" w:hAnsi="Courier New"/>
                <w:szCs w:val="18"/>
              </w:rPr>
              <w:t xml:space="preserve"> length </w:t>
            </w:r>
            <w:r w:rsidRPr="00F21A76">
              <w:rPr>
                <w:szCs w:val="18"/>
              </w:rPr>
              <w:t>field shall be used to traverse this array properly</w:t>
            </w:r>
            <w:r w:rsidRPr="00F21A76">
              <w:rPr>
                <w:rFonts w:cs="Arial"/>
                <w:szCs w:val="18"/>
              </w:rPr>
              <w:t>.</w:t>
            </w:r>
          </w:p>
          <w:p w14:paraId="095E6BFF" w14:textId="77777777" w:rsidR="000374AC" w:rsidRPr="00F21A76" w:rsidRDefault="000374AC" w:rsidP="00DE65B3">
            <w:pPr>
              <w:pStyle w:val="TAN"/>
              <w:rPr>
                <w:szCs w:val="18"/>
              </w:rPr>
            </w:pPr>
            <w:r w:rsidRPr="00F21A76">
              <w:rPr>
                <w:szCs w:val="18"/>
              </w:rPr>
              <w:t>NOTE 5:</w:t>
            </w:r>
            <w:r w:rsidRPr="00F21A76">
              <w:rPr>
                <w:szCs w:val="18"/>
              </w:rPr>
              <w:tab/>
              <w:t>The values of instances of this type shall reflect the parameter passing mode defined in the corresponding TTCN</w:t>
            </w:r>
            <w:r w:rsidRPr="00F21A76">
              <w:rPr>
                <w:szCs w:val="18"/>
              </w:rPr>
              <w:noBreakHyphen/>
              <w:t>3 procedure signatures.</w:t>
            </w:r>
          </w:p>
          <w:p w14:paraId="0661BC4E" w14:textId="77777777" w:rsidR="000374AC" w:rsidRPr="00F21A76" w:rsidRDefault="000374AC" w:rsidP="00DE65B3">
            <w:pPr>
              <w:pStyle w:val="TAN"/>
              <w:rPr>
                <w:szCs w:val="18"/>
              </w:rPr>
            </w:pPr>
            <w:r w:rsidRPr="00F21A76">
              <w:rPr>
                <w:szCs w:val="18"/>
              </w:rPr>
              <w:t>NOTE 6:</w:t>
            </w:r>
            <w:r w:rsidRPr="00F21A76">
              <w:rPr>
                <w:szCs w:val="18"/>
              </w:rPr>
              <w:tab/>
              <w:t xml:space="preserve">No special values mark the end of </w:t>
            </w:r>
            <w:proofErr w:type="gramStart"/>
            <w:r w:rsidRPr="00F21A76">
              <w:rPr>
                <w:rFonts w:ascii="Courier New" w:hAnsi="Courier New"/>
                <w:szCs w:val="18"/>
              </w:rPr>
              <w:t>portIdList[</w:t>
            </w:r>
            <w:proofErr w:type="gramEnd"/>
            <w:r w:rsidRPr="00F21A76">
              <w:rPr>
                <w:rFonts w:ascii="Courier New" w:hAnsi="Courier New"/>
                <w:szCs w:val="18"/>
              </w:rPr>
              <w:t>]</w:t>
            </w:r>
            <w:r w:rsidRPr="00F21A76">
              <w:rPr>
                <w:szCs w:val="18"/>
              </w:rPr>
              <w:t xml:space="preserve">. The </w:t>
            </w:r>
            <w:r w:rsidRPr="00F21A76">
              <w:rPr>
                <w:rFonts w:ascii="Courier New" w:hAnsi="Courier New"/>
                <w:szCs w:val="18"/>
              </w:rPr>
              <w:t xml:space="preserve">length </w:t>
            </w:r>
            <w:r w:rsidRPr="00F21A76">
              <w:rPr>
                <w:szCs w:val="18"/>
              </w:rPr>
              <w:t>field shall be used to traverse this array properly.</w:t>
            </w:r>
          </w:p>
          <w:p w14:paraId="6E81A552" w14:textId="77777777" w:rsidR="000374AC" w:rsidRPr="00F21A76" w:rsidRDefault="000374AC" w:rsidP="000374AC">
            <w:pPr>
              <w:pStyle w:val="TAN"/>
              <w:rPr>
                <w:szCs w:val="18"/>
              </w:rPr>
            </w:pPr>
            <w:r w:rsidRPr="00F21A76">
              <w:rPr>
                <w:rFonts w:cs="Arial"/>
                <w:szCs w:val="18"/>
              </w:rPr>
              <w:t>NOTE 7:</w:t>
            </w:r>
            <w:r w:rsidRPr="00F21A76">
              <w:rPr>
                <w:rFonts w:ascii="Courier New" w:hAnsi="Courier New"/>
                <w:szCs w:val="18"/>
              </w:rPr>
              <w:tab/>
              <w:t>compInst</w:t>
            </w:r>
            <w:r w:rsidRPr="00F21A76">
              <w:rPr>
                <w:szCs w:val="18"/>
              </w:rPr>
              <w:t xml:space="preserve"> is for component instance.</w:t>
            </w:r>
          </w:p>
          <w:p w14:paraId="7EB02256" w14:textId="77777777" w:rsidR="000374AC" w:rsidRPr="00F21A76" w:rsidRDefault="000374AC" w:rsidP="000374AC">
            <w:pPr>
              <w:pStyle w:val="TAN"/>
              <w:rPr>
                <w:szCs w:val="18"/>
              </w:rPr>
            </w:pPr>
            <w:r w:rsidRPr="00F21A76">
              <w:rPr>
                <w:szCs w:val="18"/>
              </w:rPr>
              <w:t>NOTE 8:</w:t>
            </w:r>
            <w:r w:rsidRPr="00F21A76">
              <w:rPr>
                <w:szCs w:val="18"/>
              </w:rPr>
              <w:tab/>
              <w:t>For a singular (non</w:t>
            </w:r>
            <w:r w:rsidRPr="00F21A76">
              <w:rPr>
                <w:szCs w:val="18"/>
              </w:rPr>
              <w:noBreakHyphen/>
              <w:t xml:space="preserve">array) declaration, the </w:t>
            </w:r>
            <w:r w:rsidRPr="00F21A76">
              <w:rPr>
                <w:rFonts w:ascii="Courier New" w:hAnsi="Courier New"/>
                <w:szCs w:val="18"/>
              </w:rPr>
              <w:t>portIndex</w:t>
            </w:r>
            <w:r w:rsidRPr="00F21A76">
              <w:rPr>
                <w:szCs w:val="18"/>
              </w:rPr>
              <w:t xml:space="preserve"> value should be </w:t>
            </w:r>
            <w:r w:rsidRPr="00F21A76">
              <w:rPr>
                <w:szCs w:val="18"/>
              </w:rPr>
              <w:noBreakHyphen/>
              <w:t>1.</w:t>
            </w:r>
          </w:p>
          <w:p w14:paraId="46223EA5" w14:textId="77777777" w:rsidR="000374AC" w:rsidRPr="00F21A76" w:rsidRDefault="000374AC" w:rsidP="000374AC">
            <w:pPr>
              <w:pStyle w:val="TAN"/>
              <w:rPr>
                <w:szCs w:val="18"/>
              </w:rPr>
            </w:pPr>
            <w:r w:rsidRPr="00F21A76">
              <w:rPr>
                <w:szCs w:val="18"/>
              </w:rPr>
              <w:t>NOTE 9:</w:t>
            </w:r>
            <w:r w:rsidRPr="00F21A76">
              <w:rPr>
                <w:szCs w:val="18"/>
              </w:rPr>
              <w:tab/>
              <w:t xml:space="preserve">The </w:t>
            </w:r>
            <w:r w:rsidRPr="00F21A76">
              <w:rPr>
                <w:rFonts w:ascii="Courier New" w:hAnsi="Courier New"/>
                <w:szCs w:val="18"/>
              </w:rPr>
              <w:t>aux</w:t>
            </w:r>
            <w:r w:rsidRPr="00F21A76">
              <w:rPr>
                <w:szCs w:val="18"/>
              </w:rPr>
              <w:t xml:space="preserve"> field is for future extensibility of TRI functionality.</w:t>
            </w:r>
          </w:p>
          <w:p w14:paraId="2ACA0E18" w14:textId="77777777" w:rsidR="000374AC" w:rsidRPr="00F21A76" w:rsidRDefault="000374AC" w:rsidP="000374AC">
            <w:pPr>
              <w:pStyle w:val="TAN"/>
              <w:rPr>
                <w:szCs w:val="18"/>
              </w:rPr>
            </w:pPr>
            <w:r w:rsidRPr="00F21A76">
              <w:rPr>
                <w:szCs w:val="18"/>
              </w:rPr>
              <w:t>NOTE 10:</w:t>
            </w:r>
            <w:r w:rsidRPr="00F21A76">
              <w:rPr>
                <w:szCs w:val="18"/>
              </w:rPr>
              <w:tab/>
              <w:t>All negative values are reserved for future extension of TRI functionality.</w:t>
            </w:r>
          </w:p>
          <w:p w14:paraId="248B7381" w14:textId="77777777" w:rsidR="000374AC" w:rsidRPr="00F21A76" w:rsidRDefault="000374AC" w:rsidP="000374AC">
            <w:pPr>
              <w:pStyle w:val="TAN"/>
              <w:rPr>
                <w:szCs w:val="18"/>
              </w:rPr>
            </w:pPr>
            <w:r w:rsidRPr="00F21A76">
              <w:rPr>
                <w:szCs w:val="18"/>
              </w:rPr>
              <w:t>NOTE 11:</w:t>
            </w:r>
            <w:r w:rsidRPr="00F21A76">
              <w:rPr>
                <w:szCs w:val="18"/>
              </w:rPr>
              <w:tab/>
              <w:t>Pending ETSI statement on timer and snapshot semantics may influence future representation!</w:t>
            </w:r>
          </w:p>
        </w:tc>
      </w:tr>
    </w:tbl>
    <w:p w14:paraId="2D9B1CE0" w14:textId="77777777" w:rsidR="0020187D" w:rsidRPr="00F21A76" w:rsidRDefault="0020187D" w:rsidP="0020187D"/>
    <w:p w14:paraId="32AF956B" w14:textId="77777777" w:rsidR="0020187D" w:rsidRPr="00F21A76" w:rsidRDefault="0020187D" w:rsidP="00745533">
      <w:pPr>
        <w:pStyle w:val="Heading3"/>
      </w:pPr>
      <w:bookmarkStart w:id="1380" w:name="_Toc87872160"/>
      <w:r w:rsidRPr="00F21A76">
        <w:t>7.2.2</w:t>
      </w:r>
      <w:r w:rsidRPr="00F21A76">
        <w:tab/>
        <w:t>ANSI C type definitions</w:t>
      </w:r>
      <w:bookmarkEnd w:id="13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552"/>
        <w:gridCol w:w="3402"/>
        <w:gridCol w:w="3118"/>
      </w:tblGrid>
      <w:tr w:rsidR="0020187D" w:rsidRPr="00F21A76" w14:paraId="32D1B2BF" w14:textId="77777777" w:rsidTr="00DE65B3">
        <w:trPr>
          <w:jc w:val="center"/>
        </w:trPr>
        <w:tc>
          <w:tcPr>
            <w:tcW w:w="2552" w:type="dxa"/>
          </w:tcPr>
          <w:p w14:paraId="1503EDC2" w14:textId="77777777" w:rsidR="0020187D" w:rsidRPr="00F21A76" w:rsidRDefault="0020187D" w:rsidP="00745533">
            <w:pPr>
              <w:pStyle w:val="TAH"/>
            </w:pPr>
            <w:r w:rsidRPr="00F21A76">
              <w:t>C ADT</w:t>
            </w:r>
          </w:p>
        </w:tc>
        <w:tc>
          <w:tcPr>
            <w:tcW w:w="3402" w:type="dxa"/>
          </w:tcPr>
          <w:p w14:paraId="52C4F4AE" w14:textId="77777777" w:rsidR="0020187D" w:rsidRPr="00F21A76" w:rsidRDefault="0020187D" w:rsidP="00745533">
            <w:pPr>
              <w:pStyle w:val="TAH"/>
            </w:pPr>
            <w:r w:rsidRPr="00F21A76">
              <w:t>Type definition</w:t>
            </w:r>
          </w:p>
        </w:tc>
        <w:tc>
          <w:tcPr>
            <w:tcW w:w="3118" w:type="dxa"/>
          </w:tcPr>
          <w:p w14:paraId="68EBA2CE" w14:textId="77777777" w:rsidR="0020187D" w:rsidRPr="00F21A76" w:rsidRDefault="0020187D" w:rsidP="00745533">
            <w:pPr>
              <w:pStyle w:val="TAH"/>
            </w:pPr>
            <w:r w:rsidRPr="00F21A76">
              <w:t>Notes and comments</w:t>
            </w:r>
          </w:p>
        </w:tc>
      </w:tr>
      <w:tr w:rsidR="0020187D" w:rsidRPr="00F21A76" w14:paraId="2378F084" w14:textId="77777777" w:rsidTr="00DE65B3">
        <w:trPr>
          <w:jc w:val="center"/>
        </w:trPr>
        <w:tc>
          <w:tcPr>
            <w:tcW w:w="2552" w:type="dxa"/>
          </w:tcPr>
          <w:p w14:paraId="31C3112B"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BinaryString</w:t>
            </w:r>
          </w:p>
        </w:tc>
        <w:tc>
          <w:tcPr>
            <w:tcW w:w="3402" w:type="dxa"/>
          </w:tcPr>
          <w:p w14:paraId="237678E9"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typedef struct BinaryString</w:t>
            </w:r>
          </w:p>
          <w:p w14:paraId="130957C4"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w:t>
            </w:r>
          </w:p>
          <w:p w14:paraId="6878BADD"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 xml:space="preserve"> unsigned char* data;</w:t>
            </w:r>
          </w:p>
          <w:p w14:paraId="7AA5A71E"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 xml:space="preserve"> long int bits;</w:t>
            </w:r>
          </w:p>
          <w:p w14:paraId="40092D40"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 xml:space="preserve"> void* aux;</w:t>
            </w:r>
          </w:p>
          <w:p w14:paraId="3B19B3C3" w14:textId="77777777" w:rsidR="0020187D" w:rsidRPr="00F21A76" w:rsidRDefault="0020187D" w:rsidP="00745533">
            <w:pPr>
              <w:pStyle w:val="PL"/>
              <w:keepNext/>
              <w:keepLines/>
              <w:rPr>
                <w:noProof w:val="0"/>
                <w:sz w:val="18"/>
                <w:szCs w:val="18"/>
                <w:lang w:eastAsia="de-DE"/>
              </w:rPr>
            </w:pPr>
            <w:r w:rsidRPr="00F21A76">
              <w:rPr>
                <w:noProof w:val="0"/>
                <w:sz w:val="18"/>
                <w:szCs w:val="18"/>
                <w:lang w:eastAsia="de-DE"/>
              </w:rPr>
              <w:t>} BinaryString;</w:t>
            </w:r>
          </w:p>
        </w:tc>
        <w:tc>
          <w:tcPr>
            <w:tcW w:w="3118" w:type="dxa"/>
          </w:tcPr>
          <w:p w14:paraId="64120C91" w14:textId="77777777" w:rsidR="0020187D" w:rsidRPr="00F21A76" w:rsidRDefault="006F67AE" w:rsidP="00745533">
            <w:pPr>
              <w:pStyle w:val="TAN"/>
              <w:rPr>
                <w:szCs w:val="18"/>
              </w:rPr>
            </w:pPr>
            <w:r w:rsidRPr="00F21A76">
              <w:rPr>
                <w:szCs w:val="18"/>
              </w:rPr>
              <w:t>See notes 1, 2 and 3.</w:t>
            </w:r>
          </w:p>
        </w:tc>
      </w:tr>
      <w:tr w:rsidR="0020187D" w:rsidRPr="00F21A76" w14:paraId="2757999A" w14:textId="77777777" w:rsidTr="00DE65B3">
        <w:trPr>
          <w:jc w:val="center"/>
        </w:trPr>
        <w:tc>
          <w:tcPr>
            <w:tcW w:w="2552" w:type="dxa"/>
          </w:tcPr>
          <w:p w14:paraId="71AFC99F" w14:textId="77777777" w:rsidR="0020187D" w:rsidRPr="00F21A76" w:rsidRDefault="0020187D" w:rsidP="00DE65B3">
            <w:pPr>
              <w:pStyle w:val="PL"/>
              <w:rPr>
                <w:noProof w:val="0"/>
                <w:sz w:val="18"/>
                <w:szCs w:val="18"/>
                <w:lang w:eastAsia="de-DE"/>
              </w:rPr>
            </w:pPr>
            <w:r w:rsidRPr="00F21A76">
              <w:rPr>
                <w:noProof w:val="0"/>
                <w:sz w:val="18"/>
                <w:szCs w:val="18"/>
                <w:lang w:eastAsia="de-DE"/>
              </w:rPr>
              <w:t>QualifiedName</w:t>
            </w:r>
          </w:p>
        </w:tc>
        <w:tc>
          <w:tcPr>
            <w:tcW w:w="3402" w:type="dxa"/>
          </w:tcPr>
          <w:p w14:paraId="7FD6D883" w14:textId="77777777" w:rsidR="0020187D" w:rsidRPr="00F21A76" w:rsidRDefault="0020187D" w:rsidP="00DE65B3">
            <w:pPr>
              <w:pStyle w:val="PL"/>
              <w:rPr>
                <w:noProof w:val="0"/>
                <w:sz w:val="18"/>
                <w:szCs w:val="18"/>
                <w:lang w:eastAsia="de-DE"/>
              </w:rPr>
            </w:pPr>
            <w:r w:rsidRPr="00F21A76">
              <w:rPr>
                <w:noProof w:val="0"/>
                <w:sz w:val="18"/>
                <w:szCs w:val="18"/>
                <w:lang w:eastAsia="de-DE"/>
              </w:rPr>
              <w:t>typedef struct QualifiedName</w:t>
            </w:r>
          </w:p>
          <w:p w14:paraId="703D0E40" w14:textId="77777777" w:rsidR="0020187D" w:rsidRPr="00F21A76" w:rsidRDefault="0020187D" w:rsidP="00DE65B3">
            <w:pPr>
              <w:pStyle w:val="PL"/>
              <w:rPr>
                <w:noProof w:val="0"/>
                <w:sz w:val="18"/>
                <w:szCs w:val="18"/>
                <w:lang w:eastAsia="de-DE"/>
              </w:rPr>
            </w:pPr>
            <w:r w:rsidRPr="00F21A76">
              <w:rPr>
                <w:noProof w:val="0"/>
                <w:sz w:val="18"/>
                <w:szCs w:val="18"/>
                <w:lang w:eastAsia="de-DE"/>
              </w:rPr>
              <w:t>{</w:t>
            </w:r>
          </w:p>
          <w:p w14:paraId="7158A668"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char* moduleName;</w:t>
            </w:r>
          </w:p>
          <w:p w14:paraId="70F4D90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char* objectName;</w:t>
            </w:r>
          </w:p>
          <w:p w14:paraId="7C375F2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void* aux;</w:t>
            </w:r>
          </w:p>
          <w:p w14:paraId="734B15A4" w14:textId="77777777" w:rsidR="0020187D" w:rsidRPr="00F21A76" w:rsidRDefault="0020187D" w:rsidP="00DE65B3">
            <w:pPr>
              <w:pStyle w:val="PL"/>
              <w:rPr>
                <w:noProof w:val="0"/>
                <w:sz w:val="18"/>
                <w:szCs w:val="18"/>
                <w:lang w:eastAsia="de-DE"/>
              </w:rPr>
            </w:pPr>
            <w:r w:rsidRPr="00F21A76">
              <w:rPr>
                <w:noProof w:val="0"/>
                <w:sz w:val="18"/>
                <w:szCs w:val="18"/>
                <w:lang w:eastAsia="de-DE"/>
              </w:rPr>
              <w:t>} QualifiedName;</w:t>
            </w:r>
          </w:p>
        </w:tc>
        <w:tc>
          <w:tcPr>
            <w:tcW w:w="3118" w:type="dxa"/>
          </w:tcPr>
          <w:p w14:paraId="228A1BC2" w14:textId="77777777" w:rsidR="0020187D" w:rsidRPr="00F21A76" w:rsidRDefault="006F67AE" w:rsidP="00DE65B3">
            <w:pPr>
              <w:pStyle w:val="TAN"/>
              <w:rPr>
                <w:szCs w:val="18"/>
              </w:rPr>
            </w:pPr>
            <w:r w:rsidRPr="00F21A76">
              <w:rPr>
                <w:szCs w:val="18"/>
              </w:rPr>
              <w:t>See notes 4 and 5.</w:t>
            </w:r>
          </w:p>
        </w:tc>
      </w:tr>
      <w:tr w:rsidR="006F67AE" w:rsidRPr="00F21A76" w14:paraId="2ABE316F" w14:textId="77777777" w:rsidTr="00ED5305">
        <w:trPr>
          <w:jc w:val="center"/>
        </w:trPr>
        <w:tc>
          <w:tcPr>
            <w:tcW w:w="9072" w:type="dxa"/>
            <w:gridSpan w:val="3"/>
          </w:tcPr>
          <w:p w14:paraId="66AC5E4B" w14:textId="77777777" w:rsidR="006F67AE" w:rsidRPr="00F21A76" w:rsidRDefault="006F67AE" w:rsidP="006F67AE">
            <w:pPr>
              <w:pStyle w:val="TAN"/>
              <w:rPr>
                <w:szCs w:val="18"/>
              </w:rPr>
            </w:pPr>
            <w:r w:rsidRPr="00F21A76">
              <w:rPr>
                <w:szCs w:val="18"/>
              </w:rPr>
              <w:t>NOTE 1:</w:t>
            </w:r>
            <w:r w:rsidRPr="00F21A76">
              <w:rPr>
                <w:szCs w:val="18"/>
              </w:rPr>
              <w:tab/>
            </w:r>
            <w:r w:rsidRPr="00F21A76">
              <w:rPr>
                <w:rFonts w:ascii="Courier New" w:hAnsi="Courier New" w:cs="Courier New"/>
                <w:szCs w:val="18"/>
              </w:rPr>
              <w:t>data</w:t>
            </w:r>
            <w:r w:rsidRPr="00F21A76">
              <w:rPr>
                <w:szCs w:val="18"/>
              </w:rPr>
              <w:t xml:space="preserve"> is a non</w:t>
            </w:r>
            <w:r w:rsidRPr="00F21A76">
              <w:rPr>
                <w:szCs w:val="18"/>
              </w:rPr>
              <w:noBreakHyphen/>
              <w:t>null</w:t>
            </w:r>
            <w:r w:rsidRPr="00F21A76">
              <w:rPr>
                <w:szCs w:val="18"/>
              </w:rPr>
              <w:noBreakHyphen/>
              <w:t>terminated string.</w:t>
            </w:r>
          </w:p>
          <w:p w14:paraId="7DAA49AB" w14:textId="77777777" w:rsidR="006F67AE" w:rsidRPr="00F21A76" w:rsidRDefault="006F67AE" w:rsidP="006F67AE">
            <w:pPr>
              <w:pStyle w:val="TAN"/>
              <w:rPr>
                <w:szCs w:val="18"/>
              </w:rPr>
            </w:pPr>
            <w:r w:rsidRPr="00F21A76">
              <w:rPr>
                <w:szCs w:val="18"/>
              </w:rPr>
              <w:t>NOTE 2:</w:t>
            </w:r>
            <w:r w:rsidRPr="00F21A76">
              <w:rPr>
                <w:szCs w:val="18"/>
              </w:rPr>
              <w:tab/>
            </w:r>
            <w:proofErr w:type="gramStart"/>
            <w:r w:rsidRPr="00F21A76">
              <w:rPr>
                <w:rFonts w:ascii="Courier New" w:hAnsi="Courier New" w:cs="Courier New"/>
                <w:szCs w:val="18"/>
              </w:rPr>
              <w:t>bits</w:t>
            </w:r>
            <w:r w:rsidRPr="00F21A76">
              <w:rPr>
                <w:szCs w:val="18"/>
              </w:rPr>
              <w:t xml:space="preserve"> is</w:t>
            </w:r>
            <w:proofErr w:type="gramEnd"/>
            <w:r w:rsidRPr="00F21A76">
              <w:rPr>
                <w:szCs w:val="18"/>
              </w:rPr>
              <w:t xml:space="preserve"> the number of bits used in data. </w:t>
            </w:r>
            <w:proofErr w:type="gramStart"/>
            <w:r w:rsidRPr="00F21A76">
              <w:rPr>
                <w:szCs w:val="18"/>
              </w:rPr>
              <w:t>bits</w:t>
            </w:r>
            <w:proofErr w:type="gramEnd"/>
            <w:r w:rsidRPr="00F21A76">
              <w:rPr>
                <w:szCs w:val="18"/>
              </w:rPr>
              <w:t xml:space="preserve"> value </w:t>
            </w:r>
            <w:r w:rsidR="0018697F" w:rsidRPr="00F21A76">
              <w:rPr>
                <w:szCs w:val="18"/>
              </w:rPr>
              <w:t>-</w:t>
            </w:r>
            <w:r w:rsidRPr="00F21A76">
              <w:rPr>
                <w:szCs w:val="18"/>
              </w:rPr>
              <w:t>1 is used to denote omitted value.</w:t>
            </w:r>
          </w:p>
          <w:p w14:paraId="08D930F1" w14:textId="77777777" w:rsidR="006F67AE" w:rsidRPr="00F21A76" w:rsidRDefault="006F67AE" w:rsidP="006F67AE">
            <w:pPr>
              <w:pStyle w:val="TAN"/>
              <w:rPr>
                <w:szCs w:val="18"/>
              </w:rPr>
            </w:pPr>
            <w:r w:rsidRPr="00F21A76">
              <w:rPr>
                <w:szCs w:val="18"/>
              </w:rPr>
              <w:t>NOTE 3:</w:t>
            </w:r>
            <w:r w:rsidRPr="00F21A76">
              <w:rPr>
                <w:szCs w:val="18"/>
              </w:rPr>
              <w:tab/>
              <w:t xml:space="preserve">The </w:t>
            </w:r>
            <w:r w:rsidRPr="00F21A76">
              <w:rPr>
                <w:rFonts w:ascii="Courier New" w:hAnsi="Courier New" w:cs="Courier New"/>
                <w:szCs w:val="18"/>
              </w:rPr>
              <w:t>aux</w:t>
            </w:r>
            <w:r w:rsidRPr="00F21A76">
              <w:rPr>
                <w:szCs w:val="18"/>
              </w:rPr>
              <w:t xml:space="preserve"> field is for future extensibility of TRI functionality.</w:t>
            </w:r>
          </w:p>
          <w:p w14:paraId="0F373EEF" w14:textId="77777777" w:rsidR="006F67AE" w:rsidRPr="00F21A76" w:rsidRDefault="006F67AE" w:rsidP="006F67AE">
            <w:pPr>
              <w:pStyle w:val="TAN"/>
              <w:rPr>
                <w:szCs w:val="18"/>
              </w:rPr>
            </w:pPr>
            <w:r w:rsidRPr="00F21A76">
              <w:rPr>
                <w:szCs w:val="18"/>
              </w:rPr>
              <w:t>NOTE 4:</w:t>
            </w:r>
            <w:r w:rsidRPr="00F21A76">
              <w:rPr>
                <w:szCs w:val="18"/>
              </w:rPr>
              <w:tab/>
              <w:t xml:space="preserve">The </w:t>
            </w:r>
            <w:r w:rsidRPr="00F21A76">
              <w:rPr>
                <w:rFonts w:ascii="Courier New" w:hAnsi="Courier New"/>
                <w:szCs w:val="18"/>
              </w:rPr>
              <w:t>moduleName</w:t>
            </w:r>
            <w:r w:rsidRPr="00F21A76">
              <w:rPr>
                <w:szCs w:val="18"/>
              </w:rPr>
              <w:t xml:space="preserve"> and </w:t>
            </w:r>
            <w:r w:rsidRPr="00F21A76">
              <w:rPr>
                <w:rFonts w:ascii="Courier New" w:hAnsi="Courier New"/>
                <w:szCs w:val="18"/>
              </w:rPr>
              <w:t>objectName</w:t>
            </w:r>
            <w:r w:rsidRPr="00F21A76">
              <w:rPr>
                <w:szCs w:val="18"/>
              </w:rPr>
              <w:t xml:space="preserve"> fields are the TTCN</w:t>
            </w:r>
            <w:r w:rsidRPr="00F21A76">
              <w:rPr>
                <w:szCs w:val="18"/>
              </w:rPr>
              <w:noBreakHyphen/>
              <w:t>3 identifiers literally.</w:t>
            </w:r>
          </w:p>
          <w:p w14:paraId="5575FED6" w14:textId="77777777" w:rsidR="006F67AE" w:rsidRPr="00F21A76" w:rsidRDefault="006F67AE" w:rsidP="006F67AE">
            <w:pPr>
              <w:pStyle w:val="TAN"/>
              <w:rPr>
                <w:szCs w:val="18"/>
              </w:rPr>
            </w:pPr>
            <w:r w:rsidRPr="00F21A76">
              <w:rPr>
                <w:szCs w:val="18"/>
              </w:rPr>
              <w:t>NOTE 5:</w:t>
            </w:r>
            <w:r w:rsidRPr="00F21A76">
              <w:rPr>
                <w:szCs w:val="18"/>
              </w:rPr>
              <w:tab/>
              <w:t xml:space="preserve">The </w:t>
            </w:r>
            <w:r w:rsidRPr="00F21A76">
              <w:rPr>
                <w:rFonts w:ascii="Courier New" w:hAnsi="Courier New"/>
                <w:szCs w:val="18"/>
              </w:rPr>
              <w:t>aux</w:t>
            </w:r>
            <w:r w:rsidRPr="00F21A76">
              <w:rPr>
                <w:szCs w:val="18"/>
              </w:rPr>
              <w:t xml:space="preserve"> field is for future extensibility of TRI functionality.</w:t>
            </w:r>
          </w:p>
        </w:tc>
      </w:tr>
    </w:tbl>
    <w:p w14:paraId="5D7B330F" w14:textId="77777777" w:rsidR="0020187D" w:rsidRPr="00F21A76" w:rsidRDefault="0020187D" w:rsidP="0020187D"/>
    <w:p w14:paraId="5A62A814" w14:textId="77777777" w:rsidR="0020187D" w:rsidRPr="00F21A76" w:rsidRDefault="0020187D" w:rsidP="00DD778F">
      <w:pPr>
        <w:pStyle w:val="Heading3"/>
      </w:pPr>
      <w:bookmarkStart w:id="1381" w:name="_Toc87872161"/>
      <w:r w:rsidRPr="00F21A76">
        <w:t>7.2.3</w:t>
      </w:r>
      <w:r w:rsidRPr="00F21A76">
        <w:tab/>
        <w:t>IDL type mapping</w:t>
      </w:r>
      <w:bookmarkEnd w:id="138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835"/>
        <w:gridCol w:w="2835"/>
        <w:gridCol w:w="3402"/>
      </w:tblGrid>
      <w:tr w:rsidR="0020187D" w:rsidRPr="00F21A76" w14:paraId="68EE6F7C" w14:textId="77777777" w:rsidTr="00DE65B3">
        <w:trPr>
          <w:jc w:val="center"/>
        </w:trPr>
        <w:tc>
          <w:tcPr>
            <w:tcW w:w="2835" w:type="dxa"/>
          </w:tcPr>
          <w:p w14:paraId="15D6FB1C" w14:textId="77777777" w:rsidR="0020187D" w:rsidRPr="00F21A76" w:rsidRDefault="0020187D" w:rsidP="00DE65B3">
            <w:pPr>
              <w:pStyle w:val="TAH"/>
            </w:pPr>
            <w:r w:rsidRPr="00F21A76">
              <w:t>IDL type</w:t>
            </w:r>
          </w:p>
        </w:tc>
        <w:tc>
          <w:tcPr>
            <w:tcW w:w="2835" w:type="dxa"/>
          </w:tcPr>
          <w:p w14:paraId="736C0D9A" w14:textId="77777777" w:rsidR="0020187D" w:rsidRPr="00F21A76" w:rsidRDefault="0020187D" w:rsidP="00DE65B3">
            <w:pPr>
              <w:pStyle w:val="TAH"/>
            </w:pPr>
            <w:r w:rsidRPr="00F21A76">
              <w:t>ANSI C Representation</w:t>
            </w:r>
          </w:p>
        </w:tc>
        <w:tc>
          <w:tcPr>
            <w:tcW w:w="3402" w:type="dxa"/>
          </w:tcPr>
          <w:p w14:paraId="1352C223" w14:textId="77777777" w:rsidR="0020187D" w:rsidRPr="00F21A76" w:rsidRDefault="0020187D" w:rsidP="00DE65B3">
            <w:pPr>
              <w:pStyle w:val="TAH"/>
            </w:pPr>
            <w:r w:rsidRPr="00F21A76">
              <w:t>Notes and comments</w:t>
            </w:r>
          </w:p>
        </w:tc>
      </w:tr>
      <w:tr w:rsidR="0020187D" w:rsidRPr="00F21A76" w14:paraId="12C75DF1" w14:textId="77777777" w:rsidTr="00DE65B3">
        <w:trPr>
          <w:jc w:val="center"/>
        </w:trPr>
        <w:tc>
          <w:tcPr>
            <w:tcW w:w="2835" w:type="dxa"/>
          </w:tcPr>
          <w:p w14:paraId="1E37DFC9" w14:textId="77777777" w:rsidR="0020187D" w:rsidRPr="00F21A76" w:rsidRDefault="0020187D" w:rsidP="00DE65B3">
            <w:pPr>
              <w:pStyle w:val="PL"/>
              <w:rPr>
                <w:noProof w:val="0"/>
                <w:sz w:val="18"/>
                <w:szCs w:val="18"/>
                <w:lang w:eastAsia="de-DE"/>
              </w:rPr>
            </w:pPr>
            <w:r w:rsidRPr="00F21A76">
              <w:rPr>
                <w:noProof w:val="0"/>
                <w:sz w:val="18"/>
                <w:szCs w:val="18"/>
                <w:lang w:eastAsia="de-DE"/>
              </w:rPr>
              <w:t>Boolean</w:t>
            </w:r>
          </w:p>
        </w:tc>
        <w:tc>
          <w:tcPr>
            <w:tcW w:w="2835" w:type="dxa"/>
          </w:tcPr>
          <w:p w14:paraId="6090DF89" w14:textId="77777777" w:rsidR="0020187D" w:rsidRPr="00F21A76" w:rsidRDefault="0020187D" w:rsidP="00DE65B3">
            <w:pPr>
              <w:pStyle w:val="PL"/>
              <w:rPr>
                <w:noProof w:val="0"/>
                <w:sz w:val="18"/>
                <w:szCs w:val="18"/>
                <w:lang w:eastAsia="de-DE"/>
              </w:rPr>
            </w:pPr>
            <w:r w:rsidRPr="00F21A76">
              <w:rPr>
                <w:noProof w:val="0"/>
                <w:sz w:val="18"/>
                <w:szCs w:val="18"/>
                <w:lang w:eastAsia="de-DE"/>
              </w:rPr>
              <w:t>unsigned char</w:t>
            </w:r>
          </w:p>
        </w:tc>
        <w:tc>
          <w:tcPr>
            <w:tcW w:w="3402" w:type="dxa"/>
          </w:tcPr>
          <w:p w14:paraId="30DC697B" w14:textId="77777777" w:rsidR="0020187D" w:rsidRPr="00F21A76" w:rsidRDefault="0020187D" w:rsidP="00DE65B3">
            <w:pPr>
              <w:pStyle w:val="TAL"/>
              <w:rPr>
                <w:szCs w:val="18"/>
              </w:rPr>
            </w:pPr>
            <w:r w:rsidRPr="00F21A76">
              <w:rPr>
                <w:szCs w:val="18"/>
              </w:rPr>
              <w:t>From OMG IDL to C++ mapping</w:t>
            </w:r>
          </w:p>
        </w:tc>
      </w:tr>
      <w:tr w:rsidR="0020187D" w:rsidRPr="00F21A76" w14:paraId="5346A658" w14:textId="77777777" w:rsidTr="00DE65B3">
        <w:trPr>
          <w:jc w:val="center"/>
        </w:trPr>
        <w:tc>
          <w:tcPr>
            <w:tcW w:w="2835" w:type="dxa"/>
          </w:tcPr>
          <w:p w14:paraId="056B9A41" w14:textId="77777777" w:rsidR="0020187D" w:rsidRPr="00F21A76" w:rsidRDefault="0020187D" w:rsidP="00DE65B3">
            <w:pPr>
              <w:pStyle w:val="PL"/>
              <w:rPr>
                <w:noProof w:val="0"/>
                <w:sz w:val="18"/>
                <w:szCs w:val="18"/>
                <w:lang w:eastAsia="de-DE"/>
              </w:rPr>
            </w:pPr>
            <w:r w:rsidRPr="00F21A76">
              <w:rPr>
                <w:noProof w:val="0"/>
                <w:sz w:val="18"/>
                <w:szCs w:val="18"/>
                <w:lang w:eastAsia="de-DE"/>
              </w:rPr>
              <w:t>String</w:t>
            </w:r>
          </w:p>
        </w:tc>
        <w:tc>
          <w:tcPr>
            <w:tcW w:w="2835" w:type="dxa"/>
          </w:tcPr>
          <w:p w14:paraId="0C096FD5" w14:textId="77777777" w:rsidR="0020187D" w:rsidRPr="00F21A76" w:rsidRDefault="0020187D" w:rsidP="00DE65B3">
            <w:pPr>
              <w:pStyle w:val="PL"/>
              <w:rPr>
                <w:noProof w:val="0"/>
                <w:sz w:val="18"/>
                <w:szCs w:val="18"/>
                <w:lang w:eastAsia="de-DE"/>
              </w:rPr>
            </w:pPr>
            <w:r w:rsidRPr="00F21A76">
              <w:rPr>
                <w:noProof w:val="0"/>
                <w:sz w:val="18"/>
                <w:szCs w:val="18"/>
                <w:lang w:eastAsia="de-DE"/>
              </w:rPr>
              <w:t>char*</w:t>
            </w:r>
          </w:p>
        </w:tc>
        <w:tc>
          <w:tcPr>
            <w:tcW w:w="3402" w:type="dxa"/>
          </w:tcPr>
          <w:p w14:paraId="6113E50A" w14:textId="77777777" w:rsidR="0020187D" w:rsidRPr="00F21A76" w:rsidRDefault="0020187D" w:rsidP="00DE65B3">
            <w:pPr>
              <w:pStyle w:val="TAL"/>
              <w:rPr>
                <w:szCs w:val="18"/>
              </w:rPr>
            </w:pPr>
            <w:r w:rsidRPr="00F21A76">
              <w:rPr>
                <w:szCs w:val="18"/>
              </w:rPr>
              <w:t>From OMG IDL to C++ mapping</w:t>
            </w:r>
          </w:p>
        </w:tc>
      </w:tr>
    </w:tbl>
    <w:p w14:paraId="58686585" w14:textId="77777777" w:rsidR="0020187D" w:rsidRPr="00F21A76" w:rsidRDefault="0020187D" w:rsidP="0020187D"/>
    <w:p w14:paraId="380B7A35" w14:textId="77777777" w:rsidR="0020187D" w:rsidRPr="00F21A76" w:rsidRDefault="0020187D" w:rsidP="00DD778F">
      <w:pPr>
        <w:pStyle w:val="Heading3"/>
      </w:pPr>
      <w:bookmarkStart w:id="1382" w:name="_Toc87872162"/>
      <w:r w:rsidRPr="00F21A76">
        <w:t>7.2.4</w:t>
      </w:r>
      <w:r w:rsidRPr="00F21A76">
        <w:tab/>
        <w:t>TRI operation mapping</w:t>
      </w:r>
      <w:bookmarkEnd w:id="13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20187D" w:rsidRPr="00F21A76" w14:paraId="4F323C38" w14:textId="77777777" w:rsidTr="00DE65B3">
        <w:trPr>
          <w:tblHeader/>
          <w:jc w:val="center"/>
        </w:trPr>
        <w:tc>
          <w:tcPr>
            <w:tcW w:w="4536" w:type="dxa"/>
          </w:tcPr>
          <w:p w14:paraId="2B5C0365" w14:textId="77777777" w:rsidR="0020187D" w:rsidRPr="00F21A76" w:rsidRDefault="0020187D" w:rsidP="00DE65B3">
            <w:pPr>
              <w:pStyle w:val="TAH"/>
            </w:pPr>
            <w:r w:rsidRPr="00F21A76">
              <w:t>IDL Representation</w:t>
            </w:r>
          </w:p>
        </w:tc>
        <w:tc>
          <w:tcPr>
            <w:tcW w:w="4536" w:type="dxa"/>
          </w:tcPr>
          <w:p w14:paraId="03FAFFC1" w14:textId="77777777" w:rsidR="0020187D" w:rsidRPr="00F21A76" w:rsidRDefault="0020187D" w:rsidP="00DE65B3">
            <w:pPr>
              <w:pStyle w:val="TAH"/>
            </w:pPr>
            <w:r w:rsidRPr="00F21A76">
              <w:t>ANSI C Representation</w:t>
            </w:r>
          </w:p>
        </w:tc>
      </w:tr>
      <w:tr w:rsidR="0020187D" w:rsidRPr="00F21A76" w14:paraId="044CDF51" w14:textId="77777777" w:rsidTr="00DE65B3">
        <w:trPr>
          <w:jc w:val="center"/>
        </w:trPr>
        <w:tc>
          <w:tcPr>
            <w:tcW w:w="4536" w:type="dxa"/>
          </w:tcPr>
          <w:p w14:paraId="553D1785"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triSAReset()</w:t>
            </w:r>
          </w:p>
        </w:tc>
        <w:tc>
          <w:tcPr>
            <w:tcW w:w="4536" w:type="dxa"/>
          </w:tcPr>
          <w:p w14:paraId="23BC27BA"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triSAReset()</w:t>
            </w:r>
          </w:p>
        </w:tc>
      </w:tr>
      <w:tr w:rsidR="0020187D" w:rsidRPr="00F21A76" w14:paraId="04116254" w14:textId="77777777" w:rsidTr="00DE65B3">
        <w:trPr>
          <w:jc w:val="center"/>
        </w:trPr>
        <w:tc>
          <w:tcPr>
            <w:tcW w:w="4536" w:type="dxa"/>
          </w:tcPr>
          <w:p w14:paraId="141FEA9D"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triExecuteTestCase</w:t>
            </w:r>
          </w:p>
          <w:p w14:paraId="277847C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TriTestCaseIdType testCaseId,</w:t>
            </w:r>
          </w:p>
          <w:p w14:paraId="4C656BD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TriPortIdListType tsiPortList)</w:t>
            </w:r>
          </w:p>
        </w:tc>
        <w:tc>
          <w:tcPr>
            <w:tcW w:w="4536" w:type="dxa"/>
          </w:tcPr>
          <w:p w14:paraId="69E7D254"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triExecuteTestCase</w:t>
            </w:r>
          </w:p>
          <w:p w14:paraId="7D7CC09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TriTestCaseId* testCaseId,</w:t>
            </w:r>
          </w:p>
          <w:p w14:paraId="35F49BF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TriPortIdList* tsiPortList)</w:t>
            </w:r>
          </w:p>
        </w:tc>
      </w:tr>
      <w:tr w:rsidR="0020187D" w:rsidRPr="00F21A76" w14:paraId="7727537D" w14:textId="77777777" w:rsidTr="00DE65B3">
        <w:trPr>
          <w:jc w:val="center"/>
        </w:trPr>
        <w:tc>
          <w:tcPr>
            <w:tcW w:w="4536" w:type="dxa"/>
          </w:tcPr>
          <w:p w14:paraId="29F5D81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TriStatusType triMap </w:t>
            </w:r>
          </w:p>
          <w:p w14:paraId="576F4D8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compPortId,</w:t>
            </w:r>
          </w:p>
          <w:p w14:paraId="63FD50B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tc>
        <w:tc>
          <w:tcPr>
            <w:tcW w:w="4536" w:type="dxa"/>
          </w:tcPr>
          <w:p w14:paraId="080D4F5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 triMap </w:t>
            </w:r>
          </w:p>
          <w:p w14:paraId="01A8DF6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compPortId,</w:t>
            </w:r>
          </w:p>
          <w:p w14:paraId="468F010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tc>
      </w:tr>
      <w:tr w:rsidR="00C7390B" w:rsidRPr="00F21A76" w14:paraId="1E864EEF" w14:textId="77777777" w:rsidTr="00C81092">
        <w:trPr>
          <w:jc w:val="center"/>
        </w:trPr>
        <w:tc>
          <w:tcPr>
            <w:tcW w:w="4536" w:type="dxa"/>
          </w:tcPr>
          <w:p w14:paraId="3ABAE7EF" w14:textId="77777777" w:rsidR="00C7390B" w:rsidRPr="00F21A76" w:rsidRDefault="00C7390B" w:rsidP="00C81092">
            <w:pPr>
              <w:pStyle w:val="PL"/>
              <w:rPr>
                <w:noProof w:val="0"/>
                <w:sz w:val="18"/>
                <w:szCs w:val="18"/>
                <w:lang w:eastAsia="de-DE"/>
              </w:rPr>
            </w:pPr>
            <w:r w:rsidRPr="00F21A76">
              <w:rPr>
                <w:noProof w:val="0"/>
                <w:sz w:val="18"/>
                <w:szCs w:val="18"/>
                <w:lang w:eastAsia="de-DE"/>
              </w:rPr>
              <w:t>TriStatusType triMap</w:t>
            </w:r>
            <w:r w:rsidR="00E17C92" w:rsidRPr="00F21A76">
              <w:rPr>
                <w:noProof w:val="0"/>
                <w:sz w:val="18"/>
                <w:szCs w:val="18"/>
                <w:lang w:eastAsia="de-DE"/>
              </w:rPr>
              <w:t>Param</w:t>
            </w:r>
            <w:r w:rsidRPr="00F21A76">
              <w:rPr>
                <w:noProof w:val="0"/>
                <w:sz w:val="18"/>
                <w:szCs w:val="18"/>
                <w:lang w:eastAsia="de-DE"/>
              </w:rPr>
              <w:t xml:space="preserve"> </w:t>
            </w:r>
          </w:p>
          <w:p w14:paraId="2F6089AD"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(in TriPortIdType compPortId,</w:t>
            </w:r>
          </w:p>
          <w:p w14:paraId="258E8120"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in TriPortIdType tsiPortId,</w:t>
            </w:r>
          </w:p>
          <w:p w14:paraId="66FC62D8"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in TriParameterListType paramList)</w:t>
            </w:r>
          </w:p>
        </w:tc>
        <w:tc>
          <w:tcPr>
            <w:tcW w:w="4536" w:type="dxa"/>
          </w:tcPr>
          <w:p w14:paraId="7B68D779" w14:textId="77777777" w:rsidR="00C7390B" w:rsidRPr="00F21A76" w:rsidRDefault="00C7390B" w:rsidP="00C81092">
            <w:pPr>
              <w:pStyle w:val="PL"/>
              <w:rPr>
                <w:noProof w:val="0"/>
                <w:sz w:val="18"/>
                <w:szCs w:val="18"/>
                <w:lang w:eastAsia="de-DE"/>
              </w:rPr>
            </w:pPr>
            <w:r w:rsidRPr="00F21A76">
              <w:rPr>
                <w:noProof w:val="0"/>
                <w:sz w:val="18"/>
                <w:szCs w:val="18"/>
                <w:lang w:eastAsia="de-DE"/>
              </w:rPr>
              <w:t>TriStatus triMap</w:t>
            </w:r>
            <w:r w:rsidR="00E17C92" w:rsidRPr="00F21A76">
              <w:rPr>
                <w:noProof w:val="0"/>
                <w:sz w:val="18"/>
                <w:szCs w:val="18"/>
                <w:lang w:eastAsia="de-DE"/>
              </w:rPr>
              <w:t>Param</w:t>
            </w:r>
            <w:r w:rsidRPr="00F21A76">
              <w:rPr>
                <w:noProof w:val="0"/>
                <w:sz w:val="18"/>
                <w:szCs w:val="18"/>
                <w:lang w:eastAsia="de-DE"/>
              </w:rPr>
              <w:t xml:space="preserve"> </w:t>
            </w:r>
          </w:p>
          <w:p w14:paraId="001F4974"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(const TriPortId* compPortId,</w:t>
            </w:r>
          </w:p>
          <w:p w14:paraId="4B518A6E"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const TriPortId* tsiPortId,</w:t>
            </w:r>
          </w:p>
          <w:p w14:paraId="12388D02"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const TriParameterList* paramList)</w:t>
            </w:r>
          </w:p>
        </w:tc>
      </w:tr>
      <w:tr w:rsidR="0020187D" w:rsidRPr="00F21A76" w14:paraId="7ACCCACD" w14:textId="77777777" w:rsidTr="00DE65B3">
        <w:trPr>
          <w:jc w:val="center"/>
        </w:trPr>
        <w:tc>
          <w:tcPr>
            <w:tcW w:w="4536" w:type="dxa"/>
          </w:tcPr>
          <w:p w14:paraId="218EEC0F" w14:textId="77777777" w:rsidR="0020187D" w:rsidRPr="00F21A76" w:rsidRDefault="0020187D" w:rsidP="0018697F">
            <w:pPr>
              <w:pStyle w:val="PL"/>
              <w:keepNext/>
              <w:keepLines/>
              <w:rPr>
                <w:noProof w:val="0"/>
                <w:sz w:val="18"/>
                <w:szCs w:val="18"/>
                <w:lang w:eastAsia="de-DE"/>
              </w:rPr>
            </w:pPr>
            <w:r w:rsidRPr="00F21A76">
              <w:rPr>
                <w:noProof w:val="0"/>
                <w:sz w:val="18"/>
                <w:szCs w:val="18"/>
                <w:lang w:eastAsia="de-DE"/>
              </w:rPr>
              <w:lastRenderedPageBreak/>
              <w:t xml:space="preserve">TriStatusType triUnmap </w:t>
            </w:r>
          </w:p>
          <w:p w14:paraId="0302CF00" w14:textId="77777777" w:rsidR="0020187D" w:rsidRPr="00F21A76" w:rsidRDefault="0020187D" w:rsidP="0018697F">
            <w:pPr>
              <w:pStyle w:val="PL"/>
              <w:keepNext/>
              <w:keepLines/>
              <w:rPr>
                <w:noProof w:val="0"/>
                <w:sz w:val="18"/>
                <w:szCs w:val="18"/>
                <w:lang w:eastAsia="de-DE"/>
              </w:rPr>
            </w:pPr>
            <w:r w:rsidRPr="00F21A76">
              <w:rPr>
                <w:noProof w:val="0"/>
                <w:sz w:val="18"/>
                <w:szCs w:val="18"/>
                <w:lang w:eastAsia="de-DE"/>
              </w:rPr>
              <w:t xml:space="preserve"> (in TriPortIdType compPortId,</w:t>
            </w:r>
          </w:p>
          <w:p w14:paraId="1DCBD46C" w14:textId="77777777" w:rsidR="0020187D" w:rsidRPr="00F21A76" w:rsidRDefault="0020187D" w:rsidP="0018697F">
            <w:pPr>
              <w:pStyle w:val="PL"/>
              <w:keepNext/>
              <w:keepLines/>
              <w:rPr>
                <w:noProof w:val="0"/>
                <w:sz w:val="18"/>
                <w:szCs w:val="18"/>
                <w:lang w:eastAsia="de-DE"/>
              </w:rPr>
            </w:pPr>
            <w:r w:rsidRPr="00F21A76">
              <w:rPr>
                <w:noProof w:val="0"/>
                <w:sz w:val="18"/>
                <w:szCs w:val="18"/>
                <w:lang w:eastAsia="de-DE"/>
              </w:rPr>
              <w:t xml:space="preserve"> in TriPortIdType tsiPortId)</w:t>
            </w:r>
          </w:p>
        </w:tc>
        <w:tc>
          <w:tcPr>
            <w:tcW w:w="4536" w:type="dxa"/>
          </w:tcPr>
          <w:p w14:paraId="2FA0E72A" w14:textId="77777777" w:rsidR="0020187D" w:rsidRPr="00F21A76" w:rsidRDefault="0020187D" w:rsidP="0018697F">
            <w:pPr>
              <w:pStyle w:val="PL"/>
              <w:keepNext/>
              <w:keepLines/>
              <w:rPr>
                <w:noProof w:val="0"/>
                <w:sz w:val="18"/>
                <w:szCs w:val="18"/>
                <w:lang w:eastAsia="de-DE"/>
              </w:rPr>
            </w:pPr>
            <w:r w:rsidRPr="00F21A76">
              <w:rPr>
                <w:noProof w:val="0"/>
                <w:sz w:val="18"/>
                <w:szCs w:val="18"/>
                <w:lang w:eastAsia="de-DE"/>
              </w:rPr>
              <w:t xml:space="preserve">TriStatus triUnmap </w:t>
            </w:r>
          </w:p>
          <w:p w14:paraId="4AD0FC04" w14:textId="77777777" w:rsidR="0020187D" w:rsidRPr="00F21A76" w:rsidRDefault="0020187D" w:rsidP="0018697F">
            <w:pPr>
              <w:pStyle w:val="PL"/>
              <w:keepNext/>
              <w:keepLines/>
              <w:rPr>
                <w:noProof w:val="0"/>
                <w:sz w:val="18"/>
                <w:szCs w:val="18"/>
                <w:lang w:eastAsia="de-DE"/>
              </w:rPr>
            </w:pPr>
            <w:r w:rsidRPr="00F21A76">
              <w:rPr>
                <w:noProof w:val="0"/>
                <w:sz w:val="18"/>
                <w:szCs w:val="18"/>
                <w:lang w:eastAsia="de-DE"/>
              </w:rPr>
              <w:t>(const TriPortId* compPortId,</w:t>
            </w:r>
          </w:p>
          <w:p w14:paraId="4E61036A" w14:textId="77777777" w:rsidR="0020187D" w:rsidRPr="00F21A76" w:rsidRDefault="0020187D" w:rsidP="0018697F">
            <w:pPr>
              <w:pStyle w:val="PL"/>
              <w:keepNext/>
              <w:keepLines/>
              <w:rPr>
                <w:noProof w:val="0"/>
                <w:sz w:val="18"/>
                <w:szCs w:val="18"/>
                <w:lang w:eastAsia="de-DE"/>
              </w:rPr>
            </w:pPr>
            <w:r w:rsidRPr="00F21A76">
              <w:rPr>
                <w:noProof w:val="0"/>
                <w:sz w:val="18"/>
                <w:szCs w:val="18"/>
                <w:lang w:eastAsia="de-DE"/>
              </w:rPr>
              <w:t xml:space="preserve"> const TriPortId* tsiPortId)</w:t>
            </w:r>
          </w:p>
        </w:tc>
      </w:tr>
      <w:tr w:rsidR="00C7390B" w:rsidRPr="00F21A76" w14:paraId="20999AB3" w14:textId="77777777" w:rsidTr="00C81092">
        <w:trPr>
          <w:jc w:val="center"/>
        </w:trPr>
        <w:tc>
          <w:tcPr>
            <w:tcW w:w="4536" w:type="dxa"/>
          </w:tcPr>
          <w:p w14:paraId="1D8D1DC0" w14:textId="77777777" w:rsidR="00C7390B" w:rsidRPr="00F21A76" w:rsidRDefault="00C7390B" w:rsidP="00C81092">
            <w:pPr>
              <w:pStyle w:val="PL"/>
              <w:rPr>
                <w:noProof w:val="0"/>
                <w:sz w:val="18"/>
                <w:szCs w:val="18"/>
                <w:lang w:eastAsia="de-DE"/>
              </w:rPr>
            </w:pPr>
            <w:r w:rsidRPr="00F21A76">
              <w:rPr>
                <w:noProof w:val="0"/>
                <w:sz w:val="18"/>
                <w:szCs w:val="18"/>
                <w:lang w:eastAsia="de-DE"/>
              </w:rPr>
              <w:t>TriStatusType triUnmap</w:t>
            </w:r>
            <w:r w:rsidR="00E17C92" w:rsidRPr="00F21A76">
              <w:rPr>
                <w:noProof w:val="0"/>
                <w:sz w:val="18"/>
                <w:szCs w:val="18"/>
                <w:lang w:eastAsia="de-DE"/>
              </w:rPr>
              <w:t>Param</w:t>
            </w:r>
            <w:r w:rsidRPr="00F21A76">
              <w:rPr>
                <w:noProof w:val="0"/>
                <w:sz w:val="18"/>
                <w:szCs w:val="18"/>
                <w:lang w:eastAsia="de-DE"/>
              </w:rPr>
              <w:t xml:space="preserve"> </w:t>
            </w:r>
          </w:p>
          <w:p w14:paraId="49BB0B38"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(in TriPortIdType compPortId,</w:t>
            </w:r>
          </w:p>
          <w:p w14:paraId="27AA2D3A"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in TriPortIdType tsiPortId,</w:t>
            </w:r>
          </w:p>
          <w:p w14:paraId="4695C14B"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in TriParameterListType paramList)</w:t>
            </w:r>
          </w:p>
        </w:tc>
        <w:tc>
          <w:tcPr>
            <w:tcW w:w="4536" w:type="dxa"/>
          </w:tcPr>
          <w:p w14:paraId="7A252F10" w14:textId="77777777" w:rsidR="00C7390B" w:rsidRPr="00F21A76" w:rsidRDefault="00C7390B" w:rsidP="00C81092">
            <w:pPr>
              <w:pStyle w:val="PL"/>
              <w:rPr>
                <w:noProof w:val="0"/>
                <w:sz w:val="18"/>
                <w:szCs w:val="18"/>
                <w:lang w:eastAsia="de-DE"/>
              </w:rPr>
            </w:pPr>
            <w:r w:rsidRPr="00F21A76">
              <w:rPr>
                <w:noProof w:val="0"/>
                <w:sz w:val="18"/>
                <w:szCs w:val="18"/>
                <w:lang w:eastAsia="de-DE"/>
              </w:rPr>
              <w:t>TriStatus triUnmap</w:t>
            </w:r>
            <w:r w:rsidR="00E17C92" w:rsidRPr="00F21A76">
              <w:rPr>
                <w:noProof w:val="0"/>
                <w:sz w:val="18"/>
                <w:szCs w:val="18"/>
                <w:lang w:eastAsia="de-DE"/>
              </w:rPr>
              <w:t>Param</w:t>
            </w:r>
            <w:r w:rsidRPr="00F21A76">
              <w:rPr>
                <w:noProof w:val="0"/>
                <w:sz w:val="18"/>
                <w:szCs w:val="18"/>
                <w:lang w:eastAsia="de-DE"/>
              </w:rPr>
              <w:t xml:space="preserve"> </w:t>
            </w:r>
          </w:p>
          <w:p w14:paraId="7F8B6A53" w14:textId="77777777" w:rsidR="00C7390B" w:rsidRPr="00F21A76" w:rsidRDefault="00C7390B" w:rsidP="00C81092">
            <w:pPr>
              <w:pStyle w:val="PL"/>
              <w:rPr>
                <w:noProof w:val="0"/>
                <w:sz w:val="18"/>
                <w:szCs w:val="18"/>
                <w:lang w:eastAsia="de-DE"/>
              </w:rPr>
            </w:pPr>
            <w:r w:rsidRPr="00F21A76">
              <w:rPr>
                <w:noProof w:val="0"/>
                <w:sz w:val="18"/>
                <w:szCs w:val="18"/>
                <w:lang w:eastAsia="de-DE"/>
              </w:rPr>
              <w:t>(const TriPortId* compPortId,</w:t>
            </w:r>
          </w:p>
          <w:p w14:paraId="227AF98D"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const TriPortId* tsiPortId,</w:t>
            </w:r>
          </w:p>
          <w:p w14:paraId="62C45263" w14:textId="77777777" w:rsidR="00C7390B" w:rsidRPr="00F21A76" w:rsidRDefault="00C7390B" w:rsidP="00C81092">
            <w:pPr>
              <w:pStyle w:val="PL"/>
              <w:rPr>
                <w:noProof w:val="0"/>
                <w:sz w:val="18"/>
                <w:szCs w:val="18"/>
                <w:lang w:eastAsia="de-DE"/>
              </w:rPr>
            </w:pPr>
            <w:r w:rsidRPr="00F21A76">
              <w:rPr>
                <w:noProof w:val="0"/>
                <w:sz w:val="18"/>
                <w:szCs w:val="18"/>
                <w:lang w:eastAsia="de-DE"/>
              </w:rPr>
              <w:t xml:space="preserve"> const TriParameterList* paramList)</w:t>
            </w:r>
          </w:p>
        </w:tc>
      </w:tr>
      <w:tr w:rsidR="0020187D" w:rsidRPr="00F21A76" w14:paraId="14FD15A4" w14:textId="77777777" w:rsidTr="00DE65B3">
        <w:trPr>
          <w:jc w:val="center"/>
        </w:trPr>
        <w:tc>
          <w:tcPr>
            <w:tcW w:w="4536" w:type="dxa"/>
          </w:tcPr>
          <w:p w14:paraId="3FD08CBC" w14:textId="77777777" w:rsidR="0020187D" w:rsidRPr="00F21A76" w:rsidRDefault="0020187D" w:rsidP="00DE65B3">
            <w:pPr>
              <w:pStyle w:val="Footer"/>
              <w:jc w:val="left"/>
              <w:rPr>
                <w:rFonts w:ascii="Courier New" w:hAnsi="Courier New"/>
                <w:b w:val="0"/>
                <w:i w:val="0"/>
                <w:noProof w:val="0"/>
                <w:szCs w:val="18"/>
              </w:rPr>
            </w:pPr>
            <w:r w:rsidRPr="00F21A76">
              <w:rPr>
                <w:rFonts w:ascii="Courier New" w:hAnsi="Courier New"/>
                <w:b w:val="0"/>
                <w:i w:val="0"/>
                <w:noProof w:val="0"/>
                <w:szCs w:val="18"/>
              </w:rPr>
              <w:t>TriStatusType triEndTestCase()</w:t>
            </w:r>
          </w:p>
        </w:tc>
        <w:tc>
          <w:tcPr>
            <w:tcW w:w="4536" w:type="dxa"/>
          </w:tcPr>
          <w:p w14:paraId="3EB3DB9E" w14:textId="77777777" w:rsidR="0020187D" w:rsidRPr="00F21A76" w:rsidRDefault="0020187D" w:rsidP="00DE65B3">
            <w:pPr>
              <w:pStyle w:val="Footer"/>
              <w:jc w:val="left"/>
              <w:rPr>
                <w:rFonts w:ascii="Courier New" w:hAnsi="Courier New"/>
                <w:b w:val="0"/>
                <w:i w:val="0"/>
                <w:noProof w:val="0"/>
                <w:szCs w:val="18"/>
              </w:rPr>
            </w:pPr>
            <w:r w:rsidRPr="00F21A76">
              <w:rPr>
                <w:rFonts w:ascii="Courier New" w:hAnsi="Courier New"/>
                <w:b w:val="0"/>
                <w:i w:val="0"/>
                <w:noProof w:val="0"/>
                <w:szCs w:val="18"/>
              </w:rPr>
              <w:t>TriStatus triEndTestCase()</w:t>
            </w:r>
          </w:p>
        </w:tc>
      </w:tr>
      <w:tr w:rsidR="0020187D" w:rsidRPr="00F21A76" w14:paraId="2EBACF40" w14:textId="77777777" w:rsidTr="00DE65B3">
        <w:trPr>
          <w:jc w:val="center"/>
        </w:trPr>
        <w:tc>
          <w:tcPr>
            <w:tcW w:w="4536" w:type="dxa"/>
          </w:tcPr>
          <w:p w14:paraId="4C33F4D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TriStatusType triSend </w:t>
            </w:r>
          </w:p>
          <w:p w14:paraId="0045BCA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0E62D12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7FFF468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TriAddressType SUTaddress,</w:t>
            </w:r>
          </w:p>
          <w:p w14:paraId="7F424E9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TriMessageType sendMessage)</w:t>
            </w:r>
          </w:p>
        </w:tc>
        <w:tc>
          <w:tcPr>
            <w:tcW w:w="4536" w:type="dxa"/>
          </w:tcPr>
          <w:p w14:paraId="2DCDF24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 triSend </w:t>
            </w:r>
          </w:p>
          <w:p w14:paraId="50D3D479" w14:textId="77777777" w:rsidR="0020187D" w:rsidRPr="00F21A76" w:rsidRDefault="0020187D" w:rsidP="00DE65B3">
            <w:pPr>
              <w:pStyle w:val="PL"/>
              <w:rPr>
                <w:noProof w:val="0"/>
                <w:sz w:val="18"/>
                <w:szCs w:val="18"/>
                <w:lang w:eastAsia="de-DE"/>
              </w:rPr>
            </w:pPr>
            <w:r w:rsidRPr="00F21A76">
              <w:rPr>
                <w:noProof w:val="0"/>
                <w:sz w:val="18"/>
                <w:szCs w:val="18"/>
                <w:lang w:eastAsia="de-DE"/>
              </w:rPr>
              <w:t>(const TriComponentId* componentId,</w:t>
            </w:r>
          </w:p>
          <w:p w14:paraId="698B018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14C623C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 sutAddress,</w:t>
            </w:r>
          </w:p>
          <w:p w14:paraId="1058838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TriMessage* sendMessage)</w:t>
            </w:r>
          </w:p>
        </w:tc>
      </w:tr>
      <w:tr w:rsidR="0020187D" w:rsidRPr="00F21A76" w14:paraId="176A49CB" w14:textId="77777777" w:rsidTr="00DE65B3">
        <w:trPr>
          <w:jc w:val="center"/>
        </w:trPr>
        <w:tc>
          <w:tcPr>
            <w:tcW w:w="4536" w:type="dxa"/>
          </w:tcPr>
          <w:p w14:paraId="4FAD91B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TriStatusType triSendBC </w:t>
            </w:r>
          </w:p>
          <w:p w14:paraId="50BC97B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6E1506B8"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37AFA65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TriMessageType sendMessage)</w:t>
            </w:r>
          </w:p>
        </w:tc>
        <w:tc>
          <w:tcPr>
            <w:tcW w:w="4536" w:type="dxa"/>
          </w:tcPr>
          <w:p w14:paraId="688E692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 triSendBC </w:t>
            </w:r>
          </w:p>
          <w:p w14:paraId="3A649A17" w14:textId="77777777" w:rsidR="0020187D" w:rsidRPr="00F21A76" w:rsidRDefault="0020187D" w:rsidP="00DE65B3">
            <w:pPr>
              <w:pStyle w:val="PL"/>
              <w:rPr>
                <w:noProof w:val="0"/>
                <w:sz w:val="18"/>
                <w:szCs w:val="18"/>
                <w:lang w:eastAsia="de-DE"/>
              </w:rPr>
            </w:pPr>
            <w:r w:rsidRPr="00F21A76">
              <w:rPr>
                <w:noProof w:val="0"/>
                <w:sz w:val="18"/>
                <w:szCs w:val="18"/>
                <w:lang w:eastAsia="de-DE"/>
              </w:rPr>
              <w:t>(const TriComponentId* componentId,</w:t>
            </w:r>
          </w:p>
          <w:p w14:paraId="4078428A"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609D8E5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TriMessage* sendMessage)</w:t>
            </w:r>
          </w:p>
        </w:tc>
      </w:tr>
      <w:tr w:rsidR="0020187D" w:rsidRPr="00F21A76" w14:paraId="481F70DC" w14:textId="77777777" w:rsidTr="00354D2F">
        <w:trPr>
          <w:cantSplit/>
          <w:jc w:val="center"/>
        </w:trPr>
        <w:tc>
          <w:tcPr>
            <w:tcW w:w="4536" w:type="dxa"/>
          </w:tcPr>
          <w:p w14:paraId="639DAE5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TriStatusType triSendMC </w:t>
            </w:r>
          </w:p>
          <w:p w14:paraId="3335FEE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398169D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34C7441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TriAddressListType SUTaddresses,</w:t>
            </w:r>
          </w:p>
          <w:p w14:paraId="5B8BE30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TriMessageType sendMessage)</w:t>
            </w:r>
          </w:p>
        </w:tc>
        <w:tc>
          <w:tcPr>
            <w:tcW w:w="4536" w:type="dxa"/>
          </w:tcPr>
          <w:p w14:paraId="2092222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 triSendMC </w:t>
            </w:r>
          </w:p>
          <w:p w14:paraId="2134B6AA" w14:textId="77777777" w:rsidR="0020187D" w:rsidRPr="00F21A76" w:rsidRDefault="0020187D" w:rsidP="00DE65B3">
            <w:pPr>
              <w:pStyle w:val="PL"/>
              <w:rPr>
                <w:noProof w:val="0"/>
                <w:sz w:val="18"/>
                <w:szCs w:val="18"/>
                <w:lang w:eastAsia="de-DE"/>
              </w:rPr>
            </w:pPr>
            <w:r w:rsidRPr="00F21A76">
              <w:rPr>
                <w:noProof w:val="0"/>
                <w:sz w:val="18"/>
                <w:szCs w:val="18"/>
                <w:lang w:eastAsia="de-DE"/>
              </w:rPr>
              <w:t>(const TriComponentId* componentId,</w:t>
            </w:r>
          </w:p>
          <w:p w14:paraId="7E506DB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6E8D52FA"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TriAddressList* sutAddresses,</w:t>
            </w:r>
          </w:p>
          <w:p w14:paraId="3EB530D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TriMessage* sendMessage)</w:t>
            </w:r>
          </w:p>
        </w:tc>
      </w:tr>
      <w:tr w:rsidR="0020187D" w:rsidRPr="00F21A76" w14:paraId="011E797A" w14:textId="77777777" w:rsidTr="00DE65B3">
        <w:trPr>
          <w:jc w:val="center"/>
        </w:trPr>
        <w:tc>
          <w:tcPr>
            <w:tcW w:w="4536" w:type="dxa"/>
          </w:tcPr>
          <w:p w14:paraId="79399012"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void triEnqueueMsg </w:t>
            </w:r>
          </w:p>
          <w:p w14:paraId="3058EED0"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TriPortIdType tsiPortId,</w:t>
            </w:r>
          </w:p>
          <w:p w14:paraId="5ECE672B"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TriAddressType SUTaddress,</w:t>
            </w:r>
          </w:p>
          <w:p w14:paraId="2F58D302"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TriComponentIdType componentId,</w:t>
            </w:r>
          </w:p>
          <w:p w14:paraId="7DA3CD43"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TriMessageType receivedMessage)</w:t>
            </w:r>
          </w:p>
        </w:tc>
        <w:tc>
          <w:tcPr>
            <w:tcW w:w="4536" w:type="dxa"/>
          </w:tcPr>
          <w:p w14:paraId="100685DE"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void triEnqueueMsg </w:t>
            </w:r>
          </w:p>
          <w:p w14:paraId="654A594F"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(const TriPortId* tsiPortId,</w:t>
            </w:r>
          </w:p>
          <w:p w14:paraId="7051065C"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TriAddress* sutAddress,</w:t>
            </w:r>
          </w:p>
          <w:p w14:paraId="6F6DEF61"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TriComponentId* componentId,</w:t>
            </w:r>
          </w:p>
          <w:p w14:paraId="67855518"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TriMessage* receivedMessage)</w:t>
            </w:r>
          </w:p>
        </w:tc>
      </w:tr>
      <w:tr w:rsidR="0020187D" w:rsidRPr="00F21A76" w14:paraId="4C0279BC" w14:textId="77777777" w:rsidTr="00DE65B3">
        <w:trPr>
          <w:jc w:val="center"/>
        </w:trPr>
        <w:tc>
          <w:tcPr>
            <w:tcW w:w="4536" w:type="dxa"/>
          </w:tcPr>
          <w:p w14:paraId="0926E53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TriStatusType triCall </w:t>
            </w:r>
          </w:p>
          <w:p w14:paraId="343307D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24C0277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 </w:t>
            </w:r>
          </w:p>
          <w:p w14:paraId="7AB7FC4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TriAddressType SUTaddress, </w:t>
            </w:r>
          </w:p>
          <w:p w14:paraId="7F57114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 </w:t>
            </w:r>
          </w:p>
          <w:p w14:paraId="4A3E468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tc>
        <w:tc>
          <w:tcPr>
            <w:tcW w:w="4536" w:type="dxa"/>
          </w:tcPr>
          <w:p w14:paraId="5224876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 triCall </w:t>
            </w:r>
          </w:p>
          <w:p w14:paraId="5E6A6203" w14:textId="77777777" w:rsidR="0020187D" w:rsidRPr="00F21A76" w:rsidRDefault="0020187D" w:rsidP="00DE65B3">
            <w:pPr>
              <w:pStyle w:val="PL"/>
              <w:rPr>
                <w:noProof w:val="0"/>
                <w:sz w:val="18"/>
                <w:szCs w:val="18"/>
                <w:lang w:eastAsia="de-DE"/>
              </w:rPr>
            </w:pPr>
            <w:r w:rsidRPr="00F21A76">
              <w:rPr>
                <w:noProof w:val="0"/>
                <w:sz w:val="18"/>
                <w:szCs w:val="18"/>
                <w:lang w:eastAsia="de-DE"/>
              </w:rPr>
              <w:t>(const TriComponentId* componentId,</w:t>
            </w:r>
          </w:p>
          <w:p w14:paraId="323EFBC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 </w:t>
            </w:r>
          </w:p>
          <w:p w14:paraId="354D262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 sutAddress, </w:t>
            </w:r>
          </w:p>
          <w:p w14:paraId="6BBE9158"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 </w:t>
            </w:r>
          </w:p>
          <w:p w14:paraId="08DAC69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tc>
      </w:tr>
      <w:tr w:rsidR="0020187D" w:rsidRPr="00F21A76" w14:paraId="61F7D817" w14:textId="77777777" w:rsidTr="00DE65B3">
        <w:trPr>
          <w:jc w:val="center"/>
        </w:trPr>
        <w:tc>
          <w:tcPr>
            <w:tcW w:w="4536" w:type="dxa"/>
          </w:tcPr>
          <w:p w14:paraId="1604EF1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TriStatusType triCallBC </w:t>
            </w:r>
          </w:p>
          <w:p w14:paraId="5654743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00FAF9F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 </w:t>
            </w:r>
          </w:p>
          <w:p w14:paraId="37540AA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 </w:t>
            </w:r>
          </w:p>
          <w:p w14:paraId="2E28F8D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tc>
        <w:tc>
          <w:tcPr>
            <w:tcW w:w="4536" w:type="dxa"/>
          </w:tcPr>
          <w:p w14:paraId="74E01FE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TriStatus triCallBC </w:t>
            </w:r>
          </w:p>
          <w:p w14:paraId="5535F202" w14:textId="77777777" w:rsidR="0020187D" w:rsidRPr="00F21A76" w:rsidRDefault="0020187D" w:rsidP="00DE65B3">
            <w:pPr>
              <w:pStyle w:val="PL"/>
              <w:rPr>
                <w:noProof w:val="0"/>
                <w:sz w:val="18"/>
                <w:szCs w:val="18"/>
                <w:lang w:eastAsia="de-DE"/>
              </w:rPr>
            </w:pPr>
            <w:r w:rsidRPr="00F21A76">
              <w:rPr>
                <w:noProof w:val="0"/>
                <w:sz w:val="18"/>
                <w:szCs w:val="18"/>
                <w:lang w:eastAsia="de-DE"/>
              </w:rPr>
              <w:t>(const TriComponentId* componentId,</w:t>
            </w:r>
          </w:p>
          <w:p w14:paraId="11921D0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 </w:t>
            </w:r>
          </w:p>
          <w:p w14:paraId="2D6F86E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 </w:t>
            </w:r>
          </w:p>
          <w:p w14:paraId="2A96459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tc>
      </w:tr>
      <w:tr w:rsidR="0020187D" w:rsidRPr="00F21A76" w14:paraId="67A323B5" w14:textId="77777777" w:rsidTr="00DE65B3">
        <w:trPr>
          <w:jc w:val="center"/>
        </w:trPr>
        <w:tc>
          <w:tcPr>
            <w:tcW w:w="4536" w:type="dxa"/>
          </w:tcPr>
          <w:p w14:paraId="7C29D354"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TriStatusType triCallMC </w:t>
            </w:r>
          </w:p>
          <w:p w14:paraId="6B9D29B6"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(in TriComponentIdType componentId,</w:t>
            </w:r>
          </w:p>
          <w:p w14:paraId="0756100D"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in TriPortIdType tsiPortId, </w:t>
            </w:r>
          </w:p>
          <w:p w14:paraId="0BB2699D"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in TriAddressListType SUTaddresses, </w:t>
            </w:r>
          </w:p>
          <w:p w14:paraId="568A69ED"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in TriSignatureIdType signatureId, </w:t>
            </w:r>
          </w:p>
          <w:p w14:paraId="170E844A"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in TriParameterListType parameterList)</w:t>
            </w:r>
          </w:p>
        </w:tc>
        <w:tc>
          <w:tcPr>
            <w:tcW w:w="4536" w:type="dxa"/>
          </w:tcPr>
          <w:p w14:paraId="22F5C089"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TriStatus triCallMC </w:t>
            </w:r>
          </w:p>
          <w:p w14:paraId="48E7FD58"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(const TriComponentId* componentId,</w:t>
            </w:r>
          </w:p>
          <w:p w14:paraId="06EEEDF1"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const TriPortId* tsiPortId, </w:t>
            </w:r>
          </w:p>
          <w:p w14:paraId="172AE948"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const TriAddressList* sutAddresses, </w:t>
            </w:r>
          </w:p>
          <w:p w14:paraId="64442182"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const TriSignatureId* signatureId, </w:t>
            </w:r>
          </w:p>
          <w:p w14:paraId="24C65477" w14:textId="77777777" w:rsidR="0020187D" w:rsidRPr="00F21A76" w:rsidRDefault="0020187D" w:rsidP="00B04D6D">
            <w:pPr>
              <w:pStyle w:val="PL"/>
              <w:keepNext/>
              <w:keepLines/>
              <w:rPr>
                <w:noProof w:val="0"/>
                <w:sz w:val="18"/>
                <w:szCs w:val="18"/>
                <w:lang w:eastAsia="de-DE"/>
              </w:rPr>
            </w:pPr>
            <w:r w:rsidRPr="00F21A76">
              <w:rPr>
                <w:noProof w:val="0"/>
                <w:sz w:val="18"/>
                <w:szCs w:val="18"/>
                <w:lang w:eastAsia="de-DE"/>
              </w:rPr>
              <w:t xml:space="preserve"> const TriParameterList* parameterList)</w:t>
            </w:r>
          </w:p>
        </w:tc>
      </w:tr>
      <w:tr w:rsidR="0020187D" w:rsidRPr="00F21A76" w14:paraId="2D0B84EB" w14:textId="77777777" w:rsidTr="00DE65B3">
        <w:trPr>
          <w:jc w:val="center"/>
        </w:trPr>
        <w:tc>
          <w:tcPr>
            <w:tcW w:w="4536" w:type="dxa"/>
          </w:tcPr>
          <w:p w14:paraId="789DC5B8"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triReply</w:t>
            </w:r>
          </w:p>
          <w:p w14:paraId="57B7246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27FD116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3290C7C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TriAddressType SUTaddress,</w:t>
            </w:r>
          </w:p>
          <w:p w14:paraId="774BE0D8"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w:t>
            </w:r>
          </w:p>
          <w:p w14:paraId="34FDC55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p w14:paraId="068872A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TriParameterType returnValue)</w:t>
            </w:r>
          </w:p>
        </w:tc>
        <w:tc>
          <w:tcPr>
            <w:tcW w:w="4536" w:type="dxa"/>
          </w:tcPr>
          <w:p w14:paraId="3BA30E31"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triReply</w:t>
            </w:r>
          </w:p>
          <w:p w14:paraId="7964370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TriComponentId* componentId,</w:t>
            </w:r>
          </w:p>
          <w:p w14:paraId="149F0CF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34C10CEA"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 sutAddress,</w:t>
            </w:r>
          </w:p>
          <w:p w14:paraId="6D1934C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w:t>
            </w:r>
          </w:p>
          <w:p w14:paraId="7B0B03A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p w14:paraId="7098B2A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 returnValue)</w:t>
            </w:r>
          </w:p>
        </w:tc>
      </w:tr>
      <w:tr w:rsidR="0020187D" w:rsidRPr="00F21A76" w14:paraId="593A76F8" w14:textId="77777777" w:rsidTr="00DE65B3">
        <w:trPr>
          <w:jc w:val="center"/>
        </w:trPr>
        <w:tc>
          <w:tcPr>
            <w:tcW w:w="4536" w:type="dxa"/>
          </w:tcPr>
          <w:p w14:paraId="2DF6FEC5"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triReplyBC</w:t>
            </w:r>
          </w:p>
          <w:p w14:paraId="77988568"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3142EFA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6FF1944A"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w:t>
            </w:r>
          </w:p>
          <w:p w14:paraId="21D2CFE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p w14:paraId="2F7F601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TriParameterType returnValue)</w:t>
            </w:r>
          </w:p>
        </w:tc>
        <w:tc>
          <w:tcPr>
            <w:tcW w:w="4536" w:type="dxa"/>
          </w:tcPr>
          <w:p w14:paraId="4495ED2E"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triReplyBC</w:t>
            </w:r>
          </w:p>
          <w:p w14:paraId="46B8D89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TriComponentId* componentId,</w:t>
            </w:r>
          </w:p>
          <w:p w14:paraId="3C5A4C1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6F25AE0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w:t>
            </w:r>
          </w:p>
          <w:p w14:paraId="1392FC3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p w14:paraId="08E1CB2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 returnValue)</w:t>
            </w:r>
          </w:p>
        </w:tc>
      </w:tr>
      <w:tr w:rsidR="0020187D" w:rsidRPr="00F21A76" w14:paraId="4026B3BD" w14:textId="77777777" w:rsidTr="00DE65B3">
        <w:trPr>
          <w:jc w:val="center"/>
        </w:trPr>
        <w:tc>
          <w:tcPr>
            <w:tcW w:w="4536" w:type="dxa"/>
          </w:tcPr>
          <w:p w14:paraId="32F2FAF6"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triReplyMC</w:t>
            </w:r>
          </w:p>
          <w:p w14:paraId="2E92744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43848C0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4EFC00F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TriAddressListType SUTaddresses,</w:t>
            </w:r>
          </w:p>
          <w:p w14:paraId="34BEE91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w:t>
            </w:r>
          </w:p>
          <w:p w14:paraId="1AFFEE0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p w14:paraId="675AFC2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TriParameterType returnValue)</w:t>
            </w:r>
          </w:p>
        </w:tc>
        <w:tc>
          <w:tcPr>
            <w:tcW w:w="4536" w:type="dxa"/>
          </w:tcPr>
          <w:p w14:paraId="28891354"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triReplyMC</w:t>
            </w:r>
          </w:p>
          <w:p w14:paraId="2DB7543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TriComponentId* componentId,</w:t>
            </w:r>
          </w:p>
          <w:p w14:paraId="6D26552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729DF2EA"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TriAddressList* sutAddresses,</w:t>
            </w:r>
          </w:p>
          <w:p w14:paraId="307CDFF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w:t>
            </w:r>
          </w:p>
          <w:p w14:paraId="41A7C77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p w14:paraId="5C9AF7F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 returnValue)</w:t>
            </w:r>
          </w:p>
        </w:tc>
      </w:tr>
      <w:tr w:rsidR="0020187D" w:rsidRPr="00F21A76" w14:paraId="23AE423B" w14:textId="77777777" w:rsidTr="00DE65B3">
        <w:trPr>
          <w:jc w:val="center"/>
        </w:trPr>
        <w:tc>
          <w:tcPr>
            <w:tcW w:w="4536" w:type="dxa"/>
          </w:tcPr>
          <w:p w14:paraId="27CA35AD"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lastRenderedPageBreak/>
              <w:t>TriStatusType triRaise</w:t>
            </w:r>
          </w:p>
          <w:p w14:paraId="1379E36D"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TriComponentIdType componentId,</w:t>
            </w:r>
          </w:p>
          <w:p w14:paraId="46167B34"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TriPortIdType tsiPortId,</w:t>
            </w:r>
          </w:p>
          <w:p w14:paraId="678152F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TriAddressType SUTaddress,</w:t>
            </w:r>
          </w:p>
          <w:p w14:paraId="67593FE6"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TriSignatureIdType signatureId,</w:t>
            </w:r>
          </w:p>
          <w:p w14:paraId="65F536C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TriExceptionType exc)</w:t>
            </w:r>
          </w:p>
        </w:tc>
        <w:tc>
          <w:tcPr>
            <w:tcW w:w="4536" w:type="dxa"/>
          </w:tcPr>
          <w:p w14:paraId="0B43D43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TriStatus triRaise</w:t>
            </w:r>
          </w:p>
          <w:p w14:paraId="44317DAD"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TriComponentId* componentId,</w:t>
            </w:r>
          </w:p>
          <w:p w14:paraId="39AF3010"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TriPortId* tsiPortId,</w:t>
            </w:r>
          </w:p>
          <w:p w14:paraId="10D3A3F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TriAddress* sutAddress,</w:t>
            </w:r>
          </w:p>
          <w:p w14:paraId="2245FF84"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TriSignatureId* signatureId,</w:t>
            </w:r>
          </w:p>
          <w:p w14:paraId="72683B0C"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TriException* exception)</w:t>
            </w:r>
          </w:p>
        </w:tc>
      </w:tr>
      <w:tr w:rsidR="0020187D" w:rsidRPr="00F21A76" w14:paraId="763D6FFE" w14:textId="77777777" w:rsidTr="00DE65B3">
        <w:trPr>
          <w:jc w:val="center"/>
        </w:trPr>
        <w:tc>
          <w:tcPr>
            <w:tcW w:w="4536" w:type="dxa"/>
          </w:tcPr>
          <w:p w14:paraId="6F2FA979"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TriStatusType triRaiseBC</w:t>
            </w:r>
          </w:p>
          <w:p w14:paraId="12857135"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TriComponentIdType componentId,</w:t>
            </w:r>
          </w:p>
          <w:p w14:paraId="2454C79C"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TriPortIdType tsiPortId,</w:t>
            </w:r>
          </w:p>
          <w:p w14:paraId="637A7ED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TriSignatureIdType signatureId,</w:t>
            </w:r>
          </w:p>
          <w:p w14:paraId="6D60EFC5"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TriExceptionType exc)</w:t>
            </w:r>
          </w:p>
        </w:tc>
        <w:tc>
          <w:tcPr>
            <w:tcW w:w="4536" w:type="dxa"/>
          </w:tcPr>
          <w:p w14:paraId="3ADB4776"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TriStatus triRaiseBC</w:t>
            </w:r>
          </w:p>
          <w:p w14:paraId="09514D1E"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TriComponentId* componentId,</w:t>
            </w:r>
          </w:p>
          <w:p w14:paraId="0F0823CF"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TriPortId* tsiPortId,</w:t>
            </w:r>
          </w:p>
          <w:p w14:paraId="4652809C"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TriSignatureId* signatureId,</w:t>
            </w:r>
          </w:p>
          <w:p w14:paraId="661CB44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TriException* exception)</w:t>
            </w:r>
          </w:p>
        </w:tc>
      </w:tr>
      <w:tr w:rsidR="0020187D" w:rsidRPr="00F21A76" w14:paraId="592EB096" w14:textId="77777777" w:rsidTr="00DE65B3">
        <w:trPr>
          <w:jc w:val="center"/>
        </w:trPr>
        <w:tc>
          <w:tcPr>
            <w:tcW w:w="4536" w:type="dxa"/>
          </w:tcPr>
          <w:p w14:paraId="2DFE5FCE"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TriStatusType triRaiseMC</w:t>
            </w:r>
          </w:p>
          <w:p w14:paraId="12AE377B"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TriComponentIdType componentId,</w:t>
            </w:r>
          </w:p>
          <w:p w14:paraId="409334C3"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TriPortIdType tsiPortId,</w:t>
            </w:r>
          </w:p>
          <w:p w14:paraId="6A5BF6D4"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TriAddressListType SUTaddresses,</w:t>
            </w:r>
          </w:p>
          <w:p w14:paraId="6519029F"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TriSignatureIdType signatureId,</w:t>
            </w:r>
          </w:p>
          <w:p w14:paraId="0B86854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TriExceptionType exc)</w:t>
            </w:r>
          </w:p>
        </w:tc>
        <w:tc>
          <w:tcPr>
            <w:tcW w:w="4536" w:type="dxa"/>
          </w:tcPr>
          <w:p w14:paraId="42B39D6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TriStatus triRaiseMC</w:t>
            </w:r>
          </w:p>
          <w:p w14:paraId="7FAA637D"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TriComponentId* componentId,</w:t>
            </w:r>
          </w:p>
          <w:p w14:paraId="46B7A1E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TriPortId* tsiPortId,</w:t>
            </w:r>
          </w:p>
          <w:p w14:paraId="0DCAFF8D"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TriAddressList* sutAddresses,</w:t>
            </w:r>
          </w:p>
          <w:p w14:paraId="3FBA758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TriSignatureId* signatureId,</w:t>
            </w:r>
          </w:p>
          <w:p w14:paraId="6F3B8372"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TriException* exception)</w:t>
            </w:r>
          </w:p>
        </w:tc>
      </w:tr>
      <w:tr w:rsidR="0020187D" w:rsidRPr="00F21A76" w14:paraId="016037A0" w14:textId="77777777" w:rsidTr="00DE65B3">
        <w:trPr>
          <w:jc w:val="center"/>
        </w:trPr>
        <w:tc>
          <w:tcPr>
            <w:tcW w:w="4536" w:type="dxa"/>
          </w:tcPr>
          <w:p w14:paraId="6F395437" w14:textId="77777777" w:rsidR="0020187D" w:rsidRPr="00F21A76" w:rsidRDefault="0020187D" w:rsidP="00DE65B3">
            <w:pPr>
              <w:pStyle w:val="PL"/>
              <w:rPr>
                <w:noProof w:val="0"/>
                <w:sz w:val="18"/>
                <w:szCs w:val="18"/>
                <w:lang w:eastAsia="de-DE"/>
              </w:rPr>
            </w:pPr>
            <w:r w:rsidRPr="00F21A76">
              <w:rPr>
                <w:noProof w:val="0"/>
                <w:sz w:val="18"/>
                <w:szCs w:val="18"/>
                <w:lang w:eastAsia="de-DE"/>
              </w:rPr>
              <w:t>void triEnqueueCall</w:t>
            </w:r>
          </w:p>
          <w:p w14:paraId="0560A72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67F8A59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TriAddressType SUTaddress,</w:t>
            </w:r>
          </w:p>
          <w:p w14:paraId="48F523F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 componentId,</w:t>
            </w:r>
          </w:p>
          <w:p w14:paraId="7F72791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w:t>
            </w:r>
          </w:p>
          <w:p w14:paraId="659CAC4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tc>
        <w:tc>
          <w:tcPr>
            <w:tcW w:w="4536" w:type="dxa"/>
          </w:tcPr>
          <w:p w14:paraId="46899407" w14:textId="77777777" w:rsidR="0020187D" w:rsidRPr="00F21A76" w:rsidRDefault="0020187D" w:rsidP="00DE65B3">
            <w:pPr>
              <w:pStyle w:val="PL"/>
              <w:rPr>
                <w:noProof w:val="0"/>
                <w:sz w:val="18"/>
                <w:szCs w:val="18"/>
                <w:lang w:eastAsia="de-DE"/>
              </w:rPr>
            </w:pPr>
            <w:r w:rsidRPr="00F21A76">
              <w:rPr>
                <w:noProof w:val="0"/>
                <w:sz w:val="18"/>
                <w:szCs w:val="18"/>
                <w:lang w:eastAsia="de-DE"/>
              </w:rPr>
              <w:t>void triEnqueueCall</w:t>
            </w:r>
          </w:p>
          <w:p w14:paraId="2700BCE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625B435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 sutAddress,</w:t>
            </w:r>
          </w:p>
          <w:p w14:paraId="6232D8D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TriComponentId* componentId,</w:t>
            </w:r>
          </w:p>
          <w:p w14:paraId="53B4819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w:t>
            </w:r>
          </w:p>
          <w:p w14:paraId="4EDCA2D9"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tc>
      </w:tr>
      <w:tr w:rsidR="0020187D" w:rsidRPr="00F21A76" w14:paraId="4C976003" w14:textId="77777777" w:rsidTr="00354D2F">
        <w:trPr>
          <w:cantSplit/>
          <w:jc w:val="center"/>
        </w:trPr>
        <w:tc>
          <w:tcPr>
            <w:tcW w:w="4536" w:type="dxa"/>
          </w:tcPr>
          <w:p w14:paraId="6342B1F7" w14:textId="77777777" w:rsidR="0020187D" w:rsidRPr="00F21A76" w:rsidRDefault="0020187D" w:rsidP="00DE65B3">
            <w:pPr>
              <w:pStyle w:val="PL"/>
              <w:rPr>
                <w:noProof w:val="0"/>
                <w:sz w:val="18"/>
                <w:szCs w:val="18"/>
                <w:lang w:eastAsia="de-DE"/>
              </w:rPr>
            </w:pPr>
            <w:r w:rsidRPr="00F21A76">
              <w:rPr>
                <w:noProof w:val="0"/>
                <w:sz w:val="18"/>
                <w:szCs w:val="18"/>
                <w:lang w:eastAsia="de-DE"/>
              </w:rPr>
              <w:t>void triEnqueueReply</w:t>
            </w:r>
          </w:p>
          <w:p w14:paraId="10B23D7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TriPortIdType tsiPortId,</w:t>
            </w:r>
          </w:p>
          <w:p w14:paraId="20EC5F96"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TriAddressType SUTaddress,</w:t>
            </w:r>
          </w:p>
          <w:p w14:paraId="271BCC2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TriComponentIdType componentId,</w:t>
            </w:r>
          </w:p>
          <w:p w14:paraId="70745CD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TriSignatureIdType signatureId,</w:t>
            </w:r>
          </w:p>
          <w:p w14:paraId="3B19BDE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TriParameterListType parameterList,</w:t>
            </w:r>
          </w:p>
          <w:p w14:paraId="65972A0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TriParameterType returnValue)</w:t>
            </w:r>
          </w:p>
        </w:tc>
        <w:tc>
          <w:tcPr>
            <w:tcW w:w="4536" w:type="dxa"/>
          </w:tcPr>
          <w:p w14:paraId="7334F41C" w14:textId="77777777" w:rsidR="0020187D" w:rsidRPr="00F21A76" w:rsidRDefault="0020187D" w:rsidP="00DE65B3">
            <w:pPr>
              <w:pStyle w:val="PL"/>
              <w:rPr>
                <w:noProof w:val="0"/>
                <w:sz w:val="18"/>
                <w:szCs w:val="18"/>
                <w:lang w:eastAsia="de-DE"/>
              </w:rPr>
            </w:pPr>
            <w:r w:rsidRPr="00F21A76">
              <w:rPr>
                <w:noProof w:val="0"/>
                <w:sz w:val="18"/>
                <w:szCs w:val="18"/>
                <w:lang w:eastAsia="de-DE"/>
              </w:rPr>
              <w:t>void triEnqueueReply</w:t>
            </w:r>
          </w:p>
          <w:p w14:paraId="5185C9A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TriPortId* tsiPortId,</w:t>
            </w:r>
          </w:p>
          <w:p w14:paraId="1495489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TriAddress* sutAddress,</w:t>
            </w:r>
          </w:p>
          <w:p w14:paraId="3E0F4CB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TriComponentId* componentId,</w:t>
            </w:r>
          </w:p>
          <w:p w14:paraId="6BFE92E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TriSignatureId* signatureId,</w:t>
            </w:r>
          </w:p>
          <w:p w14:paraId="20563E8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TriParameterList* parameterList,</w:t>
            </w:r>
          </w:p>
          <w:p w14:paraId="27AA554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TriParameter* returnValue)</w:t>
            </w:r>
          </w:p>
        </w:tc>
      </w:tr>
      <w:tr w:rsidR="0020187D" w:rsidRPr="00F21A76" w14:paraId="71E45785" w14:textId="77777777" w:rsidTr="00DE65B3">
        <w:trPr>
          <w:jc w:val="center"/>
        </w:trPr>
        <w:tc>
          <w:tcPr>
            <w:tcW w:w="4536" w:type="dxa"/>
          </w:tcPr>
          <w:p w14:paraId="664B2249"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void triEnqueueException</w:t>
            </w:r>
          </w:p>
          <w:p w14:paraId="6B6F4A7F"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TriPortIdType tsiPortId,</w:t>
            </w:r>
          </w:p>
          <w:p w14:paraId="2789CD45"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TriAddressType SUTaddress,</w:t>
            </w:r>
          </w:p>
          <w:p w14:paraId="6C948F87"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TriComponentIdType componentId,</w:t>
            </w:r>
          </w:p>
          <w:p w14:paraId="1A53287A"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TriSignatureIdType signatureId,</w:t>
            </w:r>
          </w:p>
          <w:p w14:paraId="0344A2AC"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in TriExceptionType exc)</w:t>
            </w:r>
          </w:p>
        </w:tc>
        <w:tc>
          <w:tcPr>
            <w:tcW w:w="4536" w:type="dxa"/>
          </w:tcPr>
          <w:p w14:paraId="7B21457F"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void triEnqueueException</w:t>
            </w:r>
          </w:p>
          <w:p w14:paraId="46740F00"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TriPortId* tsiPortId,</w:t>
            </w:r>
          </w:p>
          <w:p w14:paraId="6D705920"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TriAddress* sutAddress,</w:t>
            </w:r>
          </w:p>
          <w:p w14:paraId="0A181092"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TriComponentId* componentId,</w:t>
            </w:r>
          </w:p>
          <w:p w14:paraId="584072E6"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TriSignatureId* signatureId,</w:t>
            </w:r>
          </w:p>
          <w:p w14:paraId="3B84D4CC" w14:textId="77777777" w:rsidR="0020187D" w:rsidRPr="00F21A76" w:rsidRDefault="0020187D" w:rsidP="00DE65B3">
            <w:pPr>
              <w:pStyle w:val="PL"/>
              <w:keepNext/>
              <w:keepLines/>
              <w:rPr>
                <w:noProof w:val="0"/>
                <w:sz w:val="18"/>
                <w:szCs w:val="18"/>
                <w:lang w:eastAsia="de-DE"/>
              </w:rPr>
            </w:pPr>
            <w:r w:rsidRPr="00F21A76">
              <w:rPr>
                <w:noProof w:val="0"/>
                <w:sz w:val="18"/>
                <w:szCs w:val="18"/>
                <w:lang w:eastAsia="de-DE"/>
              </w:rPr>
              <w:t xml:space="preserve"> const TriException* exception)</w:t>
            </w:r>
          </w:p>
        </w:tc>
      </w:tr>
      <w:tr w:rsidR="0020187D" w:rsidRPr="00F21A76" w14:paraId="27FED98C" w14:textId="77777777" w:rsidTr="00DE65B3">
        <w:trPr>
          <w:jc w:val="center"/>
        </w:trPr>
        <w:tc>
          <w:tcPr>
            <w:tcW w:w="4536" w:type="dxa"/>
          </w:tcPr>
          <w:p w14:paraId="5FFE791C"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triSUTActionInformal</w:t>
            </w:r>
          </w:p>
          <w:p w14:paraId="4079015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string description)</w:t>
            </w:r>
          </w:p>
        </w:tc>
        <w:tc>
          <w:tcPr>
            <w:tcW w:w="4536" w:type="dxa"/>
          </w:tcPr>
          <w:p w14:paraId="7D34213E"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triSUTActionInformal</w:t>
            </w:r>
          </w:p>
          <w:p w14:paraId="53EC36C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char* description)</w:t>
            </w:r>
          </w:p>
        </w:tc>
      </w:tr>
      <w:tr w:rsidR="00E74513" w:rsidRPr="00F21A76" w14:paraId="69881404" w14:textId="77777777" w:rsidTr="00DE65B3">
        <w:trPr>
          <w:jc w:val="center"/>
          <w:ins w:id="1383" w:author="Tomáš Urban" w:date="2021-11-15T12:03:00Z"/>
        </w:trPr>
        <w:tc>
          <w:tcPr>
            <w:tcW w:w="4536" w:type="dxa"/>
          </w:tcPr>
          <w:p w14:paraId="67290828" w14:textId="77777777" w:rsidR="00E74513" w:rsidRDefault="00E74513">
            <w:pPr>
              <w:pStyle w:val="PL"/>
              <w:rPr>
                <w:ins w:id="1384" w:author="Tomáš Urban" w:date="2021-11-15T12:03:00Z"/>
                <w:noProof w:val="0"/>
                <w:sz w:val="18"/>
                <w:szCs w:val="18"/>
                <w:lang w:eastAsia="de-DE"/>
              </w:rPr>
            </w:pPr>
            <w:ins w:id="1385" w:author="Tomáš Urban" w:date="2021-11-15T12:03:00Z">
              <w:r>
                <w:rPr>
                  <w:noProof w:val="0"/>
                  <w:sz w:val="18"/>
                  <w:szCs w:val="18"/>
                  <w:lang w:eastAsia="de-DE"/>
                </w:rPr>
                <w:t>TriStatusType triSUTActionParam</w:t>
              </w:r>
            </w:ins>
          </w:p>
          <w:p w14:paraId="7CD11CD5" w14:textId="2C2ACEFC" w:rsidR="00E74513" w:rsidRPr="00F21A76" w:rsidRDefault="00E74513" w:rsidP="00DE65B3">
            <w:pPr>
              <w:pStyle w:val="PL"/>
              <w:rPr>
                <w:ins w:id="1386" w:author="Tomáš Urban" w:date="2021-11-15T12:03:00Z"/>
                <w:noProof w:val="0"/>
                <w:sz w:val="18"/>
                <w:szCs w:val="18"/>
                <w:lang w:eastAsia="de-DE"/>
              </w:rPr>
            </w:pPr>
            <w:ins w:id="1387" w:author="Tomáš Urban" w:date="2021-11-15T12:03:00Z">
              <w:r>
                <w:rPr>
                  <w:noProof w:val="0"/>
                  <w:sz w:val="18"/>
                  <w:szCs w:val="18"/>
                  <w:lang w:eastAsia="de-DE"/>
                </w:rPr>
                <w:t xml:space="preserve"> (in TriParameterListType parameterList)</w:t>
              </w:r>
            </w:ins>
          </w:p>
        </w:tc>
        <w:tc>
          <w:tcPr>
            <w:tcW w:w="4536" w:type="dxa"/>
          </w:tcPr>
          <w:p w14:paraId="015354F8" w14:textId="77777777" w:rsidR="00E74513" w:rsidRDefault="00E74513">
            <w:pPr>
              <w:pStyle w:val="PL"/>
              <w:rPr>
                <w:ins w:id="1388" w:author="Tomáš Urban" w:date="2021-11-15T12:03:00Z"/>
                <w:noProof w:val="0"/>
                <w:sz w:val="18"/>
                <w:szCs w:val="18"/>
                <w:lang w:eastAsia="de-DE"/>
              </w:rPr>
            </w:pPr>
            <w:ins w:id="1389" w:author="Tomáš Urban" w:date="2021-11-15T12:03:00Z">
              <w:r>
                <w:rPr>
                  <w:noProof w:val="0"/>
                  <w:sz w:val="18"/>
                  <w:szCs w:val="18"/>
                  <w:lang w:eastAsia="de-DE"/>
                </w:rPr>
                <w:t>TriStatus triSUTActionParam</w:t>
              </w:r>
            </w:ins>
          </w:p>
          <w:p w14:paraId="7D4C0C7D" w14:textId="74EF6324" w:rsidR="00E74513" w:rsidRPr="00F21A76" w:rsidRDefault="00E74513" w:rsidP="00DE65B3">
            <w:pPr>
              <w:pStyle w:val="PL"/>
              <w:rPr>
                <w:ins w:id="1390" w:author="Tomáš Urban" w:date="2021-11-15T12:03:00Z"/>
                <w:noProof w:val="0"/>
                <w:sz w:val="18"/>
                <w:szCs w:val="18"/>
                <w:lang w:eastAsia="de-DE"/>
              </w:rPr>
            </w:pPr>
            <w:ins w:id="1391" w:author="Tomáš Urban" w:date="2021-11-15T12:03:00Z">
              <w:r>
                <w:rPr>
                  <w:noProof w:val="0"/>
                  <w:sz w:val="18"/>
                  <w:szCs w:val="18"/>
                  <w:lang w:eastAsia="de-DE"/>
                </w:rPr>
                <w:t xml:space="preserve"> (const TriParameterList* parameterList)</w:t>
              </w:r>
            </w:ins>
          </w:p>
        </w:tc>
      </w:tr>
      <w:tr w:rsidR="0020187D" w:rsidRPr="00F21A76" w14:paraId="22A4E270" w14:textId="77777777" w:rsidTr="00DE65B3">
        <w:trPr>
          <w:jc w:val="center"/>
        </w:trPr>
        <w:tc>
          <w:tcPr>
            <w:tcW w:w="4536" w:type="dxa"/>
          </w:tcPr>
          <w:p w14:paraId="76EC947E"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triPAReset()</w:t>
            </w:r>
          </w:p>
        </w:tc>
        <w:tc>
          <w:tcPr>
            <w:tcW w:w="4536" w:type="dxa"/>
          </w:tcPr>
          <w:p w14:paraId="6D098E4C"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triPAReset()</w:t>
            </w:r>
          </w:p>
        </w:tc>
      </w:tr>
      <w:tr w:rsidR="0020187D" w:rsidRPr="00F21A76" w14:paraId="5289DBC3" w14:textId="77777777" w:rsidTr="00DE65B3">
        <w:trPr>
          <w:jc w:val="center"/>
        </w:trPr>
        <w:tc>
          <w:tcPr>
            <w:tcW w:w="4536" w:type="dxa"/>
          </w:tcPr>
          <w:p w14:paraId="2A8F9AA9" w14:textId="77777777" w:rsidR="0020187D" w:rsidRPr="00F21A76" w:rsidRDefault="0020187D" w:rsidP="000765E5">
            <w:pPr>
              <w:pStyle w:val="PL"/>
              <w:keepNext/>
              <w:keepLines/>
              <w:rPr>
                <w:noProof w:val="0"/>
                <w:sz w:val="18"/>
                <w:szCs w:val="18"/>
                <w:lang w:eastAsia="de-DE"/>
              </w:rPr>
            </w:pPr>
            <w:r w:rsidRPr="00F21A76">
              <w:rPr>
                <w:noProof w:val="0"/>
                <w:sz w:val="18"/>
                <w:szCs w:val="18"/>
                <w:lang w:eastAsia="de-DE"/>
              </w:rPr>
              <w:t>TriStatusType triStartTimer</w:t>
            </w:r>
          </w:p>
          <w:p w14:paraId="622D132B" w14:textId="77777777" w:rsidR="0020187D" w:rsidRPr="00F21A76" w:rsidRDefault="0020187D" w:rsidP="000765E5">
            <w:pPr>
              <w:pStyle w:val="PL"/>
              <w:keepNext/>
              <w:keepLines/>
              <w:rPr>
                <w:noProof w:val="0"/>
                <w:sz w:val="18"/>
                <w:szCs w:val="18"/>
                <w:lang w:eastAsia="de-DE"/>
              </w:rPr>
            </w:pPr>
            <w:r w:rsidRPr="00F21A76">
              <w:rPr>
                <w:noProof w:val="0"/>
                <w:sz w:val="18"/>
                <w:szCs w:val="18"/>
                <w:lang w:eastAsia="de-DE"/>
              </w:rPr>
              <w:t xml:space="preserve"> (in TriTimerIdType timerId,</w:t>
            </w:r>
          </w:p>
          <w:p w14:paraId="7645474A" w14:textId="77777777" w:rsidR="0020187D" w:rsidRPr="00F21A76" w:rsidRDefault="0020187D" w:rsidP="000765E5">
            <w:pPr>
              <w:pStyle w:val="PL"/>
              <w:keepNext/>
              <w:keepLines/>
              <w:rPr>
                <w:noProof w:val="0"/>
                <w:sz w:val="18"/>
                <w:szCs w:val="18"/>
                <w:lang w:eastAsia="de-DE"/>
              </w:rPr>
            </w:pPr>
            <w:r w:rsidRPr="00F21A76">
              <w:rPr>
                <w:noProof w:val="0"/>
                <w:sz w:val="18"/>
                <w:szCs w:val="18"/>
                <w:lang w:eastAsia="de-DE"/>
              </w:rPr>
              <w:t xml:space="preserve"> in TriTimerDurationType timerDuration)</w:t>
            </w:r>
          </w:p>
        </w:tc>
        <w:tc>
          <w:tcPr>
            <w:tcW w:w="4536" w:type="dxa"/>
          </w:tcPr>
          <w:p w14:paraId="5ACCC696" w14:textId="77777777" w:rsidR="0020187D" w:rsidRPr="00F21A76" w:rsidRDefault="0020187D" w:rsidP="000765E5">
            <w:pPr>
              <w:pStyle w:val="PL"/>
              <w:keepNext/>
              <w:keepLines/>
              <w:rPr>
                <w:noProof w:val="0"/>
                <w:sz w:val="18"/>
                <w:szCs w:val="18"/>
                <w:lang w:eastAsia="de-DE"/>
              </w:rPr>
            </w:pPr>
            <w:r w:rsidRPr="00F21A76">
              <w:rPr>
                <w:noProof w:val="0"/>
                <w:sz w:val="18"/>
                <w:szCs w:val="18"/>
                <w:lang w:eastAsia="de-DE"/>
              </w:rPr>
              <w:t>TriStatus triStartTimer</w:t>
            </w:r>
          </w:p>
          <w:p w14:paraId="7CEB4720" w14:textId="77777777" w:rsidR="0020187D" w:rsidRPr="00F21A76" w:rsidRDefault="0020187D" w:rsidP="000765E5">
            <w:pPr>
              <w:pStyle w:val="PL"/>
              <w:keepNext/>
              <w:keepLines/>
              <w:rPr>
                <w:noProof w:val="0"/>
                <w:sz w:val="18"/>
                <w:szCs w:val="18"/>
                <w:lang w:eastAsia="de-DE"/>
              </w:rPr>
            </w:pPr>
            <w:r w:rsidRPr="00F21A76">
              <w:rPr>
                <w:noProof w:val="0"/>
                <w:sz w:val="18"/>
                <w:szCs w:val="18"/>
                <w:lang w:eastAsia="de-DE"/>
              </w:rPr>
              <w:t xml:space="preserve"> (const TriTimerId* timerId,</w:t>
            </w:r>
          </w:p>
          <w:p w14:paraId="69148046" w14:textId="77777777" w:rsidR="0020187D" w:rsidRPr="00F21A76" w:rsidRDefault="0020187D" w:rsidP="000765E5">
            <w:pPr>
              <w:pStyle w:val="PL"/>
              <w:keepNext/>
              <w:keepLines/>
              <w:rPr>
                <w:noProof w:val="0"/>
                <w:sz w:val="18"/>
                <w:szCs w:val="18"/>
                <w:lang w:eastAsia="de-DE"/>
              </w:rPr>
            </w:pPr>
            <w:r w:rsidRPr="00F21A76">
              <w:rPr>
                <w:noProof w:val="0"/>
                <w:sz w:val="18"/>
                <w:szCs w:val="18"/>
                <w:lang w:eastAsia="de-DE"/>
              </w:rPr>
              <w:t xml:space="preserve"> TriTimerDuration timerDuration)</w:t>
            </w:r>
          </w:p>
        </w:tc>
      </w:tr>
      <w:tr w:rsidR="0020187D" w:rsidRPr="00F21A76" w14:paraId="4EEC9A45" w14:textId="77777777" w:rsidTr="00DE65B3">
        <w:trPr>
          <w:jc w:val="center"/>
        </w:trPr>
        <w:tc>
          <w:tcPr>
            <w:tcW w:w="4536" w:type="dxa"/>
          </w:tcPr>
          <w:p w14:paraId="0DC0BBFB"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triStopTimer</w:t>
            </w:r>
          </w:p>
          <w:p w14:paraId="35F8547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TriTimerIdType timerId)</w:t>
            </w:r>
          </w:p>
        </w:tc>
        <w:tc>
          <w:tcPr>
            <w:tcW w:w="4536" w:type="dxa"/>
          </w:tcPr>
          <w:p w14:paraId="12CE241E"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triStopTimer</w:t>
            </w:r>
          </w:p>
          <w:p w14:paraId="094C4B2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TriTimerId* timerId)</w:t>
            </w:r>
          </w:p>
        </w:tc>
      </w:tr>
      <w:tr w:rsidR="0020187D" w:rsidRPr="00F21A76" w14:paraId="5449CA10" w14:textId="77777777" w:rsidTr="00DE65B3">
        <w:trPr>
          <w:jc w:val="center"/>
        </w:trPr>
        <w:tc>
          <w:tcPr>
            <w:tcW w:w="4536" w:type="dxa"/>
          </w:tcPr>
          <w:p w14:paraId="65E72740"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triReadTimer</w:t>
            </w:r>
          </w:p>
          <w:p w14:paraId="6FD9A873"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TriTimerIdType timerId,</w:t>
            </w:r>
          </w:p>
          <w:p w14:paraId="0C203AB1"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out TriTimerDurationType elapsedTime)</w:t>
            </w:r>
          </w:p>
        </w:tc>
        <w:tc>
          <w:tcPr>
            <w:tcW w:w="4536" w:type="dxa"/>
          </w:tcPr>
          <w:p w14:paraId="4B7855F7"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triReadTimer</w:t>
            </w:r>
          </w:p>
          <w:p w14:paraId="6286D16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TriTimerId* timerId,</w:t>
            </w:r>
          </w:p>
          <w:p w14:paraId="691B383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TriTimerDuration* elapsedTime)</w:t>
            </w:r>
          </w:p>
        </w:tc>
      </w:tr>
      <w:tr w:rsidR="0020187D" w:rsidRPr="00F21A76" w14:paraId="13578D4C" w14:textId="77777777" w:rsidTr="00DE65B3">
        <w:trPr>
          <w:jc w:val="center"/>
        </w:trPr>
        <w:tc>
          <w:tcPr>
            <w:tcW w:w="4536" w:type="dxa"/>
          </w:tcPr>
          <w:p w14:paraId="2DD9A759"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triTimerRunning</w:t>
            </w:r>
          </w:p>
          <w:p w14:paraId="11F5CB84"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TriTimerIdType timerId,</w:t>
            </w:r>
          </w:p>
          <w:p w14:paraId="1D8D33B0"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out boolean running)</w:t>
            </w:r>
          </w:p>
        </w:tc>
        <w:tc>
          <w:tcPr>
            <w:tcW w:w="4536" w:type="dxa"/>
          </w:tcPr>
          <w:p w14:paraId="4D04AB46"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triTimerRunning</w:t>
            </w:r>
          </w:p>
          <w:p w14:paraId="472B6915"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TriTimerId* timerId,</w:t>
            </w:r>
          </w:p>
          <w:p w14:paraId="676B1D7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unsigned char* running)</w:t>
            </w:r>
          </w:p>
        </w:tc>
      </w:tr>
      <w:tr w:rsidR="0020187D" w:rsidRPr="00F21A76" w14:paraId="2EB9499A" w14:textId="77777777" w:rsidTr="00DE65B3">
        <w:trPr>
          <w:jc w:val="center"/>
        </w:trPr>
        <w:tc>
          <w:tcPr>
            <w:tcW w:w="4536" w:type="dxa"/>
          </w:tcPr>
          <w:p w14:paraId="20D44F43" w14:textId="77777777" w:rsidR="0020187D" w:rsidRPr="00F21A76" w:rsidRDefault="0020187D" w:rsidP="00DE65B3">
            <w:pPr>
              <w:pStyle w:val="PL"/>
              <w:rPr>
                <w:noProof w:val="0"/>
                <w:sz w:val="18"/>
                <w:szCs w:val="18"/>
                <w:lang w:eastAsia="de-DE"/>
              </w:rPr>
            </w:pPr>
            <w:r w:rsidRPr="00F21A76">
              <w:rPr>
                <w:noProof w:val="0"/>
                <w:sz w:val="18"/>
                <w:szCs w:val="18"/>
                <w:lang w:eastAsia="de-DE"/>
              </w:rPr>
              <w:t>void triTimeout</w:t>
            </w:r>
          </w:p>
          <w:p w14:paraId="0BF18F17"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TriTimerIdType timerId)</w:t>
            </w:r>
          </w:p>
        </w:tc>
        <w:tc>
          <w:tcPr>
            <w:tcW w:w="4536" w:type="dxa"/>
          </w:tcPr>
          <w:p w14:paraId="4D0B1F59" w14:textId="77777777" w:rsidR="0020187D" w:rsidRPr="00F21A76" w:rsidRDefault="0020187D" w:rsidP="00DE65B3">
            <w:pPr>
              <w:pStyle w:val="PL"/>
              <w:rPr>
                <w:noProof w:val="0"/>
                <w:sz w:val="18"/>
                <w:szCs w:val="18"/>
                <w:lang w:eastAsia="de-DE"/>
              </w:rPr>
            </w:pPr>
            <w:r w:rsidRPr="00F21A76">
              <w:rPr>
                <w:noProof w:val="0"/>
                <w:sz w:val="18"/>
                <w:szCs w:val="18"/>
                <w:lang w:eastAsia="de-DE"/>
              </w:rPr>
              <w:t>void triTimeout</w:t>
            </w:r>
          </w:p>
          <w:p w14:paraId="3EBE89CD"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TriTimerId* timerId)</w:t>
            </w:r>
          </w:p>
        </w:tc>
      </w:tr>
      <w:tr w:rsidR="0020187D" w:rsidRPr="00F21A76" w14:paraId="74C92B9B" w14:textId="77777777" w:rsidTr="00DE65B3">
        <w:trPr>
          <w:jc w:val="center"/>
        </w:trPr>
        <w:tc>
          <w:tcPr>
            <w:tcW w:w="4536" w:type="dxa"/>
          </w:tcPr>
          <w:p w14:paraId="15496167"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TriStatusType triExternalFunction</w:t>
            </w:r>
          </w:p>
          <w:p w14:paraId="3B2A78B2"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 TriFunctionIdType functionId,</w:t>
            </w:r>
          </w:p>
          <w:p w14:paraId="67651B0E"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inout TriParameterListType parameterList,</w:t>
            </w:r>
          </w:p>
          <w:p w14:paraId="2CCBD27C"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out TriParameterType returnValue)</w:t>
            </w:r>
          </w:p>
        </w:tc>
        <w:tc>
          <w:tcPr>
            <w:tcW w:w="4536" w:type="dxa"/>
          </w:tcPr>
          <w:p w14:paraId="2256B631" w14:textId="77777777" w:rsidR="0020187D" w:rsidRPr="00F21A76" w:rsidRDefault="0020187D" w:rsidP="00DE65B3">
            <w:pPr>
              <w:pStyle w:val="PL"/>
              <w:rPr>
                <w:noProof w:val="0"/>
                <w:sz w:val="18"/>
                <w:szCs w:val="18"/>
                <w:lang w:eastAsia="de-DE"/>
              </w:rPr>
            </w:pPr>
            <w:r w:rsidRPr="00F21A76">
              <w:rPr>
                <w:noProof w:val="0"/>
                <w:sz w:val="18"/>
                <w:szCs w:val="18"/>
                <w:lang w:eastAsia="de-DE"/>
              </w:rPr>
              <w:t>TriStatus triExternalFunction</w:t>
            </w:r>
          </w:p>
          <w:p w14:paraId="739832CA"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(const TriFunctionId* functionId,</w:t>
            </w:r>
          </w:p>
          <w:p w14:paraId="30E16A0B"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TriParameterList* parameterList,</w:t>
            </w:r>
          </w:p>
          <w:p w14:paraId="52ADE8CF" w14:textId="77777777" w:rsidR="0020187D" w:rsidRPr="00F21A76" w:rsidRDefault="0020187D" w:rsidP="00DE65B3">
            <w:pPr>
              <w:pStyle w:val="PL"/>
              <w:rPr>
                <w:noProof w:val="0"/>
                <w:sz w:val="18"/>
                <w:szCs w:val="18"/>
                <w:lang w:eastAsia="de-DE"/>
              </w:rPr>
            </w:pPr>
            <w:r w:rsidRPr="00F21A76">
              <w:rPr>
                <w:noProof w:val="0"/>
                <w:sz w:val="18"/>
                <w:szCs w:val="18"/>
                <w:lang w:eastAsia="de-DE"/>
              </w:rPr>
              <w:t xml:space="preserve"> TriParameter* returnValue)</w:t>
            </w:r>
          </w:p>
        </w:tc>
      </w:tr>
      <w:tr w:rsidR="003B2377" w:rsidRPr="00F21A76" w14:paraId="330ACB09" w14:textId="77777777" w:rsidTr="009C3901">
        <w:trPr>
          <w:jc w:val="center"/>
        </w:trPr>
        <w:tc>
          <w:tcPr>
            <w:tcW w:w="4536" w:type="dxa"/>
          </w:tcPr>
          <w:p w14:paraId="649AD46A" w14:textId="77777777" w:rsidR="003B2377" w:rsidRPr="00F21A76" w:rsidRDefault="003B2377" w:rsidP="009C3901">
            <w:pPr>
              <w:pStyle w:val="PL"/>
              <w:rPr>
                <w:noProof w:val="0"/>
                <w:sz w:val="18"/>
                <w:szCs w:val="18"/>
                <w:lang w:eastAsia="de-DE"/>
              </w:rPr>
            </w:pPr>
            <w:r w:rsidRPr="00F21A76">
              <w:rPr>
                <w:noProof w:val="0"/>
                <w:sz w:val="18"/>
                <w:szCs w:val="18"/>
                <w:lang w:eastAsia="de-DE"/>
              </w:rPr>
              <w:t>TriComponentId triSelf()</w:t>
            </w:r>
          </w:p>
        </w:tc>
        <w:tc>
          <w:tcPr>
            <w:tcW w:w="4536" w:type="dxa"/>
          </w:tcPr>
          <w:p w14:paraId="22D3D122" w14:textId="77777777" w:rsidR="003B2377" w:rsidRPr="00F21A76" w:rsidRDefault="003B2377" w:rsidP="009C3901">
            <w:pPr>
              <w:pStyle w:val="PL"/>
              <w:rPr>
                <w:noProof w:val="0"/>
                <w:sz w:val="18"/>
                <w:szCs w:val="18"/>
                <w:lang w:eastAsia="de-DE"/>
              </w:rPr>
            </w:pPr>
            <w:r w:rsidRPr="00F21A76">
              <w:rPr>
                <w:noProof w:val="0"/>
                <w:sz w:val="18"/>
                <w:szCs w:val="18"/>
                <w:lang w:eastAsia="de-DE"/>
              </w:rPr>
              <w:t>TriComponentId triSelf()</w:t>
            </w:r>
          </w:p>
        </w:tc>
      </w:tr>
      <w:tr w:rsidR="003B2377" w:rsidRPr="00F21A76" w14:paraId="76BBE71C" w14:textId="77777777" w:rsidTr="009C3901">
        <w:trPr>
          <w:jc w:val="center"/>
        </w:trPr>
        <w:tc>
          <w:tcPr>
            <w:tcW w:w="4536" w:type="dxa"/>
          </w:tcPr>
          <w:p w14:paraId="401BEF43" w14:textId="77777777" w:rsidR="003B2377" w:rsidRPr="00F21A76" w:rsidRDefault="003B2377" w:rsidP="003B2377">
            <w:pPr>
              <w:pStyle w:val="PL"/>
              <w:rPr>
                <w:noProof w:val="0"/>
                <w:sz w:val="18"/>
                <w:szCs w:val="18"/>
                <w:lang w:eastAsia="de-DE"/>
              </w:rPr>
            </w:pPr>
            <w:r w:rsidRPr="00F21A76">
              <w:rPr>
                <w:noProof w:val="0"/>
                <w:sz w:val="18"/>
                <w:szCs w:val="18"/>
                <w:lang w:eastAsia="de-DE"/>
              </w:rPr>
              <w:t>TriMessage triRnd</w:t>
            </w:r>
          </w:p>
          <w:p w14:paraId="0AB6B2C3" w14:textId="77777777" w:rsidR="003B2377" w:rsidRPr="00F21A76" w:rsidRDefault="003B2377" w:rsidP="003B2377">
            <w:pPr>
              <w:pStyle w:val="PL"/>
              <w:rPr>
                <w:noProof w:val="0"/>
                <w:sz w:val="18"/>
                <w:szCs w:val="18"/>
                <w:lang w:eastAsia="de-DE"/>
              </w:rPr>
            </w:pPr>
            <w:r w:rsidRPr="00F21A76">
              <w:rPr>
                <w:noProof w:val="0"/>
                <w:sz w:val="18"/>
                <w:szCs w:val="18"/>
                <w:lang w:eastAsia="de-DE"/>
              </w:rPr>
              <w:t xml:space="preserve"> (in TriComponentId self,</w:t>
            </w:r>
          </w:p>
          <w:p w14:paraId="1DF49904" w14:textId="77777777" w:rsidR="003B2377" w:rsidRPr="00F21A76" w:rsidRDefault="003B2377" w:rsidP="003B2377">
            <w:pPr>
              <w:pStyle w:val="PL"/>
              <w:rPr>
                <w:noProof w:val="0"/>
                <w:sz w:val="18"/>
                <w:szCs w:val="18"/>
                <w:lang w:eastAsia="de-DE"/>
              </w:rPr>
            </w:pPr>
            <w:r w:rsidRPr="00F21A76">
              <w:rPr>
                <w:noProof w:val="0"/>
                <w:sz w:val="18"/>
                <w:szCs w:val="18"/>
                <w:lang w:eastAsia="de-DE"/>
              </w:rPr>
              <w:t xml:space="preserve">  in TriMessage seed)</w:t>
            </w:r>
          </w:p>
        </w:tc>
        <w:tc>
          <w:tcPr>
            <w:tcW w:w="4536" w:type="dxa"/>
          </w:tcPr>
          <w:p w14:paraId="4B9EEE71" w14:textId="77777777" w:rsidR="003B2377" w:rsidRPr="00F21A76" w:rsidRDefault="003B2377" w:rsidP="003B2377">
            <w:pPr>
              <w:pStyle w:val="PL"/>
              <w:rPr>
                <w:noProof w:val="0"/>
                <w:sz w:val="18"/>
                <w:szCs w:val="18"/>
                <w:lang w:eastAsia="de-DE"/>
              </w:rPr>
            </w:pPr>
            <w:r w:rsidRPr="00F21A76">
              <w:rPr>
                <w:noProof w:val="0"/>
                <w:sz w:val="18"/>
                <w:szCs w:val="18"/>
                <w:lang w:eastAsia="de-DE"/>
              </w:rPr>
              <w:t>TriMessage triRnd</w:t>
            </w:r>
          </w:p>
          <w:p w14:paraId="2B2E4389" w14:textId="77777777" w:rsidR="003B2377" w:rsidRPr="00F21A76" w:rsidRDefault="003B2377" w:rsidP="003B2377">
            <w:pPr>
              <w:pStyle w:val="PL"/>
              <w:rPr>
                <w:noProof w:val="0"/>
                <w:sz w:val="18"/>
                <w:szCs w:val="18"/>
                <w:lang w:eastAsia="de-DE"/>
              </w:rPr>
            </w:pPr>
            <w:r w:rsidRPr="00F21A76">
              <w:rPr>
                <w:noProof w:val="0"/>
                <w:sz w:val="18"/>
                <w:szCs w:val="18"/>
                <w:lang w:eastAsia="de-DE"/>
              </w:rPr>
              <w:t xml:space="preserve"> (const TriComponentId* componentId,</w:t>
            </w:r>
          </w:p>
          <w:p w14:paraId="28E1BA7C" w14:textId="77777777" w:rsidR="003B2377" w:rsidRPr="00F21A76" w:rsidRDefault="003B2377" w:rsidP="003B2377">
            <w:pPr>
              <w:pStyle w:val="PL"/>
              <w:rPr>
                <w:noProof w:val="0"/>
                <w:sz w:val="18"/>
                <w:szCs w:val="18"/>
                <w:lang w:eastAsia="de-DE"/>
              </w:rPr>
            </w:pPr>
            <w:r w:rsidRPr="00F21A76">
              <w:rPr>
                <w:noProof w:val="0"/>
                <w:sz w:val="18"/>
                <w:szCs w:val="18"/>
                <w:lang w:eastAsia="de-DE"/>
              </w:rPr>
              <w:t xml:space="preserve">  const TriMessage* seed)</w:t>
            </w:r>
          </w:p>
        </w:tc>
      </w:tr>
      <w:tr w:rsidR="0044685C" w:rsidRPr="00F21A76" w14:paraId="791D9205" w14:textId="77777777" w:rsidTr="00C27A07">
        <w:trPr>
          <w:jc w:val="center"/>
        </w:trPr>
        <w:tc>
          <w:tcPr>
            <w:tcW w:w="4536" w:type="dxa"/>
          </w:tcPr>
          <w:p w14:paraId="219E02A1" w14:textId="77777777" w:rsidR="0044685C" w:rsidRPr="00F21A76" w:rsidRDefault="0044685C" w:rsidP="003B2377">
            <w:pPr>
              <w:pStyle w:val="PL"/>
              <w:rPr>
                <w:noProof w:val="0"/>
                <w:sz w:val="18"/>
                <w:szCs w:val="18"/>
                <w:lang w:eastAsia="de-DE"/>
              </w:rPr>
            </w:pPr>
            <w:r w:rsidRPr="00F21A76">
              <w:rPr>
                <w:noProof w:val="0"/>
                <w:sz w:val="18"/>
                <w:szCs w:val="18"/>
                <w:lang w:eastAsia="de-DE"/>
              </w:rPr>
              <w:t>void triPAErrorReq(in string message)</w:t>
            </w:r>
          </w:p>
        </w:tc>
        <w:tc>
          <w:tcPr>
            <w:tcW w:w="4536" w:type="dxa"/>
          </w:tcPr>
          <w:p w14:paraId="45D78BDE" w14:textId="77777777" w:rsidR="0044685C" w:rsidRPr="00F21A76" w:rsidRDefault="0044685C" w:rsidP="003B2377">
            <w:pPr>
              <w:pStyle w:val="PL"/>
              <w:rPr>
                <w:noProof w:val="0"/>
                <w:sz w:val="18"/>
                <w:szCs w:val="18"/>
                <w:lang w:eastAsia="de-DE"/>
              </w:rPr>
            </w:pPr>
            <w:r w:rsidRPr="00F21A76">
              <w:rPr>
                <w:noProof w:val="0"/>
                <w:sz w:val="18"/>
                <w:szCs w:val="18"/>
                <w:lang w:eastAsia="de-DE"/>
              </w:rPr>
              <w:t>void triPAErrorReq(const char* message)</w:t>
            </w:r>
          </w:p>
        </w:tc>
      </w:tr>
      <w:tr w:rsidR="0044685C" w:rsidRPr="00F21A76" w14:paraId="0838E7F8" w14:textId="77777777" w:rsidTr="00C27A07">
        <w:trPr>
          <w:jc w:val="center"/>
        </w:trPr>
        <w:tc>
          <w:tcPr>
            <w:tcW w:w="4536" w:type="dxa"/>
          </w:tcPr>
          <w:p w14:paraId="7E77C9DE" w14:textId="77777777" w:rsidR="0044685C" w:rsidRPr="00F21A76" w:rsidRDefault="0044685C" w:rsidP="003B2377">
            <w:pPr>
              <w:pStyle w:val="PL"/>
              <w:rPr>
                <w:noProof w:val="0"/>
                <w:sz w:val="18"/>
                <w:szCs w:val="18"/>
                <w:lang w:eastAsia="de-DE"/>
              </w:rPr>
            </w:pPr>
            <w:r w:rsidRPr="00F21A76">
              <w:rPr>
                <w:noProof w:val="0"/>
                <w:sz w:val="18"/>
                <w:szCs w:val="18"/>
                <w:lang w:eastAsia="de-DE"/>
              </w:rPr>
              <w:t>void triSAErrorReq(in string message)</w:t>
            </w:r>
          </w:p>
        </w:tc>
        <w:tc>
          <w:tcPr>
            <w:tcW w:w="4536" w:type="dxa"/>
          </w:tcPr>
          <w:p w14:paraId="548833D2" w14:textId="77777777" w:rsidR="0044685C" w:rsidRPr="00F21A76" w:rsidRDefault="0044685C" w:rsidP="003B2377">
            <w:pPr>
              <w:pStyle w:val="PL"/>
              <w:rPr>
                <w:noProof w:val="0"/>
                <w:sz w:val="18"/>
                <w:szCs w:val="18"/>
                <w:lang w:eastAsia="de-DE"/>
              </w:rPr>
            </w:pPr>
            <w:r w:rsidRPr="00F21A76">
              <w:rPr>
                <w:noProof w:val="0"/>
                <w:sz w:val="18"/>
                <w:szCs w:val="18"/>
                <w:lang w:eastAsia="de-DE"/>
              </w:rPr>
              <w:t>void triSAErrorReq(const char* message)</w:t>
            </w:r>
          </w:p>
        </w:tc>
      </w:tr>
    </w:tbl>
    <w:p w14:paraId="0A27BF0F" w14:textId="77777777" w:rsidR="00AB2565" w:rsidRPr="00F21A76" w:rsidRDefault="00AB2565" w:rsidP="00AB2565"/>
    <w:p w14:paraId="31D94B23" w14:textId="77777777" w:rsidR="0020187D" w:rsidRPr="00F21A76" w:rsidRDefault="0020187D" w:rsidP="00DD778F">
      <w:pPr>
        <w:pStyle w:val="Heading2"/>
      </w:pPr>
      <w:bookmarkStart w:id="1392" w:name="_Toc87872163"/>
      <w:r w:rsidRPr="00F21A76">
        <w:lastRenderedPageBreak/>
        <w:t>7.3</w:t>
      </w:r>
      <w:r w:rsidRPr="00F21A76">
        <w:tab/>
        <w:t>Memory management</w:t>
      </w:r>
      <w:bookmarkEnd w:id="1392"/>
    </w:p>
    <w:p w14:paraId="78244964" w14:textId="77777777" w:rsidR="0020187D" w:rsidRPr="00F21A76" w:rsidRDefault="0020187D" w:rsidP="0020187D">
      <w:r w:rsidRPr="00F21A76">
        <w:t>The content of this clause is obsolete.</w:t>
      </w:r>
    </w:p>
    <w:p w14:paraId="23206CB4" w14:textId="77777777" w:rsidR="0020187D" w:rsidRPr="00F21A76" w:rsidRDefault="0020187D" w:rsidP="00DD778F">
      <w:pPr>
        <w:pStyle w:val="Heading1"/>
      </w:pPr>
      <w:bookmarkStart w:id="1393" w:name="_Toc87872164"/>
      <w:bookmarkStart w:id="1394" w:name="clause_Cplusplus_Mapping"/>
      <w:r w:rsidRPr="00F21A76">
        <w:t>8</w:t>
      </w:r>
      <w:r w:rsidRPr="00F21A76">
        <w:tab/>
        <w:t>C++ language mapping</w:t>
      </w:r>
      <w:bookmarkEnd w:id="1393"/>
    </w:p>
    <w:p w14:paraId="2DF6F41B" w14:textId="77777777" w:rsidR="0020187D" w:rsidRPr="00F21A76" w:rsidRDefault="0020187D" w:rsidP="00DD778F">
      <w:pPr>
        <w:pStyle w:val="Heading2"/>
      </w:pPr>
      <w:bookmarkStart w:id="1395" w:name="_Toc87872165"/>
      <w:r w:rsidRPr="00F21A76">
        <w:t>8.1</w:t>
      </w:r>
      <w:r w:rsidRPr="00F21A76">
        <w:tab/>
        <w:t>Introduction</w:t>
      </w:r>
      <w:bookmarkEnd w:id="1395"/>
    </w:p>
    <w:p w14:paraId="75FF8AEB" w14:textId="77777777" w:rsidR="0020187D" w:rsidRPr="00F21A76" w:rsidRDefault="0020187D" w:rsidP="0020187D">
      <w:r w:rsidRPr="00F21A76">
        <w:t xml:space="preserve">This clause introduces the TRI C++ language </w:t>
      </w:r>
      <w:r w:rsidR="00910C4E" w:rsidRPr="00F21A76">
        <w:t>[</w:t>
      </w:r>
      <w:r w:rsidR="00910C4E" w:rsidRPr="00F21A76">
        <w:fldChar w:fldCharType="begin"/>
      </w:r>
      <w:r w:rsidR="00910C4E" w:rsidRPr="00F21A76">
        <w:instrText xml:space="preserve">REF REF_ISOIEC14882 \h </w:instrText>
      </w:r>
      <w:r w:rsidR="00A640FC" w:rsidRPr="00F21A76">
        <w:instrText xml:space="preserve"> \* MERGEFORMAT </w:instrText>
      </w:r>
      <w:r w:rsidR="00910C4E" w:rsidRPr="00F21A76">
        <w:fldChar w:fldCharType="separate"/>
      </w:r>
      <w:r w:rsidR="00600CBF" w:rsidRPr="00F21A76">
        <w:t>7</w:t>
      </w:r>
      <w:r w:rsidR="00910C4E" w:rsidRPr="00F21A76">
        <w:fldChar w:fldCharType="end"/>
      </w:r>
      <w:r w:rsidR="00910C4E" w:rsidRPr="00F21A76">
        <w:t>]</w:t>
      </w:r>
      <w:r w:rsidR="00AD5951" w:rsidRPr="00F21A76">
        <w:t xml:space="preserve"> </w:t>
      </w:r>
      <w:r w:rsidRPr="00F21A76">
        <w:t xml:space="preserve">mapping for the definitions given in clause </w:t>
      </w:r>
      <w:r w:rsidR="00C01D8D" w:rsidRPr="00F21A76">
        <w:t>5</w:t>
      </w:r>
      <w:r w:rsidRPr="00F21A76">
        <w:t>.</w:t>
      </w:r>
    </w:p>
    <w:p w14:paraId="678154C7" w14:textId="77777777" w:rsidR="0020187D" w:rsidRPr="00F21A76" w:rsidRDefault="0020187D" w:rsidP="00DD778F">
      <w:pPr>
        <w:pStyle w:val="Heading2"/>
      </w:pPr>
      <w:bookmarkStart w:id="1396" w:name="_Toc87872166"/>
      <w:r w:rsidRPr="00F21A76">
        <w:t>8.2</w:t>
      </w:r>
      <w:r w:rsidRPr="00F21A76">
        <w:tab/>
        <w:t>Names and scopes</w:t>
      </w:r>
      <w:bookmarkEnd w:id="1396"/>
    </w:p>
    <w:p w14:paraId="679E366D" w14:textId="77777777" w:rsidR="0020187D" w:rsidRPr="00F21A76" w:rsidRDefault="0020187D" w:rsidP="0020187D">
      <w:r w:rsidRPr="00F21A76">
        <w:t xml:space="preserve">The namespace ORG_ETSI_TTCN3_TRI has been defined for the TRI C++ mapping, in order to avoid conflicts with the different names used, for example, in the C mapping. </w:t>
      </w:r>
    </w:p>
    <w:p w14:paraId="3B9ACF29" w14:textId="77777777" w:rsidR="0020187D" w:rsidRPr="00F21A76" w:rsidRDefault="0020187D" w:rsidP="0020187D">
      <w:r w:rsidRPr="00F21A76">
        <w:t>C++ class identifiers are omitting the trailing "Type" at the end of the abstract definitions, e.g. the type TriMessageType is mapped to TriMessage in C++.</w:t>
      </w:r>
    </w:p>
    <w:p w14:paraId="3D0A3063" w14:textId="77777777" w:rsidR="0020187D" w:rsidRPr="00F21A76" w:rsidRDefault="0020187D" w:rsidP="00DD778F">
      <w:pPr>
        <w:pStyle w:val="Heading2"/>
      </w:pPr>
      <w:bookmarkStart w:id="1397" w:name="_Toc87872167"/>
      <w:r w:rsidRPr="00F21A76">
        <w:t>8.3</w:t>
      </w:r>
      <w:r w:rsidRPr="00F21A76">
        <w:tab/>
        <w:t>Memory management</w:t>
      </w:r>
      <w:bookmarkEnd w:id="1397"/>
    </w:p>
    <w:p w14:paraId="4AEF0D4C" w14:textId="77777777" w:rsidR="0020187D" w:rsidRPr="00F21A76" w:rsidRDefault="0020187D" w:rsidP="0020187D">
      <w:r w:rsidRPr="00F21A76">
        <w:t>A general policy for memory management is not defined in this mapping. However, parameters are passed as pointers (or references) where possible, and a clone method has been added to the definition of every interface. The clone method can be used by the receiving entity to make a local copy where needed.</w:t>
      </w:r>
    </w:p>
    <w:p w14:paraId="4FDDF373" w14:textId="77777777" w:rsidR="0020187D" w:rsidRPr="00F21A76" w:rsidRDefault="0020187D" w:rsidP="00DD778F">
      <w:pPr>
        <w:pStyle w:val="Heading2"/>
      </w:pPr>
      <w:bookmarkStart w:id="1398" w:name="_Toc87872168"/>
      <w:r w:rsidRPr="00F21A76">
        <w:t>8.4</w:t>
      </w:r>
      <w:r w:rsidRPr="00F21A76">
        <w:tab/>
      </w:r>
      <w:r w:rsidR="00591890" w:rsidRPr="00F21A76">
        <w:t>V</w:t>
      </w:r>
      <w:r w:rsidR="0044685C" w:rsidRPr="00F21A76">
        <w:t>oid</w:t>
      </w:r>
      <w:bookmarkEnd w:id="1398"/>
    </w:p>
    <w:p w14:paraId="10D170A0" w14:textId="77777777" w:rsidR="0020187D" w:rsidRPr="00F21A76" w:rsidRDefault="0020187D" w:rsidP="00DD778F">
      <w:pPr>
        <w:pStyle w:val="Heading2"/>
      </w:pPr>
      <w:bookmarkStart w:id="1399" w:name="_Toc87872169"/>
      <w:r w:rsidRPr="00F21A76">
        <w:t>8.5</w:t>
      </w:r>
      <w:r w:rsidRPr="00F21A76">
        <w:tab/>
        <w:t>Type mapping</w:t>
      </w:r>
      <w:bookmarkEnd w:id="1399"/>
    </w:p>
    <w:p w14:paraId="01BED8FB" w14:textId="77777777" w:rsidR="001716EE" w:rsidRPr="00F21A76" w:rsidRDefault="001716EE" w:rsidP="001716EE">
      <w:pPr>
        <w:pStyle w:val="Heading3"/>
      </w:pPr>
      <w:bookmarkStart w:id="1400" w:name="_Toc87872170"/>
      <w:r w:rsidRPr="00F21A76">
        <w:t>8.5.0</w:t>
      </w:r>
      <w:r w:rsidRPr="00F21A76">
        <w:tab/>
        <w:t>Basic rules</w:t>
      </w:r>
      <w:bookmarkEnd w:id="1400"/>
    </w:p>
    <w:p w14:paraId="4DDA688A" w14:textId="77777777" w:rsidR="0020187D" w:rsidRPr="00F21A76" w:rsidRDefault="0020187D" w:rsidP="0020187D">
      <w:r w:rsidRPr="00F21A76">
        <w:t>This clause introduces the TRI C++ language mapping for the abstract types defined in</w:t>
      </w:r>
      <w:r w:rsidR="00A60221" w:rsidRPr="00F21A76">
        <w:t xml:space="preserve"> clause</w:t>
      </w:r>
      <w:r w:rsidRPr="00F21A76">
        <w:t xml:space="preserve"> 5.3. The following concepts have been used:</w:t>
      </w:r>
    </w:p>
    <w:p w14:paraId="4EE95BBC" w14:textId="2BA7D2D9" w:rsidR="0020187D" w:rsidRPr="00F21A76" w:rsidRDefault="0020187D" w:rsidP="0018697F">
      <w:pPr>
        <w:pStyle w:val="B1"/>
      </w:pPr>
      <w:r w:rsidRPr="00F21A76">
        <w:t>Pure classes have been used, followi</w:t>
      </w:r>
      <w:r w:rsidR="00187937" w:rsidRPr="00F21A76">
        <w:t>ng the concept of an interface.</w:t>
      </w:r>
    </w:p>
    <w:p w14:paraId="697120D3" w14:textId="77777777" w:rsidR="0020187D" w:rsidRPr="00F21A76" w:rsidRDefault="0020187D" w:rsidP="0018697F">
      <w:pPr>
        <w:pStyle w:val="B1"/>
      </w:pPr>
      <w:r w:rsidRPr="00F21A76">
        <w:t>Basic data types have both set and get methods, so that they can be handled in a general way.</w:t>
      </w:r>
    </w:p>
    <w:p w14:paraId="34051D37" w14:textId="77777777" w:rsidR="0020187D" w:rsidRPr="00F21A76" w:rsidRDefault="0020187D" w:rsidP="0018697F">
      <w:pPr>
        <w:pStyle w:val="B1"/>
      </w:pPr>
      <w:r w:rsidRPr="00F21A76">
        <w:t xml:space="preserve">The Standard Template Library (STL) has been used as it is a </w:t>
      </w:r>
      <w:r w:rsidR="00A60221" w:rsidRPr="00F21A76">
        <w:t>standardized</w:t>
      </w:r>
      <w:r w:rsidRPr="00F21A76">
        <w:t xml:space="preserve"> way of using container classes, and iterators, such as lists. All classes define the operator "&lt;" for easy insertion in STL containers.</w:t>
      </w:r>
    </w:p>
    <w:p w14:paraId="433E834C" w14:textId="77777777" w:rsidR="0020187D" w:rsidRPr="00F21A76" w:rsidRDefault="0020187D" w:rsidP="0018697F">
      <w:pPr>
        <w:pStyle w:val="B1"/>
      </w:pPr>
      <w:r w:rsidRPr="00F21A76">
        <w:t>C++ types have been encapsulated under abstract definitions, like Tfloat or Tinteger</w:t>
      </w:r>
      <w:r w:rsidR="001A6595" w:rsidRPr="00F21A76">
        <w:t>.</w:t>
      </w:r>
    </w:p>
    <w:p w14:paraId="503FDCEA" w14:textId="77777777" w:rsidR="0020187D" w:rsidRPr="00F21A76" w:rsidRDefault="0020187D" w:rsidP="00DD778F">
      <w:pPr>
        <w:pStyle w:val="Heading3"/>
      </w:pPr>
      <w:bookmarkStart w:id="1401" w:name="_Toc87872171"/>
      <w:r w:rsidRPr="00F21A76">
        <w:t>8.5.1</w:t>
      </w:r>
      <w:r w:rsidRPr="00F21A76">
        <w:tab/>
        <w:t>Encapsulated C++ types</w:t>
      </w:r>
      <w:bookmarkEnd w:id="1401"/>
    </w:p>
    <w:p w14:paraId="3D0AE2D6" w14:textId="77777777" w:rsidR="0020187D" w:rsidRPr="00F21A76" w:rsidRDefault="0020187D" w:rsidP="0020187D">
      <w:r w:rsidRPr="00F21A76">
        <w:t>The following types have been defined in order to keep the definitions of data types and operations as general as possible:</w:t>
      </w:r>
    </w:p>
    <w:p w14:paraId="65ACFFCF" w14:textId="77777777" w:rsidR="0020187D" w:rsidRPr="00F21A76" w:rsidRDefault="0020187D" w:rsidP="0020187D">
      <w:pPr>
        <w:pStyle w:val="B1"/>
        <w:tabs>
          <w:tab w:val="left" w:pos="3119"/>
        </w:tabs>
      </w:pPr>
      <w:r w:rsidRPr="00F21A76">
        <w:t xml:space="preserve">Boolean type definition: </w:t>
      </w:r>
      <w:r w:rsidRPr="00F21A76">
        <w:tab/>
        <w:t>typedef bool Tboolean.</w:t>
      </w:r>
    </w:p>
    <w:p w14:paraId="38DEA0C2" w14:textId="77777777" w:rsidR="0020187D" w:rsidRPr="00F21A76" w:rsidRDefault="0020187D" w:rsidP="0020187D">
      <w:pPr>
        <w:pStyle w:val="B1"/>
        <w:tabs>
          <w:tab w:val="left" w:pos="3119"/>
        </w:tabs>
      </w:pPr>
      <w:r w:rsidRPr="00F21A76">
        <w:t xml:space="preserve">Integer type definition: </w:t>
      </w:r>
      <w:r w:rsidRPr="00F21A76">
        <w:tab/>
        <w:t>typedef long int Tinteger.</w:t>
      </w:r>
    </w:p>
    <w:p w14:paraId="4FCA1648" w14:textId="77777777" w:rsidR="0020187D" w:rsidRPr="00F21A76" w:rsidRDefault="0020187D" w:rsidP="0020187D">
      <w:pPr>
        <w:pStyle w:val="B1"/>
        <w:tabs>
          <w:tab w:val="left" w:pos="3119"/>
        </w:tabs>
      </w:pPr>
      <w:r w:rsidRPr="00F21A76">
        <w:t xml:space="preserve">Size type definition: </w:t>
      </w:r>
      <w:r w:rsidRPr="00F21A76">
        <w:tab/>
        <w:t>typedef unsigned long int Tsize.</w:t>
      </w:r>
    </w:p>
    <w:p w14:paraId="16C59FE6" w14:textId="77777777" w:rsidR="0020187D" w:rsidRPr="00F21A76" w:rsidRDefault="0020187D" w:rsidP="0020187D">
      <w:pPr>
        <w:pStyle w:val="B1"/>
        <w:tabs>
          <w:tab w:val="left" w:pos="3119"/>
        </w:tabs>
      </w:pPr>
      <w:r w:rsidRPr="00F21A76">
        <w:t xml:space="preserve">Float type definition: </w:t>
      </w:r>
      <w:r w:rsidRPr="00F21A76">
        <w:tab/>
        <w:t>typedef double Tfloat.</w:t>
      </w:r>
    </w:p>
    <w:p w14:paraId="369408EE" w14:textId="77777777" w:rsidR="0020187D" w:rsidRPr="00F21A76" w:rsidRDefault="0020187D" w:rsidP="00ED5305">
      <w:pPr>
        <w:pStyle w:val="B1"/>
        <w:keepNext/>
        <w:tabs>
          <w:tab w:val="left" w:pos="3119"/>
        </w:tabs>
      </w:pPr>
      <w:r w:rsidRPr="00F21A76">
        <w:lastRenderedPageBreak/>
        <w:t xml:space="preserve">Byte type definition: </w:t>
      </w:r>
      <w:r w:rsidRPr="00F21A76">
        <w:tab/>
        <w:t>typedef unsigned char Tbyte.</w:t>
      </w:r>
    </w:p>
    <w:p w14:paraId="68276C26" w14:textId="77777777" w:rsidR="0020187D" w:rsidRPr="00F21A76" w:rsidRDefault="0020187D" w:rsidP="0020187D">
      <w:pPr>
        <w:pStyle w:val="B1"/>
        <w:tabs>
          <w:tab w:val="left" w:pos="3119"/>
        </w:tabs>
      </w:pPr>
      <w:r w:rsidRPr="00F21A76">
        <w:t xml:space="preserve">String type definition: </w:t>
      </w:r>
      <w:r w:rsidRPr="00F21A76">
        <w:tab/>
        <w:t>typedef std::string Tstring.</w:t>
      </w:r>
    </w:p>
    <w:p w14:paraId="4B6CD7E7" w14:textId="77777777" w:rsidR="0020187D" w:rsidRPr="00F21A76" w:rsidRDefault="00F122E7" w:rsidP="00DD778F">
      <w:pPr>
        <w:pStyle w:val="Heading3"/>
      </w:pPr>
      <w:bookmarkStart w:id="1402" w:name="_Toc87872172"/>
      <w:r w:rsidRPr="00F21A76">
        <w:t>8.5.2</w:t>
      </w:r>
      <w:r w:rsidR="0020187D" w:rsidRPr="00F21A76">
        <w:tab/>
        <w:t>Abstract data types</w:t>
      </w:r>
      <w:bookmarkEnd w:id="1402"/>
    </w:p>
    <w:p w14:paraId="29A39A8D" w14:textId="77777777" w:rsidR="0020187D" w:rsidRPr="00F21A76" w:rsidRDefault="0020187D" w:rsidP="00DD778F">
      <w:pPr>
        <w:pStyle w:val="Heading4"/>
      </w:pPr>
      <w:bookmarkStart w:id="1403" w:name="_Toc87872173"/>
      <w:r w:rsidRPr="00F21A76">
        <w:t>8.5.2.1</w:t>
      </w:r>
      <w:r w:rsidRPr="00F21A76">
        <w:tab/>
        <w:t>QualifiedName</w:t>
      </w:r>
      <w:bookmarkEnd w:id="1403"/>
    </w:p>
    <w:p w14:paraId="046CE0B4" w14:textId="77777777" w:rsidR="0020187D" w:rsidRPr="00F21A76" w:rsidRDefault="0020187D" w:rsidP="0020187D">
      <w:r w:rsidRPr="00F21A76">
        <w:t xml:space="preserve">This class defines a </w:t>
      </w:r>
      <w:r w:rsidR="00134148" w:rsidRPr="00F21A76">
        <w:t xml:space="preserve">qualified </w:t>
      </w:r>
      <w:r w:rsidRPr="00F21A76">
        <w:t xml:space="preserve">TTCN-3 identifier: moduleName </w:t>
      </w:r>
      <w:r w:rsidR="00134148" w:rsidRPr="00F21A76">
        <w:t>and</w:t>
      </w:r>
      <w:r w:rsidRPr="00F21A76">
        <w:t xml:space="preserve"> objectName. It is mapped to the following pure </w:t>
      </w:r>
      <w:r w:rsidR="00134148" w:rsidRPr="00F21A76">
        <w:t xml:space="preserve">virtual </w:t>
      </w:r>
      <w:r w:rsidRPr="00F21A76">
        <w:t>class:</w:t>
      </w:r>
    </w:p>
    <w:p w14:paraId="5FF505D2" w14:textId="77777777" w:rsidR="0020187D" w:rsidRPr="00F21A76" w:rsidRDefault="0020187D" w:rsidP="0020187D">
      <w:pPr>
        <w:pStyle w:val="PL"/>
        <w:rPr>
          <w:noProof w:val="0"/>
        </w:rPr>
      </w:pPr>
      <w:proofErr w:type="gramStart"/>
      <w:r w:rsidRPr="00F21A76">
        <w:rPr>
          <w:noProof w:val="0"/>
        </w:rPr>
        <w:t>class</w:t>
      </w:r>
      <w:proofErr w:type="gramEnd"/>
      <w:r w:rsidRPr="00F21A76">
        <w:rPr>
          <w:noProof w:val="0"/>
        </w:rPr>
        <w:t xml:space="preserve"> QualifiedName {</w:t>
      </w:r>
    </w:p>
    <w:p w14:paraId="55ED3E7A" w14:textId="77777777" w:rsidR="0020187D" w:rsidRPr="00F21A76" w:rsidRDefault="0020187D" w:rsidP="0020187D">
      <w:pPr>
        <w:pStyle w:val="PL"/>
        <w:rPr>
          <w:noProof w:val="0"/>
        </w:rPr>
      </w:pPr>
      <w:proofErr w:type="gramStart"/>
      <w:r w:rsidRPr="00F21A76">
        <w:rPr>
          <w:noProof w:val="0"/>
        </w:rPr>
        <w:t>public</w:t>
      </w:r>
      <w:proofErr w:type="gramEnd"/>
      <w:r w:rsidRPr="00F21A76">
        <w:rPr>
          <w:noProof w:val="0"/>
        </w:rPr>
        <w:t>:</w:t>
      </w:r>
    </w:p>
    <w:p w14:paraId="0982AB76" w14:textId="77777777" w:rsidR="00275906" w:rsidRPr="00F21A76" w:rsidRDefault="00275906" w:rsidP="00275906">
      <w:pPr>
        <w:pStyle w:val="PL"/>
        <w:rPr>
          <w:noProof w:val="0"/>
        </w:rPr>
      </w:pPr>
      <w:r w:rsidRPr="00F21A76">
        <w:rPr>
          <w:noProof w:val="0"/>
        </w:rPr>
        <w:tab/>
        <w:t>~QualifiedName ();</w:t>
      </w:r>
    </w:p>
    <w:p w14:paraId="74F878E0" w14:textId="77777777" w:rsidR="00275906" w:rsidRPr="00F21A76" w:rsidRDefault="00275906" w:rsidP="00275906">
      <w:pPr>
        <w:pStyle w:val="PL"/>
        <w:rPr>
          <w:noProof w:val="0"/>
        </w:rPr>
      </w:pPr>
      <w:r w:rsidRPr="00F21A76">
        <w:rPr>
          <w:noProof w:val="0"/>
        </w:rPr>
        <w:tab/>
      </w:r>
      <w:proofErr w:type="gramStart"/>
      <w:r w:rsidRPr="00F21A76">
        <w:rPr>
          <w:noProof w:val="0"/>
        </w:rPr>
        <w:t>const</w:t>
      </w:r>
      <w:proofErr w:type="gramEnd"/>
      <w:r w:rsidRPr="00F21A76">
        <w:rPr>
          <w:noProof w:val="0"/>
        </w:rPr>
        <w:t xml:space="preserve"> Tstring &amp; getModuleName () const</w:t>
      </w:r>
      <w:r w:rsidR="00134148" w:rsidRPr="00F21A76">
        <w:rPr>
          <w:noProof w:val="0"/>
        </w:rPr>
        <w:t xml:space="preserve"> = 0</w:t>
      </w:r>
      <w:r w:rsidRPr="00F21A76">
        <w:rPr>
          <w:noProof w:val="0"/>
        </w:rPr>
        <w:t>;</w:t>
      </w:r>
    </w:p>
    <w:p w14:paraId="7B420D40" w14:textId="77777777" w:rsidR="00275906" w:rsidRPr="00F21A76" w:rsidRDefault="00275906" w:rsidP="00275906">
      <w:pPr>
        <w:pStyle w:val="PL"/>
        <w:rPr>
          <w:noProof w:val="0"/>
        </w:rPr>
      </w:pPr>
      <w:r w:rsidRPr="00F21A76">
        <w:rPr>
          <w:noProof w:val="0"/>
        </w:rPr>
        <w:tab/>
      </w:r>
      <w:proofErr w:type="gramStart"/>
      <w:r w:rsidRPr="00F21A76">
        <w:rPr>
          <w:noProof w:val="0"/>
        </w:rPr>
        <w:t>void</w:t>
      </w:r>
      <w:proofErr w:type="gramEnd"/>
      <w:r w:rsidRPr="00F21A76">
        <w:rPr>
          <w:noProof w:val="0"/>
        </w:rPr>
        <w:t xml:space="preserve"> setModuleName (const Tstring &amp;mName)</w:t>
      </w:r>
      <w:r w:rsidR="00134148" w:rsidRPr="00F21A76">
        <w:rPr>
          <w:noProof w:val="0"/>
        </w:rPr>
        <w:t xml:space="preserve"> = 0</w:t>
      </w:r>
      <w:r w:rsidRPr="00F21A76">
        <w:rPr>
          <w:noProof w:val="0"/>
        </w:rPr>
        <w:t>;</w:t>
      </w:r>
    </w:p>
    <w:p w14:paraId="30035566" w14:textId="77777777" w:rsidR="00275906" w:rsidRPr="00F21A76" w:rsidRDefault="00275906" w:rsidP="00275906">
      <w:pPr>
        <w:pStyle w:val="PL"/>
        <w:rPr>
          <w:noProof w:val="0"/>
        </w:rPr>
      </w:pPr>
      <w:r w:rsidRPr="00F21A76">
        <w:rPr>
          <w:noProof w:val="0"/>
        </w:rPr>
        <w:tab/>
      </w:r>
      <w:proofErr w:type="gramStart"/>
      <w:r w:rsidRPr="00F21A76">
        <w:rPr>
          <w:noProof w:val="0"/>
        </w:rPr>
        <w:t>const</w:t>
      </w:r>
      <w:proofErr w:type="gramEnd"/>
      <w:r w:rsidRPr="00F21A76">
        <w:rPr>
          <w:noProof w:val="0"/>
        </w:rPr>
        <w:t xml:space="preserve"> Tstring &amp; getObjectName () const</w:t>
      </w:r>
      <w:r w:rsidR="00134148" w:rsidRPr="00F21A76">
        <w:rPr>
          <w:noProof w:val="0"/>
        </w:rPr>
        <w:t xml:space="preserve"> = 0</w:t>
      </w:r>
      <w:r w:rsidRPr="00F21A76">
        <w:rPr>
          <w:noProof w:val="0"/>
        </w:rPr>
        <w:t>;</w:t>
      </w:r>
    </w:p>
    <w:p w14:paraId="0AEFFB5B" w14:textId="77777777" w:rsidR="00275906" w:rsidRPr="00F21A76" w:rsidRDefault="00275906" w:rsidP="00275906">
      <w:pPr>
        <w:pStyle w:val="PL"/>
        <w:rPr>
          <w:noProof w:val="0"/>
        </w:rPr>
      </w:pPr>
      <w:r w:rsidRPr="00F21A76">
        <w:rPr>
          <w:noProof w:val="0"/>
        </w:rPr>
        <w:tab/>
      </w:r>
      <w:proofErr w:type="gramStart"/>
      <w:r w:rsidRPr="00F21A76">
        <w:rPr>
          <w:noProof w:val="0"/>
        </w:rPr>
        <w:t>void</w:t>
      </w:r>
      <w:proofErr w:type="gramEnd"/>
      <w:r w:rsidRPr="00F21A76">
        <w:rPr>
          <w:noProof w:val="0"/>
        </w:rPr>
        <w:t xml:space="preserve"> setObjectName (const Tstring &amp;oName)</w:t>
      </w:r>
      <w:r w:rsidR="00134148" w:rsidRPr="00F21A76">
        <w:rPr>
          <w:noProof w:val="0"/>
        </w:rPr>
        <w:t xml:space="preserve"> = 0</w:t>
      </w:r>
      <w:r w:rsidRPr="00F21A76">
        <w:rPr>
          <w:noProof w:val="0"/>
        </w:rPr>
        <w:t>;</w:t>
      </w:r>
    </w:p>
    <w:p w14:paraId="338A889C" w14:textId="77777777" w:rsidR="00275906" w:rsidRPr="00F21A76" w:rsidRDefault="00275906" w:rsidP="00275906">
      <w:pPr>
        <w:pStyle w:val="PL"/>
        <w:tabs>
          <w:tab w:val="left" w:pos="567"/>
        </w:tabs>
        <w:rPr>
          <w:noProof w:val="0"/>
        </w:rPr>
      </w:pPr>
      <w:r w:rsidRPr="00F21A76">
        <w:rPr>
          <w:noProof w:val="0"/>
        </w:rPr>
        <w:tab/>
      </w:r>
      <w:r w:rsidRPr="00F21A76">
        <w:rPr>
          <w:noProof w:val="0"/>
        </w:rPr>
        <w:tab/>
        <w:t>Tboolean equals (const QualifiedName &amp;qn) const</w:t>
      </w:r>
      <w:r w:rsidR="00134148" w:rsidRPr="00F21A76">
        <w:rPr>
          <w:noProof w:val="0"/>
        </w:rPr>
        <w:t xml:space="preserve"> = 0</w:t>
      </w:r>
      <w:r w:rsidRPr="00F21A76">
        <w:rPr>
          <w:noProof w:val="0"/>
        </w:rPr>
        <w:t>;</w:t>
      </w:r>
    </w:p>
    <w:p w14:paraId="64A78523" w14:textId="77777777" w:rsidR="00275906" w:rsidRPr="00F21A76" w:rsidRDefault="00275906" w:rsidP="00275906">
      <w:pPr>
        <w:pStyle w:val="PL"/>
        <w:rPr>
          <w:noProof w:val="0"/>
        </w:rPr>
      </w:pPr>
      <w:r w:rsidRPr="00F21A76">
        <w:rPr>
          <w:noProof w:val="0"/>
        </w:rPr>
        <w:tab/>
        <w:t>QualifiedName * cloneQualifiedName () const</w:t>
      </w:r>
      <w:r w:rsidR="00134148" w:rsidRPr="00F21A76">
        <w:rPr>
          <w:noProof w:val="0"/>
        </w:rPr>
        <w:t xml:space="preserve"> = 0</w:t>
      </w:r>
      <w:r w:rsidRPr="00F21A76">
        <w:rPr>
          <w:noProof w:val="0"/>
        </w:rPr>
        <w:t>;</w:t>
      </w:r>
    </w:p>
    <w:p w14:paraId="09AB7FF6" w14:textId="77777777" w:rsidR="00275906" w:rsidRPr="00F21A76" w:rsidRDefault="00275906" w:rsidP="00275906">
      <w:pPr>
        <w:pStyle w:val="PL"/>
        <w:rPr>
          <w:noProof w:val="0"/>
        </w:rPr>
      </w:pPr>
      <w:r w:rsidRPr="00F21A76">
        <w:rPr>
          <w:noProof w:val="0"/>
        </w:rPr>
        <w:tab/>
        <w:t>Tboolean operator&lt; (const QualifiedName &amp;qn) const</w:t>
      </w:r>
      <w:r w:rsidR="00134148" w:rsidRPr="00F21A76">
        <w:rPr>
          <w:noProof w:val="0"/>
        </w:rPr>
        <w:t xml:space="preserve"> = 0</w:t>
      </w:r>
      <w:r w:rsidRPr="00F21A76">
        <w:rPr>
          <w:noProof w:val="0"/>
        </w:rPr>
        <w:t>;</w:t>
      </w:r>
    </w:p>
    <w:p w14:paraId="1358B798" w14:textId="77777777" w:rsidR="00275906" w:rsidRPr="00F21A76" w:rsidRDefault="00275906" w:rsidP="00275906">
      <w:pPr>
        <w:pStyle w:val="PL"/>
        <w:rPr>
          <w:noProof w:val="0"/>
        </w:rPr>
      </w:pPr>
      <w:r w:rsidRPr="00F21A76">
        <w:rPr>
          <w:noProof w:val="0"/>
        </w:rPr>
        <w:t>}</w:t>
      </w:r>
    </w:p>
    <w:p w14:paraId="4D87F0AC" w14:textId="77777777" w:rsidR="00275906" w:rsidRPr="00F21A76" w:rsidRDefault="00275906" w:rsidP="00275906">
      <w:pPr>
        <w:pStyle w:val="PL"/>
        <w:rPr>
          <w:noProof w:val="0"/>
        </w:rPr>
      </w:pPr>
    </w:p>
    <w:p w14:paraId="7328E7FF" w14:textId="62B09524" w:rsidR="0020187D" w:rsidRPr="00F21A76" w:rsidRDefault="0020187D" w:rsidP="001716EE">
      <w:pPr>
        <w:rPr>
          <w:b/>
        </w:rPr>
      </w:pPr>
      <w:r w:rsidRPr="00F21A76">
        <w:rPr>
          <w:b/>
        </w:rPr>
        <w:t>Methods</w:t>
      </w:r>
      <w:r w:rsidR="001716EE" w:rsidRPr="00F21A76">
        <w:rPr>
          <w:b/>
        </w:rPr>
        <w:t>:</w:t>
      </w:r>
    </w:p>
    <w:p w14:paraId="035928F6" w14:textId="77777777" w:rsidR="0020187D" w:rsidRPr="00F21A76" w:rsidRDefault="0020187D" w:rsidP="00745533">
      <w:pPr>
        <w:pStyle w:val="PL"/>
        <w:keepNext/>
        <w:keepLines/>
        <w:numPr>
          <w:ilvl w:val="0"/>
          <w:numId w:val="47"/>
        </w:numPr>
        <w:rPr>
          <w:noProof w:val="0"/>
        </w:rPr>
      </w:pPr>
      <w:r w:rsidRPr="00F21A76">
        <w:rPr>
          <w:noProof w:val="0"/>
        </w:rPr>
        <w:t>~QualifiedName</w:t>
      </w:r>
    </w:p>
    <w:p w14:paraId="0E851AA5" w14:textId="77777777" w:rsidR="0020187D" w:rsidRPr="00F21A76" w:rsidRDefault="0020187D" w:rsidP="00745533">
      <w:pPr>
        <w:pStyle w:val="B30"/>
        <w:keepNext/>
        <w:keepLines/>
        <w:tabs>
          <w:tab w:val="left" w:pos="800"/>
        </w:tabs>
      </w:pPr>
      <w:proofErr w:type="gramStart"/>
      <w:r w:rsidRPr="00F21A76">
        <w:t>Destructor.</w:t>
      </w:r>
      <w:proofErr w:type="gramEnd"/>
      <w:r w:rsidRPr="00F21A76">
        <w:t xml:space="preserve"> </w:t>
      </w:r>
    </w:p>
    <w:p w14:paraId="235BE50A" w14:textId="77777777" w:rsidR="0020187D" w:rsidRPr="00F21A76" w:rsidRDefault="0020187D" w:rsidP="008A536A">
      <w:pPr>
        <w:pStyle w:val="PL"/>
        <w:numPr>
          <w:ilvl w:val="0"/>
          <w:numId w:val="47"/>
        </w:numPr>
        <w:rPr>
          <w:noProof w:val="0"/>
        </w:rPr>
      </w:pPr>
      <w:r w:rsidRPr="00F21A76">
        <w:rPr>
          <w:noProof w:val="0"/>
        </w:rPr>
        <w:t>getModuleName</w:t>
      </w:r>
    </w:p>
    <w:p w14:paraId="176E73D9" w14:textId="77777777" w:rsidR="0020187D" w:rsidRPr="00F21A76" w:rsidRDefault="0020187D" w:rsidP="0083043F">
      <w:pPr>
        <w:pStyle w:val="B30"/>
        <w:tabs>
          <w:tab w:val="left" w:pos="800"/>
        </w:tabs>
      </w:pPr>
      <w:proofErr w:type="gramStart"/>
      <w:r w:rsidRPr="00F21A76">
        <w:t>Gets the module name as string value.</w:t>
      </w:r>
      <w:proofErr w:type="gramEnd"/>
      <w:r w:rsidRPr="00F21A76">
        <w:t xml:space="preserve"> </w:t>
      </w:r>
    </w:p>
    <w:p w14:paraId="035EFCB0" w14:textId="77777777" w:rsidR="0020187D" w:rsidRPr="00F21A76" w:rsidRDefault="0020187D" w:rsidP="008A536A">
      <w:pPr>
        <w:pStyle w:val="PL"/>
        <w:numPr>
          <w:ilvl w:val="0"/>
          <w:numId w:val="47"/>
        </w:numPr>
        <w:rPr>
          <w:noProof w:val="0"/>
        </w:rPr>
      </w:pPr>
      <w:r w:rsidRPr="00F21A76">
        <w:rPr>
          <w:noProof w:val="0"/>
        </w:rPr>
        <w:t>setModuleName</w:t>
      </w:r>
    </w:p>
    <w:p w14:paraId="6E10AFE5" w14:textId="77777777" w:rsidR="0020187D" w:rsidRPr="00F21A76" w:rsidRDefault="001C7CC2" w:rsidP="0020187D">
      <w:pPr>
        <w:pStyle w:val="B30"/>
        <w:keepNext/>
        <w:keepLines/>
        <w:tabs>
          <w:tab w:val="left" w:pos="800"/>
        </w:tabs>
      </w:pPr>
      <w:r w:rsidRPr="00F21A76">
        <w:t>Set</w:t>
      </w:r>
      <w:r w:rsidR="0020187D" w:rsidRPr="00F21A76">
        <w:t xml:space="preserve"> the module name from string parameter. </w:t>
      </w:r>
    </w:p>
    <w:p w14:paraId="1138DABB" w14:textId="77777777" w:rsidR="0020187D" w:rsidRPr="00F21A76" w:rsidRDefault="0020187D" w:rsidP="008A536A">
      <w:pPr>
        <w:pStyle w:val="PL"/>
        <w:numPr>
          <w:ilvl w:val="0"/>
          <w:numId w:val="47"/>
        </w:numPr>
        <w:rPr>
          <w:noProof w:val="0"/>
        </w:rPr>
      </w:pPr>
      <w:r w:rsidRPr="00F21A76">
        <w:rPr>
          <w:noProof w:val="0"/>
        </w:rPr>
        <w:t>getObjectName</w:t>
      </w:r>
    </w:p>
    <w:p w14:paraId="4D2BF932" w14:textId="77777777" w:rsidR="0020187D" w:rsidRPr="00F21A76" w:rsidRDefault="0020187D" w:rsidP="0020187D">
      <w:pPr>
        <w:pStyle w:val="B30"/>
        <w:keepNext/>
        <w:keepLines/>
        <w:tabs>
          <w:tab w:val="left" w:pos="800"/>
        </w:tabs>
      </w:pPr>
      <w:proofErr w:type="gramStart"/>
      <w:r w:rsidRPr="00F21A76">
        <w:t>Gets the object name as string value.</w:t>
      </w:r>
      <w:proofErr w:type="gramEnd"/>
      <w:r w:rsidRPr="00F21A76">
        <w:t xml:space="preserve"> </w:t>
      </w:r>
    </w:p>
    <w:p w14:paraId="2B03D506" w14:textId="77777777" w:rsidR="0020187D" w:rsidRPr="00F21A76" w:rsidRDefault="0020187D" w:rsidP="008A536A">
      <w:pPr>
        <w:pStyle w:val="PL"/>
        <w:numPr>
          <w:ilvl w:val="0"/>
          <w:numId w:val="47"/>
        </w:numPr>
        <w:rPr>
          <w:noProof w:val="0"/>
        </w:rPr>
      </w:pPr>
      <w:r w:rsidRPr="00F21A76">
        <w:rPr>
          <w:noProof w:val="0"/>
        </w:rPr>
        <w:t>setObjectName</w:t>
      </w:r>
    </w:p>
    <w:p w14:paraId="4D100332" w14:textId="77777777" w:rsidR="0020187D" w:rsidRPr="00F21A76" w:rsidRDefault="001C7CC2" w:rsidP="0020187D">
      <w:pPr>
        <w:pStyle w:val="B30"/>
        <w:keepNext/>
        <w:keepLines/>
        <w:tabs>
          <w:tab w:val="left" w:pos="800"/>
        </w:tabs>
      </w:pPr>
      <w:r w:rsidRPr="00F21A76">
        <w:t>Set</w:t>
      </w:r>
      <w:r w:rsidR="0020187D" w:rsidRPr="00F21A76">
        <w:t xml:space="preserve"> the object name from string parameter. </w:t>
      </w:r>
    </w:p>
    <w:p w14:paraId="7A5781F5" w14:textId="77777777" w:rsidR="0020187D" w:rsidRPr="00F21A76" w:rsidRDefault="00753F3E" w:rsidP="008A536A">
      <w:pPr>
        <w:pStyle w:val="PL"/>
        <w:numPr>
          <w:ilvl w:val="0"/>
          <w:numId w:val="47"/>
        </w:numPr>
        <w:rPr>
          <w:noProof w:val="0"/>
        </w:rPr>
      </w:pPr>
      <w:r w:rsidRPr="00F21A76">
        <w:rPr>
          <w:noProof w:val="0"/>
        </w:rPr>
        <w:t>operator==</w:t>
      </w:r>
    </w:p>
    <w:p w14:paraId="0A218A52" w14:textId="77777777" w:rsidR="0020187D" w:rsidRPr="00F21A76" w:rsidRDefault="0020187D" w:rsidP="0020187D">
      <w:pPr>
        <w:pStyle w:val="B30"/>
        <w:keepNext/>
        <w:keepLines/>
        <w:tabs>
          <w:tab w:val="left" w:pos="800"/>
        </w:tabs>
      </w:pPr>
      <w:r w:rsidRPr="00F21A76">
        <w:t xml:space="preserve">Returns true if both objects are equal. </w:t>
      </w:r>
    </w:p>
    <w:p w14:paraId="43C41812" w14:textId="77777777" w:rsidR="0020187D" w:rsidRPr="00F21A76" w:rsidRDefault="0020187D" w:rsidP="008A536A">
      <w:pPr>
        <w:pStyle w:val="PL"/>
        <w:numPr>
          <w:ilvl w:val="0"/>
          <w:numId w:val="47"/>
        </w:numPr>
        <w:rPr>
          <w:noProof w:val="0"/>
        </w:rPr>
      </w:pPr>
      <w:r w:rsidRPr="00F21A76">
        <w:rPr>
          <w:noProof w:val="0"/>
        </w:rPr>
        <w:t>cloneQualifiedName</w:t>
      </w:r>
    </w:p>
    <w:p w14:paraId="54DC51CA" w14:textId="77777777" w:rsidR="0020187D" w:rsidRPr="00F21A76" w:rsidRDefault="0020187D" w:rsidP="000765E5">
      <w:pPr>
        <w:pStyle w:val="B30"/>
        <w:keepLines/>
        <w:tabs>
          <w:tab w:val="left" w:pos="800"/>
        </w:tabs>
      </w:pPr>
      <w:proofErr w:type="gramStart"/>
      <w:r w:rsidRPr="00F21A76">
        <w:t>Returns a copy of the QualifiedName.</w:t>
      </w:r>
      <w:proofErr w:type="gramEnd"/>
      <w:r w:rsidRPr="00F21A76">
        <w:t xml:space="preserve"> </w:t>
      </w:r>
    </w:p>
    <w:p w14:paraId="233A97C3" w14:textId="77777777" w:rsidR="0020187D" w:rsidRPr="00F21A76" w:rsidRDefault="0020187D" w:rsidP="000765E5">
      <w:pPr>
        <w:pStyle w:val="PL"/>
        <w:keepNext/>
        <w:keepLines/>
        <w:numPr>
          <w:ilvl w:val="0"/>
          <w:numId w:val="47"/>
        </w:numPr>
        <w:rPr>
          <w:noProof w:val="0"/>
        </w:rPr>
      </w:pPr>
      <w:r w:rsidRPr="00F21A76">
        <w:rPr>
          <w:noProof w:val="0"/>
        </w:rPr>
        <w:t>operator&lt;</w:t>
      </w:r>
    </w:p>
    <w:p w14:paraId="19DCE477" w14:textId="77777777" w:rsidR="0020187D" w:rsidRPr="00F21A76" w:rsidRDefault="0020187D" w:rsidP="00354D2F">
      <w:pPr>
        <w:pStyle w:val="B30"/>
        <w:keepNext/>
        <w:keepLines/>
        <w:tabs>
          <w:tab w:val="left" w:pos="800"/>
        </w:tabs>
        <w:rPr>
          <w:i/>
          <w:iCs/>
        </w:rPr>
      </w:pPr>
      <w:r w:rsidRPr="00F21A76">
        <w:t>Operator &lt; overload.</w:t>
      </w:r>
    </w:p>
    <w:p w14:paraId="4A356DCA" w14:textId="77777777" w:rsidR="0020187D" w:rsidRPr="00F21A76" w:rsidRDefault="0020187D" w:rsidP="00DD778F">
      <w:pPr>
        <w:pStyle w:val="Heading4"/>
      </w:pPr>
      <w:bookmarkStart w:id="1404" w:name="_Toc87872174"/>
      <w:r w:rsidRPr="00F21A76">
        <w:t>8.5.2.2</w:t>
      </w:r>
      <w:r w:rsidRPr="00F21A76">
        <w:tab/>
        <w:t>TriAddress</w:t>
      </w:r>
      <w:bookmarkEnd w:id="1404"/>
    </w:p>
    <w:p w14:paraId="7EC1BFF0" w14:textId="77777777" w:rsidR="0020187D" w:rsidRPr="00F21A76" w:rsidRDefault="0020187D" w:rsidP="0020187D">
      <w:r w:rsidRPr="00F21A76">
        <w:t>A value of type TriAddress indicates a source or destination address within the SUT. The TriAddress cl</w:t>
      </w:r>
      <w:r w:rsidR="001B0FDC" w:rsidRPr="00F21A76">
        <w:t>a</w:t>
      </w:r>
      <w:r w:rsidRPr="00F21A76">
        <w:t>ss contains a C++ template: TAddress. It is mapped to the following pure virtual class:</w:t>
      </w:r>
    </w:p>
    <w:p w14:paraId="69ED470E" w14:textId="77777777" w:rsidR="0020187D" w:rsidRPr="00F21A76" w:rsidRDefault="0020187D" w:rsidP="00704B08">
      <w:pPr>
        <w:pStyle w:val="PL"/>
        <w:rPr>
          <w:noProof w:val="0"/>
        </w:rPr>
      </w:pPr>
      <w:proofErr w:type="gramStart"/>
      <w:r w:rsidRPr="00F21A76">
        <w:rPr>
          <w:noProof w:val="0"/>
        </w:rPr>
        <w:t>class</w:t>
      </w:r>
      <w:proofErr w:type="gramEnd"/>
      <w:r w:rsidRPr="00F21A76">
        <w:rPr>
          <w:noProof w:val="0"/>
        </w:rPr>
        <w:t xml:space="preserve"> TriAddress {</w:t>
      </w:r>
    </w:p>
    <w:p w14:paraId="4ECBE171" w14:textId="77777777" w:rsidR="0020187D" w:rsidRPr="00F21A76" w:rsidRDefault="0020187D" w:rsidP="00704B08">
      <w:pPr>
        <w:pStyle w:val="PL"/>
        <w:rPr>
          <w:noProof w:val="0"/>
        </w:rPr>
      </w:pPr>
      <w:proofErr w:type="gramStart"/>
      <w:r w:rsidRPr="00F21A76">
        <w:rPr>
          <w:noProof w:val="0"/>
        </w:rPr>
        <w:t>public</w:t>
      </w:r>
      <w:proofErr w:type="gramEnd"/>
      <w:r w:rsidRPr="00F21A76">
        <w:rPr>
          <w:noProof w:val="0"/>
        </w:rPr>
        <w:t>:</w:t>
      </w:r>
    </w:p>
    <w:p w14:paraId="7E948177"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~TriAddress ()</w:t>
      </w:r>
      <w:r w:rsidR="00753F3E" w:rsidRPr="00F21A76">
        <w:rPr>
          <w:noProof w:val="0"/>
        </w:rPr>
        <w:t>;</w:t>
      </w:r>
    </w:p>
    <w:p w14:paraId="2237B522" w14:textId="77777777" w:rsidR="00753F3E" w:rsidRPr="00F21A76" w:rsidRDefault="00275906" w:rsidP="00275906">
      <w:pPr>
        <w:pStyle w:val="PL"/>
        <w:rPr>
          <w:noProof w:val="0"/>
        </w:rPr>
      </w:pPr>
      <w:r w:rsidRPr="00F21A76">
        <w:rPr>
          <w:noProof w:val="0"/>
        </w:rPr>
        <w:tab/>
      </w:r>
      <w:proofErr w:type="gramStart"/>
      <w:r w:rsidR="00753F3E" w:rsidRPr="00F21A76">
        <w:rPr>
          <w:noProof w:val="0"/>
        </w:rPr>
        <w:t>virtual</w:t>
      </w:r>
      <w:proofErr w:type="gramEnd"/>
      <w:r w:rsidR="00753F3E" w:rsidRPr="00F21A76">
        <w:rPr>
          <w:noProof w:val="0"/>
        </w:rPr>
        <w:t xml:space="preserve"> const Tbyte *getEncodedData()const=0;</w:t>
      </w:r>
    </w:p>
    <w:p w14:paraId="4E2C996A" w14:textId="77777777" w:rsidR="00753F3E" w:rsidRPr="00F21A76" w:rsidRDefault="00275906" w:rsidP="00275906">
      <w:pPr>
        <w:pStyle w:val="PL"/>
        <w:rPr>
          <w:noProof w:val="0"/>
        </w:rPr>
      </w:pPr>
      <w:r w:rsidRPr="00F21A76">
        <w:rPr>
          <w:noProof w:val="0"/>
        </w:rPr>
        <w:tab/>
      </w:r>
      <w:proofErr w:type="gramStart"/>
      <w:r w:rsidR="00753F3E" w:rsidRPr="00F21A76">
        <w:rPr>
          <w:noProof w:val="0"/>
        </w:rPr>
        <w:t>virtual</w:t>
      </w:r>
      <w:proofErr w:type="gramEnd"/>
      <w:r w:rsidR="00753F3E" w:rsidRPr="00F21A76">
        <w:rPr>
          <w:noProof w:val="0"/>
        </w:rPr>
        <w:t xml:space="preserve"> void setEncodedData(const Tbyte *str, Tsize bitLen)=0;</w:t>
      </w:r>
    </w:p>
    <w:p w14:paraId="20065CF7" w14:textId="77777777" w:rsidR="0003741B" w:rsidRPr="00F21A76" w:rsidRDefault="00275906" w:rsidP="00275906">
      <w:pPr>
        <w:pStyle w:val="PL"/>
        <w:rPr>
          <w:noProof w:val="0"/>
        </w:rPr>
      </w:pPr>
      <w:r w:rsidRPr="00F21A76">
        <w:rPr>
          <w:noProof w:val="0"/>
        </w:rPr>
        <w:tab/>
      </w:r>
      <w:proofErr w:type="gramStart"/>
      <w:r w:rsidR="00753F3E" w:rsidRPr="00F21A76">
        <w:rPr>
          <w:noProof w:val="0"/>
        </w:rPr>
        <w:t>virtual</w:t>
      </w:r>
      <w:proofErr w:type="gramEnd"/>
      <w:r w:rsidR="00753F3E" w:rsidRPr="00F21A76">
        <w:rPr>
          <w:noProof w:val="0"/>
        </w:rPr>
        <w:t xml:space="preserve"> Tsize getBitsDataLen()const=0;</w:t>
      </w:r>
    </w:p>
    <w:p w14:paraId="2F2920F6"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TriAddress &amp;add) const =0;</w:t>
      </w:r>
    </w:p>
    <w:p w14:paraId="57E23DCE"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TriAddress * cloneAddress () const =0;</w:t>
      </w:r>
    </w:p>
    <w:p w14:paraId="1D69E9C5"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TriAddress &amp;add) const =0;</w:t>
      </w:r>
    </w:p>
    <w:p w14:paraId="0339ED8E" w14:textId="77777777" w:rsidR="0020187D" w:rsidRPr="00F21A76" w:rsidRDefault="0020187D" w:rsidP="00704B08">
      <w:pPr>
        <w:pStyle w:val="PL"/>
        <w:rPr>
          <w:noProof w:val="0"/>
        </w:rPr>
      </w:pPr>
      <w:r w:rsidRPr="00F21A76">
        <w:rPr>
          <w:noProof w:val="0"/>
        </w:rPr>
        <w:t>}</w:t>
      </w:r>
    </w:p>
    <w:p w14:paraId="605B22E5" w14:textId="77777777" w:rsidR="00354D2F" w:rsidRPr="00F21A76" w:rsidRDefault="00354D2F" w:rsidP="00704B08">
      <w:pPr>
        <w:pStyle w:val="PL"/>
        <w:rPr>
          <w:noProof w:val="0"/>
        </w:rPr>
      </w:pPr>
    </w:p>
    <w:p w14:paraId="2FC69CB6" w14:textId="77777777" w:rsidR="001716EE" w:rsidRPr="00F21A76" w:rsidRDefault="001716EE" w:rsidP="00600CBF">
      <w:pPr>
        <w:rPr>
          <w:b/>
        </w:rPr>
      </w:pPr>
      <w:r w:rsidRPr="00F21A76">
        <w:rPr>
          <w:b/>
        </w:rPr>
        <w:t>Methods:</w:t>
      </w:r>
    </w:p>
    <w:p w14:paraId="4D8D1ACA" w14:textId="77777777" w:rsidR="0020187D" w:rsidRPr="00F21A76" w:rsidRDefault="0020187D" w:rsidP="00600CBF">
      <w:pPr>
        <w:pStyle w:val="PL"/>
        <w:numPr>
          <w:ilvl w:val="0"/>
          <w:numId w:val="47"/>
        </w:numPr>
        <w:rPr>
          <w:noProof w:val="0"/>
        </w:rPr>
      </w:pPr>
      <w:r w:rsidRPr="00F21A76">
        <w:rPr>
          <w:noProof w:val="0"/>
        </w:rPr>
        <w:t>~TriAddress</w:t>
      </w:r>
    </w:p>
    <w:p w14:paraId="3949A05C" w14:textId="77777777" w:rsidR="0020187D" w:rsidRPr="00F21A76" w:rsidRDefault="0020187D" w:rsidP="00600CBF">
      <w:pPr>
        <w:pStyle w:val="B30"/>
        <w:tabs>
          <w:tab w:val="left" w:pos="800"/>
        </w:tabs>
      </w:pPr>
      <w:proofErr w:type="gramStart"/>
      <w:r w:rsidRPr="00F21A76">
        <w:t>Destructor.</w:t>
      </w:r>
      <w:proofErr w:type="gramEnd"/>
      <w:r w:rsidRPr="00F21A76">
        <w:t xml:space="preserve"> </w:t>
      </w:r>
    </w:p>
    <w:p w14:paraId="5899AF41" w14:textId="77777777" w:rsidR="00052D85" w:rsidRPr="00F21A76" w:rsidRDefault="00052D85" w:rsidP="00752C1A">
      <w:pPr>
        <w:pStyle w:val="PL"/>
        <w:keepNext/>
        <w:numPr>
          <w:ilvl w:val="0"/>
          <w:numId w:val="47"/>
        </w:numPr>
        <w:rPr>
          <w:noProof w:val="0"/>
        </w:rPr>
      </w:pPr>
      <w:r w:rsidRPr="00F21A76">
        <w:rPr>
          <w:noProof w:val="0"/>
        </w:rPr>
        <w:lastRenderedPageBreak/>
        <w:t>getEncodedData</w:t>
      </w:r>
    </w:p>
    <w:p w14:paraId="1AE5358B" w14:textId="77777777" w:rsidR="00052D85" w:rsidRPr="00F21A76" w:rsidRDefault="001C7CC2" w:rsidP="00052D85">
      <w:pPr>
        <w:pStyle w:val="B30"/>
        <w:keepNext/>
        <w:keepLines/>
        <w:tabs>
          <w:tab w:val="left" w:pos="800"/>
        </w:tabs>
      </w:pPr>
      <w:proofErr w:type="gramStart"/>
      <w:r w:rsidRPr="00F21A76">
        <w:t>Gets</w:t>
      </w:r>
      <w:r w:rsidR="00052D85" w:rsidRPr="00F21A76">
        <w:t xml:space="preserve"> the encoded address</w:t>
      </w:r>
      <w:r w:rsidR="00A05A80" w:rsidRPr="00F21A76">
        <w:t>.</w:t>
      </w:r>
      <w:proofErr w:type="gramEnd"/>
    </w:p>
    <w:p w14:paraId="6643E2AC" w14:textId="77777777" w:rsidR="00052D85" w:rsidRPr="00F21A76" w:rsidRDefault="00052D85" w:rsidP="008A536A">
      <w:pPr>
        <w:pStyle w:val="PL"/>
        <w:numPr>
          <w:ilvl w:val="0"/>
          <w:numId w:val="47"/>
        </w:numPr>
        <w:rPr>
          <w:noProof w:val="0"/>
        </w:rPr>
      </w:pPr>
      <w:r w:rsidRPr="00F21A76">
        <w:rPr>
          <w:noProof w:val="0"/>
        </w:rPr>
        <w:t>setEncodedData</w:t>
      </w:r>
    </w:p>
    <w:p w14:paraId="555BBDC5" w14:textId="77777777" w:rsidR="00052D85" w:rsidRPr="00F21A76" w:rsidRDefault="001C7CC2" w:rsidP="00052D85">
      <w:pPr>
        <w:pStyle w:val="B30"/>
        <w:keepNext/>
        <w:keepLines/>
        <w:tabs>
          <w:tab w:val="left" w:pos="800"/>
        </w:tabs>
      </w:pPr>
      <w:proofErr w:type="gramStart"/>
      <w:r w:rsidRPr="00F21A76">
        <w:t>Sets</w:t>
      </w:r>
      <w:r w:rsidR="00052D85" w:rsidRPr="00F21A76">
        <w:t xml:space="preserve"> the encoded address</w:t>
      </w:r>
      <w:r w:rsidR="00A05A80" w:rsidRPr="00F21A76">
        <w:t>.</w:t>
      </w:r>
      <w:proofErr w:type="gramEnd"/>
      <w:r w:rsidR="00052D85" w:rsidRPr="00F21A76">
        <w:t xml:space="preserve"> </w:t>
      </w:r>
    </w:p>
    <w:p w14:paraId="3B8C0DE0" w14:textId="77777777" w:rsidR="00052D85" w:rsidRPr="00F21A76" w:rsidRDefault="00052D85" w:rsidP="008A536A">
      <w:pPr>
        <w:pStyle w:val="PL"/>
        <w:numPr>
          <w:ilvl w:val="0"/>
          <w:numId w:val="47"/>
        </w:numPr>
        <w:rPr>
          <w:noProof w:val="0"/>
        </w:rPr>
      </w:pPr>
      <w:r w:rsidRPr="00F21A76">
        <w:rPr>
          <w:noProof w:val="0"/>
        </w:rPr>
        <w:t>getBitsDataLen</w:t>
      </w:r>
    </w:p>
    <w:p w14:paraId="06FD2604" w14:textId="77777777" w:rsidR="00052D85" w:rsidRPr="00F21A76" w:rsidRDefault="00052D85" w:rsidP="00052D85">
      <w:pPr>
        <w:pStyle w:val="B30"/>
        <w:tabs>
          <w:tab w:val="left" w:pos="800"/>
        </w:tabs>
      </w:pPr>
      <w:r w:rsidRPr="00F21A76">
        <w:t>Gets address length</w:t>
      </w:r>
      <w:r w:rsidR="00A05A80" w:rsidRPr="00F21A76">
        <w:t>.</w:t>
      </w:r>
    </w:p>
    <w:p w14:paraId="38A8208D" w14:textId="77777777" w:rsidR="0020187D" w:rsidRPr="00F21A76" w:rsidRDefault="00753F3E" w:rsidP="008A536A">
      <w:pPr>
        <w:pStyle w:val="PL"/>
        <w:numPr>
          <w:ilvl w:val="0"/>
          <w:numId w:val="47"/>
        </w:numPr>
        <w:rPr>
          <w:noProof w:val="0"/>
        </w:rPr>
      </w:pPr>
      <w:r w:rsidRPr="00F21A76">
        <w:rPr>
          <w:noProof w:val="0"/>
        </w:rPr>
        <w:t>operator==</w:t>
      </w:r>
    </w:p>
    <w:p w14:paraId="24F5846F" w14:textId="77777777" w:rsidR="0020187D" w:rsidRPr="00F21A76" w:rsidRDefault="0020187D" w:rsidP="00590CB4">
      <w:pPr>
        <w:pStyle w:val="B30"/>
        <w:keepLines/>
        <w:tabs>
          <w:tab w:val="left" w:pos="800"/>
        </w:tabs>
      </w:pPr>
      <w:r w:rsidRPr="00F21A76">
        <w:t>Returns true if bot</w:t>
      </w:r>
      <w:r w:rsidR="00A05A80" w:rsidRPr="00F21A76">
        <w:t>h TriAddress objects are equal.</w:t>
      </w:r>
    </w:p>
    <w:p w14:paraId="79E66D8A" w14:textId="77777777" w:rsidR="0020187D" w:rsidRPr="00F21A76" w:rsidRDefault="0020187D" w:rsidP="008A536A">
      <w:pPr>
        <w:pStyle w:val="PL"/>
        <w:numPr>
          <w:ilvl w:val="0"/>
          <w:numId w:val="47"/>
        </w:numPr>
        <w:rPr>
          <w:noProof w:val="0"/>
        </w:rPr>
      </w:pPr>
      <w:r w:rsidRPr="00F21A76">
        <w:rPr>
          <w:noProof w:val="0"/>
        </w:rPr>
        <w:t>cloneAddress</w:t>
      </w:r>
    </w:p>
    <w:p w14:paraId="18053175" w14:textId="77777777" w:rsidR="0020187D" w:rsidRPr="00F21A76" w:rsidRDefault="0020187D" w:rsidP="00590CB4">
      <w:pPr>
        <w:pStyle w:val="B30"/>
        <w:keepLines/>
        <w:tabs>
          <w:tab w:val="left" w:pos="800"/>
        </w:tabs>
      </w:pPr>
      <w:proofErr w:type="gramStart"/>
      <w:r w:rsidRPr="00F21A76">
        <w:t>Re</w:t>
      </w:r>
      <w:r w:rsidR="00A05A80" w:rsidRPr="00F21A76">
        <w:t>turns a copy of the TriAddress.</w:t>
      </w:r>
      <w:proofErr w:type="gramEnd"/>
    </w:p>
    <w:p w14:paraId="1A4725C1" w14:textId="77777777" w:rsidR="0020187D" w:rsidRPr="00F21A76" w:rsidRDefault="0020187D" w:rsidP="008A536A">
      <w:pPr>
        <w:pStyle w:val="PL"/>
        <w:numPr>
          <w:ilvl w:val="0"/>
          <w:numId w:val="47"/>
        </w:numPr>
        <w:rPr>
          <w:noProof w:val="0"/>
        </w:rPr>
      </w:pPr>
      <w:r w:rsidRPr="00F21A76">
        <w:rPr>
          <w:noProof w:val="0"/>
        </w:rPr>
        <w:t>operator&lt;</w:t>
      </w:r>
    </w:p>
    <w:p w14:paraId="36802532" w14:textId="77777777" w:rsidR="0020187D" w:rsidRPr="00F21A76" w:rsidRDefault="00A05A80" w:rsidP="00590CB4">
      <w:pPr>
        <w:pStyle w:val="B30"/>
        <w:keepLines/>
        <w:tabs>
          <w:tab w:val="left" w:pos="800"/>
        </w:tabs>
        <w:rPr>
          <w:i/>
          <w:iCs/>
        </w:rPr>
      </w:pPr>
      <w:r w:rsidRPr="00F21A76">
        <w:t>Operator &lt; overload.</w:t>
      </w:r>
    </w:p>
    <w:p w14:paraId="6D1FBEF6" w14:textId="77777777" w:rsidR="0020187D" w:rsidRPr="00F21A76" w:rsidRDefault="0020187D" w:rsidP="00DD778F">
      <w:pPr>
        <w:pStyle w:val="Heading4"/>
      </w:pPr>
      <w:bookmarkStart w:id="1405" w:name="_Toc87872175"/>
      <w:r w:rsidRPr="00F21A76">
        <w:t>8.5.2.3</w:t>
      </w:r>
      <w:r w:rsidRPr="00F21A76">
        <w:tab/>
        <w:t>TriAddressList</w:t>
      </w:r>
      <w:bookmarkEnd w:id="1405"/>
    </w:p>
    <w:p w14:paraId="75EDCE5D" w14:textId="77777777" w:rsidR="0020187D" w:rsidRPr="00F21A76" w:rsidRDefault="0020187D" w:rsidP="0083043F">
      <w:pPr>
        <w:keepNext/>
        <w:keepLines/>
      </w:pPr>
      <w:r w:rsidRPr="00F21A76">
        <w:t>The value of this type is a list of TriAddress elements. This abstract type is used for multicast communication in TRI. It is mapped to the following pure virtual class:</w:t>
      </w:r>
    </w:p>
    <w:p w14:paraId="3F12AE4F" w14:textId="77777777" w:rsidR="0020187D" w:rsidRPr="00F21A76" w:rsidRDefault="0020187D" w:rsidP="00F122E7">
      <w:pPr>
        <w:pStyle w:val="PL"/>
        <w:rPr>
          <w:noProof w:val="0"/>
        </w:rPr>
      </w:pPr>
      <w:proofErr w:type="gramStart"/>
      <w:r w:rsidRPr="00F21A76">
        <w:rPr>
          <w:noProof w:val="0"/>
        </w:rPr>
        <w:t>class</w:t>
      </w:r>
      <w:proofErr w:type="gramEnd"/>
      <w:r w:rsidRPr="00F21A76">
        <w:rPr>
          <w:noProof w:val="0"/>
        </w:rPr>
        <w:t xml:space="preserve"> TriAddressList {</w:t>
      </w:r>
    </w:p>
    <w:p w14:paraId="4AB5F586" w14:textId="77777777" w:rsidR="0020187D" w:rsidRPr="00F21A76" w:rsidRDefault="0020187D" w:rsidP="00F122E7">
      <w:pPr>
        <w:pStyle w:val="PL"/>
        <w:rPr>
          <w:noProof w:val="0"/>
        </w:rPr>
      </w:pPr>
      <w:proofErr w:type="gramStart"/>
      <w:r w:rsidRPr="00F21A76">
        <w:rPr>
          <w:noProof w:val="0"/>
        </w:rPr>
        <w:t>public</w:t>
      </w:r>
      <w:proofErr w:type="gramEnd"/>
      <w:r w:rsidRPr="00F21A76">
        <w:rPr>
          <w:noProof w:val="0"/>
        </w:rPr>
        <w:t>:</w:t>
      </w:r>
    </w:p>
    <w:p w14:paraId="4198F3F1" w14:textId="77777777" w:rsidR="0020187D" w:rsidRPr="00F21A76" w:rsidRDefault="00275906"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~TriAddressList ();</w:t>
      </w:r>
    </w:p>
    <w:p w14:paraId="23D32B5C"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size () const =0;</w:t>
      </w:r>
    </w:p>
    <w:p w14:paraId="773334D8"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isEmpty () const =0;</w:t>
      </w:r>
    </w:p>
    <w:p w14:paraId="027F4D2A"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TriAddress &amp; get (Tsize index) const =0;</w:t>
      </w:r>
    </w:p>
    <w:p w14:paraId="68C00020"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clear ()=0;</w:t>
      </w:r>
    </w:p>
    <w:p w14:paraId="28D1AA7D"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add (const TriAddress &amp;elem)=0;</w:t>
      </w:r>
    </w:p>
    <w:p w14:paraId="0E86463E"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TriAddressList &amp;addl) const =0;</w:t>
      </w:r>
    </w:p>
    <w:p w14:paraId="50418147"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TriAddressList * cloneAddressList () const =0;</w:t>
      </w:r>
    </w:p>
    <w:p w14:paraId="7C0968F1" w14:textId="77777777" w:rsidR="0020187D" w:rsidRPr="00F21A76" w:rsidRDefault="00275906" w:rsidP="00275906">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TriAddressList &amp;addl) const =0;</w:t>
      </w:r>
    </w:p>
    <w:p w14:paraId="100BD1D3" w14:textId="77777777" w:rsidR="0020187D" w:rsidRPr="00F21A76" w:rsidRDefault="0020187D" w:rsidP="00F122E7">
      <w:pPr>
        <w:pStyle w:val="PL"/>
        <w:rPr>
          <w:noProof w:val="0"/>
        </w:rPr>
      </w:pPr>
      <w:r w:rsidRPr="00F21A76">
        <w:rPr>
          <w:noProof w:val="0"/>
        </w:rPr>
        <w:t>}</w:t>
      </w:r>
    </w:p>
    <w:p w14:paraId="307D5143" w14:textId="77777777" w:rsidR="00354D2F" w:rsidRPr="00F21A76" w:rsidRDefault="00354D2F" w:rsidP="00F122E7">
      <w:pPr>
        <w:pStyle w:val="PL"/>
        <w:rPr>
          <w:noProof w:val="0"/>
        </w:rPr>
      </w:pPr>
    </w:p>
    <w:p w14:paraId="7176BF5E" w14:textId="77777777" w:rsidR="001716EE" w:rsidRPr="00F21A76" w:rsidRDefault="001716EE" w:rsidP="001716EE">
      <w:pPr>
        <w:rPr>
          <w:b/>
        </w:rPr>
      </w:pPr>
      <w:r w:rsidRPr="00F21A76">
        <w:rPr>
          <w:b/>
        </w:rPr>
        <w:t>Methods:</w:t>
      </w:r>
    </w:p>
    <w:p w14:paraId="5CF59453" w14:textId="77777777" w:rsidR="0020187D" w:rsidRPr="00F21A76" w:rsidRDefault="0020187D" w:rsidP="00232744">
      <w:pPr>
        <w:pStyle w:val="PL"/>
        <w:numPr>
          <w:ilvl w:val="0"/>
          <w:numId w:val="47"/>
        </w:numPr>
        <w:rPr>
          <w:noProof w:val="0"/>
        </w:rPr>
      </w:pPr>
      <w:r w:rsidRPr="00F21A76">
        <w:rPr>
          <w:noProof w:val="0"/>
        </w:rPr>
        <w:t>~TriAddressList</w:t>
      </w:r>
    </w:p>
    <w:p w14:paraId="54481050" w14:textId="77777777" w:rsidR="0020187D" w:rsidRPr="00F21A76" w:rsidRDefault="0020187D" w:rsidP="00354D2F">
      <w:pPr>
        <w:pStyle w:val="B30"/>
        <w:keepLines/>
        <w:tabs>
          <w:tab w:val="left" w:pos="800"/>
        </w:tabs>
      </w:pPr>
      <w:proofErr w:type="gramStart"/>
      <w:r w:rsidRPr="00F21A76">
        <w:t>Destructor.</w:t>
      </w:r>
      <w:proofErr w:type="gramEnd"/>
      <w:r w:rsidRPr="00F21A76">
        <w:t xml:space="preserve"> </w:t>
      </w:r>
    </w:p>
    <w:p w14:paraId="6BA6B6EF" w14:textId="77777777" w:rsidR="0020187D" w:rsidRPr="00F21A76" w:rsidRDefault="0020187D" w:rsidP="00232744">
      <w:pPr>
        <w:pStyle w:val="PL"/>
        <w:numPr>
          <w:ilvl w:val="0"/>
          <w:numId w:val="47"/>
        </w:numPr>
        <w:rPr>
          <w:noProof w:val="0"/>
        </w:rPr>
      </w:pPr>
      <w:r w:rsidRPr="00F21A76">
        <w:rPr>
          <w:noProof w:val="0"/>
        </w:rPr>
        <w:t>size</w:t>
      </w:r>
    </w:p>
    <w:p w14:paraId="75C4E1E9" w14:textId="77777777" w:rsidR="0020187D" w:rsidRPr="00F21A76" w:rsidRDefault="0020187D" w:rsidP="00354D2F">
      <w:pPr>
        <w:pStyle w:val="B30"/>
        <w:keepLines/>
        <w:tabs>
          <w:tab w:val="left" w:pos="800"/>
        </w:tabs>
      </w:pPr>
      <w:proofErr w:type="gramStart"/>
      <w:r w:rsidRPr="00F21A76">
        <w:t>Returns the number of addresses in the list.</w:t>
      </w:r>
      <w:proofErr w:type="gramEnd"/>
      <w:r w:rsidRPr="00F21A76">
        <w:t xml:space="preserve"> </w:t>
      </w:r>
    </w:p>
    <w:p w14:paraId="1D1BA7D9" w14:textId="77777777" w:rsidR="0020187D" w:rsidRPr="00F21A76" w:rsidRDefault="0020187D" w:rsidP="00232744">
      <w:pPr>
        <w:pStyle w:val="PL"/>
        <w:numPr>
          <w:ilvl w:val="0"/>
          <w:numId w:val="47"/>
        </w:numPr>
        <w:rPr>
          <w:noProof w:val="0"/>
        </w:rPr>
      </w:pPr>
      <w:r w:rsidRPr="00F21A76">
        <w:rPr>
          <w:noProof w:val="0"/>
        </w:rPr>
        <w:t>isEmpty</w:t>
      </w:r>
    </w:p>
    <w:p w14:paraId="49030194" w14:textId="77777777" w:rsidR="0020187D" w:rsidRPr="00F21A76" w:rsidRDefault="0020187D" w:rsidP="00354D2F">
      <w:pPr>
        <w:pStyle w:val="B30"/>
        <w:keepLines/>
        <w:tabs>
          <w:tab w:val="left" w:pos="800"/>
        </w:tabs>
      </w:pPr>
      <w:r w:rsidRPr="00F21A76">
        <w:t xml:space="preserve">Returns true if address list is empty. </w:t>
      </w:r>
    </w:p>
    <w:p w14:paraId="13606B20" w14:textId="77777777" w:rsidR="0020187D" w:rsidRPr="00F21A76" w:rsidRDefault="0020187D" w:rsidP="00232744">
      <w:pPr>
        <w:pStyle w:val="PL"/>
        <w:numPr>
          <w:ilvl w:val="0"/>
          <w:numId w:val="47"/>
        </w:numPr>
        <w:rPr>
          <w:noProof w:val="0"/>
        </w:rPr>
      </w:pPr>
      <w:r w:rsidRPr="00F21A76">
        <w:rPr>
          <w:noProof w:val="0"/>
        </w:rPr>
        <w:t>get</w:t>
      </w:r>
    </w:p>
    <w:p w14:paraId="74FA74BA" w14:textId="77777777" w:rsidR="0020187D" w:rsidRPr="00F21A76" w:rsidRDefault="0020187D" w:rsidP="00354D2F">
      <w:pPr>
        <w:pStyle w:val="B30"/>
        <w:keepLines/>
        <w:tabs>
          <w:tab w:val="left" w:pos="800"/>
        </w:tabs>
      </w:pPr>
      <w:proofErr w:type="gramStart"/>
      <w:r w:rsidRPr="00F21A76">
        <w:t>Gets TriAddress element at specified position from the address list.</w:t>
      </w:r>
      <w:proofErr w:type="gramEnd"/>
      <w:r w:rsidRPr="00F21A76">
        <w:t xml:space="preserve"> </w:t>
      </w:r>
    </w:p>
    <w:p w14:paraId="475CF610" w14:textId="77777777" w:rsidR="0020187D" w:rsidRPr="00F21A76" w:rsidRDefault="0020187D" w:rsidP="00232744">
      <w:pPr>
        <w:pStyle w:val="PL"/>
        <w:numPr>
          <w:ilvl w:val="0"/>
          <w:numId w:val="47"/>
        </w:numPr>
        <w:rPr>
          <w:noProof w:val="0"/>
        </w:rPr>
      </w:pPr>
      <w:r w:rsidRPr="00F21A76">
        <w:rPr>
          <w:noProof w:val="0"/>
        </w:rPr>
        <w:t>clear</w:t>
      </w:r>
    </w:p>
    <w:p w14:paraId="54588C44" w14:textId="77777777" w:rsidR="0020187D" w:rsidRPr="00F21A76" w:rsidRDefault="0020187D" w:rsidP="00354D2F">
      <w:pPr>
        <w:pStyle w:val="B30"/>
        <w:keepLines/>
        <w:tabs>
          <w:tab w:val="left" w:pos="800"/>
        </w:tabs>
      </w:pPr>
      <w:proofErr w:type="gramStart"/>
      <w:r w:rsidRPr="00F21A76">
        <w:t>Removes all TriAddress elements from the list.</w:t>
      </w:r>
      <w:proofErr w:type="gramEnd"/>
      <w:r w:rsidRPr="00F21A76">
        <w:t xml:space="preserve"> </w:t>
      </w:r>
    </w:p>
    <w:p w14:paraId="6409FF57" w14:textId="77777777" w:rsidR="0020187D" w:rsidRPr="00F21A76" w:rsidRDefault="0020187D" w:rsidP="00232744">
      <w:pPr>
        <w:pStyle w:val="PL"/>
        <w:numPr>
          <w:ilvl w:val="0"/>
          <w:numId w:val="47"/>
        </w:numPr>
        <w:rPr>
          <w:noProof w:val="0"/>
        </w:rPr>
      </w:pPr>
      <w:r w:rsidRPr="00F21A76">
        <w:rPr>
          <w:noProof w:val="0"/>
        </w:rPr>
        <w:t>add</w:t>
      </w:r>
    </w:p>
    <w:p w14:paraId="6E95A95C" w14:textId="77777777" w:rsidR="0020187D" w:rsidRPr="00F21A76" w:rsidRDefault="0020187D" w:rsidP="00354D2F">
      <w:pPr>
        <w:pStyle w:val="B30"/>
        <w:keepLines/>
        <w:tabs>
          <w:tab w:val="left" w:pos="800"/>
        </w:tabs>
      </w:pPr>
      <w:proofErr w:type="gramStart"/>
      <w:r w:rsidRPr="00F21A76">
        <w:t>Adds a TriAddress element to the list.</w:t>
      </w:r>
      <w:proofErr w:type="gramEnd"/>
      <w:r w:rsidRPr="00F21A76">
        <w:t xml:space="preserve"> </w:t>
      </w:r>
    </w:p>
    <w:p w14:paraId="7E8F18D1" w14:textId="77777777" w:rsidR="0020187D" w:rsidRPr="00F21A76" w:rsidRDefault="00753F3E" w:rsidP="00232744">
      <w:pPr>
        <w:pStyle w:val="PL"/>
        <w:numPr>
          <w:ilvl w:val="0"/>
          <w:numId w:val="47"/>
        </w:numPr>
        <w:rPr>
          <w:noProof w:val="0"/>
        </w:rPr>
      </w:pPr>
      <w:r w:rsidRPr="00F21A76">
        <w:rPr>
          <w:noProof w:val="0"/>
        </w:rPr>
        <w:t>operator==</w:t>
      </w:r>
    </w:p>
    <w:p w14:paraId="52B8076E" w14:textId="77777777" w:rsidR="0020187D" w:rsidRPr="00F21A76" w:rsidRDefault="0020187D" w:rsidP="00354D2F">
      <w:pPr>
        <w:pStyle w:val="B30"/>
        <w:keepLines/>
        <w:tabs>
          <w:tab w:val="left" w:pos="800"/>
        </w:tabs>
      </w:pPr>
      <w:r w:rsidRPr="00F21A76">
        <w:t xml:space="preserve">Returns true if both TriAddressList objects are equal. </w:t>
      </w:r>
    </w:p>
    <w:p w14:paraId="7901EA63" w14:textId="77777777" w:rsidR="0020187D" w:rsidRPr="00F21A76" w:rsidRDefault="0020187D" w:rsidP="00232744">
      <w:pPr>
        <w:pStyle w:val="PL"/>
        <w:numPr>
          <w:ilvl w:val="0"/>
          <w:numId w:val="47"/>
        </w:numPr>
        <w:rPr>
          <w:noProof w:val="0"/>
        </w:rPr>
      </w:pPr>
      <w:r w:rsidRPr="00F21A76">
        <w:rPr>
          <w:noProof w:val="0"/>
        </w:rPr>
        <w:t>cloneAddressList</w:t>
      </w:r>
    </w:p>
    <w:p w14:paraId="5989D997" w14:textId="77777777" w:rsidR="0020187D" w:rsidRPr="00F21A76" w:rsidRDefault="0020187D" w:rsidP="00354D2F">
      <w:pPr>
        <w:pStyle w:val="B30"/>
        <w:keepLines/>
        <w:tabs>
          <w:tab w:val="left" w:pos="800"/>
        </w:tabs>
      </w:pPr>
      <w:proofErr w:type="gramStart"/>
      <w:r w:rsidRPr="00F21A76">
        <w:t>Returns a copy of the TriAddressList.</w:t>
      </w:r>
      <w:proofErr w:type="gramEnd"/>
      <w:r w:rsidRPr="00F21A76">
        <w:t xml:space="preserve"> </w:t>
      </w:r>
    </w:p>
    <w:p w14:paraId="186D58FD" w14:textId="77777777" w:rsidR="0020187D" w:rsidRPr="00F21A76" w:rsidRDefault="0020187D" w:rsidP="00232744">
      <w:pPr>
        <w:pStyle w:val="PL"/>
        <w:numPr>
          <w:ilvl w:val="0"/>
          <w:numId w:val="47"/>
        </w:numPr>
        <w:rPr>
          <w:noProof w:val="0"/>
        </w:rPr>
      </w:pPr>
      <w:r w:rsidRPr="00F21A76">
        <w:rPr>
          <w:noProof w:val="0"/>
        </w:rPr>
        <w:t>operator&lt;</w:t>
      </w:r>
    </w:p>
    <w:p w14:paraId="35FBA14D" w14:textId="77777777" w:rsidR="0020187D" w:rsidRPr="00F21A76" w:rsidRDefault="0020187D" w:rsidP="00354D2F">
      <w:pPr>
        <w:pStyle w:val="B30"/>
        <w:keepLines/>
        <w:tabs>
          <w:tab w:val="left" w:pos="800"/>
        </w:tabs>
      </w:pPr>
      <w:r w:rsidRPr="00F21A76">
        <w:t xml:space="preserve">Operator &lt; overload. </w:t>
      </w:r>
    </w:p>
    <w:p w14:paraId="1167D414" w14:textId="77777777" w:rsidR="0020187D" w:rsidRPr="00F21A76" w:rsidRDefault="0020187D" w:rsidP="00DD778F">
      <w:pPr>
        <w:pStyle w:val="Heading4"/>
      </w:pPr>
      <w:bookmarkStart w:id="1406" w:name="_Toc87872176"/>
      <w:r w:rsidRPr="00F21A76">
        <w:lastRenderedPageBreak/>
        <w:t>8.5.2.4</w:t>
      </w:r>
      <w:r w:rsidRPr="00F21A76">
        <w:tab/>
        <w:t>TriComponentId</w:t>
      </w:r>
      <w:bookmarkEnd w:id="1406"/>
    </w:p>
    <w:p w14:paraId="573FB338" w14:textId="77777777" w:rsidR="0020187D" w:rsidRPr="00F21A76" w:rsidRDefault="0020187D" w:rsidP="00354D2F">
      <w:pPr>
        <w:keepNext/>
      </w:pPr>
      <w:r w:rsidRPr="00F21A76">
        <w:t>A value of type TriComponentId includes an identifier, a name and the component type. This abstract type is mainly used to resolve TRI communication operations on TSI ports that have mappings to many test component ports. It is mapped to the following pure virtual class:</w:t>
      </w:r>
    </w:p>
    <w:p w14:paraId="41CB4EC6" w14:textId="77777777" w:rsidR="0020187D" w:rsidRPr="00F21A76" w:rsidRDefault="0020187D" w:rsidP="00F122E7">
      <w:pPr>
        <w:pStyle w:val="PL"/>
        <w:rPr>
          <w:noProof w:val="0"/>
        </w:rPr>
      </w:pPr>
      <w:proofErr w:type="gramStart"/>
      <w:r w:rsidRPr="00F21A76">
        <w:rPr>
          <w:noProof w:val="0"/>
        </w:rPr>
        <w:t>class</w:t>
      </w:r>
      <w:proofErr w:type="gramEnd"/>
      <w:r w:rsidRPr="00F21A76">
        <w:rPr>
          <w:noProof w:val="0"/>
        </w:rPr>
        <w:t xml:space="preserve"> TriComponentId {</w:t>
      </w:r>
    </w:p>
    <w:p w14:paraId="2F99DD32" w14:textId="77777777" w:rsidR="0020187D" w:rsidRPr="00F21A76" w:rsidRDefault="0020187D" w:rsidP="00F122E7">
      <w:pPr>
        <w:pStyle w:val="PL"/>
        <w:rPr>
          <w:noProof w:val="0"/>
        </w:rPr>
      </w:pPr>
      <w:proofErr w:type="gramStart"/>
      <w:r w:rsidRPr="00F21A76">
        <w:rPr>
          <w:noProof w:val="0"/>
        </w:rPr>
        <w:t>public</w:t>
      </w:r>
      <w:proofErr w:type="gramEnd"/>
      <w:r w:rsidRPr="00F21A76">
        <w:rPr>
          <w:noProof w:val="0"/>
        </w:rPr>
        <w:t>:</w:t>
      </w:r>
    </w:p>
    <w:p w14:paraId="3CC783C8"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~TriComponentId ();</w:t>
      </w:r>
    </w:p>
    <w:p w14:paraId="4D176779"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QualifiedName &amp; getComponentTypeName () const =0;</w:t>
      </w:r>
    </w:p>
    <w:p w14:paraId="15E9624E"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setComponentTypeName (const QualifiedName &amp;tName)=0;</w:t>
      </w:r>
    </w:p>
    <w:p w14:paraId="356CF98B"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w:t>
      </w:r>
      <w:r w:rsidR="00246EDD" w:rsidRPr="00F21A76">
        <w:rPr>
          <w:noProof w:val="0"/>
        </w:rPr>
        <w:t xml:space="preserve">const </w:t>
      </w:r>
      <w:r w:rsidR="0020187D" w:rsidRPr="00F21A76">
        <w:rPr>
          <w:noProof w:val="0"/>
        </w:rPr>
        <w:t>Tstring &amp; getComponentName () const =0;</w:t>
      </w:r>
    </w:p>
    <w:p w14:paraId="30AE0D9B"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setComponentName (const Tstring &amp;sName)=0;</w:t>
      </w:r>
    </w:p>
    <w:p w14:paraId="204CD16C" w14:textId="77777777" w:rsidR="006D1BF4" w:rsidRPr="00F21A76" w:rsidRDefault="006E0124" w:rsidP="00F122E7">
      <w:pPr>
        <w:pStyle w:val="PL"/>
        <w:rPr>
          <w:noProof w:val="0"/>
        </w:rPr>
      </w:pPr>
      <w:r w:rsidRPr="00F21A76">
        <w:rPr>
          <w:noProof w:val="0"/>
        </w:rPr>
        <w:tab/>
      </w:r>
      <w:proofErr w:type="gramStart"/>
      <w:r w:rsidR="006D1BF4" w:rsidRPr="00F21A76">
        <w:rPr>
          <w:noProof w:val="0"/>
        </w:rPr>
        <w:t>virtual</w:t>
      </w:r>
      <w:proofErr w:type="gramEnd"/>
      <w:r w:rsidR="006D1BF4" w:rsidRPr="00F21A76">
        <w:rPr>
          <w:noProof w:val="0"/>
        </w:rPr>
        <w:t xml:space="preserve"> const Tinteger &amp; getComponentId () const =0;</w:t>
      </w:r>
    </w:p>
    <w:p w14:paraId="3E0AD51B" w14:textId="77777777" w:rsidR="006D1BF4" w:rsidRPr="00F21A76" w:rsidRDefault="006E0124" w:rsidP="00F122E7">
      <w:pPr>
        <w:pStyle w:val="PL"/>
        <w:rPr>
          <w:noProof w:val="0"/>
        </w:rPr>
      </w:pPr>
      <w:r w:rsidRPr="00F21A76">
        <w:rPr>
          <w:noProof w:val="0"/>
        </w:rPr>
        <w:tab/>
      </w:r>
      <w:proofErr w:type="gramStart"/>
      <w:r w:rsidR="006D1BF4" w:rsidRPr="00F21A76">
        <w:rPr>
          <w:noProof w:val="0"/>
        </w:rPr>
        <w:t>virtual</w:t>
      </w:r>
      <w:proofErr w:type="gramEnd"/>
      <w:r w:rsidR="006D1BF4" w:rsidRPr="00F21A76">
        <w:rPr>
          <w:noProof w:val="0"/>
        </w:rPr>
        <w:t xml:space="preserve"> void setComponentId (const Tinteger &amp;id)=0;</w:t>
      </w:r>
    </w:p>
    <w:p w14:paraId="409E417A"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TriComponentId &amp;cmp) const =0;</w:t>
      </w:r>
    </w:p>
    <w:p w14:paraId="1242C8E7"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TriComponentId * cloneComponentId () const =0;</w:t>
      </w:r>
    </w:p>
    <w:p w14:paraId="272208C1" w14:textId="77777777" w:rsidR="0020187D" w:rsidRPr="00F21A76" w:rsidRDefault="006E0124" w:rsidP="00F122E7">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TriComponentId &amp;cmp) const =0;</w:t>
      </w:r>
    </w:p>
    <w:p w14:paraId="5FB6AEDA" w14:textId="77777777" w:rsidR="0020187D" w:rsidRPr="00F21A76" w:rsidRDefault="0020187D" w:rsidP="00F122E7">
      <w:pPr>
        <w:pStyle w:val="PL"/>
        <w:rPr>
          <w:noProof w:val="0"/>
        </w:rPr>
      </w:pPr>
      <w:r w:rsidRPr="00F21A76">
        <w:rPr>
          <w:noProof w:val="0"/>
        </w:rPr>
        <w:t>}</w:t>
      </w:r>
    </w:p>
    <w:p w14:paraId="7E5EB9C2" w14:textId="77777777" w:rsidR="0020187D" w:rsidRPr="00F21A76" w:rsidRDefault="0020187D" w:rsidP="00F122E7">
      <w:pPr>
        <w:pStyle w:val="PL"/>
        <w:rPr>
          <w:noProof w:val="0"/>
        </w:rPr>
      </w:pPr>
    </w:p>
    <w:p w14:paraId="73985D66" w14:textId="77777777" w:rsidR="001716EE" w:rsidRPr="00F21A76" w:rsidRDefault="001716EE" w:rsidP="001716EE">
      <w:pPr>
        <w:rPr>
          <w:b/>
        </w:rPr>
      </w:pPr>
      <w:r w:rsidRPr="00F21A76">
        <w:rPr>
          <w:b/>
        </w:rPr>
        <w:t>Methods:</w:t>
      </w:r>
    </w:p>
    <w:p w14:paraId="645503DF" w14:textId="77777777" w:rsidR="0020187D" w:rsidRPr="00F21A76" w:rsidRDefault="0020187D" w:rsidP="00232744">
      <w:pPr>
        <w:pStyle w:val="PL"/>
        <w:numPr>
          <w:ilvl w:val="0"/>
          <w:numId w:val="47"/>
        </w:numPr>
        <w:rPr>
          <w:noProof w:val="0"/>
        </w:rPr>
      </w:pPr>
      <w:r w:rsidRPr="00F21A76">
        <w:rPr>
          <w:noProof w:val="0"/>
        </w:rPr>
        <w:t>~TriComponentId</w:t>
      </w:r>
    </w:p>
    <w:p w14:paraId="2C827733" w14:textId="77777777" w:rsidR="0020187D" w:rsidRPr="00F21A76" w:rsidRDefault="0020187D" w:rsidP="00C92095">
      <w:pPr>
        <w:pStyle w:val="B30"/>
        <w:keepLines/>
        <w:tabs>
          <w:tab w:val="left" w:pos="800"/>
        </w:tabs>
      </w:pPr>
      <w:proofErr w:type="gramStart"/>
      <w:r w:rsidRPr="00F21A76">
        <w:t>Destructor.</w:t>
      </w:r>
      <w:proofErr w:type="gramEnd"/>
      <w:r w:rsidRPr="00F21A76">
        <w:t xml:space="preserve"> </w:t>
      </w:r>
    </w:p>
    <w:p w14:paraId="2423BCAA" w14:textId="77777777" w:rsidR="0020187D" w:rsidRPr="00F21A76" w:rsidRDefault="0020187D" w:rsidP="00232744">
      <w:pPr>
        <w:pStyle w:val="PL"/>
        <w:numPr>
          <w:ilvl w:val="0"/>
          <w:numId w:val="47"/>
        </w:numPr>
        <w:rPr>
          <w:noProof w:val="0"/>
        </w:rPr>
      </w:pPr>
      <w:r w:rsidRPr="00F21A76">
        <w:rPr>
          <w:noProof w:val="0"/>
        </w:rPr>
        <w:t>getComponentTypeName</w:t>
      </w:r>
    </w:p>
    <w:p w14:paraId="0A099722" w14:textId="77777777" w:rsidR="0020187D" w:rsidRPr="00F21A76" w:rsidRDefault="0020187D" w:rsidP="00C92095">
      <w:pPr>
        <w:pStyle w:val="B30"/>
        <w:keepLines/>
        <w:tabs>
          <w:tab w:val="left" w:pos="800"/>
        </w:tabs>
      </w:pPr>
      <w:r w:rsidRPr="00F21A76">
        <w:t xml:space="preserve">Returns a const reference to the component type name. </w:t>
      </w:r>
    </w:p>
    <w:p w14:paraId="2CF7B0DF" w14:textId="77777777" w:rsidR="0020187D" w:rsidRPr="00F21A76" w:rsidRDefault="0020187D" w:rsidP="00232744">
      <w:pPr>
        <w:pStyle w:val="PL"/>
        <w:numPr>
          <w:ilvl w:val="0"/>
          <w:numId w:val="47"/>
        </w:numPr>
        <w:rPr>
          <w:noProof w:val="0"/>
        </w:rPr>
      </w:pPr>
      <w:r w:rsidRPr="00F21A76">
        <w:rPr>
          <w:noProof w:val="0"/>
        </w:rPr>
        <w:t>setComponentTypeName</w:t>
      </w:r>
    </w:p>
    <w:p w14:paraId="3549135C" w14:textId="77777777" w:rsidR="0020187D" w:rsidRPr="00F21A76" w:rsidRDefault="001C7CC2" w:rsidP="00C92095">
      <w:pPr>
        <w:pStyle w:val="B30"/>
        <w:keepLines/>
        <w:tabs>
          <w:tab w:val="left" w:pos="800"/>
        </w:tabs>
      </w:pPr>
      <w:r w:rsidRPr="00F21A76">
        <w:t>Set</w:t>
      </w:r>
      <w:r w:rsidR="0020187D" w:rsidRPr="00F21A76">
        <w:t xml:space="preserve"> the component type name. </w:t>
      </w:r>
    </w:p>
    <w:p w14:paraId="4F787AAD" w14:textId="77777777" w:rsidR="0020187D" w:rsidRPr="00F21A76" w:rsidRDefault="0020187D" w:rsidP="00232744">
      <w:pPr>
        <w:pStyle w:val="PL"/>
        <w:numPr>
          <w:ilvl w:val="0"/>
          <w:numId w:val="47"/>
        </w:numPr>
        <w:rPr>
          <w:noProof w:val="0"/>
        </w:rPr>
      </w:pPr>
      <w:r w:rsidRPr="00F21A76">
        <w:rPr>
          <w:noProof w:val="0"/>
        </w:rPr>
        <w:t>getComponentName</w:t>
      </w:r>
    </w:p>
    <w:p w14:paraId="5C0718E9" w14:textId="77777777" w:rsidR="0020187D" w:rsidRPr="00F21A76" w:rsidRDefault="0020187D" w:rsidP="00C92095">
      <w:pPr>
        <w:pStyle w:val="B30"/>
        <w:keepLines/>
        <w:tabs>
          <w:tab w:val="left" w:pos="800"/>
        </w:tabs>
      </w:pPr>
      <w:proofErr w:type="gramStart"/>
      <w:r w:rsidRPr="00F21A76">
        <w:t>Gets the component name.</w:t>
      </w:r>
      <w:proofErr w:type="gramEnd"/>
      <w:r w:rsidRPr="00F21A76">
        <w:t xml:space="preserve"> </w:t>
      </w:r>
    </w:p>
    <w:p w14:paraId="17538939" w14:textId="77777777" w:rsidR="0020187D" w:rsidRPr="00F21A76" w:rsidRDefault="0020187D" w:rsidP="00232744">
      <w:pPr>
        <w:pStyle w:val="PL"/>
        <w:numPr>
          <w:ilvl w:val="0"/>
          <w:numId w:val="47"/>
        </w:numPr>
        <w:rPr>
          <w:noProof w:val="0"/>
        </w:rPr>
      </w:pPr>
      <w:r w:rsidRPr="00F21A76">
        <w:rPr>
          <w:noProof w:val="0"/>
        </w:rPr>
        <w:t>setComponentName</w:t>
      </w:r>
    </w:p>
    <w:p w14:paraId="7AC41CBB" w14:textId="77777777" w:rsidR="0020187D" w:rsidRPr="00F21A76" w:rsidRDefault="001C7CC2" w:rsidP="00C92095">
      <w:pPr>
        <w:pStyle w:val="B30"/>
        <w:keepLines/>
        <w:tabs>
          <w:tab w:val="left" w:pos="800"/>
        </w:tabs>
      </w:pPr>
      <w:r w:rsidRPr="00F21A76">
        <w:t>Set</w:t>
      </w:r>
      <w:r w:rsidR="0020187D" w:rsidRPr="00F21A76">
        <w:t xml:space="preserve"> the component name. </w:t>
      </w:r>
    </w:p>
    <w:p w14:paraId="508F27A5" w14:textId="77777777" w:rsidR="0020187D" w:rsidRPr="00F21A76" w:rsidRDefault="0020187D" w:rsidP="00232744">
      <w:pPr>
        <w:pStyle w:val="PL"/>
        <w:numPr>
          <w:ilvl w:val="0"/>
          <w:numId w:val="47"/>
        </w:numPr>
        <w:rPr>
          <w:noProof w:val="0"/>
        </w:rPr>
      </w:pPr>
      <w:r w:rsidRPr="00F21A76">
        <w:rPr>
          <w:noProof w:val="0"/>
        </w:rPr>
        <w:t>getComponentId</w:t>
      </w:r>
    </w:p>
    <w:p w14:paraId="1EF0CC92" w14:textId="77777777" w:rsidR="0020187D" w:rsidRPr="00F21A76" w:rsidRDefault="0020187D" w:rsidP="00C92095">
      <w:pPr>
        <w:pStyle w:val="B30"/>
        <w:keepLines/>
        <w:tabs>
          <w:tab w:val="left" w:pos="800"/>
        </w:tabs>
      </w:pPr>
      <w:proofErr w:type="gramStart"/>
      <w:r w:rsidRPr="00F21A76">
        <w:t>Returns the component identifier.</w:t>
      </w:r>
      <w:proofErr w:type="gramEnd"/>
      <w:r w:rsidRPr="00F21A76">
        <w:t xml:space="preserve"> </w:t>
      </w:r>
    </w:p>
    <w:p w14:paraId="16E4B889" w14:textId="77777777" w:rsidR="0020187D" w:rsidRPr="00F21A76" w:rsidRDefault="0020187D" w:rsidP="00232744">
      <w:pPr>
        <w:pStyle w:val="PL"/>
        <w:numPr>
          <w:ilvl w:val="0"/>
          <w:numId w:val="47"/>
        </w:numPr>
        <w:rPr>
          <w:noProof w:val="0"/>
        </w:rPr>
      </w:pPr>
      <w:r w:rsidRPr="00F21A76">
        <w:rPr>
          <w:noProof w:val="0"/>
        </w:rPr>
        <w:t>setComponentId</w:t>
      </w:r>
    </w:p>
    <w:p w14:paraId="5F881BC9" w14:textId="77777777" w:rsidR="0020187D" w:rsidRPr="00F21A76" w:rsidRDefault="001C7CC2" w:rsidP="00C92095">
      <w:pPr>
        <w:pStyle w:val="B30"/>
        <w:keepLines/>
        <w:tabs>
          <w:tab w:val="left" w:pos="800"/>
        </w:tabs>
      </w:pPr>
      <w:r w:rsidRPr="00F21A76">
        <w:t>Set</w:t>
      </w:r>
      <w:r w:rsidR="0020187D" w:rsidRPr="00F21A76">
        <w:t xml:space="preserve"> the component identifier. </w:t>
      </w:r>
    </w:p>
    <w:p w14:paraId="039EDAD2" w14:textId="77777777" w:rsidR="0020187D" w:rsidRPr="00F21A76" w:rsidRDefault="00753F3E" w:rsidP="00232744">
      <w:pPr>
        <w:pStyle w:val="PL"/>
        <w:numPr>
          <w:ilvl w:val="0"/>
          <w:numId w:val="47"/>
        </w:numPr>
        <w:rPr>
          <w:noProof w:val="0"/>
        </w:rPr>
      </w:pPr>
      <w:r w:rsidRPr="00F21A76">
        <w:rPr>
          <w:noProof w:val="0"/>
        </w:rPr>
        <w:t>operator==</w:t>
      </w:r>
    </w:p>
    <w:p w14:paraId="003D53E1" w14:textId="77777777" w:rsidR="0020187D" w:rsidRPr="00F21A76" w:rsidRDefault="0020187D" w:rsidP="00C92095">
      <w:pPr>
        <w:pStyle w:val="B30"/>
        <w:keepLines/>
        <w:tabs>
          <w:tab w:val="left" w:pos="800"/>
        </w:tabs>
      </w:pPr>
      <w:r w:rsidRPr="00F21A76">
        <w:t xml:space="preserve">Returns true if both TriComponentId objects are equal. </w:t>
      </w:r>
    </w:p>
    <w:p w14:paraId="4BC78AF2" w14:textId="77777777" w:rsidR="0020187D" w:rsidRPr="00F21A76" w:rsidRDefault="0020187D" w:rsidP="00232744">
      <w:pPr>
        <w:pStyle w:val="PL"/>
        <w:numPr>
          <w:ilvl w:val="0"/>
          <w:numId w:val="47"/>
        </w:numPr>
        <w:rPr>
          <w:noProof w:val="0"/>
        </w:rPr>
      </w:pPr>
      <w:r w:rsidRPr="00F21A76">
        <w:rPr>
          <w:noProof w:val="0"/>
        </w:rPr>
        <w:t>cloneComponentId</w:t>
      </w:r>
    </w:p>
    <w:p w14:paraId="412A4633" w14:textId="77777777" w:rsidR="0020187D" w:rsidRPr="00F21A76" w:rsidRDefault="0020187D" w:rsidP="00C92095">
      <w:pPr>
        <w:pStyle w:val="B30"/>
        <w:keepLines/>
        <w:tabs>
          <w:tab w:val="left" w:pos="800"/>
        </w:tabs>
      </w:pPr>
      <w:proofErr w:type="gramStart"/>
      <w:r w:rsidRPr="00F21A76">
        <w:t>Returns a copy of the TriComponentId.</w:t>
      </w:r>
      <w:proofErr w:type="gramEnd"/>
      <w:r w:rsidRPr="00F21A76">
        <w:t xml:space="preserve"> </w:t>
      </w:r>
    </w:p>
    <w:p w14:paraId="0DD3E40D" w14:textId="77777777" w:rsidR="0020187D" w:rsidRPr="00F21A76" w:rsidRDefault="0020187D" w:rsidP="00232744">
      <w:pPr>
        <w:pStyle w:val="PL"/>
        <w:numPr>
          <w:ilvl w:val="0"/>
          <w:numId w:val="47"/>
        </w:numPr>
        <w:rPr>
          <w:noProof w:val="0"/>
        </w:rPr>
      </w:pPr>
      <w:r w:rsidRPr="00F21A76">
        <w:rPr>
          <w:noProof w:val="0"/>
        </w:rPr>
        <w:t>operator&lt;</w:t>
      </w:r>
    </w:p>
    <w:p w14:paraId="14E0922E" w14:textId="77777777" w:rsidR="0020187D" w:rsidRPr="00F21A76" w:rsidRDefault="0020187D" w:rsidP="00C92095">
      <w:pPr>
        <w:pStyle w:val="B30"/>
        <w:keepLines/>
        <w:tabs>
          <w:tab w:val="left" w:pos="800"/>
        </w:tabs>
      </w:pPr>
      <w:r w:rsidRPr="00F21A76">
        <w:t xml:space="preserve">Operator &lt; overload. </w:t>
      </w:r>
    </w:p>
    <w:p w14:paraId="06549ED2" w14:textId="77777777" w:rsidR="0020187D" w:rsidRPr="00F21A76" w:rsidRDefault="0020187D" w:rsidP="00DD778F">
      <w:pPr>
        <w:pStyle w:val="Heading4"/>
      </w:pPr>
      <w:bookmarkStart w:id="1407" w:name="_Toc87872177"/>
      <w:r w:rsidRPr="00F21A76">
        <w:t>8.5.2.5</w:t>
      </w:r>
      <w:r w:rsidRPr="00F21A76">
        <w:tab/>
        <w:t>TriComponentIdList</w:t>
      </w:r>
      <w:bookmarkEnd w:id="1407"/>
    </w:p>
    <w:p w14:paraId="775D82ED" w14:textId="77777777" w:rsidR="0020187D" w:rsidRPr="00F21A76" w:rsidRDefault="0020187D" w:rsidP="00C92095">
      <w:pPr>
        <w:keepNext/>
      </w:pPr>
      <w:r w:rsidRPr="00F21A76">
        <w:t>This abstract type defines a list of TriComponentId elements. It is mapped to the following pure virtual class:</w:t>
      </w:r>
    </w:p>
    <w:p w14:paraId="5974B77B" w14:textId="77777777" w:rsidR="0020187D" w:rsidRPr="00F21A76" w:rsidRDefault="0020187D" w:rsidP="00C92095">
      <w:pPr>
        <w:pStyle w:val="PL"/>
        <w:keepNext/>
        <w:rPr>
          <w:noProof w:val="0"/>
        </w:rPr>
      </w:pPr>
      <w:proofErr w:type="gramStart"/>
      <w:r w:rsidRPr="00F21A76">
        <w:rPr>
          <w:noProof w:val="0"/>
        </w:rPr>
        <w:t>class</w:t>
      </w:r>
      <w:proofErr w:type="gramEnd"/>
      <w:r w:rsidRPr="00F21A76">
        <w:rPr>
          <w:noProof w:val="0"/>
        </w:rPr>
        <w:t xml:space="preserve"> TriComponentIdList {</w:t>
      </w:r>
    </w:p>
    <w:p w14:paraId="6DAFCD69" w14:textId="77777777" w:rsidR="0020187D" w:rsidRPr="00F21A76" w:rsidRDefault="0020187D" w:rsidP="00C92095">
      <w:pPr>
        <w:pStyle w:val="PL"/>
        <w:keepNext/>
        <w:rPr>
          <w:noProof w:val="0"/>
        </w:rPr>
      </w:pPr>
      <w:proofErr w:type="gramStart"/>
      <w:r w:rsidRPr="00F21A76">
        <w:rPr>
          <w:noProof w:val="0"/>
        </w:rPr>
        <w:t>public</w:t>
      </w:r>
      <w:proofErr w:type="gramEnd"/>
      <w:r w:rsidRPr="00F21A76">
        <w:rPr>
          <w:noProof w:val="0"/>
        </w:rPr>
        <w:t>:</w:t>
      </w:r>
    </w:p>
    <w:p w14:paraId="0C682C49"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~TriComponentIdList ();</w:t>
      </w:r>
    </w:p>
    <w:p w14:paraId="137798CE"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size () const =0;</w:t>
      </w:r>
    </w:p>
    <w:p w14:paraId="6E2DD7B9"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isEmpty () const =0;</w:t>
      </w:r>
    </w:p>
    <w:p w14:paraId="6FB9B995"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TriComponentId &amp; get (Tsize index)const=0;</w:t>
      </w:r>
    </w:p>
    <w:p w14:paraId="43118031"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clear ()=0;</w:t>
      </w:r>
    </w:p>
    <w:p w14:paraId="116FA368"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add (const TriComponentId &amp;comp)=0;</w:t>
      </w:r>
    </w:p>
    <w:p w14:paraId="02DC8AD3" w14:textId="77777777" w:rsidR="0020187D" w:rsidRPr="00F21A76" w:rsidRDefault="006E0124" w:rsidP="00ED5305">
      <w:pPr>
        <w:pStyle w:val="PL"/>
        <w:keepNext/>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TriComponentIdList &amp;cmpl) const =0;</w:t>
      </w:r>
    </w:p>
    <w:p w14:paraId="61C68369" w14:textId="77777777" w:rsidR="0020187D" w:rsidRPr="00F21A76" w:rsidRDefault="006E0124" w:rsidP="00ED5305">
      <w:pPr>
        <w:pStyle w:val="PL"/>
        <w:keepNext/>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TriComponentIdList * cloneComponentIdList () const =0;</w:t>
      </w:r>
    </w:p>
    <w:p w14:paraId="17AC4D48"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TriComponentIdList &amp;cmpl) const =0;</w:t>
      </w:r>
    </w:p>
    <w:p w14:paraId="481D907B" w14:textId="77777777" w:rsidR="0020187D" w:rsidRPr="00F21A76" w:rsidRDefault="0020187D" w:rsidP="00F122E7">
      <w:pPr>
        <w:pStyle w:val="PL"/>
        <w:rPr>
          <w:noProof w:val="0"/>
        </w:rPr>
      </w:pPr>
      <w:r w:rsidRPr="00F21A76">
        <w:rPr>
          <w:noProof w:val="0"/>
        </w:rPr>
        <w:t>}</w:t>
      </w:r>
    </w:p>
    <w:p w14:paraId="313CA9E8" w14:textId="77777777" w:rsidR="00590CB4" w:rsidRPr="00F21A76" w:rsidRDefault="00590CB4" w:rsidP="00F122E7">
      <w:pPr>
        <w:pStyle w:val="PL"/>
        <w:rPr>
          <w:noProof w:val="0"/>
        </w:rPr>
      </w:pPr>
    </w:p>
    <w:p w14:paraId="374413C2" w14:textId="77777777" w:rsidR="001716EE" w:rsidRPr="00F21A76" w:rsidRDefault="001716EE" w:rsidP="00600CBF">
      <w:pPr>
        <w:keepNext/>
        <w:keepLines/>
        <w:rPr>
          <w:b/>
        </w:rPr>
      </w:pPr>
      <w:r w:rsidRPr="00F21A76">
        <w:rPr>
          <w:b/>
        </w:rPr>
        <w:lastRenderedPageBreak/>
        <w:t>Methods:</w:t>
      </w:r>
    </w:p>
    <w:p w14:paraId="14CD32B9" w14:textId="77777777" w:rsidR="0020187D" w:rsidRPr="00F21A76" w:rsidRDefault="0020187D" w:rsidP="00232744">
      <w:pPr>
        <w:pStyle w:val="PL"/>
        <w:numPr>
          <w:ilvl w:val="0"/>
          <w:numId w:val="47"/>
        </w:numPr>
        <w:rPr>
          <w:noProof w:val="0"/>
        </w:rPr>
      </w:pPr>
      <w:r w:rsidRPr="00F21A76">
        <w:rPr>
          <w:noProof w:val="0"/>
        </w:rPr>
        <w:t>~TriComponentIdList</w:t>
      </w:r>
    </w:p>
    <w:p w14:paraId="1F1F9556" w14:textId="77777777" w:rsidR="0020187D" w:rsidRPr="00F21A76" w:rsidRDefault="0020187D" w:rsidP="0020187D">
      <w:pPr>
        <w:pStyle w:val="B30"/>
        <w:keepNext/>
        <w:keepLines/>
        <w:tabs>
          <w:tab w:val="left" w:pos="800"/>
        </w:tabs>
      </w:pPr>
      <w:proofErr w:type="gramStart"/>
      <w:r w:rsidRPr="00F21A76">
        <w:t>Destructor.</w:t>
      </w:r>
      <w:proofErr w:type="gramEnd"/>
      <w:r w:rsidRPr="00F21A76">
        <w:t xml:space="preserve"> </w:t>
      </w:r>
    </w:p>
    <w:p w14:paraId="19B0CB94" w14:textId="77777777" w:rsidR="0020187D" w:rsidRPr="00F21A76" w:rsidRDefault="0020187D" w:rsidP="00232744">
      <w:pPr>
        <w:pStyle w:val="PL"/>
        <w:numPr>
          <w:ilvl w:val="0"/>
          <w:numId w:val="47"/>
        </w:numPr>
        <w:rPr>
          <w:noProof w:val="0"/>
        </w:rPr>
      </w:pPr>
      <w:r w:rsidRPr="00F21A76">
        <w:rPr>
          <w:noProof w:val="0"/>
        </w:rPr>
        <w:t>size</w:t>
      </w:r>
    </w:p>
    <w:p w14:paraId="2E7E9D3F" w14:textId="77777777" w:rsidR="0020187D" w:rsidRPr="00F21A76" w:rsidRDefault="0020187D" w:rsidP="0020187D">
      <w:pPr>
        <w:pStyle w:val="B30"/>
        <w:keepNext/>
        <w:keepLines/>
        <w:tabs>
          <w:tab w:val="left" w:pos="800"/>
        </w:tabs>
      </w:pPr>
      <w:proofErr w:type="gramStart"/>
      <w:r w:rsidRPr="00F21A76">
        <w:t>Returns the number of components in the list.</w:t>
      </w:r>
      <w:proofErr w:type="gramEnd"/>
      <w:r w:rsidRPr="00F21A76">
        <w:t xml:space="preserve"> </w:t>
      </w:r>
    </w:p>
    <w:p w14:paraId="4A63415E" w14:textId="77777777" w:rsidR="0020187D" w:rsidRPr="00F21A76" w:rsidRDefault="0020187D" w:rsidP="00232744">
      <w:pPr>
        <w:pStyle w:val="PL"/>
        <w:numPr>
          <w:ilvl w:val="0"/>
          <w:numId w:val="47"/>
        </w:numPr>
        <w:rPr>
          <w:noProof w:val="0"/>
        </w:rPr>
      </w:pPr>
      <w:r w:rsidRPr="00F21A76">
        <w:rPr>
          <w:noProof w:val="0"/>
        </w:rPr>
        <w:t>isEmpty</w:t>
      </w:r>
    </w:p>
    <w:p w14:paraId="5CCF97ED" w14:textId="77777777" w:rsidR="0020187D" w:rsidRPr="00F21A76" w:rsidRDefault="0020187D" w:rsidP="0083043F">
      <w:pPr>
        <w:pStyle w:val="B30"/>
        <w:tabs>
          <w:tab w:val="left" w:pos="800"/>
        </w:tabs>
      </w:pPr>
      <w:r w:rsidRPr="00F21A76">
        <w:t xml:space="preserve">Returns true if this list contains no components. </w:t>
      </w:r>
    </w:p>
    <w:p w14:paraId="230444B4" w14:textId="77777777" w:rsidR="0020187D" w:rsidRPr="00F21A76" w:rsidRDefault="0020187D" w:rsidP="00232744">
      <w:pPr>
        <w:pStyle w:val="PL"/>
        <w:numPr>
          <w:ilvl w:val="0"/>
          <w:numId w:val="47"/>
        </w:numPr>
        <w:rPr>
          <w:noProof w:val="0"/>
        </w:rPr>
      </w:pPr>
      <w:r w:rsidRPr="00F21A76">
        <w:rPr>
          <w:noProof w:val="0"/>
        </w:rPr>
        <w:t>get</w:t>
      </w:r>
    </w:p>
    <w:p w14:paraId="75CC6C8D" w14:textId="77777777" w:rsidR="0020187D" w:rsidRPr="00F21A76" w:rsidRDefault="0020187D" w:rsidP="00590CB4">
      <w:pPr>
        <w:pStyle w:val="B30"/>
        <w:keepLines/>
        <w:tabs>
          <w:tab w:val="left" w:pos="800"/>
        </w:tabs>
      </w:pPr>
      <w:proofErr w:type="gramStart"/>
      <w:r w:rsidRPr="00F21A76">
        <w:t>Returns the component at the specified position.</w:t>
      </w:r>
      <w:proofErr w:type="gramEnd"/>
    </w:p>
    <w:p w14:paraId="3E6D6225" w14:textId="77777777" w:rsidR="0020187D" w:rsidRPr="00F21A76" w:rsidRDefault="0020187D" w:rsidP="00232744">
      <w:pPr>
        <w:pStyle w:val="PL"/>
        <w:numPr>
          <w:ilvl w:val="0"/>
          <w:numId w:val="47"/>
        </w:numPr>
        <w:rPr>
          <w:noProof w:val="0"/>
        </w:rPr>
      </w:pPr>
      <w:r w:rsidRPr="00F21A76">
        <w:rPr>
          <w:noProof w:val="0"/>
        </w:rPr>
        <w:t>clear</w:t>
      </w:r>
    </w:p>
    <w:p w14:paraId="055B0847" w14:textId="77777777" w:rsidR="0020187D" w:rsidRPr="00F21A76" w:rsidRDefault="0020187D" w:rsidP="00590CB4">
      <w:pPr>
        <w:pStyle w:val="B30"/>
        <w:keepLines/>
        <w:tabs>
          <w:tab w:val="left" w:pos="800"/>
        </w:tabs>
      </w:pPr>
      <w:proofErr w:type="gramStart"/>
      <w:r w:rsidRPr="00F21A76">
        <w:t>Removes all the components from this list.</w:t>
      </w:r>
      <w:proofErr w:type="gramEnd"/>
      <w:r w:rsidRPr="00F21A76">
        <w:t xml:space="preserve"> </w:t>
      </w:r>
    </w:p>
    <w:p w14:paraId="10592F50" w14:textId="77777777" w:rsidR="0020187D" w:rsidRPr="00F21A76" w:rsidRDefault="0020187D" w:rsidP="00232744">
      <w:pPr>
        <w:pStyle w:val="PL"/>
        <w:numPr>
          <w:ilvl w:val="0"/>
          <w:numId w:val="47"/>
        </w:numPr>
        <w:rPr>
          <w:noProof w:val="0"/>
        </w:rPr>
      </w:pPr>
      <w:r w:rsidRPr="00F21A76">
        <w:rPr>
          <w:noProof w:val="0"/>
        </w:rPr>
        <w:t>add</w:t>
      </w:r>
    </w:p>
    <w:p w14:paraId="4878C749" w14:textId="77777777" w:rsidR="0020187D" w:rsidRPr="00F21A76" w:rsidRDefault="0020187D" w:rsidP="00590CB4">
      <w:pPr>
        <w:pStyle w:val="B30"/>
        <w:keepLines/>
        <w:tabs>
          <w:tab w:val="left" w:pos="800"/>
        </w:tabs>
      </w:pPr>
      <w:proofErr w:type="gramStart"/>
      <w:r w:rsidRPr="00F21A76">
        <w:t>Adds a component to the end of this list.</w:t>
      </w:r>
      <w:proofErr w:type="gramEnd"/>
      <w:r w:rsidRPr="00F21A76">
        <w:t xml:space="preserve"> </w:t>
      </w:r>
    </w:p>
    <w:p w14:paraId="5C821056" w14:textId="77777777" w:rsidR="0020187D" w:rsidRPr="00F21A76" w:rsidRDefault="00753F3E" w:rsidP="00232744">
      <w:pPr>
        <w:pStyle w:val="PL"/>
        <w:numPr>
          <w:ilvl w:val="0"/>
          <w:numId w:val="47"/>
        </w:numPr>
        <w:rPr>
          <w:noProof w:val="0"/>
        </w:rPr>
      </w:pPr>
      <w:r w:rsidRPr="00F21A76">
        <w:rPr>
          <w:noProof w:val="0"/>
        </w:rPr>
        <w:t>operator==</w:t>
      </w:r>
    </w:p>
    <w:p w14:paraId="04B9A4C3" w14:textId="77777777" w:rsidR="0020187D" w:rsidRPr="00F21A76" w:rsidRDefault="0020187D" w:rsidP="00590CB4">
      <w:pPr>
        <w:pStyle w:val="B30"/>
        <w:keepLines/>
        <w:tabs>
          <w:tab w:val="left" w:pos="800"/>
        </w:tabs>
      </w:pPr>
      <w:r w:rsidRPr="00F21A76">
        <w:t xml:space="preserve">Returns true if both TriComponentIdList are equal. </w:t>
      </w:r>
    </w:p>
    <w:p w14:paraId="60F2876F" w14:textId="77777777" w:rsidR="0020187D" w:rsidRPr="00F21A76" w:rsidRDefault="0020187D" w:rsidP="00232744">
      <w:pPr>
        <w:pStyle w:val="PL"/>
        <w:numPr>
          <w:ilvl w:val="0"/>
          <w:numId w:val="47"/>
        </w:numPr>
        <w:rPr>
          <w:noProof w:val="0"/>
        </w:rPr>
      </w:pPr>
      <w:r w:rsidRPr="00F21A76">
        <w:rPr>
          <w:noProof w:val="0"/>
        </w:rPr>
        <w:t>cloneComponentIdList</w:t>
      </w:r>
    </w:p>
    <w:p w14:paraId="534288D0" w14:textId="77777777" w:rsidR="0020187D" w:rsidRPr="00F21A76" w:rsidRDefault="0020187D" w:rsidP="00590CB4">
      <w:pPr>
        <w:pStyle w:val="B30"/>
        <w:keepLines/>
        <w:tabs>
          <w:tab w:val="left" w:pos="800"/>
        </w:tabs>
      </w:pPr>
      <w:proofErr w:type="gramStart"/>
      <w:r w:rsidRPr="00F21A76">
        <w:t>Returns a copy of the TriComponentIdList.</w:t>
      </w:r>
      <w:proofErr w:type="gramEnd"/>
      <w:r w:rsidRPr="00F21A76">
        <w:t xml:space="preserve"> </w:t>
      </w:r>
    </w:p>
    <w:p w14:paraId="3A876516" w14:textId="77777777" w:rsidR="0020187D" w:rsidRPr="00F21A76" w:rsidRDefault="0020187D" w:rsidP="00232744">
      <w:pPr>
        <w:pStyle w:val="PL"/>
        <w:numPr>
          <w:ilvl w:val="0"/>
          <w:numId w:val="47"/>
        </w:numPr>
        <w:rPr>
          <w:noProof w:val="0"/>
        </w:rPr>
      </w:pPr>
      <w:r w:rsidRPr="00F21A76">
        <w:rPr>
          <w:noProof w:val="0"/>
        </w:rPr>
        <w:t>operator&lt;</w:t>
      </w:r>
    </w:p>
    <w:p w14:paraId="773DC871" w14:textId="77777777" w:rsidR="0020187D" w:rsidRPr="00F21A76" w:rsidRDefault="0020187D" w:rsidP="006E0124">
      <w:pPr>
        <w:pStyle w:val="B30"/>
        <w:keepNext/>
        <w:keepLines/>
        <w:tabs>
          <w:tab w:val="left" w:pos="800"/>
        </w:tabs>
      </w:pPr>
      <w:r w:rsidRPr="00F21A76">
        <w:t xml:space="preserve">Operator &lt; overload. </w:t>
      </w:r>
    </w:p>
    <w:p w14:paraId="183F93E2" w14:textId="77777777" w:rsidR="0020187D" w:rsidRPr="00F21A76" w:rsidRDefault="0020187D" w:rsidP="00DD778F">
      <w:pPr>
        <w:pStyle w:val="Heading4"/>
      </w:pPr>
      <w:bookmarkStart w:id="1408" w:name="_Toc87872178"/>
      <w:r w:rsidRPr="00F21A76">
        <w:t>8.5.2.6</w:t>
      </w:r>
      <w:r w:rsidRPr="00F21A76">
        <w:tab/>
        <w:t>TriException</w:t>
      </w:r>
      <w:bookmarkEnd w:id="1408"/>
    </w:p>
    <w:p w14:paraId="5A191041" w14:textId="77777777" w:rsidR="0020187D" w:rsidRPr="00F21A76" w:rsidRDefault="0020187D" w:rsidP="0020187D">
      <w:r w:rsidRPr="00F21A76">
        <w:t>A value of type TriException is an encoded type and value of an exception that either is to be sent to the SUT or has been received from the SUT. This abstract type is used in procedure based TRI communication operations. It is mapped to the following pure virtual class:</w:t>
      </w:r>
    </w:p>
    <w:p w14:paraId="0E916E93" w14:textId="77777777" w:rsidR="0020187D" w:rsidRPr="00F21A76" w:rsidRDefault="0020187D" w:rsidP="00C61A38">
      <w:pPr>
        <w:pStyle w:val="PL"/>
        <w:rPr>
          <w:noProof w:val="0"/>
        </w:rPr>
      </w:pPr>
      <w:proofErr w:type="gramStart"/>
      <w:r w:rsidRPr="00F21A76">
        <w:rPr>
          <w:noProof w:val="0"/>
        </w:rPr>
        <w:t>class</w:t>
      </w:r>
      <w:proofErr w:type="gramEnd"/>
      <w:r w:rsidRPr="00F21A76">
        <w:rPr>
          <w:noProof w:val="0"/>
        </w:rPr>
        <w:t xml:space="preserve"> TriException {</w:t>
      </w:r>
    </w:p>
    <w:p w14:paraId="7C4BB286" w14:textId="77777777" w:rsidR="0020187D" w:rsidRPr="00F21A76" w:rsidRDefault="0020187D" w:rsidP="00C61A38">
      <w:pPr>
        <w:pStyle w:val="PL"/>
        <w:rPr>
          <w:noProof w:val="0"/>
        </w:rPr>
      </w:pPr>
      <w:proofErr w:type="gramStart"/>
      <w:r w:rsidRPr="00F21A76">
        <w:rPr>
          <w:noProof w:val="0"/>
        </w:rPr>
        <w:t>public</w:t>
      </w:r>
      <w:proofErr w:type="gramEnd"/>
      <w:r w:rsidRPr="00F21A76">
        <w:rPr>
          <w:noProof w:val="0"/>
        </w:rPr>
        <w:t>:</w:t>
      </w:r>
    </w:p>
    <w:p w14:paraId="7F0CB690"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~TriException ();</w:t>
      </w:r>
    </w:p>
    <w:p w14:paraId="25C4A421"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Tbyte *getData()const=0;</w:t>
      </w:r>
    </w:p>
    <w:p w14:paraId="03D95C89"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setData(const Tbyte *str, Tsize bitLen)=0;</w:t>
      </w:r>
    </w:p>
    <w:p w14:paraId="44BF9F61"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getBitsDataLen()const=0;</w:t>
      </w:r>
    </w:p>
    <w:p w14:paraId="06521B24"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TriException &amp;exc)const=0;</w:t>
      </w:r>
    </w:p>
    <w:p w14:paraId="16E7F1D2"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TriException * cloneException () const =0;</w:t>
      </w:r>
    </w:p>
    <w:p w14:paraId="5B34D28A" w14:textId="77777777" w:rsidR="0020187D" w:rsidRPr="00F21A76" w:rsidRDefault="006E0124" w:rsidP="006E0124">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TriException &amp;exc) const =0;</w:t>
      </w:r>
    </w:p>
    <w:p w14:paraId="147DDC64" w14:textId="77777777" w:rsidR="0020187D" w:rsidRPr="00F21A76" w:rsidRDefault="0020187D" w:rsidP="00C61A38">
      <w:pPr>
        <w:pStyle w:val="PL"/>
        <w:rPr>
          <w:noProof w:val="0"/>
        </w:rPr>
      </w:pPr>
      <w:r w:rsidRPr="00F21A76">
        <w:rPr>
          <w:noProof w:val="0"/>
        </w:rPr>
        <w:t>}</w:t>
      </w:r>
    </w:p>
    <w:p w14:paraId="3B7C9D27" w14:textId="77777777" w:rsidR="00C61A38" w:rsidRPr="00F21A76" w:rsidRDefault="00C61A38" w:rsidP="00C61A38">
      <w:pPr>
        <w:pStyle w:val="PL"/>
        <w:rPr>
          <w:noProof w:val="0"/>
        </w:rPr>
      </w:pPr>
    </w:p>
    <w:p w14:paraId="49B6BD23" w14:textId="77777777" w:rsidR="001716EE" w:rsidRPr="00F21A76" w:rsidRDefault="001716EE" w:rsidP="001716EE">
      <w:pPr>
        <w:rPr>
          <w:b/>
        </w:rPr>
      </w:pPr>
      <w:r w:rsidRPr="00F21A76">
        <w:rPr>
          <w:b/>
        </w:rPr>
        <w:t>Methods:</w:t>
      </w:r>
    </w:p>
    <w:p w14:paraId="0F5769A7" w14:textId="77777777" w:rsidR="0020187D" w:rsidRPr="00F21A76" w:rsidRDefault="0020187D" w:rsidP="00232744">
      <w:pPr>
        <w:pStyle w:val="PL"/>
        <w:numPr>
          <w:ilvl w:val="0"/>
          <w:numId w:val="47"/>
        </w:numPr>
        <w:rPr>
          <w:noProof w:val="0"/>
        </w:rPr>
      </w:pPr>
      <w:r w:rsidRPr="00F21A76">
        <w:rPr>
          <w:noProof w:val="0"/>
        </w:rPr>
        <w:t>~TriException</w:t>
      </w:r>
    </w:p>
    <w:p w14:paraId="277CDA46" w14:textId="77777777" w:rsidR="0020187D" w:rsidRPr="00F21A76" w:rsidRDefault="0020187D" w:rsidP="00C92095">
      <w:pPr>
        <w:pStyle w:val="B30"/>
        <w:keepNext/>
        <w:keepLines/>
        <w:tabs>
          <w:tab w:val="left" w:pos="800"/>
        </w:tabs>
      </w:pPr>
      <w:proofErr w:type="gramStart"/>
      <w:r w:rsidRPr="00F21A76">
        <w:t>Destructor.</w:t>
      </w:r>
      <w:proofErr w:type="gramEnd"/>
      <w:r w:rsidRPr="00F21A76">
        <w:t xml:space="preserve"> </w:t>
      </w:r>
    </w:p>
    <w:p w14:paraId="7BCE8884" w14:textId="77777777" w:rsidR="0020187D" w:rsidRPr="00F21A76" w:rsidRDefault="0020187D" w:rsidP="00232744">
      <w:pPr>
        <w:pStyle w:val="PL"/>
        <w:numPr>
          <w:ilvl w:val="0"/>
          <w:numId w:val="47"/>
        </w:numPr>
        <w:rPr>
          <w:noProof w:val="0"/>
        </w:rPr>
      </w:pPr>
      <w:r w:rsidRPr="00F21A76">
        <w:rPr>
          <w:noProof w:val="0"/>
        </w:rPr>
        <w:t>getData</w:t>
      </w:r>
    </w:p>
    <w:p w14:paraId="3D582F08" w14:textId="77777777" w:rsidR="0020187D" w:rsidRPr="00F21A76" w:rsidRDefault="0020187D" w:rsidP="00ED5305">
      <w:pPr>
        <w:pStyle w:val="B30"/>
        <w:keepLines/>
        <w:tabs>
          <w:tab w:val="left" w:pos="800"/>
        </w:tabs>
      </w:pPr>
      <w:proofErr w:type="gramStart"/>
      <w:r w:rsidRPr="00F21A76">
        <w:t>Gets binary string data (array of characters).</w:t>
      </w:r>
      <w:proofErr w:type="gramEnd"/>
    </w:p>
    <w:p w14:paraId="7B112224" w14:textId="77777777" w:rsidR="0020187D" w:rsidRPr="00F21A76" w:rsidRDefault="0020187D" w:rsidP="00232744">
      <w:pPr>
        <w:pStyle w:val="PL"/>
        <w:numPr>
          <w:ilvl w:val="0"/>
          <w:numId w:val="47"/>
        </w:numPr>
        <w:rPr>
          <w:noProof w:val="0"/>
        </w:rPr>
      </w:pPr>
      <w:r w:rsidRPr="00F21A76">
        <w:rPr>
          <w:noProof w:val="0"/>
        </w:rPr>
        <w:t>setData</w:t>
      </w:r>
    </w:p>
    <w:p w14:paraId="5B57AFEB" w14:textId="77777777" w:rsidR="0020187D" w:rsidRPr="00F21A76" w:rsidRDefault="001C7CC2" w:rsidP="00ED5305">
      <w:pPr>
        <w:pStyle w:val="B30"/>
        <w:keepLines/>
        <w:tabs>
          <w:tab w:val="left" w:pos="800"/>
        </w:tabs>
      </w:pPr>
      <w:r w:rsidRPr="00F21A76">
        <w:t>Set</w:t>
      </w:r>
      <w:r w:rsidR="0020187D" w:rsidRPr="00F21A76">
        <w:t xml:space="preserve"> the binary string data (array of characters).</w:t>
      </w:r>
    </w:p>
    <w:p w14:paraId="4E04B97D" w14:textId="77777777" w:rsidR="0020187D" w:rsidRPr="00F21A76" w:rsidRDefault="0020187D" w:rsidP="00232744">
      <w:pPr>
        <w:pStyle w:val="PL"/>
        <w:numPr>
          <w:ilvl w:val="0"/>
          <w:numId w:val="47"/>
        </w:numPr>
        <w:rPr>
          <w:noProof w:val="0"/>
        </w:rPr>
      </w:pPr>
      <w:r w:rsidRPr="00F21A76">
        <w:rPr>
          <w:noProof w:val="0"/>
        </w:rPr>
        <w:t>getBitsDataLen</w:t>
      </w:r>
    </w:p>
    <w:p w14:paraId="264CD890" w14:textId="77777777" w:rsidR="0020187D" w:rsidRPr="00F21A76" w:rsidRDefault="0020187D" w:rsidP="00ED5305">
      <w:pPr>
        <w:pStyle w:val="B30"/>
        <w:keepLines/>
        <w:tabs>
          <w:tab w:val="left" w:pos="800"/>
        </w:tabs>
      </w:pPr>
      <w:proofErr w:type="gramStart"/>
      <w:r w:rsidRPr="00F21A76">
        <w:t>Gets data length.</w:t>
      </w:r>
      <w:proofErr w:type="gramEnd"/>
    </w:p>
    <w:p w14:paraId="6D1CD238" w14:textId="77777777" w:rsidR="0020187D" w:rsidRPr="00F21A76" w:rsidRDefault="00753F3E" w:rsidP="00232744">
      <w:pPr>
        <w:pStyle w:val="PL"/>
        <w:numPr>
          <w:ilvl w:val="0"/>
          <w:numId w:val="47"/>
        </w:numPr>
        <w:rPr>
          <w:noProof w:val="0"/>
        </w:rPr>
      </w:pPr>
      <w:r w:rsidRPr="00F21A76">
        <w:rPr>
          <w:noProof w:val="0"/>
        </w:rPr>
        <w:t>operator==</w:t>
      </w:r>
    </w:p>
    <w:p w14:paraId="05B99A3F" w14:textId="77777777" w:rsidR="0020187D" w:rsidRPr="00F21A76" w:rsidRDefault="0020187D" w:rsidP="0020187D">
      <w:pPr>
        <w:pStyle w:val="B30"/>
        <w:keepNext/>
        <w:keepLines/>
        <w:tabs>
          <w:tab w:val="left" w:pos="800"/>
        </w:tabs>
      </w:pPr>
      <w:r w:rsidRPr="00F21A76">
        <w:t xml:space="preserve">Returns true if both TriException objects are equal. </w:t>
      </w:r>
    </w:p>
    <w:p w14:paraId="3C5F0594" w14:textId="77777777" w:rsidR="0020187D" w:rsidRPr="00F21A76" w:rsidRDefault="0020187D" w:rsidP="00232744">
      <w:pPr>
        <w:pStyle w:val="PL"/>
        <w:numPr>
          <w:ilvl w:val="0"/>
          <w:numId w:val="47"/>
        </w:numPr>
        <w:rPr>
          <w:noProof w:val="0"/>
        </w:rPr>
      </w:pPr>
      <w:r w:rsidRPr="00F21A76">
        <w:rPr>
          <w:noProof w:val="0"/>
        </w:rPr>
        <w:t>cloneException</w:t>
      </w:r>
    </w:p>
    <w:p w14:paraId="2465DC6E" w14:textId="77777777" w:rsidR="0020187D" w:rsidRPr="00F21A76" w:rsidRDefault="0020187D" w:rsidP="0083043F">
      <w:pPr>
        <w:pStyle w:val="B30"/>
        <w:keepLines/>
        <w:tabs>
          <w:tab w:val="left" w:pos="800"/>
        </w:tabs>
      </w:pPr>
      <w:proofErr w:type="gramStart"/>
      <w:r w:rsidRPr="00F21A76">
        <w:t>Returns a copy of the TriException.</w:t>
      </w:r>
      <w:proofErr w:type="gramEnd"/>
      <w:r w:rsidRPr="00F21A76">
        <w:t xml:space="preserve"> </w:t>
      </w:r>
    </w:p>
    <w:p w14:paraId="72C61D62" w14:textId="77777777" w:rsidR="0020187D" w:rsidRPr="00F21A76" w:rsidRDefault="0020187D" w:rsidP="00752C1A">
      <w:pPr>
        <w:pStyle w:val="PL"/>
        <w:keepNext/>
        <w:numPr>
          <w:ilvl w:val="0"/>
          <w:numId w:val="47"/>
        </w:numPr>
        <w:rPr>
          <w:noProof w:val="0"/>
        </w:rPr>
      </w:pPr>
      <w:r w:rsidRPr="00F21A76">
        <w:rPr>
          <w:noProof w:val="0"/>
        </w:rPr>
        <w:lastRenderedPageBreak/>
        <w:t>operator&lt;</w:t>
      </w:r>
    </w:p>
    <w:p w14:paraId="356225FF" w14:textId="77777777" w:rsidR="0020187D" w:rsidRPr="00F21A76" w:rsidRDefault="0020187D" w:rsidP="0020187D">
      <w:pPr>
        <w:pStyle w:val="B30"/>
        <w:keepNext/>
        <w:keepLines/>
        <w:tabs>
          <w:tab w:val="left" w:pos="800"/>
        </w:tabs>
      </w:pPr>
      <w:r w:rsidRPr="00F21A76">
        <w:t>Operator</w:t>
      </w:r>
      <w:r w:rsidR="00FA71D8" w:rsidRPr="00F21A76">
        <w:t xml:space="preserve"> </w:t>
      </w:r>
      <w:r w:rsidRPr="00F21A76">
        <w:t xml:space="preserve">&lt; overload. </w:t>
      </w:r>
    </w:p>
    <w:p w14:paraId="115888F9" w14:textId="77777777" w:rsidR="0020187D" w:rsidRPr="00F21A76" w:rsidRDefault="0020187D" w:rsidP="00DD778F">
      <w:pPr>
        <w:pStyle w:val="Heading4"/>
      </w:pPr>
      <w:bookmarkStart w:id="1409" w:name="_Toc87872179"/>
      <w:r w:rsidRPr="00F21A76">
        <w:t>8.5.2.7</w:t>
      </w:r>
      <w:r w:rsidRPr="00F21A76">
        <w:tab/>
        <w:t>TriFunctionId</w:t>
      </w:r>
      <w:bookmarkEnd w:id="1409"/>
    </w:p>
    <w:p w14:paraId="0C8B6A10" w14:textId="77777777" w:rsidR="0020187D" w:rsidRPr="00F21A76" w:rsidRDefault="0020187D" w:rsidP="0020187D">
      <w:r w:rsidRPr="00F21A76">
        <w:t>A value of type TriFunctionId is the name of a function as specified in the TTCN-3 ATS. It is a derived class from QualifiedName, mapped to the following pure virtual class:</w:t>
      </w:r>
    </w:p>
    <w:p w14:paraId="5B70A4BA" w14:textId="77777777" w:rsidR="0020187D" w:rsidRPr="00F21A76" w:rsidRDefault="0020187D" w:rsidP="00B70469">
      <w:pPr>
        <w:pStyle w:val="PL"/>
        <w:rPr>
          <w:noProof w:val="0"/>
        </w:rPr>
      </w:pPr>
      <w:proofErr w:type="gramStart"/>
      <w:r w:rsidRPr="00F21A76">
        <w:rPr>
          <w:noProof w:val="0"/>
        </w:rPr>
        <w:t>class  TriFunctionId</w:t>
      </w:r>
      <w:proofErr w:type="gramEnd"/>
      <w:r w:rsidRPr="00F21A76">
        <w:rPr>
          <w:noProof w:val="0"/>
        </w:rPr>
        <w:t xml:space="preserve"> : </w:t>
      </w:r>
      <w:r w:rsidR="00134148" w:rsidRPr="00F21A76">
        <w:rPr>
          <w:noProof w:val="0"/>
        </w:rPr>
        <w:t xml:space="preserve">public </w:t>
      </w:r>
      <w:r w:rsidRPr="00F21A76">
        <w:rPr>
          <w:noProof w:val="0"/>
        </w:rPr>
        <w:t>QualifiedName {</w:t>
      </w:r>
    </w:p>
    <w:p w14:paraId="0B6C6743" w14:textId="77777777" w:rsidR="0020187D" w:rsidRPr="00F21A76" w:rsidRDefault="0020187D" w:rsidP="00B70469">
      <w:pPr>
        <w:pStyle w:val="PL"/>
        <w:rPr>
          <w:noProof w:val="0"/>
        </w:rPr>
      </w:pPr>
      <w:proofErr w:type="gramStart"/>
      <w:r w:rsidRPr="00F21A76">
        <w:rPr>
          <w:noProof w:val="0"/>
        </w:rPr>
        <w:t>public</w:t>
      </w:r>
      <w:proofErr w:type="gramEnd"/>
      <w:r w:rsidRPr="00F21A76">
        <w:rPr>
          <w:noProof w:val="0"/>
        </w:rPr>
        <w:t>:</w:t>
      </w:r>
    </w:p>
    <w:p w14:paraId="58C23A3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~TriFunctionId ();</w:t>
      </w:r>
    </w:p>
    <w:p w14:paraId="2E3F8D98"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TriFunctionId &amp;fid) const =0;</w:t>
      </w:r>
    </w:p>
    <w:p w14:paraId="5727DC9B"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TriFunctionId * cloneFunctionId () const =0;</w:t>
      </w:r>
    </w:p>
    <w:p w14:paraId="2F46FEBA"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TriFunctionId &amp;fid) const =0;</w:t>
      </w:r>
    </w:p>
    <w:p w14:paraId="51A6E5EF" w14:textId="77777777" w:rsidR="0020187D" w:rsidRPr="00F21A76" w:rsidRDefault="0020187D" w:rsidP="00C61A38">
      <w:pPr>
        <w:pStyle w:val="PL"/>
        <w:rPr>
          <w:rFonts w:cs="Courier New"/>
          <w:noProof w:val="0"/>
          <w:szCs w:val="16"/>
        </w:rPr>
      </w:pPr>
      <w:r w:rsidRPr="00F21A76">
        <w:rPr>
          <w:rFonts w:cs="Courier New"/>
          <w:noProof w:val="0"/>
          <w:szCs w:val="16"/>
        </w:rPr>
        <w:t>}</w:t>
      </w:r>
    </w:p>
    <w:p w14:paraId="0ACFDCCA" w14:textId="77777777" w:rsidR="0020187D" w:rsidRPr="00F21A76" w:rsidRDefault="0020187D" w:rsidP="00C61A38">
      <w:pPr>
        <w:pStyle w:val="PL"/>
        <w:rPr>
          <w:rFonts w:cs="Courier New"/>
          <w:noProof w:val="0"/>
          <w:szCs w:val="16"/>
        </w:rPr>
      </w:pPr>
    </w:p>
    <w:p w14:paraId="0282C262" w14:textId="77777777" w:rsidR="001716EE" w:rsidRPr="00F21A76" w:rsidRDefault="001716EE" w:rsidP="001716EE">
      <w:pPr>
        <w:rPr>
          <w:b/>
        </w:rPr>
      </w:pPr>
      <w:r w:rsidRPr="00F21A76">
        <w:rPr>
          <w:b/>
        </w:rPr>
        <w:t>Methods:</w:t>
      </w:r>
    </w:p>
    <w:p w14:paraId="742ABBB5" w14:textId="77777777" w:rsidR="0020187D" w:rsidRPr="00F21A76" w:rsidRDefault="0020187D" w:rsidP="00745533">
      <w:pPr>
        <w:pStyle w:val="PL"/>
        <w:keepNext/>
        <w:keepLines/>
        <w:numPr>
          <w:ilvl w:val="0"/>
          <w:numId w:val="47"/>
        </w:numPr>
        <w:rPr>
          <w:noProof w:val="0"/>
        </w:rPr>
      </w:pPr>
      <w:r w:rsidRPr="00F21A76">
        <w:rPr>
          <w:noProof w:val="0"/>
        </w:rPr>
        <w:t>~TriFunctionId</w:t>
      </w:r>
    </w:p>
    <w:p w14:paraId="267008F7" w14:textId="77777777" w:rsidR="0020187D" w:rsidRPr="00F21A76" w:rsidRDefault="0020187D" w:rsidP="00745533">
      <w:pPr>
        <w:pStyle w:val="B30"/>
        <w:keepNext/>
        <w:keepLines/>
        <w:tabs>
          <w:tab w:val="left" w:pos="800"/>
        </w:tabs>
      </w:pPr>
      <w:proofErr w:type="gramStart"/>
      <w:r w:rsidRPr="00F21A76">
        <w:t>Destructor.</w:t>
      </w:r>
      <w:proofErr w:type="gramEnd"/>
      <w:r w:rsidRPr="00F21A76">
        <w:t xml:space="preserve"> </w:t>
      </w:r>
    </w:p>
    <w:p w14:paraId="3314A919" w14:textId="77777777" w:rsidR="0020187D" w:rsidRPr="00F21A76" w:rsidRDefault="00753F3E" w:rsidP="00745533">
      <w:pPr>
        <w:pStyle w:val="PL"/>
        <w:keepNext/>
        <w:keepLines/>
        <w:numPr>
          <w:ilvl w:val="0"/>
          <w:numId w:val="47"/>
        </w:numPr>
        <w:rPr>
          <w:noProof w:val="0"/>
        </w:rPr>
      </w:pPr>
      <w:r w:rsidRPr="00F21A76">
        <w:rPr>
          <w:noProof w:val="0"/>
        </w:rPr>
        <w:t>operator==</w:t>
      </w:r>
    </w:p>
    <w:p w14:paraId="3AA7F4DB" w14:textId="77777777" w:rsidR="0020187D" w:rsidRPr="00F21A76" w:rsidRDefault="0020187D" w:rsidP="0020187D">
      <w:pPr>
        <w:pStyle w:val="B30"/>
        <w:keepNext/>
        <w:keepLines/>
        <w:tabs>
          <w:tab w:val="left" w:pos="800"/>
        </w:tabs>
      </w:pPr>
      <w:r w:rsidRPr="00F21A76">
        <w:t xml:space="preserve">Returns true if both TriFunctionId objects are equal. </w:t>
      </w:r>
    </w:p>
    <w:p w14:paraId="5869480E" w14:textId="77777777" w:rsidR="0020187D" w:rsidRPr="00F21A76" w:rsidRDefault="0020187D" w:rsidP="00232744">
      <w:pPr>
        <w:pStyle w:val="PL"/>
        <w:numPr>
          <w:ilvl w:val="0"/>
          <w:numId w:val="47"/>
        </w:numPr>
        <w:rPr>
          <w:noProof w:val="0"/>
        </w:rPr>
      </w:pPr>
      <w:r w:rsidRPr="00F21A76">
        <w:rPr>
          <w:noProof w:val="0"/>
        </w:rPr>
        <w:t>cloneFunctionId</w:t>
      </w:r>
    </w:p>
    <w:p w14:paraId="59FE1A66" w14:textId="77777777" w:rsidR="0020187D" w:rsidRPr="00F21A76" w:rsidRDefault="0020187D" w:rsidP="0020187D">
      <w:pPr>
        <w:pStyle w:val="B30"/>
        <w:keepNext/>
        <w:keepLines/>
        <w:tabs>
          <w:tab w:val="left" w:pos="800"/>
        </w:tabs>
      </w:pPr>
      <w:proofErr w:type="gramStart"/>
      <w:r w:rsidRPr="00F21A76">
        <w:t>Retur</w:t>
      </w:r>
      <w:r w:rsidR="0018697F" w:rsidRPr="00F21A76">
        <w:t>ns a copy of the TriFunctionId.</w:t>
      </w:r>
      <w:proofErr w:type="gramEnd"/>
    </w:p>
    <w:p w14:paraId="0447A8AE" w14:textId="77777777" w:rsidR="0020187D" w:rsidRPr="00F21A76" w:rsidRDefault="0020187D" w:rsidP="00232744">
      <w:pPr>
        <w:pStyle w:val="PL"/>
        <w:numPr>
          <w:ilvl w:val="0"/>
          <w:numId w:val="47"/>
        </w:numPr>
        <w:rPr>
          <w:noProof w:val="0"/>
        </w:rPr>
      </w:pPr>
      <w:r w:rsidRPr="00F21A76">
        <w:rPr>
          <w:noProof w:val="0"/>
        </w:rPr>
        <w:t>operator&lt;</w:t>
      </w:r>
    </w:p>
    <w:p w14:paraId="4C1EC4B9" w14:textId="77777777" w:rsidR="0020187D" w:rsidRPr="00F21A76" w:rsidRDefault="0020187D" w:rsidP="00C61A38">
      <w:pPr>
        <w:pStyle w:val="B30"/>
        <w:keepNext/>
        <w:keepLines/>
        <w:tabs>
          <w:tab w:val="left" w:pos="800"/>
        </w:tabs>
      </w:pPr>
      <w:r w:rsidRPr="00F21A76">
        <w:t xml:space="preserve">Operator &lt; overload. </w:t>
      </w:r>
    </w:p>
    <w:p w14:paraId="536DB8CF" w14:textId="77777777" w:rsidR="0020187D" w:rsidRPr="00F21A76" w:rsidRDefault="0020187D" w:rsidP="00DD778F">
      <w:pPr>
        <w:pStyle w:val="Heading4"/>
      </w:pPr>
      <w:bookmarkStart w:id="1410" w:name="_Toc87872180"/>
      <w:r w:rsidRPr="00F21A76">
        <w:t>8.5.2.8</w:t>
      </w:r>
      <w:r w:rsidRPr="00F21A76">
        <w:tab/>
        <w:t>TriMessage</w:t>
      </w:r>
      <w:bookmarkEnd w:id="1410"/>
    </w:p>
    <w:p w14:paraId="3357C19B" w14:textId="77777777" w:rsidR="0020187D" w:rsidRPr="00F21A76" w:rsidRDefault="0020187D" w:rsidP="0020187D">
      <w:r w:rsidRPr="00F21A76">
        <w:t>A value of type TriMessage is encoded test data that either is to be sent to the SUT or has been received from the SUT. It is mapped to following pure virtual class:</w:t>
      </w:r>
    </w:p>
    <w:p w14:paraId="48AB1A12" w14:textId="77777777" w:rsidR="0020187D" w:rsidRPr="00F21A76" w:rsidRDefault="0020187D" w:rsidP="00C61A38">
      <w:pPr>
        <w:pStyle w:val="PL"/>
        <w:rPr>
          <w:noProof w:val="0"/>
        </w:rPr>
      </w:pPr>
      <w:proofErr w:type="gramStart"/>
      <w:r w:rsidRPr="00F21A76">
        <w:rPr>
          <w:noProof w:val="0"/>
        </w:rPr>
        <w:t>class</w:t>
      </w:r>
      <w:proofErr w:type="gramEnd"/>
      <w:r w:rsidRPr="00F21A76">
        <w:rPr>
          <w:noProof w:val="0"/>
        </w:rPr>
        <w:t xml:space="preserve"> TriMessage {</w:t>
      </w:r>
    </w:p>
    <w:p w14:paraId="6713F84F" w14:textId="77777777" w:rsidR="0020187D" w:rsidRPr="00F21A76" w:rsidRDefault="0020187D" w:rsidP="00C61A38">
      <w:pPr>
        <w:pStyle w:val="PL"/>
        <w:rPr>
          <w:noProof w:val="0"/>
        </w:rPr>
      </w:pPr>
      <w:proofErr w:type="gramStart"/>
      <w:r w:rsidRPr="00F21A76">
        <w:rPr>
          <w:noProof w:val="0"/>
        </w:rPr>
        <w:t>public</w:t>
      </w:r>
      <w:proofErr w:type="gramEnd"/>
      <w:r w:rsidRPr="00F21A76">
        <w:rPr>
          <w:noProof w:val="0"/>
        </w:rPr>
        <w:t>:</w:t>
      </w:r>
    </w:p>
    <w:p w14:paraId="0429CB64"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~TriMessage ();</w:t>
      </w:r>
    </w:p>
    <w:p w14:paraId="526C62E4"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Tbyte *getData()const=0;</w:t>
      </w:r>
    </w:p>
    <w:p w14:paraId="231A9B1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setData(const Tbyte *str, Tsize bitLen)=0;</w:t>
      </w:r>
    </w:p>
    <w:p w14:paraId="4EBBDE00"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getBitsDataLen()const=0;</w:t>
      </w:r>
    </w:p>
    <w:p w14:paraId="1840856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TriMessage &amp;msg) const =0;</w:t>
      </w:r>
    </w:p>
    <w:p w14:paraId="7E49E334"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TriMessage * cloneMessage () const =0;</w:t>
      </w:r>
    </w:p>
    <w:p w14:paraId="739E4397"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TriMessage &amp;msg) const =0;</w:t>
      </w:r>
    </w:p>
    <w:p w14:paraId="1993E1E2" w14:textId="77777777" w:rsidR="0020187D" w:rsidRPr="00F21A76" w:rsidRDefault="0020187D" w:rsidP="00C61A38">
      <w:pPr>
        <w:pStyle w:val="PL"/>
        <w:rPr>
          <w:rFonts w:cs="Courier New"/>
          <w:noProof w:val="0"/>
          <w:szCs w:val="16"/>
        </w:rPr>
      </w:pPr>
      <w:r w:rsidRPr="00F21A76">
        <w:rPr>
          <w:rFonts w:cs="Courier New"/>
          <w:noProof w:val="0"/>
          <w:szCs w:val="16"/>
        </w:rPr>
        <w:t>}</w:t>
      </w:r>
    </w:p>
    <w:p w14:paraId="594D4F7A" w14:textId="77777777" w:rsidR="00C61A38" w:rsidRPr="00F21A76" w:rsidRDefault="00C61A38" w:rsidP="00C61A38">
      <w:pPr>
        <w:pStyle w:val="PL"/>
        <w:rPr>
          <w:rFonts w:cs="Courier New"/>
          <w:noProof w:val="0"/>
          <w:szCs w:val="16"/>
        </w:rPr>
      </w:pPr>
    </w:p>
    <w:p w14:paraId="6D67D4D5" w14:textId="77777777" w:rsidR="001716EE" w:rsidRPr="00F21A76" w:rsidRDefault="001716EE" w:rsidP="001716EE">
      <w:pPr>
        <w:rPr>
          <w:b/>
        </w:rPr>
      </w:pPr>
      <w:r w:rsidRPr="00F21A76">
        <w:rPr>
          <w:b/>
        </w:rPr>
        <w:t>Methods:</w:t>
      </w:r>
    </w:p>
    <w:p w14:paraId="364379C4" w14:textId="77777777" w:rsidR="0020187D" w:rsidRPr="00F21A76" w:rsidRDefault="0020187D" w:rsidP="00C35091">
      <w:pPr>
        <w:pStyle w:val="PL"/>
        <w:numPr>
          <w:ilvl w:val="0"/>
          <w:numId w:val="47"/>
        </w:numPr>
        <w:rPr>
          <w:noProof w:val="0"/>
        </w:rPr>
      </w:pPr>
      <w:r w:rsidRPr="00F21A76">
        <w:rPr>
          <w:noProof w:val="0"/>
        </w:rPr>
        <w:t>~TriMessage</w:t>
      </w:r>
    </w:p>
    <w:p w14:paraId="55A326EC" w14:textId="77777777" w:rsidR="0020187D" w:rsidRPr="00F21A76" w:rsidRDefault="0020187D" w:rsidP="00ED5305">
      <w:pPr>
        <w:pStyle w:val="B30"/>
        <w:keepLines/>
        <w:tabs>
          <w:tab w:val="left" w:pos="800"/>
        </w:tabs>
      </w:pPr>
      <w:proofErr w:type="gramStart"/>
      <w:r w:rsidRPr="00F21A76">
        <w:t>Destructor.</w:t>
      </w:r>
      <w:proofErr w:type="gramEnd"/>
      <w:r w:rsidRPr="00F21A76">
        <w:t xml:space="preserve"> </w:t>
      </w:r>
    </w:p>
    <w:p w14:paraId="6F1919F4" w14:textId="77777777" w:rsidR="0020187D" w:rsidRPr="00F21A76" w:rsidRDefault="0020187D" w:rsidP="00C35091">
      <w:pPr>
        <w:pStyle w:val="PL"/>
        <w:numPr>
          <w:ilvl w:val="0"/>
          <w:numId w:val="47"/>
        </w:numPr>
        <w:rPr>
          <w:noProof w:val="0"/>
        </w:rPr>
      </w:pPr>
      <w:r w:rsidRPr="00F21A76">
        <w:rPr>
          <w:noProof w:val="0"/>
        </w:rPr>
        <w:t>getData</w:t>
      </w:r>
    </w:p>
    <w:p w14:paraId="310586E6" w14:textId="77777777" w:rsidR="0020187D" w:rsidRPr="00F21A76" w:rsidRDefault="0020187D" w:rsidP="00ED5305">
      <w:pPr>
        <w:pStyle w:val="B30"/>
        <w:keepLines/>
        <w:tabs>
          <w:tab w:val="left" w:pos="800"/>
        </w:tabs>
      </w:pPr>
      <w:proofErr w:type="gramStart"/>
      <w:r w:rsidRPr="00F21A76">
        <w:t>Gets binary string data (array of characters).</w:t>
      </w:r>
      <w:proofErr w:type="gramEnd"/>
    </w:p>
    <w:p w14:paraId="3C14F6B4" w14:textId="77777777" w:rsidR="0020187D" w:rsidRPr="00F21A76" w:rsidRDefault="0020187D" w:rsidP="00C35091">
      <w:pPr>
        <w:pStyle w:val="PL"/>
        <w:numPr>
          <w:ilvl w:val="0"/>
          <w:numId w:val="47"/>
        </w:numPr>
        <w:rPr>
          <w:noProof w:val="0"/>
        </w:rPr>
      </w:pPr>
      <w:r w:rsidRPr="00F21A76">
        <w:rPr>
          <w:noProof w:val="0"/>
        </w:rPr>
        <w:t>setData</w:t>
      </w:r>
    </w:p>
    <w:p w14:paraId="0B49265E" w14:textId="77777777" w:rsidR="0020187D" w:rsidRPr="00F21A76" w:rsidRDefault="001C7CC2" w:rsidP="00ED5305">
      <w:pPr>
        <w:pStyle w:val="B30"/>
        <w:keepLines/>
        <w:tabs>
          <w:tab w:val="left" w:pos="800"/>
        </w:tabs>
      </w:pPr>
      <w:r w:rsidRPr="00F21A76">
        <w:t>Set</w:t>
      </w:r>
      <w:r w:rsidR="0020187D" w:rsidRPr="00F21A76">
        <w:t xml:space="preserve"> the binary string data (array of characters).</w:t>
      </w:r>
    </w:p>
    <w:p w14:paraId="1051A8DC" w14:textId="77777777" w:rsidR="0020187D" w:rsidRPr="00F21A76" w:rsidRDefault="0020187D" w:rsidP="00C35091">
      <w:pPr>
        <w:pStyle w:val="PL"/>
        <w:numPr>
          <w:ilvl w:val="0"/>
          <w:numId w:val="47"/>
        </w:numPr>
        <w:rPr>
          <w:noProof w:val="0"/>
        </w:rPr>
      </w:pPr>
      <w:r w:rsidRPr="00F21A76">
        <w:rPr>
          <w:noProof w:val="0"/>
        </w:rPr>
        <w:t>getBitsDataLen</w:t>
      </w:r>
    </w:p>
    <w:p w14:paraId="27C7C90E" w14:textId="77777777" w:rsidR="0020187D" w:rsidRPr="00F21A76" w:rsidRDefault="0020187D" w:rsidP="0083043F">
      <w:pPr>
        <w:pStyle w:val="B30"/>
        <w:tabs>
          <w:tab w:val="left" w:pos="800"/>
        </w:tabs>
      </w:pPr>
      <w:proofErr w:type="gramStart"/>
      <w:r w:rsidRPr="00F21A76">
        <w:t>Gets data length</w:t>
      </w:r>
      <w:r w:rsidR="00A05A80" w:rsidRPr="00F21A76">
        <w:t>.</w:t>
      </w:r>
      <w:proofErr w:type="gramEnd"/>
    </w:p>
    <w:p w14:paraId="3678DC5A" w14:textId="77777777" w:rsidR="0020187D" w:rsidRPr="00F21A76" w:rsidRDefault="00753F3E" w:rsidP="00C35091">
      <w:pPr>
        <w:pStyle w:val="PL"/>
        <w:numPr>
          <w:ilvl w:val="0"/>
          <w:numId w:val="47"/>
        </w:numPr>
        <w:rPr>
          <w:noProof w:val="0"/>
        </w:rPr>
      </w:pPr>
      <w:r w:rsidRPr="00F21A76">
        <w:rPr>
          <w:noProof w:val="0"/>
        </w:rPr>
        <w:t>operator==</w:t>
      </w:r>
    </w:p>
    <w:p w14:paraId="55AA405C" w14:textId="77777777" w:rsidR="0020187D" w:rsidRPr="00F21A76" w:rsidRDefault="0020187D" w:rsidP="00590CB4">
      <w:pPr>
        <w:pStyle w:val="B30"/>
        <w:keepLines/>
        <w:tabs>
          <w:tab w:val="left" w:pos="800"/>
        </w:tabs>
      </w:pPr>
      <w:r w:rsidRPr="00F21A76">
        <w:t xml:space="preserve">Returns true if both TriMessage objects are equal. </w:t>
      </w:r>
    </w:p>
    <w:p w14:paraId="7F73F730" w14:textId="77777777" w:rsidR="0020187D" w:rsidRPr="00F21A76" w:rsidRDefault="0020187D" w:rsidP="00C35091">
      <w:pPr>
        <w:pStyle w:val="PL"/>
        <w:numPr>
          <w:ilvl w:val="0"/>
          <w:numId w:val="47"/>
        </w:numPr>
        <w:rPr>
          <w:noProof w:val="0"/>
        </w:rPr>
      </w:pPr>
      <w:r w:rsidRPr="00F21A76">
        <w:rPr>
          <w:noProof w:val="0"/>
        </w:rPr>
        <w:t>cloneMessage</w:t>
      </w:r>
    </w:p>
    <w:p w14:paraId="1EDEF09D" w14:textId="77777777" w:rsidR="0020187D" w:rsidRPr="00F21A76" w:rsidRDefault="0020187D" w:rsidP="00590CB4">
      <w:pPr>
        <w:pStyle w:val="B30"/>
        <w:keepLines/>
        <w:tabs>
          <w:tab w:val="left" w:pos="800"/>
        </w:tabs>
      </w:pPr>
      <w:proofErr w:type="gramStart"/>
      <w:r w:rsidRPr="00F21A76">
        <w:t>Returns a copy of the TriMessage.</w:t>
      </w:r>
      <w:proofErr w:type="gramEnd"/>
      <w:r w:rsidRPr="00F21A76">
        <w:t xml:space="preserve"> </w:t>
      </w:r>
    </w:p>
    <w:p w14:paraId="69C17A65" w14:textId="77777777" w:rsidR="0020187D" w:rsidRPr="00F21A76" w:rsidRDefault="0020187D" w:rsidP="00C35091">
      <w:pPr>
        <w:pStyle w:val="PL"/>
        <w:numPr>
          <w:ilvl w:val="0"/>
          <w:numId w:val="47"/>
        </w:numPr>
        <w:rPr>
          <w:noProof w:val="0"/>
        </w:rPr>
      </w:pPr>
      <w:r w:rsidRPr="00F21A76">
        <w:rPr>
          <w:noProof w:val="0"/>
        </w:rPr>
        <w:t>operator&lt;</w:t>
      </w:r>
    </w:p>
    <w:p w14:paraId="3E8159D8" w14:textId="77777777" w:rsidR="0020187D" w:rsidRPr="00F21A76" w:rsidRDefault="0020187D" w:rsidP="00590CB4">
      <w:pPr>
        <w:pStyle w:val="B30"/>
        <w:keepLines/>
        <w:tabs>
          <w:tab w:val="left" w:pos="800"/>
        </w:tabs>
      </w:pPr>
      <w:r w:rsidRPr="00F21A76">
        <w:t xml:space="preserve">Operator &lt; overload. </w:t>
      </w:r>
    </w:p>
    <w:p w14:paraId="0360958E" w14:textId="77777777" w:rsidR="0020187D" w:rsidRPr="00F21A76" w:rsidRDefault="0020187D" w:rsidP="00DD778F">
      <w:pPr>
        <w:pStyle w:val="Heading4"/>
      </w:pPr>
      <w:bookmarkStart w:id="1411" w:name="_Toc87872181"/>
      <w:r w:rsidRPr="00F21A76">
        <w:lastRenderedPageBreak/>
        <w:t>8.5.2.9</w:t>
      </w:r>
      <w:r w:rsidRPr="00F21A76">
        <w:tab/>
        <w:t>TriParameter</w:t>
      </w:r>
      <w:bookmarkEnd w:id="1411"/>
    </w:p>
    <w:p w14:paraId="2B561326" w14:textId="77777777" w:rsidR="0020187D" w:rsidRPr="00F21A76" w:rsidRDefault="0020187D" w:rsidP="00590CB4">
      <w:pPr>
        <w:keepNext/>
      </w:pPr>
      <w:r w:rsidRPr="00F21A76">
        <w:t>A value of type TriParameter includes an encoded parameter and a value of TriParameterPassingMode to represent the passing mode specified for the parameter in the TTCN-3 ATS</w:t>
      </w:r>
      <w:r w:rsidR="00590CB4" w:rsidRPr="00F21A76">
        <w:t xml:space="preserve">. </w:t>
      </w:r>
      <w:r w:rsidRPr="00F21A76">
        <w:t>It is mapped to the following pure virtual class:</w:t>
      </w:r>
    </w:p>
    <w:p w14:paraId="202952E0" w14:textId="77777777" w:rsidR="0020187D" w:rsidRPr="00F21A76" w:rsidRDefault="0020187D" w:rsidP="00590CB4">
      <w:pPr>
        <w:pStyle w:val="PL"/>
        <w:keepNext/>
        <w:rPr>
          <w:noProof w:val="0"/>
        </w:rPr>
      </w:pPr>
      <w:proofErr w:type="gramStart"/>
      <w:r w:rsidRPr="00F21A76">
        <w:rPr>
          <w:noProof w:val="0"/>
        </w:rPr>
        <w:t>class  TriParameter</w:t>
      </w:r>
      <w:proofErr w:type="gramEnd"/>
      <w:r w:rsidRPr="00F21A76">
        <w:rPr>
          <w:noProof w:val="0"/>
        </w:rPr>
        <w:t xml:space="preserve"> {</w:t>
      </w:r>
    </w:p>
    <w:p w14:paraId="6C5D2C72" w14:textId="77777777" w:rsidR="0020187D" w:rsidRPr="00F21A76" w:rsidRDefault="0020187D" w:rsidP="00590CB4">
      <w:pPr>
        <w:pStyle w:val="PL"/>
        <w:keepNext/>
        <w:rPr>
          <w:noProof w:val="0"/>
        </w:rPr>
      </w:pPr>
      <w:proofErr w:type="gramStart"/>
      <w:r w:rsidRPr="00F21A76">
        <w:rPr>
          <w:noProof w:val="0"/>
        </w:rPr>
        <w:t>public</w:t>
      </w:r>
      <w:proofErr w:type="gramEnd"/>
      <w:r w:rsidRPr="00F21A76">
        <w:rPr>
          <w:noProof w:val="0"/>
        </w:rPr>
        <w:t>:</w:t>
      </w:r>
    </w:p>
    <w:p w14:paraId="4D7EFFC8"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~TriParameter ();</w:t>
      </w:r>
    </w:p>
    <w:p w14:paraId="1C278AED"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Tstring &amp; getParameterName () const =0;</w:t>
      </w:r>
    </w:p>
    <w:p w14:paraId="340975D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setParameterName (const Tstring &amp;name)=0;</w:t>
      </w:r>
    </w:p>
    <w:p w14:paraId="69F9DD51"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TriParameterPassingMode &amp; getParameterPassingMode () const =0;</w:t>
      </w:r>
    </w:p>
    <w:p w14:paraId="31AC591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setParameterPassingMode (const TriParameterPassingMode &amp;mode)=0;</w:t>
      </w:r>
    </w:p>
    <w:p w14:paraId="3BE1EFEA" w14:textId="77777777" w:rsidR="006D1BF4" w:rsidRPr="00F21A76" w:rsidRDefault="00C61A38" w:rsidP="00C61A38">
      <w:pPr>
        <w:pStyle w:val="PL"/>
        <w:rPr>
          <w:noProof w:val="0"/>
        </w:rPr>
      </w:pPr>
      <w:r w:rsidRPr="00F21A76">
        <w:rPr>
          <w:noProof w:val="0"/>
        </w:rPr>
        <w:tab/>
      </w:r>
      <w:proofErr w:type="gramStart"/>
      <w:r w:rsidR="006D1BF4" w:rsidRPr="00F21A76">
        <w:rPr>
          <w:noProof w:val="0"/>
        </w:rPr>
        <w:t>virtual</w:t>
      </w:r>
      <w:proofErr w:type="gramEnd"/>
      <w:r w:rsidR="006D1BF4" w:rsidRPr="00F21A76">
        <w:rPr>
          <w:noProof w:val="0"/>
        </w:rPr>
        <w:t xml:space="preserve"> const Tbyte *getEncodedParameter()const=0;</w:t>
      </w:r>
    </w:p>
    <w:p w14:paraId="65BDBED2" w14:textId="77777777" w:rsidR="006D1BF4" w:rsidRPr="00F21A76" w:rsidRDefault="00C61A38" w:rsidP="00C61A38">
      <w:pPr>
        <w:pStyle w:val="PL"/>
        <w:rPr>
          <w:noProof w:val="0"/>
        </w:rPr>
      </w:pPr>
      <w:r w:rsidRPr="00F21A76">
        <w:rPr>
          <w:noProof w:val="0"/>
        </w:rPr>
        <w:tab/>
      </w:r>
      <w:proofErr w:type="gramStart"/>
      <w:r w:rsidR="006D1BF4" w:rsidRPr="00F21A76">
        <w:rPr>
          <w:noProof w:val="0"/>
        </w:rPr>
        <w:t>virtual</w:t>
      </w:r>
      <w:proofErr w:type="gramEnd"/>
      <w:r w:rsidR="006D1BF4" w:rsidRPr="00F21A76">
        <w:rPr>
          <w:noProof w:val="0"/>
        </w:rPr>
        <w:t xml:space="preserve"> void setEncodedParameter(const Tbyte *str, Tsize bitLen)=0;</w:t>
      </w:r>
    </w:p>
    <w:p w14:paraId="3B4E5DD3" w14:textId="77777777" w:rsidR="006D1BF4" w:rsidRPr="00F21A76" w:rsidRDefault="00C61A38" w:rsidP="00C61A38">
      <w:pPr>
        <w:pStyle w:val="PL"/>
        <w:rPr>
          <w:noProof w:val="0"/>
        </w:rPr>
      </w:pPr>
      <w:r w:rsidRPr="00F21A76">
        <w:rPr>
          <w:noProof w:val="0"/>
        </w:rPr>
        <w:tab/>
      </w:r>
      <w:proofErr w:type="gramStart"/>
      <w:r w:rsidR="006D1BF4" w:rsidRPr="00F21A76">
        <w:rPr>
          <w:noProof w:val="0"/>
        </w:rPr>
        <w:t>virtual</w:t>
      </w:r>
      <w:proofErr w:type="gramEnd"/>
      <w:r w:rsidR="006D1BF4" w:rsidRPr="00F21A76">
        <w:rPr>
          <w:noProof w:val="0"/>
        </w:rPr>
        <w:t xml:space="preserve"> Tsize getBitsDataLen()const=0;</w:t>
      </w:r>
    </w:p>
    <w:p w14:paraId="487231D5"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TriParameter &amp;par) const =0;</w:t>
      </w:r>
    </w:p>
    <w:p w14:paraId="5FEE8B79"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TriParameter * cloneParameter () const =0;</w:t>
      </w:r>
    </w:p>
    <w:p w14:paraId="5D698BA7"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TriParameter &amp;par) const =0;</w:t>
      </w:r>
    </w:p>
    <w:p w14:paraId="351F78AF" w14:textId="77777777" w:rsidR="0020187D" w:rsidRPr="00F21A76" w:rsidRDefault="0020187D" w:rsidP="00C61A38">
      <w:pPr>
        <w:pStyle w:val="PL"/>
        <w:rPr>
          <w:noProof w:val="0"/>
        </w:rPr>
      </w:pPr>
      <w:r w:rsidRPr="00F21A76">
        <w:rPr>
          <w:noProof w:val="0"/>
        </w:rPr>
        <w:t>}</w:t>
      </w:r>
    </w:p>
    <w:p w14:paraId="1365A473" w14:textId="77777777" w:rsidR="00C61A38" w:rsidRPr="00F21A76" w:rsidRDefault="00C61A38" w:rsidP="00C61A38">
      <w:pPr>
        <w:pStyle w:val="PL"/>
        <w:rPr>
          <w:noProof w:val="0"/>
        </w:rPr>
      </w:pPr>
    </w:p>
    <w:p w14:paraId="435CE82A" w14:textId="77777777" w:rsidR="001716EE" w:rsidRPr="00F21A76" w:rsidRDefault="001716EE" w:rsidP="001716EE">
      <w:pPr>
        <w:rPr>
          <w:b/>
        </w:rPr>
      </w:pPr>
      <w:r w:rsidRPr="00F21A76">
        <w:rPr>
          <w:b/>
        </w:rPr>
        <w:t>Methods:</w:t>
      </w:r>
    </w:p>
    <w:p w14:paraId="06B6ED46" w14:textId="77777777" w:rsidR="0020187D" w:rsidRPr="00F21A76" w:rsidRDefault="0020187D" w:rsidP="00C35091">
      <w:pPr>
        <w:pStyle w:val="PL"/>
        <w:numPr>
          <w:ilvl w:val="0"/>
          <w:numId w:val="47"/>
        </w:numPr>
        <w:rPr>
          <w:noProof w:val="0"/>
        </w:rPr>
      </w:pPr>
      <w:r w:rsidRPr="00F21A76">
        <w:rPr>
          <w:noProof w:val="0"/>
        </w:rPr>
        <w:t>~TriParameter</w:t>
      </w:r>
    </w:p>
    <w:p w14:paraId="32B941D0" w14:textId="77777777" w:rsidR="0020187D" w:rsidRPr="00F21A76" w:rsidRDefault="0020187D" w:rsidP="00C92095">
      <w:pPr>
        <w:pStyle w:val="B30"/>
        <w:keepLines/>
        <w:tabs>
          <w:tab w:val="left" w:pos="800"/>
        </w:tabs>
      </w:pPr>
      <w:proofErr w:type="gramStart"/>
      <w:r w:rsidRPr="00F21A76">
        <w:t>Destructor.</w:t>
      </w:r>
      <w:proofErr w:type="gramEnd"/>
      <w:r w:rsidRPr="00F21A76">
        <w:t xml:space="preserve"> </w:t>
      </w:r>
    </w:p>
    <w:p w14:paraId="081EA8ED" w14:textId="77777777" w:rsidR="0020187D" w:rsidRPr="00F21A76" w:rsidRDefault="0020187D" w:rsidP="00C35091">
      <w:pPr>
        <w:pStyle w:val="PL"/>
        <w:numPr>
          <w:ilvl w:val="0"/>
          <w:numId w:val="47"/>
        </w:numPr>
        <w:rPr>
          <w:noProof w:val="0"/>
        </w:rPr>
      </w:pPr>
      <w:r w:rsidRPr="00F21A76">
        <w:rPr>
          <w:noProof w:val="0"/>
        </w:rPr>
        <w:t>getParameterName</w:t>
      </w:r>
    </w:p>
    <w:p w14:paraId="1B432FD7" w14:textId="77777777" w:rsidR="0020187D" w:rsidRPr="00F21A76" w:rsidRDefault="0020187D" w:rsidP="00C92095">
      <w:pPr>
        <w:pStyle w:val="B30"/>
        <w:keepLines/>
        <w:tabs>
          <w:tab w:val="left" w:pos="800"/>
        </w:tabs>
      </w:pPr>
      <w:proofErr w:type="gramStart"/>
      <w:r w:rsidRPr="00F21A76">
        <w:t>Returns the parameter name as defined in the TTCN-3 specification.</w:t>
      </w:r>
      <w:proofErr w:type="gramEnd"/>
      <w:r w:rsidRPr="00F21A76">
        <w:t xml:space="preserve"> </w:t>
      </w:r>
    </w:p>
    <w:p w14:paraId="7B8F173B" w14:textId="77777777" w:rsidR="0020187D" w:rsidRPr="00F21A76" w:rsidRDefault="0020187D" w:rsidP="00C35091">
      <w:pPr>
        <w:pStyle w:val="PL"/>
        <w:numPr>
          <w:ilvl w:val="0"/>
          <w:numId w:val="47"/>
        </w:numPr>
        <w:rPr>
          <w:noProof w:val="0"/>
        </w:rPr>
      </w:pPr>
      <w:r w:rsidRPr="00F21A76">
        <w:rPr>
          <w:noProof w:val="0"/>
        </w:rPr>
        <w:t>setParameterName</w:t>
      </w:r>
    </w:p>
    <w:p w14:paraId="3B7B2141" w14:textId="77777777" w:rsidR="0020187D" w:rsidRPr="00F21A76" w:rsidRDefault="001C7CC2" w:rsidP="00C92095">
      <w:pPr>
        <w:pStyle w:val="B30"/>
        <w:keepLines/>
        <w:tabs>
          <w:tab w:val="left" w:pos="800"/>
        </w:tabs>
      </w:pPr>
      <w:r w:rsidRPr="00F21A76">
        <w:t>Set</w:t>
      </w:r>
      <w:r w:rsidR="0020187D" w:rsidRPr="00F21A76">
        <w:t xml:space="preserve"> the parameter name.</w:t>
      </w:r>
    </w:p>
    <w:p w14:paraId="7DB786F6" w14:textId="77777777" w:rsidR="0020187D" w:rsidRPr="00F21A76" w:rsidRDefault="0020187D" w:rsidP="00C35091">
      <w:pPr>
        <w:pStyle w:val="PL"/>
        <w:numPr>
          <w:ilvl w:val="0"/>
          <w:numId w:val="47"/>
        </w:numPr>
        <w:rPr>
          <w:noProof w:val="0"/>
        </w:rPr>
      </w:pPr>
      <w:r w:rsidRPr="00F21A76">
        <w:rPr>
          <w:noProof w:val="0"/>
        </w:rPr>
        <w:t>getParameterPassingMode</w:t>
      </w:r>
    </w:p>
    <w:p w14:paraId="04C18F18" w14:textId="77777777" w:rsidR="0020187D" w:rsidRPr="00F21A76" w:rsidRDefault="0020187D" w:rsidP="00C92095">
      <w:pPr>
        <w:pStyle w:val="B30"/>
        <w:keepLines/>
        <w:tabs>
          <w:tab w:val="left" w:pos="800"/>
        </w:tabs>
      </w:pPr>
      <w:proofErr w:type="gramStart"/>
      <w:r w:rsidRPr="00F21A76">
        <w:t>Returns the parameter passing mode of this parameter.</w:t>
      </w:r>
      <w:proofErr w:type="gramEnd"/>
      <w:r w:rsidRPr="00F21A76">
        <w:t xml:space="preserve"> </w:t>
      </w:r>
    </w:p>
    <w:p w14:paraId="109B4BC9" w14:textId="77777777" w:rsidR="0020187D" w:rsidRPr="00F21A76" w:rsidRDefault="0020187D" w:rsidP="00C35091">
      <w:pPr>
        <w:pStyle w:val="PL"/>
        <w:numPr>
          <w:ilvl w:val="0"/>
          <w:numId w:val="47"/>
        </w:numPr>
        <w:rPr>
          <w:noProof w:val="0"/>
        </w:rPr>
      </w:pPr>
      <w:r w:rsidRPr="00F21A76">
        <w:rPr>
          <w:noProof w:val="0"/>
        </w:rPr>
        <w:t>setParameterPassingMode</w:t>
      </w:r>
    </w:p>
    <w:p w14:paraId="30B71D1C" w14:textId="77777777" w:rsidR="0020187D" w:rsidRPr="00F21A76" w:rsidRDefault="001C7CC2" w:rsidP="00C92095">
      <w:pPr>
        <w:pStyle w:val="B30"/>
        <w:keepLines/>
        <w:tabs>
          <w:tab w:val="left" w:pos="800"/>
        </w:tabs>
      </w:pPr>
      <w:r w:rsidRPr="00F21A76">
        <w:t>Set</w:t>
      </w:r>
      <w:r w:rsidR="0020187D" w:rsidRPr="00F21A76">
        <w:t xml:space="preserve"> the parameter passing mode.</w:t>
      </w:r>
    </w:p>
    <w:p w14:paraId="7BE492C2" w14:textId="77777777" w:rsidR="0020187D" w:rsidRPr="00F21A76" w:rsidRDefault="0020187D" w:rsidP="00C35091">
      <w:pPr>
        <w:pStyle w:val="PL"/>
        <w:numPr>
          <w:ilvl w:val="0"/>
          <w:numId w:val="47"/>
        </w:numPr>
        <w:rPr>
          <w:noProof w:val="0"/>
        </w:rPr>
      </w:pPr>
      <w:r w:rsidRPr="00F21A76">
        <w:rPr>
          <w:noProof w:val="0"/>
        </w:rPr>
        <w:t>getEncodedParameter</w:t>
      </w:r>
    </w:p>
    <w:p w14:paraId="0ADF29A5" w14:textId="77777777" w:rsidR="001C7CC2" w:rsidRPr="00F21A76" w:rsidRDefault="001C7CC2" w:rsidP="00C92095">
      <w:pPr>
        <w:pStyle w:val="B30"/>
        <w:keepLines/>
        <w:tabs>
          <w:tab w:val="left" w:pos="800"/>
        </w:tabs>
      </w:pPr>
      <w:proofErr w:type="gramStart"/>
      <w:r w:rsidRPr="00F21A76">
        <w:t>Gets the encoded parameter</w:t>
      </w:r>
      <w:r w:rsidR="00A05A80" w:rsidRPr="00F21A76">
        <w:t>.</w:t>
      </w:r>
      <w:proofErr w:type="gramEnd"/>
    </w:p>
    <w:p w14:paraId="2E4D5A83" w14:textId="77777777" w:rsidR="0020187D" w:rsidRPr="00F21A76" w:rsidRDefault="0020187D" w:rsidP="00C35091">
      <w:pPr>
        <w:pStyle w:val="PL"/>
        <w:numPr>
          <w:ilvl w:val="0"/>
          <w:numId w:val="47"/>
        </w:numPr>
        <w:rPr>
          <w:noProof w:val="0"/>
        </w:rPr>
      </w:pPr>
      <w:r w:rsidRPr="00F21A76">
        <w:rPr>
          <w:noProof w:val="0"/>
        </w:rPr>
        <w:t>setEncodedParameter</w:t>
      </w:r>
    </w:p>
    <w:p w14:paraId="68961693" w14:textId="77777777" w:rsidR="001C7CC2" w:rsidRPr="00F21A76" w:rsidRDefault="001C7CC2" w:rsidP="001C7CC2">
      <w:pPr>
        <w:pStyle w:val="B30"/>
        <w:keepNext/>
        <w:keepLines/>
        <w:tabs>
          <w:tab w:val="left" w:pos="800"/>
        </w:tabs>
      </w:pPr>
      <w:proofErr w:type="gramStart"/>
      <w:r w:rsidRPr="00F21A76">
        <w:t>Sets the encoded parameter</w:t>
      </w:r>
      <w:r w:rsidR="00A05A80" w:rsidRPr="00F21A76">
        <w:t>.</w:t>
      </w:r>
      <w:proofErr w:type="gramEnd"/>
    </w:p>
    <w:p w14:paraId="60ECEE13" w14:textId="77777777" w:rsidR="00E01447" w:rsidRPr="00F21A76" w:rsidRDefault="00E01447" w:rsidP="00C35091">
      <w:pPr>
        <w:pStyle w:val="PL"/>
        <w:numPr>
          <w:ilvl w:val="0"/>
          <w:numId w:val="47"/>
        </w:numPr>
        <w:rPr>
          <w:noProof w:val="0"/>
        </w:rPr>
      </w:pPr>
      <w:r w:rsidRPr="00F21A76">
        <w:rPr>
          <w:noProof w:val="0"/>
        </w:rPr>
        <w:t>getBitsDataLen</w:t>
      </w:r>
    </w:p>
    <w:p w14:paraId="7C764596" w14:textId="77777777" w:rsidR="00E01447" w:rsidRPr="00F21A76" w:rsidRDefault="00E01447" w:rsidP="00E01447">
      <w:pPr>
        <w:pStyle w:val="B30"/>
        <w:tabs>
          <w:tab w:val="left" w:pos="800"/>
        </w:tabs>
      </w:pPr>
      <w:proofErr w:type="gramStart"/>
      <w:r w:rsidRPr="00F21A76">
        <w:t>Gets parameter length</w:t>
      </w:r>
      <w:r w:rsidR="00A05A80" w:rsidRPr="00F21A76">
        <w:t>.</w:t>
      </w:r>
      <w:proofErr w:type="gramEnd"/>
    </w:p>
    <w:p w14:paraId="605880E7" w14:textId="77777777" w:rsidR="0020187D" w:rsidRPr="00F21A76" w:rsidRDefault="00753F3E" w:rsidP="00C35091">
      <w:pPr>
        <w:pStyle w:val="PL"/>
        <w:numPr>
          <w:ilvl w:val="0"/>
          <w:numId w:val="47"/>
        </w:numPr>
        <w:rPr>
          <w:noProof w:val="0"/>
        </w:rPr>
      </w:pPr>
      <w:r w:rsidRPr="00F21A76">
        <w:rPr>
          <w:noProof w:val="0"/>
        </w:rPr>
        <w:t>operator==</w:t>
      </w:r>
    </w:p>
    <w:p w14:paraId="3E561009" w14:textId="77777777" w:rsidR="0020187D" w:rsidRPr="00F21A76" w:rsidRDefault="0020187D" w:rsidP="00ED5305">
      <w:pPr>
        <w:pStyle w:val="B30"/>
        <w:keepLines/>
        <w:tabs>
          <w:tab w:val="left" w:pos="800"/>
        </w:tabs>
      </w:pPr>
      <w:r w:rsidRPr="00F21A76">
        <w:t xml:space="preserve">Returns true if both TriParameter objects are equal. </w:t>
      </w:r>
    </w:p>
    <w:p w14:paraId="06B1F540" w14:textId="77777777" w:rsidR="0020187D" w:rsidRPr="00F21A76" w:rsidRDefault="0020187D" w:rsidP="00C35091">
      <w:pPr>
        <w:pStyle w:val="PL"/>
        <w:numPr>
          <w:ilvl w:val="0"/>
          <w:numId w:val="47"/>
        </w:numPr>
        <w:rPr>
          <w:noProof w:val="0"/>
        </w:rPr>
      </w:pPr>
      <w:r w:rsidRPr="00F21A76">
        <w:rPr>
          <w:noProof w:val="0"/>
        </w:rPr>
        <w:t>cloneParameter</w:t>
      </w:r>
    </w:p>
    <w:p w14:paraId="741A52C4" w14:textId="77777777" w:rsidR="0020187D" w:rsidRPr="00F21A76" w:rsidRDefault="0020187D" w:rsidP="00ED5305">
      <w:pPr>
        <w:pStyle w:val="B30"/>
        <w:keepLines/>
        <w:tabs>
          <w:tab w:val="left" w:pos="800"/>
        </w:tabs>
      </w:pPr>
      <w:proofErr w:type="gramStart"/>
      <w:r w:rsidRPr="00F21A76">
        <w:t>Returns a copy of the TriParameter.</w:t>
      </w:r>
      <w:proofErr w:type="gramEnd"/>
      <w:r w:rsidRPr="00F21A76">
        <w:t xml:space="preserve"> </w:t>
      </w:r>
    </w:p>
    <w:p w14:paraId="30E62416" w14:textId="77777777" w:rsidR="0020187D" w:rsidRPr="00F21A76" w:rsidRDefault="0020187D" w:rsidP="00C35091">
      <w:pPr>
        <w:pStyle w:val="PL"/>
        <w:numPr>
          <w:ilvl w:val="0"/>
          <w:numId w:val="47"/>
        </w:numPr>
        <w:rPr>
          <w:noProof w:val="0"/>
        </w:rPr>
      </w:pPr>
      <w:r w:rsidRPr="00F21A76">
        <w:rPr>
          <w:noProof w:val="0"/>
        </w:rPr>
        <w:t>operator&lt;</w:t>
      </w:r>
    </w:p>
    <w:p w14:paraId="080335A4" w14:textId="77777777" w:rsidR="0020187D" w:rsidRPr="00F21A76" w:rsidRDefault="0020187D" w:rsidP="00ED5305">
      <w:pPr>
        <w:pStyle w:val="B30"/>
        <w:keepLines/>
        <w:tabs>
          <w:tab w:val="left" w:pos="800"/>
        </w:tabs>
      </w:pPr>
      <w:r w:rsidRPr="00F21A76">
        <w:t xml:space="preserve">Operator &lt; overload. </w:t>
      </w:r>
    </w:p>
    <w:p w14:paraId="7E2D794A" w14:textId="77777777" w:rsidR="0020187D" w:rsidRPr="00F21A76" w:rsidRDefault="0020187D" w:rsidP="00DD778F">
      <w:pPr>
        <w:pStyle w:val="Heading4"/>
      </w:pPr>
      <w:bookmarkStart w:id="1412" w:name="_Toc87872182"/>
      <w:r w:rsidRPr="00F21A76">
        <w:t>8.5.2.10</w:t>
      </w:r>
      <w:r w:rsidRPr="00F21A76">
        <w:tab/>
        <w:t>TriParameterList</w:t>
      </w:r>
      <w:bookmarkEnd w:id="1412"/>
    </w:p>
    <w:p w14:paraId="31930C3C" w14:textId="77777777" w:rsidR="0020187D" w:rsidRPr="00F21A76" w:rsidRDefault="0020187D" w:rsidP="0020187D">
      <w:r w:rsidRPr="00F21A76">
        <w:t>A value of type TriParameterList is a list of TriParameterType. This abstract type is used in procedure based TRI communication operations and for external function calls. It is mapped to the following pure virtual class:</w:t>
      </w:r>
    </w:p>
    <w:p w14:paraId="7149397A" w14:textId="77777777" w:rsidR="0020187D" w:rsidRPr="00F21A76" w:rsidRDefault="0020187D" w:rsidP="00C61A38">
      <w:pPr>
        <w:pStyle w:val="PL"/>
        <w:rPr>
          <w:noProof w:val="0"/>
        </w:rPr>
      </w:pPr>
      <w:proofErr w:type="gramStart"/>
      <w:r w:rsidRPr="00F21A76">
        <w:rPr>
          <w:noProof w:val="0"/>
        </w:rPr>
        <w:t>class</w:t>
      </w:r>
      <w:proofErr w:type="gramEnd"/>
      <w:r w:rsidRPr="00F21A76">
        <w:rPr>
          <w:noProof w:val="0"/>
        </w:rPr>
        <w:t xml:space="preserve"> TriParameterList {</w:t>
      </w:r>
    </w:p>
    <w:p w14:paraId="212EFBCD" w14:textId="77777777" w:rsidR="0020187D" w:rsidRPr="00F21A76" w:rsidRDefault="0020187D" w:rsidP="00C61A38">
      <w:pPr>
        <w:pStyle w:val="PL"/>
        <w:rPr>
          <w:noProof w:val="0"/>
        </w:rPr>
      </w:pPr>
      <w:proofErr w:type="gramStart"/>
      <w:r w:rsidRPr="00F21A76">
        <w:rPr>
          <w:noProof w:val="0"/>
        </w:rPr>
        <w:t>public</w:t>
      </w:r>
      <w:proofErr w:type="gramEnd"/>
      <w:r w:rsidRPr="00F21A76">
        <w:rPr>
          <w:noProof w:val="0"/>
        </w:rPr>
        <w:t>:</w:t>
      </w:r>
    </w:p>
    <w:p w14:paraId="227EB254"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~TriParameterList ();</w:t>
      </w:r>
    </w:p>
    <w:p w14:paraId="718C0599"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size () const =0;</w:t>
      </w:r>
    </w:p>
    <w:p w14:paraId="23BFAA8E"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isEmpty () const =0;</w:t>
      </w:r>
    </w:p>
    <w:p w14:paraId="0AFED9B0"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TriParameter &amp; get (Tsize index) const =0;</w:t>
      </w:r>
    </w:p>
    <w:p w14:paraId="6DF1EF14"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clear ()=0;</w:t>
      </w:r>
    </w:p>
    <w:p w14:paraId="756DD0AB"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add (const TriParameter &amp;parameter)=0;</w:t>
      </w:r>
    </w:p>
    <w:p w14:paraId="10EB1A7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TriParameterList &amp;pml) const =0;</w:t>
      </w:r>
    </w:p>
    <w:p w14:paraId="266257AA"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TriParameterList * cloneParameterList () const =0;</w:t>
      </w:r>
    </w:p>
    <w:p w14:paraId="25C9DCD7"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TriParameterList &amp;pml) const =0;</w:t>
      </w:r>
    </w:p>
    <w:p w14:paraId="4C29F3E7" w14:textId="77777777" w:rsidR="0020187D" w:rsidRPr="00F21A76" w:rsidRDefault="0020187D" w:rsidP="00C61A38">
      <w:pPr>
        <w:pStyle w:val="PL"/>
        <w:rPr>
          <w:noProof w:val="0"/>
        </w:rPr>
      </w:pPr>
      <w:r w:rsidRPr="00F21A76">
        <w:rPr>
          <w:noProof w:val="0"/>
        </w:rPr>
        <w:lastRenderedPageBreak/>
        <w:t>}</w:t>
      </w:r>
    </w:p>
    <w:p w14:paraId="007ECFEB" w14:textId="77777777" w:rsidR="0020187D" w:rsidRPr="00F21A76" w:rsidRDefault="0020187D" w:rsidP="00C61A38">
      <w:pPr>
        <w:pStyle w:val="PL"/>
        <w:rPr>
          <w:noProof w:val="0"/>
        </w:rPr>
      </w:pPr>
    </w:p>
    <w:p w14:paraId="5E437CAE" w14:textId="77777777" w:rsidR="001716EE" w:rsidRPr="00F21A76" w:rsidRDefault="001716EE" w:rsidP="001716EE">
      <w:pPr>
        <w:rPr>
          <w:b/>
        </w:rPr>
      </w:pPr>
      <w:r w:rsidRPr="00F21A76">
        <w:rPr>
          <w:b/>
        </w:rPr>
        <w:t>Methods:</w:t>
      </w:r>
    </w:p>
    <w:p w14:paraId="0DE84629" w14:textId="77777777" w:rsidR="0020187D" w:rsidRPr="00F21A76" w:rsidRDefault="0020187D" w:rsidP="00372291">
      <w:pPr>
        <w:pStyle w:val="PL"/>
        <w:numPr>
          <w:ilvl w:val="0"/>
          <w:numId w:val="47"/>
        </w:numPr>
        <w:rPr>
          <w:noProof w:val="0"/>
        </w:rPr>
      </w:pPr>
      <w:r w:rsidRPr="00F21A76">
        <w:rPr>
          <w:noProof w:val="0"/>
        </w:rPr>
        <w:t>~TriParameterList</w:t>
      </w:r>
    </w:p>
    <w:p w14:paraId="22D84F54" w14:textId="77777777" w:rsidR="0020187D" w:rsidRPr="00F21A76" w:rsidRDefault="0020187D" w:rsidP="00C92095">
      <w:pPr>
        <w:pStyle w:val="B30"/>
        <w:keepLines/>
        <w:tabs>
          <w:tab w:val="left" w:pos="800"/>
        </w:tabs>
      </w:pPr>
      <w:proofErr w:type="gramStart"/>
      <w:r w:rsidRPr="00F21A76">
        <w:t>Destructor.</w:t>
      </w:r>
      <w:proofErr w:type="gramEnd"/>
    </w:p>
    <w:p w14:paraId="5F67FCBA" w14:textId="77777777" w:rsidR="0020187D" w:rsidRPr="00F21A76" w:rsidRDefault="0020187D" w:rsidP="00372291">
      <w:pPr>
        <w:pStyle w:val="PL"/>
        <w:numPr>
          <w:ilvl w:val="0"/>
          <w:numId w:val="47"/>
        </w:numPr>
        <w:rPr>
          <w:noProof w:val="0"/>
        </w:rPr>
      </w:pPr>
      <w:r w:rsidRPr="00F21A76">
        <w:rPr>
          <w:noProof w:val="0"/>
        </w:rPr>
        <w:t>size</w:t>
      </w:r>
    </w:p>
    <w:p w14:paraId="33575E66" w14:textId="77777777" w:rsidR="0020187D" w:rsidRPr="00F21A76" w:rsidRDefault="0020187D" w:rsidP="00C92095">
      <w:pPr>
        <w:pStyle w:val="B30"/>
        <w:keepLines/>
        <w:tabs>
          <w:tab w:val="left" w:pos="800"/>
        </w:tabs>
      </w:pPr>
      <w:proofErr w:type="gramStart"/>
      <w:r w:rsidRPr="00F21A76">
        <w:t>Returns the number of parameters in this list.</w:t>
      </w:r>
      <w:proofErr w:type="gramEnd"/>
      <w:r w:rsidRPr="00F21A76">
        <w:t xml:space="preserve"> </w:t>
      </w:r>
    </w:p>
    <w:p w14:paraId="39CD43B9" w14:textId="77777777" w:rsidR="0020187D" w:rsidRPr="00F21A76" w:rsidRDefault="0020187D" w:rsidP="00372291">
      <w:pPr>
        <w:pStyle w:val="PL"/>
        <w:numPr>
          <w:ilvl w:val="0"/>
          <w:numId w:val="47"/>
        </w:numPr>
        <w:rPr>
          <w:noProof w:val="0"/>
        </w:rPr>
      </w:pPr>
      <w:r w:rsidRPr="00F21A76">
        <w:rPr>
          <w:noProof w:val="0"/>
        </w:rPr>
        <w:t>isEmpty</w:t>
      </w:r>
    </w:p>
    <w:p w14:paraId="12ABF3CA" w14:textId="77777777" w:rsidR="0020187D" w:rsidRPr="00F21A76" w:rsidRDefault="0020187D" w:rsidP="00C92095">
      <w:pPr>
        <w:pStyle w:val="B30"/>
        <w:keepLines/>
        <w:tabs>
          <w:tab w:val="left" w:pos="800"/>
        </w:tabs>
      </w:pPr>
      <w:r w:rsidRPr="00F21A76">
        <w:t xml:space="preserve">Returns true if this list contains no parameters. </w:t>
      </w:r>
    </w:p>
    <w:p w14:paraId="69B44F37" w14:textId="77777777" w:rsidR="0020187D" w:rsidRPr="00F21A76" w:rsidRDefault="0020187D" w:rsidP="00745533">
      <w:pPr>
        <w:pStyle w:val="PL"/>
        <w:keepNext/>
        <w:keepLines/>
        <w:numPr>
          <w:ilvl w:val="0"/>
          <w:numId w:val="47"/>
        </w:numPr>
        <w:rPr>
          <w:noProof w:val="0"/>
        </w:rPr>
      </w:pPr>
      <w:r w:rsidRPr="00F21A76">
        <w:rPr>
          <w:noProof w:val="0"/>
        </w:rPr>
        <w:t>get</w:t>
      </w:r>
    </w:p>
    <w:p w14:paraId="454FF215" w14:textId="77777777" w:rsidR="0020187D" w:rsidRPr="00F21A76" w:rsidRDefault="0020187D" w:rsidP="00C92095">
      <w:pPr>
        <w:pStyle w:val="B30"/>
        <w:keepLines/>
        <w:tabs>
          <w:tab w:val="left" w:pos="800"/>
        </w:tabs>
      </w:pPr>
      <w:proofErr w:type="gramStart"/>
      <w:r w:rsidRPr="00F21A76">
        <w:t>Returns the TriParameter at the specified position.</w:t>
      </w:r>
      <w:proofErr w:type="gramEnd"/>
      <w:r w:rsidRPr="00F21A76">
        <w:t xml:space="preserve"> </w:t>
      </w:r>
    </w:p>
    <w:p w14:paraId="2706E832" w14:textId="77777777" w:rsidR="0020187D" w:rsidRPr="00F21A76" w:rsidRDefault="0020187D" w:rsidP="00372291">
      <w:pPr>
        <w:pStyle w:val="PL"/>
        <w:numPr>
          <w:ilvl w:val="0"/>
          <w:numId w:val="47"/>
        </w:numPr>
        <w:rPr>
          <w:noProof w:val="0"/>
        </w:rPr>
      </w:pPr>
      <w:r w:rsidRPr="00F21A76">
        <w:rPr>
          <w:noProof w:val="0"/>
        </w:rPr>
        <w:t>clear</w:t>
      </w:r>
    </w:p>
    <w:p w14:paraId="4F069477" w14:textId="77777777" w:rsidR="0020187D" w:rsidRPr="00F21A76" w:rsidRDefault="0020187D" w:rsidP="00C92095">
      <w:pPr>
        <w:pStyle w:val="B30"/>
        <w:keepLines/>
        <w:tabs>
          <w:tab w:val="left" w:pos="800"/>
        </w:tabs>
      </w:pPr>
      <w:proofErr w:type="gramStart"/>
      <w:r w:rsidRPr="00F21A76">
        <w:t>Removes all parameters from this TriParameterList.</w:t>
      </w:r>
      <w:proofErr w:type="gramEnd"/>
      <w:r w:rsidRPr="00F21A76">
        <w:t xml:space="preserve"> </w:t>
      </w:r>
    </w:p>
    <w:p w14:paraId="4A7A6BF3" w14:textId="77777777" w:rsidR="0020187D" w:rsidRPr="00F21A76" w:rsidRDefault="0020187D" w:rsidP="00372291">
      <w:pPr>
        <w:pStyle w:val="PL"/>
        <w:numPr>
          <w:ilvl w:val="0"/>
          <w:numId w:val="47"/>
        </w:numPr>
        <w:rPr>
          <w:noProof w:val="0"/>
        </w:rPr>
      </w:pPr>
      <w:r w:rsidRPr="00F21A76">
        <w:rPr>
          <w:noProof w:val="0"/>
        </w:rPr>
        <w:t>add</w:t>
      </w:r>
    </w:p>
    <w:p w14:paraId="558C377F" w14:textId="77777777" w:rsidR="0020187D" w:rsidRPr="00F21A76" w:rsidRDefault="0020187D" w:rsidP="00C92095">
      <w:pPr>
        <w:pStyle w:val="B30"/>
        <w:keepLines/>
        <w:tabs>
          <w:tab w:val="left" w:pos="800"/>
        </w:tabs>
      </w:pPr>
      <w:proofErr w:type="gramStart"/>
      <w:r w:rsidRPr="00F21A76">
        <w:t>Adds parameter to the end of this TriParameterList.</w:t>
      </w:r>
      <w:proofErr w:type="gramEnd"/>
      <w:r w:rsidRPr="00F21A76">
        <w:t xml:space="preserve"> </w:t>
      </w:r>
    </w:p>
    <w:p w14:paraId="7F39E464" w14:textId="77777777" w:rsidR="0020187D" w:rsidRPr="00F21A76" w:rsidRDefault="00753F3E" w:rsidP="00372291">
      <w:pPr>
        <w:pStyle w:val="PL"/>
        <w:numPr>
          <w:ilvl w:val="0"/>
          <w:numId w:val="47"/>
        </w:numPr>
        <w:rPr>
          <w:noProof w:val="0"/>
        </w:rPr>
      </w:pPr>
      <w:r w:rsidRPr="00F21A76">
        <w:rPr>
          <w:noProof w:val="0"/>
        </w:rPr>
        <w:t>operator==</w:t>
      </w:r>
    </w:p>
    <w:p w14:paraId="6AFBC7B0" w14:textId="77777777" w:rsidR="0020187D" w:rsidRPr="00F21A76" w:rsidRDefault="0020187D" w:rsidP="00C92095">
      <w:pPr>
        <w:pStyle w:val="B30"/>
        <w:keepLines/>
        <w:tabs>
          <w:tab w:val="left" w:pos="800"/>
        </w:tabs>
      </w:pPr>
      <w:r w:rsidRPr="00F21A76">
        <w:t xml:space="preserve">Returns true if both TriParameterList objects are equal. </w:t>
      </w:r>
    </w:p>
    <w:p w14:paraId="5828926A" w14:textId="77777777" w:rsidR="0020187D" w:rsidRPr="00F21A76" w:rsidRDefault="0020187D" w:rsidP="00372291">
      <w:pPr>
        <w:pStyle w:val="PL"/>
        <w:numPr>
          <w:ilvl w:val="0"/>
          <w:numId w:val="47"/>
        </w:numPr>
        <w:rPr>
          <w:noProof w:val="0"/>
        </w:rPr>
      </w:pPr>
      <w:r w:rsidRPr="00F21A76">
        <w:rPr>
          <w:noProof w:val="0"/>
        </w:rPr>
        <w:t>cloneParameterList</w:t>
      </w:r>
    </w:p>
    <w:p w14:paraId="2785C081" w14:textId="77777777" w:rsidR="0020187D" w:rsidRPr="00F21A76" w:rsidRDefault="0020187D" w:rsidP="00C92095">
      <w:pPr>
        <w:pStyle w:val="B30"/>
        <w:keepLines/>
        <w:tabs>
          <w:tab w:val="left" w:pos="800"/>
        </w:tabs>
      </w:pPr>
      <w:proofErr w:type="gramStart"/>
      <w:r w:rsidRPr="00F21A76">
        <w:t>Returns a copy of the TriParameterList.</w:t>
      </w:r>
      <w:proofErr w:type="gramEnd"/>
      <w:r w:rsidRPr="00F21A76">
        <w:t xml:space="preserve"> </w:t>
      </w:r>
    </w:p>
    <w:p w14:paraId="5136E017" w14:textId="77777777" w:rsidR="0020187D" w:rsidRPr="00F21A76" w:rsidRDefault="0020187D" w:rsidP="00372291">
      <w:pPr>
        <w:pStyle w:val="PL"/>
        <w:numPr>
          <w:ilvl w:val="0"/>
          <w:numId w:val="47"/>
        </w:numPr>
        <w:rPr>
          <w:noProof w:val="0"/>
        </w:rPr>
      </w:pPr>
      <w:r w:rsidRPr="00F21A76">
        <w:rPr>
          <w:noProof w:val="0"/>
        </w:rPr>
        <w:t>operator&lt;</w:t>
      </w:r>
    </w:p>
    <w:p w14:paraId="413FBA48" w14:textId="77777777" w:rsidR="0020187D" w:rsidRPr="00F21A76" w:rsidRDefault="0020187D" w:rsidP="00C92095">
      <w:pPr>
        <w:pStyle w:val="B30"/>
        <w:keepLines/>
        <w:tabs>
          <w:tab w:val="left" w:pos="800"/>
        </w:tabs>
        <w:rPr>
          <w:i/>
          <w:iCs/>
        </w:rPr>
      </w:pPr>
      <w:r w:rsidRPr="00F21A76">
        <w:t xml:space="preserve">Operator &lt; overload. </w:t>
      </w:r>
    </w:p>
    <w:p w14:paraId="44DA3386" w14:textId="77777777" w:rsidR="0020187D" w:rsidRPr="00F21A76" w:rsidRDefault="0020187D" w:rsidP="00DD778F">
      <w:pPr>
        <w:pStyle w:val="Heading4"/>
      </w:pPr>
      <w:bookmarkStart w:id="1413" w:name="_Toc87872183"/>
      <w:r w:rsidRPr="00F21A76">
        <w:t>8.5.2.11</w:t>
      </w:r>
      <w:r w:rsidRPr="00F21A76">
        <w:tab/>
        <w:t>TriParameterPassingMode</w:t>
      </w:r>
      <w:bookmarkEnd w:id="1413"/>
    </w:p>
    <w:p w14:paraId="01F76D95" w14:textId="77777777" w:rsidR="00753F3E" w:rsidRPr="00F21A76" w:rsidRDefault="00753F3E" w:rsidP="00C92095">
      <w:pPr>
        <w:keepNext/>
      </w:pPr>
      <w:proofErr w:type="gramStart"/>
      <w:r w:rsidRPr="00F21A76">
        <w:t>Defines the parameter passing mode.</w:t>
      </w:r>
      <w:proofErr w:type="gramEnd"/>
      <w:r w:rsidRPr="00F21A76">
        <w:t xml:space="preserve"> It is mapped to an enumeration:</w:t>
      </w:r>
    </w:p>
    <w:p w14:paraId="0C338EB3" w14:textId="77777777" w:rsidR="00753F3E" w:rsidRPr="00F21A76" w:rsidRDefault="00753F3E" w:rsidP="00C92095">
      <w:pPr>
        <w:pStyle w:val="PL"/>
        <w:keepNext/>
        <w:rPr>
          <w:noProof w:val="0"/>
        </w:rPr>
      </w:pPr>
      <w:proofErr w:type="gramStart"/>
      <w:r w:rsidRPr="00F21A76">
        <w:rPr>
          <w:noProof w:val="0"/>
        </w:rPr>
        <w:t>typedef</w:t>
      </w:r>
      <w:proofErr w:type="gramEnd"/>
      <w:r w:rsidRPr="00F21A76">
        <w:rPr>
          <w:noProof w:val="0"/>
        </w:rPr>
        <w:t xml:space="preserve"> enum</w:t>
      </w:r>
    </w:p>
    <w:p w14:paraId="30F62AE5" w14:textId="77777777" w:rsidR="00753F3E" w:rsidRPr="00F21A76" w:rsidRDefault="00753F3E" w:rsidP="00C92095">
      <w:pPr>
        <w:pStyle w:val="PL"/>
        <w:keepNext/>
        <w:rPr>
          <w:noProof w:val="0"/>
        </w:rPr>
      </w:pPr>
      <w:r w:rsidRPr="00F21A76">
        <w:rPr>
          <w:noProof w:val="0"/>
        </w:rPr>
        <w:t xml:space="preserve">{ </w:t>
      </w:r>
    </w:p>
    <w:p w14:paraId="6ED850B2" w14:textId="77777777" w:rsidR="00753F3E" w:rsidRPr="00F21A76" w:rsidRDefault="00753F3E" w:rsidP="00C61A38">
      <w:pPr>
        <w:pStyle w:val="PL"/>
        <w:rPr>
          <w:noProof w:val="0"/>
        </w:rPr>
      </w:pPr>
      <w:r w:rsidRPr="00F21A76">
        <w:rPr>
          <w:noProof w:val="0"/>
        </w:rPr>
        <w:t xml:space="preserve">  IN = 0,</w:t>
      </w:r>
    </w:p>
    <w:p w14:paraId="7B9CB27C" w14:textId="77777777" w:rsidR="00753F3E" w:rsidRPr="00F21A76" w:rsidRDefault="00753F3E" w:rsidP="00C61A38">
      <w:pPr>
        <w:pStyle w:val="PL"/>
        <w:rPr>
          <w:noProof w:val="0"/>
        </w:rPr>
      </w:pPr>
      <w:r w:rsidRPr="00F21A76">
        <w:rPr>
          <w:noProof w:val="0"/>
        </w:rPr>
        <w:t xml:space="preserve">  OUT = 1,</w:t>
      </w:r>
    </w:p>
    <w:p w14:paraId="45784458" w14:textId="77777777" w:rsidR="00753F3E" w:rsidRPr="00F21A76" w:rsidRDefault="00753F3E" w:rsidP="00C61A38">
      <w:pPr>
        <w:pStyle w:val="PL"/>
        <w:rPr>
          <w:noProof w:val="0"/>
        </w:rPr>
      </w:pPr>
      <w:r w:rsidRPr="00F21A76">
        <w:rPr>
          <w:noProof w:val="0"/>
        </w:rPr>
        <w:t xml:space="preserve">  INOUT = 2</w:t>
      </w:r>
    </w:p>
    <w:p w14:paraId="31E2C334" w14:textId="77777777" w:rsidR="00753F3E" w:rsidRPr="00F21A76" w:rsidRDefault="00753F3E" w:rsidP="00C61A38">
      <w:pPr>
        <w:pStyle w:val="PL"/>
        <w:rPr>
          <w:noProof w:val="0"/>
        </w:rPr>
      </w:pPr>
      <w:r w:rsidRPr="00F21A76">
        <w:rPr>
          <w:noProof w:val="0"/>
        </w:rPr>
        <w:t>} TriParameterPassingMode;</w:t>
      </w:r>
    </w:p>
    <w:p w14:paraId="6367768F" w14:textId="77777777" w:rsidR="0020187D" w:rsidRPr="00F21A76" w:rsidRDefault="0020187D" w:rsidP="00C61A38">
      <w:pPr>
        <w:pStyle w:val="PL"/>
        <w:rPr>
          <w:rFonts w:cs="Courier New"/>
          <w:noProof w:val="0"/>
          <w:szCs w:val="16"/>
        </w:rPr>
      </w:pPr>
    </w:p>
    <w:p w14:paraId="133C2F88" w14:textId="77777777" w:rsidR="0020187D" w:rsidRPr="00F21A76" w:rsidRDefault="0020187D" w:rsidP="00DD778F">
      <w:pPr>
        <w:pStyle w:val="Heading4"/>
      </w:pPr>
      <w:bookmarkStart w:id="1414" w:name="_Toc87872184"/>
      <w:r w:rsidRPr="00F21A76">
        <w:t>8.5.2.12</w:t>
      </w:r>
      <w:r w:rsidRPr="00F21A76">
        <w:tab/>
        <w:t>TriPortId</w:t>
      </w:r>
      <w:bookmarkEnd w:id="1414"/>
    </w:p>
    <w:p w14:paraId="06F8373F" w14:textId="77777777" w:rsidR="0020187D" w:rsidRPr="00F21A76" w:rsidRDefault="0020187D" w:rsidP="0020187D">
      <w:r w:rsidRPr="00F21A76">
        <w:t>A value of type TriPortId includes a value of type TriComponentIdType to represent the component to which the port belongs, a port index (if present), and the port name as specified in the TTCN-3 ATS. The TriPortId type is mainly required to pass information about the TSI and connections to the TSI from the TE to the SA. It is mapped to the following pure virtual class:</w:t>
      </w:r>
    </w:p>
    <w:p w14:paraId="7B6C2042" w14:textId="77777777" w:rsidR="0020187D" w:rsidRPr="00F21A76" w:rsidRDefault="0020187D" w:rsidP="00C61A38">
      <w:pPr>
        <w:pStyle w:val="PL"/>
        <w:rPr>
          <w:noProof w:val="0"/>
        </w:rPr>
      </w:pPr>
      <w:proofErr w:type="gramStart"/>
      <w:r w:rsidRPr="00F21A76">
        <w:rPr>
          <w:noProof w:val="0"/>
        </w:rPr>
        <w:t>class</w:t>
      </w:r>
      <w:proofErr w:type="gramEnd"/>
      <w:r w:rsidRPr="00F21A76">
        <w:rPr>
          <w:noProof w:val="0"/>
        </w:rPr>
        <w:t xml:space="preserve"> TriPortId {</w:t>
      </w:r>
    </w:p>
    <w:p w14:paraId="7E1E82E7" w14:textId="77777777" w:rsidR="0020187D" w:rsidRPr="00F21A76" w:rsidRDefault="0020187D" w:rsidP="00C61A38">
      <w:pPr>
        <w:pStyle w:val="PL"/>
        <w:rPr>
          <w:noProof w:val="0"/>
        </w:rPr>
      </w:pPr>
      <w:proofErr w:type="gramStart"/>
      <w:r w:rsidRPr="00F21A76">
        <w:rPr>
          <w:noProof w:val="0"/>
        </w:rPr>
        <w:t>public</w:t>
      </w:r>
      <w:proofErr w:type="gramEnd"/>
      <w:r w:rsidRPr="00F21A76">
        <w:rPr>
          <w:noProof w:val="0"/>
        </w:rPr>
        <w:t>:</w:t>
      </w:r>
    </w:p>
    <w:p w14:paraId="7390CCBA"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~TriPortId (void)</w:t>
      </w:r>
      <w:r w:rsidR="002B16C6" w:rsidRPr="00F21A76">
        <w:rPr>
          <w:noProof w:val="0"/>
        </w:rPr>
        <w:t>;</w:t>
      </w:r>
    </w:p>
    <w:p w14:paraId="150B02AB"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Tstring &amp; getPortName () const =0</w:t>
      </w:r>
      <w:r w:rsidR="002B16C6" w:rsidRPr="00F21A76">
        <w:rPr>
          <w:noProof w:val="0"/>
        </w:rPr>
        <w:t>;</w:t>
      </w:r>
    </w:p>
    <w:p w14:paraId="627220C7"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setPortName (const Tstring &amp;pName)=0</w:t>
      </w:r>
      <w:r w:rsidR="002B16C6" w:rsidRPr="00F21A76">
        <w:rPr>
          <w:noProof w:val="0"/>
        </w:rPr>
        <w:t>;</w:t>
      </w:r>
    </w:p>
    <w:p w14:paraId="4F605725"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TriComponentId &amp; getComponent () const =0</w:t>
      </w:r>
      <w:r w:rsidR="002B16C6" w:rsidRPr="00F21A76">
        <w:rPr>
          <w:noProof w:val="0"/>
        </w:rPr>
        <w:t>;</w:t>
      </w:r>
    </w:p>
    <w:p w14:paraId="3DFC130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setComponent (const TriComponentId &amp;comp)=0</w:t>
      </w:r>
      <w:r w:rsidR="002B16C6" w:rsidRPr="00F21A76">
        <w:rPr>
          <w:noProof w:val="0"/>
        </w:rPr>
        <w:t>;</w:t>
      </w:r>
    </w:p>
    <w:p w14:paraId="0A723B80"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getPortIndex () const =0</w:t>
      </w:r>
      <w:r w:rsidR="002B16C6" w:rsidRPr="00F21A76">
        <w:rPr>
          <w:noProof w:val="0"/>
        </w:rPr>
        <w:t>;</w:t>
      </w:r>
    </w:p>
    <w:p w14:paraId="5B615612"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setPortIndex (Tsize index)=0</w:t>
      </w:r>
      <w:r w:rsidR="002B16C6" w:rsidRPr="00F21A76">
        <w:rPr>
          <w:noProof w:val="0"/>
        </w:rPr>
        <w:t>;</w:t>
      </w:r>
    </w:p>
    <w:p w14:paraId="402FCFB3"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QualifiedName &amp; getPortType () const =0</w:t>
      </w:r>
      <w:r w:rsidR="002B16C6" w:rsidRPr="00F21A76">
        <w:rPr>
          <w:noProof w:val="0"/>
        </w:rPr>
        <w:t>;</w:t>
      </w:r>
    </w:p>
    <w:p w14:paraId="053FD3BB"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setPortType (const QualifiedName &amp;pType)=0</w:t>
      </w:r>
      <w:r w:rsidR="002B16C6" w:rsidRPr="00F21A76">
        <w:rPr>
          <w:noProof w:val="0"/>
        </w:rPr>
        <w:t>;</w:t>
      </w:r>
    </w:p>
    <w:p w14:paraId="7CAA6E45"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isArray () const =0</w:t>
      </w:r>
      <w:r w:rsidR="002B16C6" w:rsidRPr="00F21A76">
        <w:rPr>
          <w:noProof w:val="0"/>
        </w:rPr>
        <w:t>;</w:t>
      </w:r>
    </w:p>
    <w:p w14:paraId="315535E4"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TriPortId &amp;prt) const =0</w:t>
      </w:r>
      <w:r w:rsidR="002B16C6" w:rsidRPr="00F21A76">
        <w:rPr>
          <w:noProof w:val="0"/>
        </w:rPr>
        <w:t>;</w:t>
      </w:r>
    </w:p>
    <w:p w14:paraId="2D014A2A"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TriPortId * clonePortId () const =0</w:t>
      </w:r>
      <w:r w:rsidR="002B16C6" w:rsidRPr="00F21A76">
        <w:rPr>
          <w:noProof w:val="0"/>
        </w:rPr>
        <w:t>;</w:t>
      </w:r>
    </w:p>
    <w:p w14:paraId="2586FB09" w14:textId="77777777" w:rsidR="0020187D" w:rsidRPr="00F21A76" w:rsidRDefault="00C61A38" w:rsidP="00C61A38">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TriPortId &amp;prt) const =0</w:t>
      </w:r>
      <w:r w:rsidR="002B16C6" w:rsidRPr="00F21A76">
        <w:rPr>
          <w:noProof w:val="0"/>
        </w:rPr>
        <w:t>;</w:t>
      </w:r>
    </w:p>
    <w:p w14:paraId="46595093" w14:textId="77777777" w:rsidR="0020187D" w:rsidRPr="00F21A76" w:rsidRDefault="0020187D" w:rsidP="00C61A38">
      <w:pPr>
        <w:pStyle w:val="PL"/>
        <w:rPr>
          <w:noProof w:val="0"/>
        </w:rPr>
      </w:pPr>
      <w:r w:rsidRPr="00F21A76">
        <w:rPr>
          <w:noProof w:val="0"/>
        </w:rPr>
        <w:t>}</w:t>
      </w:r>
    </w:p>
    <w:p w14:paraId="6B74FC1B" w14:textId="77777777" w:rsidR="00C61A38" w:rsidRPr="00F21A76" w:rsidRDefault="00C61A38" w:rsidP="00C61A38">
      <w:pPr>
        <w:pStyle w:val="PL"/>
        <w:rPr>
          <w:noProof w:val="0"/>
        </w:rPr>
      </w:pPr>
    </w:p>
    <w:p w14:paraId="01F87672" w14:textId="76A1D26B" w:rsidR="0020187D" w:rsidRPr="00F21A76" w:rsidRDefault="0020187D" w:rsidP="00600CBF">
      <w:pPr>
        <w:keepNext/>
        <w:keepLines/>
        <w:rPr>
          <w:b/>
        </w:rPr>
      </w:pPr>
      <w:r w:rsidRPr="00F21A76">
        <w:rPr>
          <w:b/>
        </w:rPr>
        <w:lastRenderedPageBreak/>
        <w:t>Methods</w:t>
      </w:r>
      <w:r w:rsidR="000B4C63" w:rsidRPr="00F21A76">
        <w:rPr>
          <w:b/>
        </w:rPr>
        <w:t>:</w:t>
      </w:r>
    </w:p>
    <w:p w14:paraId="33E4B6C7" w14:textId="77777777" w:rsidR="0020187D" w:rsidRPr="00F21A76" w:rsidRDefault="0020187D" w:rsidP="00600CBF">
      <w:pPr>
        <w:pStyle w:val="PL"/>
        <w:keepNext/>
        <w:keepLines/>
        <w:numPr>
          <w:ilvl w:val="0"/>
          <w:numId w:val="47"/>
        </w:numPr>
        <w:rPr>
          <w:noProof w:val="0"/>
        </w:rPr>
      </w:pPr>
      <w:r w:rsidRPr="00F21A76">
        <w:rPr>
          <w:noProof w:val="0"/>
        </w:rPr>
        <w:t>~TriPortId</w:t>
      </w:r>
    </w:p>
    <w:p w14:paraId="6844AF15" w14:textId="77777777" w:rsidR="0020187D" w:rsidRPr="00F21A76" w:rsidRDefault="0020187D" w:rsidP="0020187D">
      <w:pPr>
        <w:pStyle w:val="B30"/>
        <w:keepNext/>
        <w:keepLines/>
        <w:tabs>
          <w:tab w:val="left" w:pos="800"/>
        </w:tabs>
      </w:pPr>
      <w:proofErr w:type="gramStart"/>
      <w:r w:rsidRPr="00F21A76">
        <w:t>Destructor.</w:t>
      </w:r>
      <w:proofErr w:type="gramEnd"/>
      <w:r w:rsidRPr="00F21A76">
        <w:t xml:space="preserve"> </w:t>
      </w:r>
    </w:p>
    <w:p w14:paraId="2DFDB1B7" w14:textId="77777777" w:rsidR="0020187D" w:rsidRPr="00F21A76" w:rsidRDefault="0020187D" w:rsidP="00820673">
      <w:pPr>
        <w:pStyle w:val="PL"/>
        <w:numPr>
          <w:ilvl w:val="0"/>
          <w:numId w:val="47"/>
        </w:numPr>
        <w:rPr>
          <w:noProof w:val="0"/>
        </w:rPr>
      </w:pPr>
      <w:r w:rsidRPr="00F21A76">
        <w:rPr>
          <w:noProof w:val="0"/>
        </w:rPr>
        <w:t>getPortName</w:t>
      </w:r>
    </w:p>
    <w:p w14:paraId="78978155" w14:textId="77777777" w:rsidR="0020187D" w:rsidRPr="00F21A76" w:rsidRDefault="0020187D" w:rsidP="0020187D">
      <w:pPr>
        <w:pStyle w:val="B30"/>
        <w:keepNext/>
        <w:keepLines/>
        <w:tabs>
          <w:tab w:val="left" w:pos="800"/>
        </w:tabs>
      </w:pPr>
      <w:proofErr w:type="gramStart"/>
      <w:r w:rsidRPr="00F21A76">
        <w:t>Returns the port name.</w:t>
      </w:r>
      <w:proofErr w:type="gramEnd"/>
      <w:r w:rsidRPr="00F21A76">
        <w:t xml:space="preserve"> </w:t>
      </w:r>
    </w:p>
    <w:p w14:paraId="6749A17F" w14:textId="77777777" w:rsidR="0020187D" w:rsidRPr="00F21A76" w:rsidRDefault="0020187D" w:rsidP="00820673">
      <w:pPr>
        <w:pStyle w:val="PL"/>
        <w:numPr>
          <w:ilvl w:val="0"/>
          <w:numId w:val="47"/>
        </w:numPr>
        <w:rPr>
          <w:noProof w:val="0"/>
        </w:rPr>
      </w:pPr>
      <w:r w:rsidRPr="00F21A76">
        <w:rPr>
          <w:noProof w:val="0"/>
        </w:rPr>
        <w:t>setPortName</w:t>
      </w:r>
    </w:p>
    <w:p w14:paraId="0EC57CA7" w14:textId="77777777" w:rsidR="0020187D" w:rsidRPr="00F21A76" w:rsidRDefault="001C7CC2" w:rsidP="0020187D">
      <w:pPr>
        <w:pStyle w:val="B30"/>
        <w:keepNext/>
        <w:keepLines/>
        <w:tabs>
          <w:tab w:val="left" w:pos="800"/>
        </w:tabs>
      </w:pPr>
      <w:r w:rsidRPr="00F21A76">
        <w:t>Set</w:t>
      </w:r>
      <w:r w:rsidR="0020187D" w:rsidRPr="00F21A76">
        <w:t xml:space="preserve"> the port name. </w:t>
      </w:r>
    </w:p>
    <w:p w14:paraId="494BBB47" w14:textId="77777777" w:rsidR="0020187D" w:rsidRPr="00F21A76" w:rsidRDefault="0020187D" w:rsidP="00820673">
      <w:pPr>
        <w:pStyle w:val="PL"/>
        <w:numPr>
          <w:ilvl w:val="0"/>
          <w:numId w:val="47"/>
        </w:numPr>
        <w:rPr>
          <w:noProof w:val="0"/>
        </w:rPr>
      </w:pPr>
      <w:r w:rsidRPr="00F21A76">
        <w:rPr>
          <w:noProof w:val="0"/>
        </w:rPr>
        <w:t>getComponent</w:t>
      </w:r>
    </w:p>
    <w:p w14:paraId="795C7DDD" w14:textId="77777777" w:rsidR="0020187D" w:rsidRPr="00F21A76" w:rsidRDefault="0020187D" w:rsidP="0083043F">
      <w:pPr>
        <w:pStyle w:val="B30"/>
        <w:tabs>
          <w:tab w:val="left" w:pos="800"/>
        </w:tabs>
      </w:pPr>
      <w:proofErr w:type="gramStart"/>
      <w:r w:rsidRPr="00F21A76">
        <w:t>Returns the component identifier that this TRI port belongs to.</w:t>
      </w:r>
      <w:proofErr w:type="gramEnd"/>
      <w:r w:rsidRPr="00F21A76">
        <w:t xml:space="preserve"> </w:t>
      </w:r>
    </w:p>
    <w:p w14:paraId="6C5576C7" w14:textId="77777777" w:rsidR="0020187D" w:rsidRPr="00F21A76" w:rsidRDefault="0020187D" w:rsidP="00820673">
      <w:pPr>
        <w:pStyle w:val="PL"/>
        <w:numPr>
          <w:ilvl w:val="0"/>
          <w:numId w:val="47"/>
        </w:numPr>
        <w:rPr>
          <w:noProof w:val="0"/>
        </w:rPr>
      </w:pPr>
      <w:r w:rsidRPr="00F21A76">
        <w:rPr>
          <w:noProof w:val="0"/>
        </w:rPr>
        <w:t>setComponent</w:t>
      </w:r>
    </w:p>
    <w:p w14:paraId="25BA94EC" w14:textId="77777777" w:rsidR="0020187D" w:rsidRPr="00F21A76" w:rsidRDefault="001C7CC2" w:rsidP="00C92095">
      <w:pPr>
        <w:pStyle w:val="B30"/>
        <w:keepLines/>
        <w:tabs>
          <w:tab w:val="left" w:pos="800"/>
        </w:tabs>
      </w:pPr>
      <w:r w:rsidRPr="00F21A76">
        <w:t>Set</w:t>
      </w:r>
      <w:r w:rsidR="0020187D" w:rsidRPr="00F21A76">
        <w:t xml:space="preserve"> the component identifier that this port belongs to. </w:t>
      </w:r>
    </w:p>
    <w:p w14:paraId="01EFF97B" w14:textId="77777777" w:rsidR="0020187D" w:rsidRPr="00F21A76" w:rsidRDefault="0020187D" w:rsidP="00820673">
      <w:pPr>
        <w:pStyle w:val="PL"/>
        <w:numPr>
          <w:ilvl w:val="0"/>
          <w:numId w:val="47"/>
        </w:numPr>
        <w:rPr>
          <w:noProof w:val="0"/>
        </w:rPr>
      </w:pPr>
      <w:r w:rsidRPr="00F21A76">
        <w:rPr>
          <w:noProof w:val="0"/>
        </w:rPr>
        <w:t>getPortIndex</w:t>
      </w:r>
    </w:p>
    <w:p w14:paraId="6E428BB1" w14:textId="77777777" w:rsidR="0020187D" w:rsidRPr="00F21A76" w:rsidRDefault="0020187D" w:rsidP="00C92095">
      <w:pPr>
        <w:pStyle w:val="B30"/>
        <w:keepLines/>
        <w:tabs>
          <w:tab w:val="left" w:pos="800"/>
        </w:tabs>
      </w:pPr>
      <w:r w:rsidRPr="00F21A76">
        <w:t>Gets the port index (0</w:t>
      </w:r>
      <w:proofErr w:type="gramStart"/>
      <w:r w:rsidRPr="00F21A76">
        <w:t>..N</w:t>
      </w:r>
      <w:proofErr w:type="gramEnd"/>
      <w:r w:rsidRPr="00F21A76">
        <w:t>). Returns -1 if it is</w:t>
      </w:r>
      <w:r w:rsidR="00A05A80" w:rsidRPr="00F21A76">
        <w:t xml:space="preserve"> no</w:t>
      </w:r>
      <w:r w:rsidRPr="00F21A76">
        <w:t xml:space="preserve">t part of an array. </w:t>
      </w:r>
    </w:p>
    <w:p w14:paraId="09F6055C" w14:textId="77777777" w:rsidR="0020187D" w:rsidRPr="00F21A76" w:rsidRDefault="0020187D" w:rsidP="00820673">
      <w:pPr>
        <w:pStyle w:val="PL"/>
        <w:numPr>
          <w:ilvl w:val="0"/>
          <w:numId w:val="47"/>
        </w:numPr>
        <w:rPr>
          <w:noProof w:val="0"/>
        </w:rPr>
      </w:pPr>
      <w:r w:rsidRPr="00F21A76">
        <w:rPr>
          <w:noProof w:val="0"/>
        </w:rPr>
        <w:t>setPortIndex</w:t>
      </w:r>
    </w:p>
    <w:p w14:paraId="3E384ECC" w14:textId="77777777" w:rsidR="0020187D" w:rsidRPr="00F21A76" w:rsidRDefault="001C7CC2" w:rsidP="00C92095">
      <w:pPr>
        <w:pStyle w:val="B30"/>
        <w:keepLines/>
        <w:tabs>
          <w:tab w:val="left" w:pos="800"/>
        </w:tabs>
      </w:pPr>
      <w:r w:rsidRPr="00F21A76">
        <w:t>Set</w:t>
      </w:r>
      <w:r w:rsidR="0020187D" w:rsidRPr="00F21A76">
        <w:t xml:space="preserve"> the port index. </w:t>
      </w:r>
    </w:p>
    <w:p w14:paraId="1133C0AE" w14:textId="77777777" w:rsidR="0020187D" w:rsidRPr="00F21A76" w:rsidRDefault="0020187D" w:rsidP="00820673">
      <w:pPr>
        <w:pStyle w:val="PL"/>
        <w:numPr>
          <w:ilvl w:val="0"/>
          <w:numId w:val="47"/>
        </w:numPr>
        <w:rPr>
          <w:noProof w:val="0"/>
        </w:rPr>
      </w:pPr>
      <w:r w:rsidRPr="00F21A76">
        <w:rPr>
          <w:noProof w:val="0"/>
        </w:rPr>
        <w:t>getPortType</w:t>
      </w:r>
    </w:p>
    <w:p w14:paraId="09737B27" w14:textId="77777777" w:rsidR="0020187D" w:rsidRPr="00F21A76" w:rsidRDefault="0020187D" w:rsidP="00C92095">
      <w:pPr>
        <w:pStyle w:val="B30"/>
        <w:keepLines/>
        <w:tabs>
          <w:tab w:val="left" w:pos="800"/>
        </w:tabs>
      </w:pPr>
      <w:proofErr w:type="gramStart"/>
      <w:r w:rsidRPr="00F21A76">
        <w:t>Gets the port type.</w:t>
      </w:r>
      <w:proofErr w:type="gramEnd"/>
      <w:r w:rsidRPr="00F21A76">
        <w:t xml:space="preserve"> </w:t>
      </w:r>
    </w:p>
    <w:p w14:paraId="2E483387" w14:textId="77777777" w:rsidR="0020187D" w:rsidRPr="00F21A76" w:rsidRDefault="0020187D" w:rsidP="00820673">
      <w:pPr>
        <w:pStyle w:val="PL"/>
        <w:numPr>
          <w:ilvl w:val="0"/>
          <w:numId w:val="47"/>
        </w:numPr>
        <w:rPr>
          <w:noProof w:val="0"/>
        </w:rPr>
      </w:pPr>
      <w:r w:rsidRPr="00F21A76">
        <w:rPr>
          <w:noProof w:val="0"/>
        </w:rPr>
        <w:t>setPortType</w:t>
      </w:r>
    </w:p>
    <w:p w14:paraId="22ED89E7" w14:textId="77777777" w:rsidR="0020187D" w:rsidRPr="00F21A76" w:rsidRDefault="001C7CC2" w:rsidP="00C92095">
      <w:pPr>
        <w:pStyle w:val="B30"/>
        <w:keepLines/>
        <w:tabs>
          <w:tab w:val="left" w:pos="800"/>
        </w:tabs>
      </w:pPr>
      <w:r w:rsidRPr="00F21A76">
        <w:t>Set</w:t>
      </w:r>
      <w:r w:rsidR="0020187D" w:rsidRPr="00F21A76">
        <w:t xml:space="preserve"> the port type. </w:t>
      </w:r>
    </w:p>
    <w:p w14:paraId="0DD01DD1" w14:textId="77777777" w:rsidR="0020187D" w:rsidRPr="00F21A76" w:rsidRDefault="0020187D" w:rsidP="00820673">
      <w:pPr>
        <w:pStyle w:val="PL"/>
        <w:numPr>
          <w:ilvl w:val="0"/>
          <w:numId w:val="47"/>
        </w:numPr>
        <w:rPr>
          <w:noProof w:val="0"/>
        </w:rPr>
      </w:pPr>
      <w:r w:rsidRPr="00F21A76">
        <w:rPr>
          <w:noProof w:val="0"/>
        </w:rPr>
        <w:t>isArray</w:t>
      </w:r>
    </w:p>
    <w:p w14:paraId="04148590" w14:textId="77777777" w:rsidR="0020187D" w:rsidRPr="00F21A76" w:rsidRDefault="0020187D" w:rsidP="00C92095">
      <w:pPr>
        <w:pStyle w:val="B30"/>
        <w:keepLines/>
        <w:tabs>
          <w:tab w:val="left" w:pos="800"/>
        </w:tabs>
      </w:pPr>
      <w:r w:rsidRPr="00F21A76">
        <w:t xml:space="preserve">Returns true if port is defined as part of an array. </w:t>
      </w:r>
    </w:p>
    <w:p w14:paraId="2254A65A" w14:textId="77777777" w:rsidR="0020187D" w:rsidRPr="00F21A76" w:rsidRDefault="00753F3E" w:rsidP="00820673">
      <w:pPr>
        <w:pStyle w:val="PL"/>
        <w:numPr>
          <w:ilvl w:val="0"/>
          <w:numId w:val="47"/>
        </w:numPr>
        <w:rPr>
          <w:noProof w:val="0"/>
        </w:rPr>
      </w:pPr>
      <w:r w:rsidRPr="00F21A76">
        <w:rPr>
          <w:noProof w:val="0"/>
        </w:rPr>
        <w:t>operator==</w:t>
      </w:r>
    </w:p>
    <w:p w14:paraId="247E97A6" w14:textId="77777777" w:rsidR="0020187D" w:rsidRPr="00F21A76" w:rsidRDefault="0020187D" w:rsidP="00C92095">
      <w:pPr>
        <w:pStyle w:val="B30"/>
        <w:keepLines/>
        <w:tabs>
          <w:tab w:val="left" w:pos="800"/>
        </w:tabs>
      </w:pPr>
      <w:r w:rsidRPr="00F21A76">
        <w:t xml:space="preserve">Returns true if both TriPortId objects are equal. </w:t>
      </w:r>
    </w:p>
    <w:p w14:paraId="278C83B0" w14:textId="77777777" w:rsidR="0020187D" w:rsidRPr="00F21A76" w:rsidRDefault="0020187D" w:rsidP="00820673">
      <w:pPr>
        <w:pStyle w:val="PL"/>
        <w:numPr>
          <w:ilvl w:val="0"/>
          <w:numId w:val="47"/>
        </w:numPr>
        <w:rPr>
          <w:noProof w:val="0"/>
        </w:rPr>
      </w:pPr>
      <w:r w:rsidRPr="00F21A76">
        <w:rPr>
          <w:noProof w:val="0"/>
        </w:rPr>
        <w:t>clonePortId</w:t>
      </w:r>
    </w:p>
    <w:p w14:paraId="54A4BC3F" w14:textId="77777777" w:rsidR="0020187D" w:rsidRPr="00F21A76" w:rsidRDefault="0020187D" w:rsidP="0020187D">
      <w:pPr>
        <w:pStyle w:val="B30"/>
        <w:keepNext/>
        <w:keepLines/>
        <w:tabs>
          <w:tab w:val="left" w:pos="800"/>
        </w:tabs>
      </w:pPr>
      <w:proofErr w:type="gramStart"/>
      <w:r w:rsidRPr="00F21A76">
        <w:t>Returns a copy of the TriPortId.</w:t>
      </w:r>
      <w:proofErr w:type="gramEnd"/>
      <w:r w:rsidRPr="00F21A76">
        <w:t xml:space="preserve"> </w:t>
      </w:r>
    </w:p>
    <w:p w14:paraId="4ED69766" w14:textId="77777777" w:rsidR="0020187D" w:rsidRPr="00F21A76" w:rsidRDefault="0020187D" w:rsidP="00820673">
      <w:pPr>
        <w:pStyle w:val="PL"/>
        <w:numPr>
          <w:ilvl w:val="0"/>
          <w:numId w:val="47"/>
        </w:numPr>
        <w:rPr>
          <w:noProof w:val="0"/>
        </w:rPr>
      </w:pPr>
      <w:r w:rsidRPr="00F21A76">
        <w:rPr>
          <w:noProof w:val="0"/>
        </w:rPr>
        <w:t>operator&lt;</w:t>
      </w:r>
    </w:p>
    <w:p w14:paraId="197B0E15" w14:textId="77777777" w:rsidR="0020187D" w:rsidRPr="00F21A76" w:rsidRDefault="0020187D" w:rsidP="0020187D">
      <w:pPr>
        <w:pStyle w:val="B30"/>
        <w:keepNext/>
        <w:keepLines/>
        <w:tabs>
          <w:tab w:val="left" w:pos="800"/>
        </w:tabs>
      </w:pPr>
      <w:r w:rsidRPr="00F21A76">
        <w:t xml:space="preserve">Operator &lt; overload. </w:t>
      </w:r>
    </w:p>
    <w:p w14:paraId="20D7EFEE" w14:textId="77777777" w:rsidR="0020187D" w:rsidRPr="00F21A76" w:rsidRDefault="0020187D" w:rsidP="00DD778F">
      <w:pPr>
        <w:pStyle w:val="Heading4"/>
      </w:pPr>
      <w:bookmarkStart w:id="1415" w:name="_Toc87872185"/>
      <w:r w:rsidRPr="00F21A76">
        <w:t>8.5.2.13</w:t>
      </w:r>
      <w:r w:rsidRPr="00F21A76">
        <w:tab/>
        <w:t>TriPortIdList</w:t>
      </w:r>
      <w:bookmarkEnd w:id="1415"/>
    </w:p>
    <w:p w14:paraId="171C4F10" w14:textId="77777777" w:rsidR="0020187D" w:rsidRPr="00F21A76" w:rsidRDefault="0020187D" w:rsidP="0020187D">
      <w:r w:rsidRPr="00F21A76">
        <w:t>The value of this type is a list of TriPortIdType elements. It is mapped to the following pure virtual class:</w:t>
      </w:r>
    </w:p>
    <w:p w14:paraId="3411C4DF" w14:textId="77777777" w:rsidR="0020187D" w:rsidRPr="00F21A76" w:rsidRDefault="0020187D" w:rsidP="00775DAB">
      <w:pPr>
        <w:pStyle w:val="PL"/>
        <w:rPr>
          <w:noProof w:val="0"/>
        </w:rPr>
      </w:pPr>
      <w:proofErr w:type="gramStart"/>
      <w:r w:rsidRPr="00F21A76">
        <w:rPr>
          <w:noProof w:val="0"/>
        </w:rPr>
        <w:t>class</w:t>
      </w:r>
      <w:proofErr w:type="gramEnd"/>
      <w:r w:rsidRPr="00F21A76">
        <w:rPr>
          <w:noProof w:val="0"/>
        </w:rPr>
        <w:t xml:space="preserve"> TriPortIdList {</w:t>
      </w:r>
    </w:p>
    <w:p w14:paraId="28BA715C" w14:textId="77777777" w:rsidR="0020187D" w:rsidRPr="00F21A76" w:rsidRDefault="0020187D" w:rsidP="00775DAB">
      <w:pPr>
        <w:pStyle w:val="PL"/>
        <w:rPr>
          <w:noProof w:val="0"/>
        </w:rPr>
      </w:pPr>
      <w:proofErr w:type="gramStart"/>
      <w:r w:rsidRPr="00F21A76">
        <w:rPr>
          <w:noProof w:val="0"/>
        </w:rPr>
        <w:t>public</w:t>
      </w:r>
      <w:proofErr w:type="gramEnd"/>
      <w:r w:rsidRPr="00F21A76">
        <w:rPr>
          <w:noProof w:val="0"/>
        </w:rPr>
        <w:t>:</w:t>
      </w:r>
    </w:p>
    <w:p w14:paraId="139BA1C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~TriPortIdList ();</w:t>
      </w:r>
    </w:p>
    <w:p w14:paraId="549B04F8"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Tsize size () const =0;</w:t>
      </w:r>
    </w:p>
    <w:p w14:paraId="5A1A9394"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bool isEmpty () const =0;</w:t>
      </w:r>
    </w:p>
    <w:p w14:paraId="489C8DC6"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TriPortId &amp; get (Tsize index) const =0;</w:t>
      </w:r>
    </w:p>
    <w:p w14:paraId="38F7CC2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clear ()=0;</w:t>
      </w:r>
    </w:p>
    <w:p w14:paraId="1560E618"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add (const TriPortId &amp;elem)=0;</w:t>
      </w:r>
    </w:p>
    <w:p w14:paraId="4167D0FB"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TriPortIdList &amp;prtl) const =0;</w:t>
      </w:r>
    </w:p>
    <w:p w14:paraId="46C8F1B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TriPortIdList * clonePortIdList () const =0;</w:t>
      </w:r>
    </w:p>
    <w:p w14:paraId="25EEE795"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TriPortIdList &amp;prtl) const =0;</w:t>
      </w:r>
    </w:p>
    <w:p w14:paraId="593705A3" w14:textId="77777777" w:rsidR="0020187D" w:rsidRPr="00F21A76" w:rsidRDefault="0020187D" w:rsidP="00775DAB">
      <w:pPr>
        <w:pStyle w:val="PL"/>
        <w:rPr>
          <w:noProof w:val="0"/>
        </w:rPr>
      </w:pPr>
      <w:r w:rsidRPr="00F21A76">
        <w:rPr>
          <w:noProof w:val="0"/>
        </w:rPr>
        <w:t>}</w:t>
      </w:r>
    </w:p>
    <w:p w14:paraId="2EE01522" w14:textId="77777777" w:rsidR="00C92095" w:rsidRPr="00F21A76" w:rsidRDefault="00C92095" w:rsidP="00775DAB">
      <w:pPr>
        <w:pStyle w:val="PL"/>
        <w:rPr>
          <w:noProof w:val="0"/>
        </w:rPr>
      </w:pPr>
    </w:p>
    <w:p w14:paraId="34AB370F" w14:textId="77777777" w:rsidR="000B4C63" w:rsidRPr="00F21A76" w:rsidRDefault="000B4C63" w:rsidP="000B4C63">
      <w:pPr>
        <w:rPr>
          <w:b/>
        </w:rPr>
      </w:pPr>
      <w:r w:rsidRPr="00F21A76">
        <w:rPr>
          <w:b/>
        </w:rPr>
        <w:t>Methods:</w:t>
      </w:r>
    </w:p>
    <w:p w14:paraId="0141A422" w14:textId="77777777" w:rsidR="0020187D" w:rsidRPr="00F21A76" w:rsidRDefault="0020187D" w:rsidP="00927FB4">
      <w:pPr>
        <w:pStyle w:val="PL"/>
        <w:numPr>
          <w:ilvl w:val="0"/>
          <w:numId w:val="47"/>
        </w:numPr>
        <w:rPr>
          <w:noProof w:val="0"/>
        </w:rPr>
      </w:pPr>
      <w:r w:rsidRPr="00F21A76">
        <w:rPr>
          <w:noProof w:val="0"/>
        </w:rPr>
        <w:t>~TriPortIdList</w:t>
      </w:r>
    </w:p>
    <w:p w14:paraId="4E426BF7" w14:textId="77777777" w:rsidR="0020187D" w:rsidRPr="00F21A76" w:rsidRDefault="0020187D" w:rsidP="00590CB4">
      <w:pPr>
        <w:pStyle w:val="B30"/>
        <w:keepLines/>
        <w:tabs>
          <w:tab w:val="left" w:pos="800"/>
        </w:tabs>
      </w:pPr>
      <w:proofErr w:type="gramStart"/>
      <w:r w:rsidRPr="00F21A76">
        <w:t>Destructor.</w:t>
      </w:r>
      <w:proofErr w:type="gramEnd"/>
      <w:r w:rsidRPr="00F21A76">
        <w:t xml:space="preserve"> </w:t>
      </w:r>
    </w:p>
    <w:p w14:paraId="6534C4BC" w14:textId="77777777" w:rsidR="0020187D" w:rsidRPr="00F21A76" w:rsidRDefault="0020187D" w:rsidP="00927FB4">
      <w:pPr>
        <w:pStyle w:val="PL"/>
        <w:numPr>
          <w:ilvl w:val="0"/>
          <w:numId w:val="47"/>
        </w:numPr>
        <w:rPr>
          <w:noProof w:val="0"/>
        </w:rPr>
      </w:pPr>
      <w:r w:rsidRPr="00F21A76">
        <w:rPr>
          <w:noProof w:val="0"/>
        </w:rPr>
        <w:t>size</w:t>
      </w:r>
    </w:p>
    <w:p w14:paraId="346C5C14" w14:textId="77777777" w:rsidR="0020187D" w:rsidRPr="00F21A76" w:rsidRDefault="0020187D" w:rsidP="00590CB4">
      <w:pPr>
        <w:pStyle w:val="B30"/>
        <w:keepLines/>
        <w:tabs>
          <w:tab w:val="left" w:pos="800"/>
        </w:tabs>
      </w:pPr>
      <w:proofErr w:type="gramStart"/>
      <w:r w:rsidRPr="00F21A76">
        <w:t>Returns the number of ports in this list.</w:t>
      </w:r>
      <w:proofErr w:type="gramEnd"/>
      <w:r w:rsidRPr="00F21A76">
        <w:t xml:space="preserve"> </w:t>
      </w:r>
    </w:p>
    <w:p w14:paraId="3C1547CD" w14:textId="77777777" w:rsidR="0020187D" w:rsidRPr="00F21A76" w:rsidRDefault="0020187D" w:rsidP="00927FB4">
      <w:pPr>
        <w:pStyle w:val="PL"/>
        <w:numPr>
          <w:ilvl w:val="0"/>
          <w:numId w:val="47"/>
        </w:numPr>
        <w:rPr>
          <w:noProof w:val="0"/>
        </w:rPr>
      </w:pPr>
      <w:r w:rsidRPr="00F21A76">
        <w:rPr>
          <w:noProof w:val="0"/>
        </w:rPr>
        <w:t>isEmpty</w:t>
      </w:r>
    </w:p>
    <w:p w14:paraId="177069D4" w14:textId="77777777" w:rsidR="0020187D" w:rsidRPr="00F21A76" w:rsidRDefault="0020187D" w:rsidP="00590CB4">
      <w:pPr>
        <w:pStyle w:val="B30"/>
        <w:keepLines/>
        <w:tabs>
          <w:tab w:val="left" w:pos="800"/>
        </w:tabs>
      </w:pPr>
      <w:r w:rsidRPr="00F21A76">
        <w:t xml:space="preserve">Returns true if port list is empty. </w:t>
      </w:r>
    </w:p>
    <w:p w14:paraId="4E98A223" w14:textId="77777777" w:rsidR="0020187D" w:rsidRPr="00F21A76" w:rsidRDefault="0020187D" w:rsidP="00600CBF">
      <w:pPr>
        <w:pStyle w:val="PL"/>
        <w:keepNext/>
        <w:keepLines/>
        <w:numPr>
          <w:ilvl w:val="0"/>
          <w:numId w:val="47"/>
        </w:numPr>
        <w:rPr>
          <w:noProof w:val="0"/>
        </w:rPr>
      </w:pPr>
      <w:r w:rsidRPr="00F21A76">
        <w:rPr>
          <w:noProof w:val="0"/>
        </w:rPr>
        <w:lastRenderedPageBreak/>
        <w:t>get</w:t>
      </w:r>
    </w:p>
    <w:p w14:paraId="5090F46D" w14:textId="77777777" w:rsidR="0020187D" w:rsidRPr="00F21A76" w:rsidRDefault="0020187D" w:rsidP="0083043F">
      <w:pPr>
        <w:pStyle w:val="B30"/>
        <w:tabs>
          <w:tab w:val="left" w:pos="800"/>
        </w:tabs>
      </w:pPr>
      <w:proofErr w:type="gramStart"/>
      <w:r w:rsidRPr="00F21A76">
        <w:t>Gets TriPortIdType element at position index from the port list.</w:t>
      </w:r>
      <w:proofErr w:type="gramEnd"/>
      <w:r w:rsidRPr="00F21A76">
        <w:t xml:space="preserve"> </w:t>
      </w:r>
    </w:p>
    <w:p w14:paraId="63FDE006" w14:textId="77777777" w:rsidR="0020187D" w:rsidRPr="00F21A76" w:rsidRDefault="0020187D" w:rsidP="00927FB4">
      <w:pPr>
        <w:pStyle w:val="PL"/>
        <w:numPr>
          <w:ilvl w:val="0"/>
          <w:numId w:val="47"/>
        </w:numPr>
        <w:rPr>
          <w:noProof w:val="0"/>
        </w:rPr>
      </w:pPr>
      <w:r w:rsidRPr="00F21A76">
        <w:rPr>
          <w:noProof w:val="0"/>
        </w:rPr>
        <w:t>clear</w:t>
      </w:r>
    </w:p>
    <w:p w14:paraId="1D882BA3" w14:textId="77777777" w:rsidR="0020187D" w:rsidRPr="00F21A76" w:rsidRDefault="0020187D" w:rsidP="0020187D">
      <w:pPr>
        <w:pStyle w:val="B30"/>
        <w:keepNext/>
        <w:keepLines/>
        <w:tabs>
          <w:tab w:val="left" w:pos="800"/>
        </w:tabs>
      </w:pPr>
      <w:proofErr w:type="gramStart"/>
      <w:r w:rsidRPr="00F21A76">
        <w:t>Removes all TriPortIdType elements from the list.</w:t>
      </w:r>
      <w:proofErr w:type="gramEnd"/>
      <w:r w:rsidRPr="00F21A76">
        <w:t xml:space="preserve"> </w:t>
      </w:r>
    </w:p>
    <w:p w14:paraId="0BFEBD72" w14:textId="77777777" w:rsidR="0020187D" w:rsidRPr="00F21A76" w:rsidRDefault="0020187D" w:rsidP="00927FB4">
      <w:pPr>
        <w:pStyle w:val="PL"/>
        <w:numPr>
          <w:ilvl w:val="0"/>
          <w:numId w:val="47"/>
        </w:numPr>
        <w:rPr>
          <w:noProof w:val="0"/>
        </w:rPr>
      </w:pPr>
      <w:r w:rsidRPr="00F21A76">
        <w:rPr>
          <w:noProof w:val="0"/>
        </w:rPr>
        <w:t>add</w:t>
      </w:r>
    </w:p>
    <w:p w14:paraId="46B67EDA" w14:textId="77777777" w:rsidR="0020187D" w:rsidRPr="00F21A76" w:rsidRDefault="0020187D" w:rsidP="0020187D">
      <w:pPr>
        <w:pStyle w:val="B30"/>
        <w:keepNext/>
        <w:keepLines/>
        <w:tabs>
          <w:tab w:val="left" w:pos="800"/>
        </w:tabs>
      </w:pPr>
      <w:proofErr w:type="gramStart"/>
      <w:r w:rsidRPr="00F21A76">
        <w:t>Adds a TriPortIdType element to the list.</w:t>
      </w:r>
      <w:proofErr w:type="gramEnd"/>
      <w:r w:rsidRPr="00F21A76">
        <w:t xml:space="preserve"> </w:t>
      </w:r>
    </w:p>
    <w:p w14:paraId="622D5320" w14:textId="77777777" w:rsidR="0020187D" w:rsidRPr="00F21A76" w:rsidRDefault="00753F3E" w:rsidP="00927FB4">
      <w:pPr>
        <w:pStyle w:val="PL"/>
        <w:numPr>
          <w:ilvl w:val="0"/>
          <w:numId w:val="47"/>
        </w:numPr>
        <w:rPr>
          <w:noProof w:val="0"/>
        </w:rPr>
      </w:pPr>
      <w:r w:rsidRPr="00F21A76">
        <w:rPr>
          <w:noProof w:val="0"/>
        </w:rPr>
        <w:t>operator==</w:t>
      </w:r>
    </w:p>
    <w:p w14:paraId="7FDADBF8" w14:textId="77777777" w:rsidR="0020187D" w:rsidRPr="00F21A76" w:rsidRDefault="0020187D" w:rsidP="0020187D">
      <w:pPr>
        <w:pStyle w:val="B30"/>
        <w:keepNext/>
        <w:keepLines/>
        <w:tabs>
          <w:tab w:val="left" w:pos="800"/>
        </w:tabs>
      </w:pPr>
      <w:r w:rsidRPr="00F21A76">
        <w:t xml:space="preserve">Returns true if both TriPortIdList objects are equal. </w:t>
      </w:r>
    </w:p>
    <w:p w14:paraId="0A35C823" w14:textId="77777777" w:rsidR="0020187D" w:rsidRPr="00F21A76" w:rsidRDefault="0020187D" w:rsidP="00927FB4">
      <w:pPr>
        <w:pStyle w:val="PL"/>
        <w:numPr>
          <w:ilvl w:val="0"/>
          <w:numId w:val="47"/>
        </w:numPr>
        <w:rPr>
          <w:noProof w:val="0"/>
        </w:rPr>
      </w:pPr>
      <w:r w:rsidRPr="00F21A76">
        <w:rPr>
          <w:noProof w:val="0"/>
        </w:rPr>
        <w:t>clonePortIdList</w:t>
      </w:r>
    </w:p>
    <w:p w14:paraId="4C4B90C0" w14:textId="77777777" w:rsidR="0020187D" w:rsidRPr="00F21A76" w:rsidRDefault="0020187D" w:rsidP="00916E99">
      <w:pPr>
        <w:pStyle w:val="B30"/>
        <w:keepLines/>
        <w:tabs>
          <w:tab w:val="left" w:pos="800"/>
        </w:tabs>
      </w:pPr>
      <w:proofErr w:type="gramStart"/>
      <w:r w:rsidRPr="00F21A76">
        <w:t>Returns a copy of the TriPortIdList.</w:t>
      </w:r>
      <w:proofErr w:type="gramEnd"/>
      <w:r w:rsidRPr="00F21A76">
        <w:t xml:space="preserve"> </w:t>
      </w:r>
    </w:p>
    <w:p w14:paraId="09FCEBC5" w14:textId="77777777" w:rsidR="0020187D" w:rsidRPr="00F21A76" w:rsidRDefault="0020187D" w:rsidP="00916E99">
      <w:pPr>
        <w:pStyle w:val="PL"/>
        <w:keepNext/>
        <w:keepLines/>
        <w:numPr>
          <w:ilvl w:val="0"/>
          <w:numId w:val="47"/>
        </w:numPr>
        <w:rPr>
          <w:noProof w:val="0"/>
        </w:rPr>
      </w:pPr>
      <w:r w:rsidRPr="00F21A76">
        <w:rPr>
          <w:noProof w:val="0"/>
        </w:rPr>
        <w:t>operator&lt;</w:t>
      </w:r>
    </w:p>
    <w:p w14:paraId="46EDAC1F" w14:textId="77777777" w:rsidR="0020187D" w:rsidRPr="00F21A76" w:rsidRDefault="0020187D" w:rsidP="00775DAB">
      <w:pPr>
        <w:pStyle w:val="B30"/>
        <w:keepNext/>
        <w:keepLines/>
        <w:tabs>
          <w:tab w:val="left" w:pos="800"/>
        </w:tabs>
      </w:pPr>
      <w:r w:rsidRPr="00F21A76">
        <w:t xml:space="preserve">Operator &lt; overload. </w:t>
      </w:r>
    </w:p>
    <w:p w14:paraId="26F10D03" w14:textId="77777777" w:rsidR="0020187D" w:rsidRPr="00F21A76" w:rsidRDefault="0020187D" w:rsidP="00DD778F">
      <w:pPr>
        <w:pStyle w:val="Heading4"/>
      </w:pPr>
      <w:bookmarkStart w:id="1416" w:name="_Toc87872186"/>
      <w:r w:rsidRPr="00F21A76">
        <w:t>8.5.2.14</w:t>
      </w:r>
      <w:r w:rsidRPr="00F21A76">
        <w:tab/>
        <w:t>TriSignatureId</w:t>
      </w:r>
      <w:bookmarkEnd w:id="1416"/>
    </w:p>
    <w:p w14:paraId="088CE736" w14:textId="77777777" w:rsidR="0020187D" w:rsidRPr="00F21A76" w:rsidRDefault="0020187D" w:rsidP="0020187D">
      <w:r w:rsidRPr="00F21A76">
        <w:t>A value of type TriSignatureIdType is the name of a procedure signature as specified in the TTCN-3 ATS. It is a derived class from QualifiedName, mapped to the follow</w:t>
      </w:r>
      <w:r w:rsidR="00A05A80" w:rsidRPr="00F21A76">
        <w:t>ing pure virtual class:</w:t>
      </w:r>
    </w:p>
    <w:p w14:paraId="208EC229" w14:textId="77777777" w:rsidR="0020187D" w:rsidRPr="00F21A76" w:rsidRDefault="0020187D" w:rsidP="00775DAB">
      <w:pPr>
        <w:pStyle w:val="PL"/>
        <w:rPr>
          <w:noProof w:val="0"/>
        </w:rPr>
      </w:pPr>
      <w:proofErr w:type="gramStart"/>
      <w:r w:rsidRPr="00F21A76">
        <w:rPr>
          <w:noProof w:val="0"/>
        </w:rPr>
        <w:t>class</w:t>
      </w:r>
      <w:proofErr w:type="gramEnd"/>
      <w:r w:rsidRPr="00F21A76">
        <w:rPr>
          <w:noProof w:val="0"/>
        </w:rPr>
        <w:t xml:space="preserve"> TriSignatureId : </w:t>
      </w:r>
      <w:r w:rsidR="00134148" w:rsidRPr="00F21A76">
        <w:rPr>
          <w:noProof w:val="0"/>
        </w:rPr>
        <w:t xml:space="preserve">public </w:t>
      </w:r>
      <w:r w:rsidRPr="00F21A76">
        <w:rPr>
          <w:noProof w:val="0"/>
        </w:rPr>
        <w:t>QualifiedName {</w:t>
      </w:r>
    </w:p>
    <w:p w14:paraId="1FBB5392" w14:textId="77777777" w:rsidR="0020187D" w:rsidRPr="00F21A76" w:rsidRDefault="0020187D" w:rsidP="00775DAB">
      <w:pPr>
        <w:pStyle w:val="PL"/>
        <w:rPr>
          <w:noProof w:val="0"/>
        </w:rPr>
      </w:pPr>
      <w:proofErr w:type="gramStart"/>
      <w:r w:rsidRPr="00F21A76">
        <w:rPr>
          <w:noProof w:val="0"/>
        </w:rPr>
        <w:t>public</w:t>
      </w:r>
      <w:proofErr w:type="gramEnd"/>
      <w:r w:rsidRPr="00F21A76">
        <w:rPr>
          <w:noProof w:val="0"/>
        </w:rPr>
        <w:t>:</w:t>
      </w:r>
    </w:p>
    <w:p w14:paraId="7081D61D"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~TriSignatureId ();</w:t>
      </w:r>
    </w:p>
    <w:p w14:paraId="3FFFFAB7"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TriSignatureId &amp;sid) const =0;</w:t>
      </w:r>
    </w:p>
    <w:p w14:paraId="5A4212C6"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TriSignatureId * cloneSignatureId () const =0;</w:t>
      </w:r>
    </w:p>
    <w:p w14:paraId="33D71D08"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TriSignatureId &amp;sid) const =0;</w:t>
      </w:r>
    </w:p>
    <w:p w14:paraId="5E819359" w14:textId="77777777" w:rsidR="0020187D" w:rsidRPr="00F21A76" w:rsidRDefault="0020187D" w:rsidP="00775DAB">
      <w:pPr>
        <w:pStyle w:val="PL"/>
        <w:rPr>
          <w:rFonts w:cs="Courier New"/>
          <w:noProof w:val="0"/>
          <w:szCs w:val="16"/>
        </w:rPr>
      </w:pPr>
      <w:r w:rsidRPr="00F21A76">
        <w:rPr>
          <w:rFonts w:cs="Courier New"/>
          <w:noProof w:val="0"/>
          <w:szCs w:val="16"/>
        </w:rPr>
        <w:t>}</w:t>
      </w:r>
    </w:p>
    <w:p w14:paraId="2BFE9633" w14:textId="77777777" w:rsidR="00775DAB" w:rsidRPr="00F21A76" w:rsidRDefault="00775DAB" w:rsidP="00775DAB">
      <w:pPr>
        <w:pStyle w:val="PL"/>
        <w:rPr>
          <w:rFonts w:cs="Courier New"/>
          <w:noProof w:val="0"/>
          <w:szCs w:val="16"/>
        </w:rPr>
      </w:pPr>
    </w:p>
    <w:p w14:paraId="276BF785" w14:textId="77777777" w:rsidR="000B4C63" w:rsidRPr="00F21A76" w:rsidRDefault="000B4C63" w:rsidP="000B4C63">
      <w:pPr>
        <w:rPr>
          <w:b/>
        </w:rPr>
      </w:pPr>
      <w:r w:rsidRPr="00F21A76">
        <w:rPr>
          <w:b/>
        </w:rPr>
        <w:t>Methods:</w:t>
      </w:r>
    </w:p>
    <w:p w14:paraId="629559D7" w14:textId="77777777" w:rsidR="0020187D" w:rsidRPr="00F21A76" w:rsidRDefault="0020187D" w:rsidP="002A230C">
      <w:pPr>
        <w:pStyle w:val="PL"/>
        <w:numPr>
          <w:ilvl w:val="0"/>
          <w:numId w:val="47"/>
        </w:numPr>
        <w:rPr>
          <w:noProof w:val="0"/>
        </w:rPr>
      </w:pPr>
      <w:r w:rsidRPr="00F21A76">
        <w:rPr>
          <w:noProof w:val="0"/>
        </w:rPr>
        <w:t>~TriSignatureId</w:t>
      </w:r>
    </w:p>
    <w:p w14:paraId="16A47CD4" w14:textId="77777777" w:rsidR="0020187D" w:rsidRPr="00F21A76" w:rsidRDefault="0020187D" w:rsidP="0020187D">
      <w:pPr>
        <w:pStyle w:val="B30"/>
        <w:keepNext/>
        <w:keepLines/>
        <w:tabs>
          <w:tab w:val="left" w:pos="800"/>
        </w:tabs>
      </w:pPr>
      <w:proofErr w:type="gramStart"/>
      <w:r w:rsidRPr="00F21A76">
        <w:t>Destructor.</w:t>
      </w:r>
      <w:proofErr w:type="gramEnd"/>
    </w:p>
    <w:p w14:paraId="3F557DD3" w14:textId="77777777" w:rsidR="0020187D" w:rsidRPr="00F21A76" w:rsidRDefault="00753F3E" w:rsidP="002A230C">
      <w:pPr>
        <w:pStyle w:val="PL"/>
        <w:numPr>
          <w:ilvl w:val="0"/>
          <w:numId w:val="47"/>
        </w:numPr>
        <w:rPr>
          <w:noProof w:val="0"/>
        </w:rPr>
      </w:pPr>
      <w:r w:rsidRPr="00F21A76">
        <w:rPr>
          <w:noProof w:val="0"/>
        </w:rPr>
        <w:t>operator==</w:t>
      </w:r>
    </w:p>
    <w:p w14:paraId="4DC8D2F4" w14:textId="77777777" w:rsidR="0020187D" w:rsidRPr="00F21A76" w:rsidRDefault="0020187D" w:rsidP="0020187D">
      <w:pPr>
        <w:pStyle w:val="B30"/>
        <w:keepNext/>
        <w:keepLines/>
        <w:tabs>
          <w:tab w:val="left" w:pos="800"/>
        </w:tabs>
      </w:pPr>
      <w:r w:rsidRPr="00F21A76">
        <w:t xml:space="preserve">Returns true if both TriSignatureId objects are equal. </w:t>
      </w:r>
    </w:p>
    <w:p w14:paraId="2C51C989" w14:textId="77777777" w:rsidR="0020187D" w:rsidRPr="00F21A76" w:rsidRDefault="0020187D" w:rsidP="002A230C">
      <w:pPr>
        <w:pStyle w:val="PL"/>
        <w:numPr>
          <w:ilvl w:val="0"/>
          <w:numId w:val="47"/>
        </w:numPr>
        <w:rPr>
          <w:noProof w:val="0"/>
        </w:rPr>
      </w:pPr>
      <w:r w:rsidRPr="00F21A76">
        <w:rPr>
          <w:noProof w:val="0"/>
        </w:rPr>
        <w:t>cloneSignatureId</w:t>
      </w:r>
    </w:p>
    <w:p w14:paraId="58AD6004" w14:textId="77777777" w:rsidR="0020187D" w:rsidRPr="00F21A76" w:rsidRDefault="0020187D" w:rsidP="0020187D">
      <w:pPr>
        <w:pStyle w:val="B30"/>
        <w:keepNext/>
        <w:keepLines/>
        <w:tabs>
          <w:tab w:val="left" w:pos="800"/>
        </w:tabs>
      </w:pPr>
      <w:proofErr w:type="gramStart"/>
      <w:r w:rsidRPr="00F21A76">
        <w:t>Returns a copy of the TriSignatureId.</w:t>
      </w:r>
      <w:proofErr w:type="gramEnd"/>
      <w:r w:rsidRPr="00F21A76">
        <w:t xml:space="preserve"> </w:t>
      </w:r>
    </w:p>
    <w:p w14:paraId="0E494BBA" w14:textId="77777777" w:rsidR="0020187D" w:rsidRPr="00F21A76" w:rsidRDefault="0020187D" w:rsidP="002A230C">
      <w:pPr>
        <w:pStyle w:val="PL"/>
        <w:numPr>
          <w:ilvl w:val="0"/>
          <w:numId w:val="47"/>
        </w:numPr>
        <w:rPr>
          <w:noProof w:val="0"/>
        </w:rPr>
      </w:pPr>
      <w:r w:rsidRPr="00F21A76">
        <w:rPr>
          <w:noProof w:val="0"/>
        </w:rPr>
        <w:t>operator&lt;</w:t>
      </w:r>
    </w:p>
    <w:p w14:paraId="2CEAE2FB" w14:textId="77777777" w:rsidR="0020187D" w:rsidRPr="00F21A76" w:rsidRDefault="0020187D" w:rsidP="0020187D">
      <w:pPr>
        <w:pStyle w:val="B30"/>
        <w:keepNext/>
        <w:keepLines/>
        <w:tabs>
          <w:tab w:val="left" w:pos="800"/>
        </w:tabs>
      </w:pPr>
      <w:r w:rsidRPr="00F21A76">
        <w:t xml:space="preserve">Operator &lt; overload. </w:t>
      </w:r>
    </w:p>
    <w:p w14:paraId="4A128ACE" w14:textId="77777777" w:rsidR="0020187D" w:rsidRPr="00F21A76" w:rsidRDefault="0020187D" w:rsidP="00DD778F">
      <w:pPr>
        <w:pStyle w:val="Heading4"/>
      </w:pPr>
      <w:bookmarkStart w:id="1417" w:name="_Toc87872187"/>
      <w:r w:rsidRPr="00F21A76">
        <w:t>8.5.2.15</w:t>
      </w:r>
      <w:r w:rsidRPr="00F21A76">
        <w:tab/>
        <w:t>TriStatus</w:t>
      </w:r>
      <w:bookmarkEnd w:id="1417"/>
    </w:p>
    <w:p w14:paraId="4463CF96" w14:textId="77777777" w:rsidR="00753F3E" w:rsidRPr="00F21A76" w:rsidRDefault="00753F3E" w:rsidP="00753F3E">
      <w:r w:rsidRPr="00F21A76">
        <w:t>Defines TRI status as an enumeration:</w:t>
      </w:r>
    </w:p>
    <w:p w14:paraId="441F83A9" w14:textId="77777777" w:rsidR="00753F3E" w:rsidRPr="00F21A76" w:rsidRDefault="00753F3E" w:rsidP="00753F3E">
      <w:pPr>
        <w:pStyle w:val="PL"/>
        <w:widowControl w:val="0"/>
        <w:rPr>
          <w:noProof w:val="0"/>
        </w:rPr>
      </w:pPr>
      <w:proofErr w:type="gramStart"/>
      <w:r w:rsidRPr="00F21A76">
        <w:rPr>
          <w:noProof w:val="0"/>
        </w:rPr>
        <w:t>typedef</w:t>
      </w:r>
      <w:proofErr w:type="gramEnd"/>
      <w:r w:rsidRPr="00F21A76">
        <w:rPr>
          <w:noProof w:val="0"/>
        </w:rPr>
        <w:t xml:space="preserve"> enum</w:t>
      </w:r>
    </w:p>
    <w:p w14:paraId="080ABFE4" w14:textId="77777777" w:rsidR="00753F3E" w:rsidRPr="00F21A76" w:rsidRDefault="00753F3E" w:rsidP="00753F3E">
      <w:pPr>
        <w:pStyle w:val="PL"/>
        <w:widowControl w:val="0"/>
        <w:rPr>
          <w:noProof w:val="0"/>
        </w:rPr>
      </w:pPr>
      <w:r w:rsidRPr="00F21A76">
        <w:rPr>
          <w:noProof w:val="0"/>
        </w:rPr>
        <w:t xml:space="preserve">{ </w:t>
      </w:r>
    </w:p>
    <w:p w14:paraId="1F704AF9" w14:textId="77777777" w:rsidR="00753F3E" w:rsidRPr="00F21A76" w:rsidRDefault="00753F3E" w:rsidP="00753F3E">
      <w:pPr>
        <w:pStyle w:val="PL"/>
        <w:widowControl w:val="0"/>
        <w:rPr>
          <w:noProof w:val="0"/>
        </w:rPr>
      </w:pPr>
      <w:r w:rsidRPr="00F21A76">
        <w:rPr>
          <w:noProof w:val="0"/>
        </w:rPr>
        <w:t xml:space="preserve">  T</w:t>
      </w:r>
      <w:r w:rsidR="002D4C71" w:rsidRPr="00F21A76">
        <w:rPr>
          <w:noProof w:val="0"/>
        </w:rPr>
        <w:t>R</w:t>
      </w:r>
      <w:r w:rsidRPr="00F21A76">
        <w:rPr>
          <w:noProof w:val="0"/>
        </w:rPr>
        <w:t>I_OK = 0,</w:t>
      </w:r>
    </w:p>
    <w:p w14:paraId="31F8EE53" w14:textId="77777777" w:rsidR="00753F3E" w:rsidRPr="00F21A76" w:rsidRDefault="00753F3E" w:rsidP="00753F3E">
      <w:pPr>
        <w:pStyle w:val="PL"/>
        <w:widowControl w:val="0"/>
        <w:rPr>
          <w:noProof w:val="0"/>
        </w:rPr>
      </w:pPr>
      <w:r w:rsidRPr="00F21A76">
        <w:rPr>
          <w:noProof w:val="0"/>
        </w:rPr>
        <w:t xml:space="preserve">  T</w:t>
      </w:r>
      <w:r w:rsidR="002D4C71" w:rsidRPr="00F21A76">
        <w:rPr>
          <w:noProof w:val="0"/>
        </w:rPr>
        <w:t>R</w:t>
      </w:r>
      <w:r w:rsidRPr="00F21A76">
        <w:rPr>
          <w:noProof w:val="0"/>
        </w:rPr>
        <w:t xml:space="preserve">I_ERROR = </w:t>
      </w:r>
      <w:r w:rsidR="00A817F2" w:rsidRPr="00F21A76">
        <w:rPr>
          <w:noProof w:val="0"/>
        </w:rPr>
        <w:t>-</w:t>
      </w:r>
      <w:r w:rsidRPr="00F21A76">
        <w:rPr>
          <w:noProof w:val="0"/>
        </w:rPr>
        <w:t>1</w:t>
      </w:r>
    </w:p>
    <w:p w14:paraId="35DBC503" w14:textId="77777777" w:rsidR="00753F3E" w:rsidRPr="00F21A76" w:rsidRDefault="00753F3E" w:rsidP="00753F3E">
      <w:pPr>
        <w:pStyle w:val="PL"/>
        <w:rPr>
          <w:noProof w:val="0"/>
        </w:rPr>
      </w:pPr>
      <w:r w:rsidRPr="00F21A76">
        <w:rPr>
          <w:noProof w:val="0"/>
        </w:rPr>
        <w:t>} TriStatus;</w:t>
      </w:r>
      <w:r w:rsidRPr="00F21A76" w:rsidDel="00CF1A07">
        <w:rPr>
          <w:noProof w:val="0"/>
        </w:rPr>
        <w:t xml:space="preserve"> </w:t>
      </w:r>
    </w:p>
    <w:p w14:paraId="4B21DC48" w14:textId="77777777" w:rsidR="00775DAB" w:rsidRPr="00F21A76" w:rsidRDefault="00775DAB" w:rsidP="00753F3E">
      <w:pPr>
        <w:pStyle w:val="PL"/>
        <w:rPr>
          <w:noProof w:val="0"/>
        </w:rPr>
      </w:pPr>
    </w:p>
    <w:p w14:paraId="6D0C87FA" w14:textId="77777777" w:rsidR="0020187D" w:rsidRPr="00F21A76" w:rsidRDefault="0020187D" w:rsidP="00DD778F">
      <w:pPr>
        <w:pStyle w:val="Heading4"/>
      </w:pPr>
      <w:bookmarkStart w:id="1418" w:name="_Toc87872188"/>
      <w:r w:rsidRPr="00F21A76">
        <w:t>8.5.2.16</w:t>
      </w:r>
      <w:r w:rsidRPr="00F21A76">
        <w:tab/>
        <w:t>TriTestCaseId</w:t>
      </w:r>
      <w:bookmarkEnd w:id="1418"/>
    </w:p>
    <w:p w14:paraId="14C96926" w14:textId="77777777" w:rsidR="0020187D" w:rsidRPr="00F21A76" w:rsidRDefault="0020187D" w:rsidP="0020187D">
      <w:r w:rsidRPr="00F21A76">
        <w:t>A value of type TriTestCaseId is the name of a test case as specified in the TTCN-3 ATS. It is a derived class from QualifiedName, mapped to the following pure virtual class:</w:t>
      </w:r>
    </w:p>
    <w:p w14:paraId="0DD39CDE" w14:textId="77777777" w:rsidR="0020187D" w:rsidRPr="00F21A76" w:rsidRDefault="0020187D" w:rsidP="00775DAB">
      <w:pPr>
        <w:pStyle w:val="PL"/>
        <w:rPr>
          <w:noProof w:val="0"/>
        </w:rPr>
      </w:pPr>
      <w:proofErr w:type="gramStart"/>
      <w:r w:rsidRPr="00F21A76">
        <w:rPr>
          <w:noProof w:val="0"/>
        </w:rPr>
        <w:t>class</w:t>
      </w:r>
      <w:proofErr w:type="gramEnd"/>
      <w:r w:rsidRPr="00F21A76">
        <w:rPr>
          <w:noProof w:val="0"/>
        </w:rPr>
        <w:t xml:space="preserve"> TriTestCaseId : </w:t>
      </w:r>
      <w:r w:rsidR="00134148" w:rsidRPr="00F21A76">
        <w:rPr>
          <w:noProof w:val="0"/>
        </w:rPr>
        <w:t xml:space="preserve">public </w:t>
      </w:r>
      <w:r w:rsidRPr="00F21A76">
        <w:rPr>
          <w:noProof w:val="0"/>
        </w:rPr>
        <w:t>QualifiedName {</w:t>
      </w:r>
    </w:p>
    <w:p w14:paraId="0A359DC2" w14:textId="77777777" w:rsidR="0020187D" w:rsidRPr="00F21A76" w:rsidRDefault="0020187D" w:rsidP="00775DAB">
      <w:pPr>
        <w:pStyle w:val="PL"/>
        <w:rPr>
          <w:noProof w:val="0"/>
        </w:rPr>
      </w:pPr>
      <w:proofErr w:type="gramStart"/>
      <w:r w:rsidRPr="00F21A76">
        <w:rPr>
          <w:noProof w:val="0"/>
        </w:rPr>
        <w:t>public</w:t>
      </w:r>
      <w:proofErr w:type="gramEnd"/>
      <w:r w:rsidRPr="00F21A76">
        <w:rPr>
          <w:noProof w:val="0"/>
        </w:rPr>
        <w:t>:</w:t>
      </w:r>
    </w:p>
    <w:p w14:paraId="45F1DC4A"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~TriTestCaseId ();</w:t>
      </w:r>
    </w:p>
    <w:p w14:paraId="6A9CE14A"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TriTestCaseId &amp;tcid) const =0;</w:t>
      </w:r>
    </w:p>
    <w:p w14:paraId="1F7BCEF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TriTestCaseId * cloneTestCaseId () const =0;</w:t>
      </w:r>
    </w:p>
    <w:p w14:paraId="6BC0AA75"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TriTestCaseId &amp;tcid) const =0;</w:t>
      </w:r>
    </w:p>
    <w:p w14:paraId="59582F95" w14:textId="77777777" w:rsidR="0020187D" w:rsidRPr="00F21A76" w:rsidRDefault="0020187D" w:rsidP="00775DAB">
      <w:pPr>
        <w:pStyle w:val="PL"/>
        <w:rPr>
          <w:noProof w:val="0"/>
        </w:rPr>
      </w:pPr>
      <w:r w:rsidRPr="00F21A76">
        <w:rPr>
          <w:noProof w:val="0"/>
        </w:rPr>
        <w:t>}</w:t>
      </w:r>
    </w:p>
    <w:p w14:paraId="27264252" w14:textId="77777777" w:rsidR="00775DAB" w:rsidRPr="00F21A76" w:rsidRDefault="00775DAB" w:rsidP="00775DAB">
      <w:pPr>
        <w:pStyle w:val="PL"/>
        <w:rPr>
          <w:noProof w:val="0"/>
        </w:rPr>
      </w:pPr>
    </w:p>
    <w:p w14:paraId="74035E37" w14:textId="77777777" w:rsidR="000B4C63" w:rsidRPr="00F21A76" w:rsidRDefault="000B4C63" w:rsidP="00600CBF">
      <w:pPr>
        <w:keepNext/>
        <w:rPr>
          <w:b/>
        </w:rPr>
      </w:pPr>
      <w:r w:rsidRPr="00F21A76">
        <w:rPr>
          <w:b/>
        </w:rPr>
        <w:lastRenderedPageBreak/>
        <w:t>Methods:</w:t>
      </w:r>
    </w:p>
    <w:p w14:paraId="62D0199F" w14:textId="77777777" w:rsidR="0020187D" w:rsidRPr="00F21A76" w:rsidRDefault="0020187D" w:rsidP="00652251">
      <w:pPr>
        <w:pStyle w:val="PL"/>
        <w:keepNext/>
        <w:numPr>
          <w:ilvl w:val="0"/>
          <w:numId w:val="47"/>
        </w:numPr>
        <w:rPr>
          <w:noProof w:val="0"/>
        </w:rPr>
      </w:pPr>
      <w:r w:rsidRPr="00F21A76">
        <w:rPr>
          <w:noProof w:val="0"/>
        </w:rPr>
        <w:t>~TriTestCaseId</w:t>
      </w:r>
    </w:p>
    <w:p w14:paraId="6473E418" w14:textId="77777777" w:rsidR="0020187D" w:rsidRPr="00F21A76" w:rsidRDefault="0020187D" w:rsidP="0020187D">
      <w:pPr>
        <w:pStyle w:val="B30"/>
        <w:keepNext/>
        <w:keepLines/>
        <w:tabs>
          <w:tab w:val="left" w:pos="800"/>
        </w:tabs>
      </w:pPr>
      <w:proofErr w:type="gramStart"/>
      <w:r w:rsidRPr="00F21A76">
        <w:t>Destructor.</w:t>
      </w:r>
      <w:proofErr w:type="gramEnd"/>
      <w:r w:rsidRPr="00F21A76">
        <w:t xml:space="preserve"> </w:t>
      </w:r>
    </w:p>
    <w:p w14:paraId="4D025CD0" w14:textId="77777777" w:rsidR="0020187D" w:rsidRPr="00F21A76" w:rsidRDefault="00753F3E" w:rsidP="002A230C">
      <w:pPr>
        <w:pStyle w:val="PL"/>
        <w:numPr>
          <w:ilvl w:val="0"/>
          <w:numId w:val="47"/>
        </w:numPr>
        <w:rPr>
          <w:noProof w:val="0"/>
        </w:rPr>
      </w:pPr>
      <w:r w:rsidRPr="00F21A76">
        <w:rPr>
          <w:noProof w:val="0"/>
        </w:rPr>
        <w:t>operator==</w:t>
      </w:r>
    </w:p>
    <w:p w14:paraId="6EAF6735" w14:textId="77777777" w:rsidR="0020187D" w:rsidRPr="00F21A76" w:rsidRDefault="0020187D" w:rsidP="0020187D">
      <w:pPr>
        <w:pStyle w:val="B30"/>
        <w:keepNext/>
        <w:keepLines/>
        <w:tabs>
          <w:tab w:val="left" w:pos="800"/>
        </w:tabs>
      </w:pPr>
      <w:r w:rsidRPr="00F21A76">
        <w:t xml:space="preserve">Returns true if both TriTestCaseId objects are equal. </w:t>
      </w:r>
    </w:p>
    <w:p w14:paraId="5A175FAD" w14:textId="77777777" w:rsidR="0020187D" w:rsidRPr="00F21A76" w:rsidRDefault="0020187D" w:rsidP="002A230C">
      <w:pPr>
        <w:pStyle w:val="PL"/>
        <w:numPr>
          <w:ilvl w:val="0"/>
          <w:numId w:val="47"/>
        </w:numPr>
        <w:rPr>
          <w:noProof w:val="0"/>
        </w:rPr>
      </w:pPr>
      <w:r w:rsidRPr="00F21A76">
        <w:rPr>
          <w:noProof w:val="0"/>
        </w:rPr>
        <w:t>cloneTestCaseId</w:t>
      </w:r>
    </w:p>
    <w:p w14:paraId="4DBE60C4" w14:textId="77777777" w:rsidR="0020187D" w:rsidRPr="00F21A76" w:rsidRDefault="0020187D" w:rsidP="00916E99">
      <w:pPr>
        <w:pStyle w:val="B30"/>
        <w:keepLines/>
        <w:tabs>
          <w:tab w:val="left" w:pos="800"/>
        </w:tabs>
      </w:pPr>
      <w:proofErr w:type="gramStart"/>
      <w:r w:rsidRPr="00F21A76">
        <w:t>Returns a copy of the TriTestCaseId.</w:t>
      </w:r>
      <w:proofErr w:type="gramEnd"/>
      <w:r w:rsidRPr="00F21A76">
        <w:t xml:space="preserve"> </w:t>
      </w:r>
    </w:p>
    <w:p w14:paraId="1B930EC8" w14:textId="77777777" w:rsidR="0020187D" w:rsidRPr="00F21A76" w:rsidRDefault="0020187D" w:rsidP="00916E99">
      <w:pPr>
        <w:pStyle w:val="PL"/>
        <w:keepNext/>
        <w:keepLines/>
        <w:numPr>
          <w:ilvl w:val="0"/>
          <w:numId w:val="47"/>
        </w:numPr>
        <w:rPr>
          <w:noProof w:val="0"/>
        </w:rPr>
      </w:pPr>
      <w:r w:rsidRPr="00F21A76">
        <w:rPr>
          <w:noProof w:val="0"/>
        </w:rPr>
        <w:t>operator&lt;</w:t>
      </w:r>
    </w:p>
    <w:p w14:paraId="73AABE62" w14:textId="77777777" w:rsidR="0020187D" w:rsidRPr="00F21A76" w:rsidRDefault="0020187D" w:rsidP="0020187D">
      <w:pPr>
        <w:pStyle w:val="B30"/>
        <w:keepNext/>
        <w:keepLines/>
        <w:tabs>
          <w:tab w:val="left" w:pos="800"/>
        </w:tabs>
      </w:pPr>
      <w:r w:rsidRPr="00F21A76">
        <w:t xml:space="preserve">Operator &lt; overload. </w:t>
      </w:r>
    </w:p>
    <w:p w14:paraId="7856AA7D" w14:textId="77777777" w:rsidR="0020187D" w:rsidRPr="00F21A76" w:rsidRDefault="0020187D" w:rsidP="00DD778F">
      <w:pPr>
        <w:pStyle w:val="Heading4"/>
      </w:pPr>
      <w:bookmarkStart w:id="1419" w:name="_Toc87872189"/>
      <w:r w:rsidRPr="00F21A76">
        <w:t>8.5.2.17</w:t>
      </w:r>
      <w:r w:rsidRPr="00F21A76">
        <w:tab/>
        <w:t>TriTimerDuration</w:t>
      </w:r>
      <w:bookmarkEnd w:id="1419"/>
    </w:p>
    <w:p w14:paraId="2FD7650A" w14:textId="77777777" w:rsidR="0020187D" w:rsidRPr="00F21A76" w:rsidRDefault="0020187D" w:rsidP="0020187D">
      <w:r w:rsidRPr="00F21A76">
        <w:t>A value of type TriTimerDuration specifies the duration for a timer in seconds. It is mapped to the following pure virtual class:</w:t>
      </w:r>
    </w:p>
    <w:p w14:paraId="754BEC33" w14:textId="77777777" w:rsidR="0020187D" w:rsidRPr="00F21A76" w:rsidRDefault="0020187D" w:rsidP="00775DAB">
      <w:pPr>
        <w:pStyle w:val="PL"/>
        <w:rPr>
          <w:noProof w:val="0"/>
        </w:rPr>
      </w:pPr>
      <w:proofErr w:type="gramStart"/>
      <w:r w:rsidRPr="00F21A76">
        <w:rPr>
          <w:noProof w:val="0"/>
        </w:rPr>
        <w:t>class</w:t>
      </w:r>
      <w:proofErr w:type="gramEnd"/>
      <w:r w:rsidRPr="00F21A76">
        <w:rPr>
          <w:noProof w:val="0"/>
        </w:rPr>
        <w:t xml:space="preserve"> TriTimerDuration {</w:t>
      </w:r>
    </w:p>
    <w:p w14:paraId="7CB149E0" w14:textId="77777777" w:rsidR="0020187D" w:rsidRPr="00F21A76" w:rsidRDefault="0020187D" w:rsidP="00775DAB">
      <w:pPr>
        <w:pStyle w:val="PL"/>
        <w:rPr>
          <w:noProof w:val="0"/>
        </w:rPr>
      </w:pPr>
      <w:proofErr w:type="gramStart"/>
      <w:r w:rsidRPr="00F21A76">
        <w:rPr>
          <w:noProof w:val="0"/>
        </w:rPr>
        <w:t>public</w:t>
      </w:r>
      <w:proofErr w:type="gramEnd"/>
      <w:r w:rsidRPr="00F21A76">
        <w:rPr>
          <w:noProof w:val="0"/>
        </w:rPr>
        <w:t>:</w:t>
      </w:r>
    </w:p>
    <w:p w14:paraId="386BFF33"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~TriTimerDuration ()</w:t>
      </w:r>
      <w:r w:rsidR="00433A77" w:rsidRPr="00F21A76">
        <w:rPr>
          <w:noProof w:val="0"/>
        </w:rPr>
        <w:t>;</w:t>
      </w:r>
    </w:p>
    <w:p w14:paraId="222A25DD"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Tfloat getDuration () const =0</w:t>
      </w:r>
      <w:r w:rsidR="00433A77" w:rsidRPr="00F21A76">
        <w:rPr>
          <w:noProof w:val="0"/>
        </w:rPr>
        <w:t>;</w:t>
      </w:r>
    </w:p>
    <w:p w14:paraId="45FB5D10"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setDuration (Tfloat duration)=0</w:t>
      </w:r>
      <w:r w:rsidR="00433A77" w:rsidRPr="00F21A76">
        <w:rPr>
          <w:noProof w:val="0"/>
        </w:rPr>
        <w:t>;</w:t>
      </w:r>
    </w:p>
    <w:p w14:paraId="572DF71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TriTimerDuration &amp;timd) const =0</w:t>
      </w:r>
      <w:r w:rsidR="00433A77" w:rsidRPr="00F21A76">
        <w:rPr>
          <w:noProof w:val="0"/>
        </w:rPr>
        <w:t>;</w:t>
      </w:r>
    </w:p>
    <w:p w14:paraId="196E1E9B"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TriTimerDuration * cloneTimerDuration () const =0</w:t>
      </w:r>
      <w:r w:rsidR="00433A77" w:rsidRPr="00F21A76">
        <w:rPr>
          <w:noProof w:val="0"/>
        </w:rPr>
        <w:t>;</w:t>
      </w:r>
    </w:p>
    <w:p w14:paraId="3098D895"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TriTimerDuration &amp;timd) const =0</w:t>
      </w:r>
      <w:r w:rsidR="00433A77" w:rsidRPr="00F21A76">
        <w:rPr>
          <w:noProof w:val="0"/>
        </w:rPr>
        <w:t>;</w:t>
      </w:r>
    </w:p>
    <w:p w14:paraId="72B98F69" w14:textId="77777777" w:rsidR="0020187D" w:rsidRPr="00F21A76" w:rsidRDefault="0020187D" w:rsidP="00775DAB">
      <w:pPr>
        <w:pStyle w:val="PL"/>
        <w:rPr>
          <w:noProof w:val="0"/>
        </w:rPr>
      </w:pPr>
      <w:r w:rsidRPr="00F21A76">
        <w:rPr>
          <w:noProof w:val="0"/>
        </w:rPr>
        <w:t>}</w:t>
      </w:r>
    </w:p>
    <w:p w14:paraId="53BFB3B1" w14:textId="77777777" w:rsidR="00775DAB" w:rsidRPr="00F21A76" w:rsidRDefault="00775DAB" w:rsidP="00775DAB">
      <w:pPr>
        <w:pStyle w:val="PL"/>
        <w:rPr>
          <w:noProof w:val="0"/>
        </w:rPr>
      </w:pPr>
    </w:p>
    <w:p w14:paraId="404246F6" w14:textId="77777777" w:rsidR="000B4C63" w:rsidRPr="00F21A76" w:rsidRDefault="000B4C63" w:rsidP="000B4C63">
      <w:pPr>
        <w:rPr>
          <w:b/>
        </w:rPr>
      </w:pPr>
      <w:r w:rsidRPr="00F21A76">
        <w:rPr>
          <w:b/>
        </w:rPr>
        <w:t>Methods:</w:t>
      </w:r>
    </w:p>
    <w:p w14:paraId="2827CC49" w14:textId="77777777" w:rsidR="0020187D" w:rsidRPr="00F21A76" w:rsidRDefault="0020187D" w:rsidP="002A230C">
      <w:pPr>
        <w:pStyle w:val="PL"/>
        <w:numPr>
          <w:ilvl w:val="0"/>
          <w:numId w:val="47"/>
        </w:numPr>
        <w:rPr>
          <w:noProof w:val="0"/>
        </w:rPr>
      </w:pPr>
      <w:r w:rsidRPr="00F21A76">
        <w:rPr>
          <w:noProof w:val="0"/>
        </w:rPr>
        <w:t>~TriTimerDuration</w:t>
      </w:r>
    </w:p>
    <w:p w14:paraId="19D4C5FE" w14:textId="77777777" w:rsidR="0020187D" w:rsidRPr="00F21A76" w:rsidRDefault="0020187D" w:rsidP="004D0898">
      <w:pPr>
        <w:pStyle w:val="B30"/>
        <w:keepLines/>
        <w:tabs>
          <w:tab w:val="left" w:pos="800"/>
        </w:tabs>
      </w:pPr>
      <w:proofErr w:type="gramStart"/>
      <w:r w:rsidRPr="00F21A76">
        <w:t>Destructor.</w:t>
      </w:r>
      <w:proofErr w:type="gramEnd"/>
      <w:r w:rsidRPr="00F21A76">
        <w:t xml:space="preserve"> </w:t>
      </w:r>
    </w:p>
    <w:p w14:paraId="12BC60F7" w14:textId="77777777" w:rsidR="0020187D" w:rsidRPr="00F21A76" w:rsidRDefault="0020187D" w:rsidP="002A230C">
      <w:pPr>
        <w:pStyle w:val="PL"/>
        <w:numPr>
          <w:ilvl w:val="0"/>
          <w:numId w:val="47"/>
        </w:numPr>
        <w:rPr>
          <w:noProof w:val="0"/>
        </w:rPr>
      </w:pPr>
      <w:r w:rsidRPr="00F21A76">
        <w:rPr>
          <w:noProof w:val="0"/>
        </w:rPr>
        <w:t>getDuration</w:t>
      </w:r>
    </w:p>
    <w:p w14:paraId="5FE0A657" w14:textId="77777777" w:rsidR="0020187D" w:rsidRPr="00F21A76" w:rsidRDefault="0020187D" w:rsidP="004D0898">
      <w:pPr>
        <w:pStyle w:val="B30"/>
        <w:keepLines/>
        <w:tabs>
          <w:tab w:val="left" w:pos="800"/>
        </w:tabs>
      </w:pPr>
      <w:proofErr w:type="gramStart"/>
      <w:r w:rsidRPr="00F21A76">
        <w:t>Gets the timer duration time.</w:t>
      </w:r>
      <w:proofErr w:type="gramEnd"/>
      <w:r w:rsidRPr="00F21A76">
        <w:t xml:space="preserve"> </w:t>
      </w:r>
    </w:p>
    <w:p w14:paraId="485A43CD" w14:textId="77777777" w:rsidR="0020187D" w:rsidRPr="00F21A76" w:rsidRDefault="0020187D" w:rsidP="002A230C">
      <w:pPr>
        <w:pStyle w:val="PL"/>
        <w:numPr>
          <w:ilvl w:val="0"/>
          <w:numId w:val="47"/>
        </w:numPr>
        <w:rPr>
          <w:noProof w:val="0"/>
        </w:rPr>
      </w:pPr>
      <w:r w:rsidRPr="00F21A76">
        <w:rPr>
          <w:noProof w:val="0"/>
        </w:rPr>
        <w:t>setDuration</w:t>
      </w:r>
    </w:p>
    <w:p w14:paraId="49E7F467" w14:textId="77777777" w:rsidR="0020187D" w:rsidRPr="00F21A76" w:rsidRDefault="001C7CC2" w:rsidP="004D0898">
      <w:pPr>
        <w:pStyle w:val="B30"/>
        <w:keepLines/>
        <w:tabs>
          <w:tab w:val="left" w:pos="800"/>
        </w:tabs>
      </w:pPr>
      <w:r w:rsidRPr="00F21A76">
        <w:t>Set</w:t>
      </w:r>
      <w:r w:rsidR="0020187D" w:rsidRPr="00F21A76">
        <w:t xml:space="preserve"> the timer duration time from "duration" value. </w:t>
      </w:r>
    </w:p>
    <w:p w14:paraId="6297E098" w14:textId="77777777" w:rsidR="0020187D" w:rsidRPr="00F21A76" w:rsidRDefault="00753F3E" w:rsidP="002A230C">
      <w:pPr>
        <w:pStyle w:val="PL"/>
        <w:numPr>
          <w:ilvl w:val="0"/>
          <w:numId w:val="47"/>
        </w:numPr>
        <w:rPr>
          <w:noProof w:val="0"/>
        </w:rPr>
      </w:pPr>
      <w:r w:rsidRPr="00F21A76">
        <w:rPr>
          <w:noProof w:val="0"/>
        </w:rPr>
        <w:t>operator==</w:t>
      </w:r>
    </w:p>
    <w:p w14:paraId="77900480" w14:textId="77777777" w:rsidR="0020187D" w:rsidRPr="00F21A76" w:rsidRDefault="0020187D" w:rsidP="004D0898">
      <w:pPr>
        <w:pStyle w:val="B30"/>
        <w:keepLines/>
        <w:tabs>
          <w:tab w:val="left" w:pos="800"/>
        </w:tabs>
      </w:pPr>
      <w:r w:rsidRPr="00F21A76">
        <w:t xml:space="preserve">Returns true if both TriTimerDuration objects are equal. </w:t>
      </w:r>
    </w:p>
    <w:p w14:paraId="6B09A82B" w14:textId="77777777" w:rsidR="0020187D" w:rsidRPr="00F21A76" w:rsidRDefault="0020187D" w:rsidP="002A230C">
      <w:pPr>
        <w:pStyle w:val="PL"/>
        <w:numPr>
          <w:ilvl w:val="0"/>
          <w:numId w:val="47"/>
        </w:numPr>
        <w:rPr>
          <w:noProof w:val="0"/>
        </w:rPr>
      </w:pPr>
      <w:r w:rsidRPr="00F21A76">
        <w:rPr>
          <w:noProof w:val="0"/>
        </w:rPr>
        <w:t>cloneTimerDuration</w:t>
      </w:r>
    </w:p>
    <w:p w14:paraId="6C857B9F" w14:textId="77777777" w:rsidR="0020187D" w:rsidRPr="00F21A76" w:rsidRDefault="0020187D" w:rsidP="004D0898">
      <w:pPr>
        <w:pStyle w:val="B30"/>
        <w:keepLines/>
        <w:tabs>
          <w:tab w:val="left" w:pos="800"/>
        </w:tabs>
      </w:pPr>
      <w:proofErr w:type="gramStart"/>
      <w:r w:rsidRPr="00F21A76">
        <w:t>Returns a copy of the TriTimerDuration.</w:t>
      </w:r>
      <w:proofErr w:type="gramEnd"/>
      <w:r w:rsidRPr="00F21A76">
        <w:t xml:space="preserve"> </w:t>
      </w:r>
    </w:p>
    <w:p w14:paraId="57E4624B" w14:textId="77777777" w:rsidR="0020187D" w:rsidRPr="00F21A76" w:rsidRDefault="0020187D" w:rsidP="002A230C">
      <w:pPr>
        <w:pStyle w:val="PL"/>
        <w:numPr>
          <w:ilvl w:val="0"/>
          <w:numId w:val="47"/>
        </w:numPr>
        <w:rPr>
          <w:noProof w:val="0"/>
        </w:rPr>
      </w:pPr>
      <w:r w:rsidRPr="00F21A76">
        <w:rPr>
          <w:noProof w:val="0"/>
        </w:rPr>
        <w:t>operator&lt;</w:t>
      </w:r>
    </w:p>
    <w:p w14:paraId="6F9BC7DC" w14:textId="77777777" w:rsidR="0020187D" w:rsidRPr="00F21A76" w:rsidRDefault="0020187D" w:rsidP="004D0898">
      <w:pPr>
        <w:pStyle w:val="B30"/>
        <w:keepLines/>
        <w:tabs>
          <w:tab w:val="left" w:pos="800"/>
        </w:tabs>
      </w:pPr>
      <w:r w:rsidRPr="00F21A76">
        <w:t xml:space="preserve">Operator &lt; overload. </w:t>
      </w:r>
    </w:p>
    <w:p w14:paraId="464F4359" w14:textId="77777777" w:rsidR="0020187D" w:rsidRPr="00F21A76" w:rsidRDefault="0020187D" w:rsidP="00200806">
      <w:pPr>
        <w:pStyle w:val="Heading4"/>
      </w:pPr>
      <w:bookmarkStart w:id="1420" w:name="_Toc87872190"/>
      <w:r w:rsidRPr="00F21A76">
        <w:t>8.5.2.18</w:t>
      </w:r>
      <w:r w:rsidRPr="00F21A76">
        <w:tab/>
        <w:t>TriTimerId</w:t>
      </w:r>
      <w:bookmarkEnd w:id="1420"/>
    </w:p>
    <w:p w14:paraId="69D7940E" w14:textId="77777777" w:rsidR="0020187D" w:rsidRPr="00F21A76" w:rsidRDefault="0020187D" w:rsidP="00200806">
      <w:pPr>
        <w:keepNext/>
        <w:keepLines/>
      </w:pPr>
      <w:r w:rsidRPr="00F21A76">
        <w:t>A value of type TriTimerId specifies an identifier for a timer. This type is required for all TRI timer operations. It is mapped to the following pure virtual class:</w:t>
      </w:r>
    </w:p>
    <w:p w14:paraId="0E57DE6A" w14:textId="77777777" w:rsidR="0020187D" w:rsidRPr="00F21A76" w:rsidRDefault="0020187D" w:rsidP="00200806">
      <w:pPr>
        <w:pStyle w:val="PL"/>
        <w:keepNext/>
        <w:keepLines/>
        <w:rPr>
          <w:noProof w:val="0"/>
        </w:rPr>
      </w:pPr>
      <w:proofErr w:type="gramStart"/>
      <w:r w:rsidRPr="00F21A76">
        <w:rPr>
          <w:noProof w:val="0"/>
        </w:rPr>
        <w:t>class</w:t>
      </w:r>
      <w:proofErr w:type="gramEnd"/>
      <w:r w:rsidRPr="00F21A76">
        <w:rPr>
          <w:noProof w:val="0"/>
        </w:rPr>
        <w:t xml:space="preserve"> TriTimerId {</w:t>
      </w:r>
    </w:p>
    <w:p w14:paraId="5BFC4F9D" w14:textId="77777777" w:rsidR="0020187D" w:rsidRPr="00F21A76" w:rsidRDefault="0020187D" w:rsidP="00200806">
      <w:pPr>
        <w:pStyle w:val="PL"/>
        <w:keepNext/>
        <w:keepLines/>
        <w:rPr>
          <w:noProof w:val="0"/>
        </w:rPr>
      </w:pPr>
      <w:proofErr w:type="gramStart"/>
      <w:r w:rsidRPr="00F21A76">
        <w:rPr>
          <w:noProof w:val="0"/>
        </w:rPr>
        <w:t>public</w:t>
      </w:r>
      <w:proofErr w:type="gramEnd"/>
      <w:r w:rsidRPr="00F21A76">
        <w:rPr>
          <w:noProof w:val="0"/>
        </w:rPr>
        <w:t>:</w:t>
      </w:r>
    </w:p>
    <w:p w14:paraId="79872255"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~TriTimerId ();</w:t>
      </w:r>
    </w:p>
    <w:p w14:paraId="503D1116"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Tstring &amp; getTimerName () const =0;</w:t>
      </w:r>
    </w:p>
    <w:p w14:paraId="51C55CB9"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setTimerName (const Tstring &amp;tName)=0;</w:t>
      </w:r>
    </w:p>
    <w:p w14:paraId="1B82F5FB"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const Tinteger getTId() const =0;</w:t>
      </w:r>
    </w:p>
    <w:p w14:paraId="0A2370AF"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w:t>
      </w:r>
      <w:r w:rsidR="00753F3E" w:rsidRPr="00F21A76">
        <w:rPr>
          <w:noProof w:val="0"/>
        </w:rPr>
        <w:t>operator==</w:t>
      </w:r>
      <w:r w:rsidR="0020187D" w:rsidRPr="00F21A76">
        <w:rPr>
          <w:noProof w:val="0"/>
        </w:rPr>
        <w:t xml:space="preserve"> (const TriTimerId &amp;tmid) const =0;</w:t>
      </w:r>
    </w:p>
    <w:p w14:paraId="0CA69C87"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TriTimerId * cloneTimerId () const =0;</w:t>
      </w:r>
    </w:p>
    <w:p w14:paraId="6ECFAE4C"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Tboolean operator&lt; (const TriTimerId &amp;tmid) const =0;</w:t>
      </w:r>
    </w:p>
    <w:p w14:paraId="305E8FD9" w14:textId="77777777" w:rsidR="0020187D" w:rsidRPr="00F21A76" w:rsidRDefault="0020187D" w:rsidP="00775DAB">
      <w:pPr>
        <w:pStyle w:val="PL"/>
        <w:rPr>
          <w:noProof w:val="0"/>
        </w:rPr>
      </w:pPr>
      <w:r w:rsidRPr="00F21A76">
        <w:rPr>
          <w:noProof w:val="0"/>
        </w:rPr>
        <w:t>}</w:t>
      </w:r>
    </w:p>
    <w:p w14:paraId="36C14396" w14:textId="77777777" w:rsidR="00775DAB" w:rsidRPr="00F21A76" w:rsidRDefault="00775DAB" w:rsidP="00775DAB">
      <w:pPr>
        <w:pStyle w:val="PL"/>
        <w:rPr>
          <w:noProof w:val="0"/>
        </w:rPr>
      </w:pPr>
    </w:p>
    <w:p w14:paraId="49A92342" w14:textId="77777777" w:rsidR="000B4C63" w:rsidRPr="00F21A76" w:rsidRDefault="000B4C63" w:rsidP="00600CBF">
      <w:pPr>
        <w:keepNext/>
        <w:keepLines/>
        <w:rPr>
          <w:b/>
        </w:rPr>
      </w:pPr>
      <w:r w:rsidRPr="00F21A76">
        <w:rPr>
          <w:b/>
        </w:rPr>
        <w:lastRenderedPageBreak/>
        <w:t>Methods:</w:t>
      </w:r>
    </w:p>
    <w:p w14:paraId="5C87E57A" w14:textId="77777777" w:rsidR="0020187D" w:rsidRPr="00F21A76" w:rsidRDefault="0020187D" w:rsidP="00752C1A">
      <w:pPr>
        <w:pStyle w:val="PL"/>
        <w:keepNext/>
        <w:numPr>
          <w:ilvl w:val="0"/>
          <w:numId w:val="47"/>
        </w:numPr>
        <w:rPr>
          <w:noProof w:val="0"/>
        </w:rPr>
      </w:pPr>
      <w:r w:rsidRPr="00F21A76">
        <w:rPr>
          <w:noProof w:val="0"/>
        </w:rPr>
        <w:t>~TriTimerId</w:t>
      </w:r>
    </w:p>
    <w:p w14:paraId="647B4DD6" w14:textId="77777777" w:rsidR="0020187D" w:rsidRPr="00F21A76" w:rsidRDefault="0020187D" w:rsidP="0020187D">
      <w:pPr>
        <w:pStyle w:val="B30"/>
        <w:keepNext/>
        <w:keepLines/>
        <w:tabs>
          <w:tab w:val="left" w:pos="800"/>
        </w:tabs>
      </w:pPr>
      <w:proofErr w:type="gramStart"/>
      <w:r w:rsidRPr="00F21A76">
        <w:t>Destructor.</w:t>
      </w:r>
      <w:proofErr w:type="gramEnd"/>
      <w:r w:rsidRPr="00F21A76">
        <w:t xml:space="preserve"> </w:t>
      </w:r>
    </w:p>
    <w:p w14:paraId="696606BF" w14:textId="77777777" w:rsidR="0020187D" w:rsidRPr="00F21A76" w:rsidRDefault="0020187D" w:rsidP="002A4F51">
      <w:pPr>
        <w:pStyle w:val="PL"/>
        <w:numPr>
          <w:ilvl w:val="0"/>
          <w:numId w:val="47"/>
        </w:numPr>
        <w:rPr>
          <w:noProof w:val="0"/>
        </w:rPr>
      </w:pPr>
      <w:r w:rsidRPr="00F21A76">
        <w:rPr>
          <w:noProof w:val="0"/>
        </w:rPr>
        <w:t>getTimerName</w:t>
      </w:r>
    </w:p>
    <w:p w14:paraId="0A1DBED5" w14:textId="77777777" w:rsidR="0020187D" w:rsidRPr="00F21A76" w:rsidRDefault="0020187D" w:rsidP="0020187D">
      <w:pPr>
        <w:pStyle w:val="B30"/>
        <w:keepNext/>
        <w:keepLines/>
        <w:tabs>
          <w:tab w:val="left" w:pos="800"/>
        </w:tabs>
      </w:pPr>
      <w:proofErr w:type="gramStart"/>
      <w:r w:rsidRPr="00F21A76">
        <w:t>Returns the timer id name (string value).</w:t>
      </w:r>
      <w:proofErr w:type="gramEnd"/>
      <w:r w:rsidRPr="00F21A76">
        <w:t xml:space="preserve"> </w:t>
      </w:r>
    </w:p>
    <w:p w14:paraId="322EA501" w14:textId="77777777" w:rsidR="0020187D" w:rsidRPr="00F21A76" w:rsidRDefault="0020187D" w:rsidP="002A4F51">
      <w:pPr>
        <w:pStyle w:val="PL"/>
        <w:numPr>
          <w:ilvl w:val="0"/>
          <w:numId w:val="47"/>
        </w:numPr>
        <w:rPr>
          <w:noProof w:val="0"/>
        </w:rPr>
      </w:pPr>
      <w:r w:rsidRPr="00F21A76">
        <w:rPr>
          <w:noProof w:val="0"/>
        </w:rPr>
        <w:t>setTimerName</w:t>
      </w:r>
    </w:p>
    <w:p w14:paraId="427CF6F9" w14:textId="77777777" w:rsidR="0020187D" w:rsidRPr="00F21A76" w:rsidRDefault="0020187D" w:rsidP="0020187D">
      <w:pPr>
        <w:pStyle w:val="B30"/>
        <w:keepNext/>
        <w:keepLines/>
        <w:tabs>
          <w:tab w:val="left" w:pos="800"/>
        </w:tabs>
      </w:pPr>
      <w:proofErr w:type="gramStart"/>
      <w:r w:rsidRPr="00F21A76">
        <w:t>Sets the timer id name.</w:t>
      </w:r>
      <w:proofErr w:type="gramEnd"/>
      <w:r w:rsidRPr="00F21A76">
        <w:t xml:space="preserve"> </w:t>
      </w:r>
    </w:p>
    <w:p w14:paraId="4F1B7F9B" w14:textId="77777777" w:rsidR="00897DE4" w:rsidRPr="00F21A76" w:rsidRDefault="000D74F2" w:rsidP="002A4F51">
      <w:pPr>
        <w:pStyle w:val="PL"/>
        <w:numPr>
          <w:ilvl w:val="0"/>
          <w:numId w:val="47"/>
        </w:numPr>
        <w:rPr>
          <w:noProof w:val="0"/>
        </w:rPr>
      </w:pPr>
      <w:r w:rsidRPr="00F21A76">
        <w:rPr>
          <w:noProof w:val="0"/>
        </w:rPr>
        <w:t>getTId</w:t>
      </w:r>
    </w:p>
    <w:p w14:paraId="6CFB2C48" w14:textId="77777777" w:rsidR="00897DE4" w:rsidRPr="00F21A76" w:rsidRDefault="00226E7A" w:rsidP="00916E99">
      <w:pPr>
        <w:pStyle w:val="B30"/>
        <w:keepLines/>
        <w:tabs>
          <w:tab w:val="left" w:pos="800"/>
        </w:tabs>
      </w:pPr>
      <w:proofErr w:type="gramStart"/>
      <w:r w:rsidRPr="00F21A76">
        <w:t>Returns the</w:t>
      </w:r>
      <w:r w:rsidR="00897DE4" w:rsidRPr="00F21A76">
        <w:t xml:space="preserve"> timer identification</w:t>
      </w:r>
      <w:r w:rsidRPr="00F21A76">
        <w:t xml:space="preserve"> as integer</w:t>
      </w:r>
      <w:r w:rsidR="00897DE4" w:rsidRPr="00F21A76">
        <w:t>.</w:t>
      </w:r>
      <w:proofErr w:type="gramEnd"/>
      <w:r w:rsidR="00897DE4" w:rsidRPr="00F21A76">
        <w:t xml:space="preserve"> </w:t>
      </w:r>
    </w:p>
    <w:p w14:paraId="7ADEB13A" w14:textId="77777777" w:rsidR="0020187D" w:rsidRPr="00F21A76" w:rsidRDefault="00753F3E" w:rsidP="002A4F51">
      <w:pPr>
        <w:pStyle w:val="PL"/>
        <w:numPr>
          <w:ilvl w:val="0"/>
          <w:numId w:val="47"/>
        </w:numPr>
        <w:rPr>
          <w:noProof w:val="0"/>
        </w:rPr>
      </w:pPr>
      <w:r w:rsidRPr="00F21A76">
        <w:rPr>
          <w:noProof w:val="0"/>
        </w:rPr>
        <w:t>operator==</w:t>
      </w:r>
    </w:p>
    <w:p w14:paraId="4C41EDA3" w14:textId="77777777" w:rsidR="0020187D" w:rsidRPr="00F21A76" w:rsidRDefault="0020187D" w:rsidP="0020187D">
      <w:pPr>
        <w:pStyle w:val="B30"/>
        <w:keepNext/>
        <w:keepLines/>
        <w:tabs>
          <w:tab w:val="left" w:pos="800"/>
        </w:tabs>
      </w:pPr>
      <w:r w:rsidRPr="00F21A76">
        <w:t xml:space="preserve">Returns true if both TriTimerId objects are equal. </w:t>
      </w:r>
    </w:p>
    <w:p w14:paraId="184671E4" w14:textId="77777777" w:rsidR="0020187D" w:rsidRPr="00F21A76" w:rsidRDefault="0020187D" w:rsidP="002A4F51">
      <w:pPr>
        <w:pStyle w:val="PL"/>
        <w:numPr>
          <w:ilvl w:val="0"/>
          <w:numId w:val="47"/>
        </w:numPr>
        <w:rPr>
          <w:noProof w:val="0"/>
        </w:rPr>
      </w:pPr>
      <w:r w:rsidRPr="00F21A76">
        <w:rPr>
          <w:noProof w:val="0"/>
        </w:rPr>
        <w:t>cloneTimerId</w:t>
      </w:r>
    </w:p>
    <w:p w14:paraId="618BEBFA" w14:textId="77777777" w:rsidR="0020187D" w:rsidRPr="00F21A76" w:rsidRDefault="0020187D" w:rsidP="0020187D">
      <w:pPr>
        <w:pStyle w:val="B30"/>
        <w:keepNext/>
        <w:keepLines/>
        <w:tabs>
          <w:tab w:val="left" w:pos="800"/>
        </w:tabs>
      </w:pPr>
      <w:proofErr w:type="gramStart"/>
      <w:r w:rsidRPr="00F21A76">
        <w:t>Returns a copy of the TriTimerId.</w:t>
      </w:r>
      <w:proofErr w:type="gramEnd"/>
      <w:r w:rsidRPr="00F21A76">
        <w:t xml:space="preserve"> </w:t>
      </w:r>
    </w:p>
    <w:p w14:paraId="4FE8BFD8" w14:textId="77777777" w:rsidR="0020187D" w:rsidRPr="00F21A76" w:rsidRDefault="0020187D" w:rsidP="002A4F51">
      <w:pPr>
        <w:pStyle w:val="PL"/>
        <w:numPr>
          <w:ilvl w:val="0"/>
          <w:numId w:val="47"/>
        </w:numPr>
        <w:rPr>
          <w:noProof w:val="0"/>
        </w:rPr>
      </w:pPr>
      <w:r w:rsidRPr="00F21A76">
        <w:rPr>
          <w:noProof w:val="0"/>
        </w:rPr>
        <w:t>operator&lt;</w:t>
      </w:r>
    </w:p>
    <w:p w14:paraId="2F149C22" w14:textId="77777777" w:rsidR="0020187D" w:rsidRPr="00F21A76" w:rsidRDefault="0020187D" w:rsidP="0083043F">
      <w:pPr>
        <w:pStyle w:val="B30"/>
        <w:tabs>
          <w:tab w:val="left" w:pos="800"/>
        </w:tabs>
      </w:pPr>
      <w:r w:rsidRPr="00F21A76">
        <w:t xml:space="preserve">Operator &lt; overload. </w:t>
      </w:r>
    </w:p>
    <w:p w14:paraId="44B695F3" w14:textId="77777777" w:rsidR="0020187D" w:rsidRPr="00F21A76" w:rsidRDefault="0020187D" w:rsidP="00DD778F">
      <w:pPr>
        <w:pStyle w:val="Heading2"/>
      </w:pPr>
      <w:bookmarkStart w:id="1421" w:name="_Toc87872191"/>
      <w:r w:rsidRPr="00F21A76">
        <w:t>8.6</w:t>
      </w:r>
      <w:r w:rsidRPr="00F21A76">
        <w:tab/>
        <w:t>Mapping of interfaces</w:t>
      </w:r>
      <w:bookmarkEnd w:id="1421"/>
    </w:p>
    <w:p w14:paraId="2BA35DB3" w14:textId="77777777" w:rsidR="0020187D" w:rsidRPr="00F21A76" w:rsidRDefault="0020187D" w:rsidP="00DD778F">
      <w:pPr>
        <w:pStyle w:val="Heading3"/>
      </w:pPr>
      <w:bookmarkStart w:id="1422" w:name="_Toc87872192"/>
      <w:r w:rsidRPr="00F21A76">
        <w:t>8.6.1</w:t>
      </w:r>
      <w:r w:rsidRPr="00F21A76">
        <w:tab/>
        <w:t>TriCommunicationSA</w:t>
      </w:r>
      <w:bookmarkEnd w:id="1422"/>
    </w:p>
    <w:p w14:paraId="354E6E60" w14:textId="77777777" w:rsidR="0020187D" w:rsidRPr="00F21A76" w:rsidRDefault="0020187D" w:rsidP="0083043F">
      <w:pPr>
        <w:keepNext/>
        <w:keepLines/>
      </w:pPr>
      <w:r w:rsidRPr="00F21A76">
        <w:t>This interface consists of operations that are necessary to implement the communication of the TTCN-3 ETS with the SUT. It is mapped to the following pure virtual class:</w:t>
      </w:r>
    </w:p>
    <w:p w14:paraId="1CED2441" w14:textId="77777777" w:rsidR="0020187D" w:rsidRPr="00F21A76" w:rsidRDefault="0020187D" w:rsidP="00775DAB">
      <w:pPr>
        <w:pStyle w:val="PL"/>
        <w:rPr>
          <w:noProof w:val="0"/>
        </w:rPr>
      </w:pPr>
      <w:proofErr w:type="gramStart"/>
      <w:r w:rsidRPr="00F21A76">
        <w:rPr>
          <w:noProof w:val="0"/>
        </w:rPr>
        <w:t>class</w:t>
      </w:r>
      <w:proofErr w:type="gramEnd"/>
      <w:r w:rsidRPr="00F21A76">
        <w:rPr>
          <w:noProof w:val="0"/>
        </w:rPr>
        <w:t xml:space="preserve"> </w:t>
      </w:r>
      <w:r w:rsidR="00D75DC7" w:rsidRPr="00F21A76">
        <w:rPr>
          <w:noProof w:val="0"/>
        </w:rPr>
        <w:t xml:space="preserve">TriCommunicationSA </w:t>
      </w:r>
      <w:r w:rsidRPr="00F21A76">
        <w:rPr>
          <w:noProof w:val="0"/>
        </w:rPr>
        <w:t>{</w:t>
      </w:r>
    </w:p>
    <w:p w14:paraId="5094A11D" w14:textId="77777777" w:rsidR="0020187D" w:rsidRPr="00F21A76" w:rsidRDefault="0020187D" w:rsidP="00775DAB">
      <w:pPr>
        <w:pStyle w:val="PL"/>
        <w:rPr>
          <w:noProof w:val="0"/>
        </w:rPr>
      </w:pPr>
      <w:proofErr w:type="gramStart"/>
      <w:r w:rsidRPr="00F21A76">
        <w:rPr>
          <w:noProof w:val="0"/>
        </w:rPr>
        <w:t>public</w:t>
      </w:r>
      <w:proofErr w:type="gramEnd"/>
      <w:r w:rsidRPr="00F21A76">
        <w:rPr>
          <w:noProof w:val="0"/>
        </w:rPr>
        <w:t>:</w:t>
      </w:r>
    </w:p>
    <w:p w14:paraId="70F5A4A8" w14:textId="77777777" w:rsidR="0020187D" w:rsidRPr="00F21A76" w:rsidRDefault="0020187D" w:rsidP="00775DAB">
      <w:pPr>
        <w:pStyle w:val="PL"/>
        <w:rPr>
          <w:noProof w:val="0"/>
        </w:rPr>
      </w:pPr>
    </w:p>
    <w:p w14:paraId="1ABABA0B" w14:textId="77777777" w:rsidR="0020187D" w:rsidRPr="00F21A76" w:rsidRDefault="00775DAB" w:rsidP="00775DAB">
      <w:pPr>
        <w:pStyle w:val="PL"/>
        <w:rPr>
          <w:noProof w:val="0"/>
        </w:rPr>
      </w:pPr>
      <w:r w:rsidRPr="00F21A76">
        <w:rPr>
          <w:noProof w:val="0"/>
        </w:rPr>
        <w:tab/>
      </w:r>
      <w:r w:rsidR="0020187D" w:rsidRPr="00F21A76">
        <w:rPr>
          <w:noProof w:val="0"/>
        </w:rPr>
        <w:t xml:space="preserve">//Destructor. </w:t>
      </w:r>
    </w:p>
    <w:p w14:paraId="087FF8F6" w14:textId="77777777" w:rsidR="0020187D" w:rsidRPr="00F21A76" w:rsidRDefault="00775DAB" w:rsidP="00775DAB">
      <w:pPr>
        <w:pStyle w:val="PL"/>
        <w:rPr>
          <w:noProof w:val="0"/>
        </w:rPr>
      </w:pPr>
      <w:r w:rsidRPr="00F21A76">
        <w:rPr>
          <w:b/>
          <w:i/>
          <w:noProof w:val="0"/>
        </w:rPr>
        <w:tab/>
      </w:r>
      <w:proofErr w:type="gramStart"/>
      <w:r w:rsidR="0020187D" w:rsidRPr="00F21A76">
        <w:rPr>
          <w:noProof w:val="0"/>
        </w:rPr>
        <w:t>virtual</w:t>
      </w:r>
      <w:proofErr w:type="gramEnd"/>
      <w:r w:rsidR="0020187D" w:rsidRPr="00F21A76">
        <w:rPr>
          <w:noProof w:val="0"/>
        </w:rPr>
        <w:t xml:space="preserve"> ~TriCommunicationSA ();</w:t>
      </w:r>
    </w:p>
    <w:p w14:paraId="307EBB5A" w14:textId="77777777" w:rsidR="0020187D" w:rsidRPr="00F21A76" w:rsidRDefault="00775DAB" w:rsidP="00775DAB">
      <w:pPr>
        <w:pStyle w:val="PL"/>
        <w:rPr>
          <w:noProof w:val="0"/>
        </w:rPr>
      </w:pPr>
      <w:r w:rsidRPr="00F21A76">
        <w:rPr>
          <w:noProof w:val="0"/>
        </w:rPr>
        <w:tab/>
      </w:r>
      <w:r w:rsidR="0020187D" w:rsidRPr="00F21A76">
        <w:rPr>
          <w:noProof w:val="0"/>
        </w:rPr>
        <w:t>//To reset the System Adaptor</w:t>
      </w:r>
    </w:p>
    <w:p w14:paraId="08E63833"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triSAReset ()=0;</w:t>
      </w:r>
    </w:p>
    <w:p w14:paraId="0306C177" w14:textId="77777777" w:rsidR="0020187D" w:rsidRPr="00F21A76" w:rsidRDefault="00775DAB" w:rsidP="00775DAB">
      <w:pPr>
        <w:pStyle w:val="PL"/>
        <w:rPr>
          <w:noProof w:val="0"/>
        </w:rPr>
      </w:pPr>
      <w:r w:rsidRPr="00F21A76">
        <w:rPr>
          <w:noProof w:val="0"/>
        </w:rPr>
        <w:tab/>
      </w:r>
    </w:p>
    <w:p w14:paraId="3538A9E7" w14:textId="77777777" w:rsidR="0020187D" w:rsidRPr="00F21A76" w:rsidRDefault="00775DAB" w:rsidP="00775DAB">
      <w:pPr>
        <w:pStyle w:val="PL"/>
        <w:rPr>
          <w:noProof w:val="0"/>
        </w:rPr>
      </w:pPr>
      <w:r w:rsidRPr="00F21A76">
        <w:rPr>
          <w:noProof w:val="0"/>
        </w:rPr>
        <w:tab/>
      </w:r>
      <w:r w:rsidR="0020187D" w:rsidRPr="00F21A76">
        <w:rPr>
          <w:noProof w:val="0"/>
        </w:rPr>
        <w:t xml:space="preserve">//To </w:t>
      </w:r>
      <w:proofErr w:type="gramStart"/>
      <w:r w:rsidR="0020187D" w:rsidRPr="00F21A76">
        <w:rPr>
          <w:noProof w:val="0"/>
        </w:rPr>
        <w:t>execute</w:t>
      </w:r>
      <w:proofErr w:type="gramEnd"/>
      <w:r w:rsidR="0020187D" w:rsidRPr="00F21A76">
        <w:rPr>
          <w:noProof w:val="0"/>
        </w:rPr>
        <w:t xml:space="preserve"> a test case. </w:t>
      </w:r>
    </w:p>
    <w:p w14:paraId="59DADB2F"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triExecuteTestCase (const TriTestCaseId *testCaseId, const TriPortIdList </w:t>
      </w:r>
      <w:r w:rsidRPr="00F21A76">
        <w:rPr>
          <w:noProof w:val="0"/>
        </w:rPr>
        <w:tab/>
      </w:r>
      <w:r w:rsidR="0020187D" w:rsidRPr="00F21A76">
        <w:rPr>
          <w:noProof w:val="0"/>
        </w:rPr>
        <w:t>*tsiPortList)=0;</w:t>
      </w:r>
    </w:p>
    <w:p w14:paraId="3C1789DE" w14:textId="77777777" w:rsidR="0020187D" w:rsidRPr="00F21A76" w:rsidRDefault="00775DAB" w:rsidP="00775DAB">
      <w:pPr>
        <w:pStyle w:val="PL"/>
        <w:rPr>
          <w:noProof w:val="0"/>
        </w:rPr>
      </w:pPr>
      <w:r w:rsidRPr="00F21A76">
        <w:rPr>
          <w:noProof w:val="0"/>
        </w:rPr>
        <w:tab/>
      </w:r>
    </w:p>
    <w:p w14:paraId="6E10E3C9" w14:textId="77777777" w:rsidR="0020187D" w:rsidRPr="00F21A76" w:rsidRDefault="00775DAB" w:rsidP="00775DAB">
      <w:pPr>
        <w:pStyle w:val="PL"/>
        <w:rPr>
          <w:noProof w:val="0"/>
        </w:rPr>
      </w:pPr>
      <w:r w:rsidRPr="00F21A76">
        <w:rPr>
          <w:noProof w:val="0"/>
        </w:rPr>
        <w:tab/>
      </w:r>
      <w:r w:rsidR="0020187D" w:rsidRPr="00F21A76">
        <w:rPr>
          <w:noProof w:val="0"/>
        </w:rPr>
        <w:t xml:space="preserve">//To </w:t>
      </w:r>
      <w:proofErr w:type="gramStart"/>
      <w:r w:rsidR="0020187D" w:rsidRPr="00F21A76">
        <w:rPr>
          <w:noProof w:val="0"/>
        </w:rPr>
        <w:t>establish</w:t>
      </w:r>
      <w:proofErr w:type="gramEnd"/>
      <w:r w:rsidR="0020187D" w:rsidRPr="00F21A76">
        <w:rPr>
          <w:noProof w:val="0"/>
        </w:rPr>
        <w:t xml:space="preserve"> a dynamic connection between two ports. </w:t>
      </w:r>
    </w:p>
    <w:p w14:paraId="18FF8391"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triMap (const TriPortId *comPortId, const TriPortId *tsiPortId)=0;</w:t>
      </w:r>
    </w:p>
    <w:p w14:paraId="1D671ABC" w14:textId="77777777" w:rsidR="0020187D" w:rsidRPr="00F21A76" w:rsidRDefault="00775DAB" w:rsidP="00775DAB">
      <w:pPr>
        <w:pStyle w:val="PL"/>
        <w:rPr>
          <w:noProof w:val="0"/>
        </w:rPr>
      </w:pPr>
      <w:r w:rsidRPr="00F21A76">
        <w:rPr>
          <w:noProof w:val="0"/>
        </w:rPr>
        <w:tab/>
      </w:r>
    </w:p>
    <w:p w14:paraId="17795599" w14:textId="77777777" w:rsidR="00C7390B" w:rsidRPr="00F21A76" w:rsidRDefault="00C7390B" w:rsidP="00C7390B">
      <w:pPr>
        <w:pStyle w:val="PL"/>
        <w:rPr>
          <w:noProof w:val="0"/>
        </w:rPr>
      </w:pPr>
      <w:r w:rsidRPr="00F21A76">
        <w:rPr>
          <w:noProof w:val="0"/>
        </w:rPr>
        <w:tab/>
        <w:t xml:space="preserve">//To </w:t>
      </w:r>
      <w:proofErr w:type="gramStart"/>
      <w:r w:rsidRPr="00F21A76">
        <w:rPr>
          <w:noProof w:val="0"/>
        </w:rPr>
        <w:t>establish</w:t>
      </w:r>
      <w:proofErr w:type="gramEnd"/>
      <w:r w:rsidRPr="00F21A76">
        <w:rPr>
          <w:noProof w:val="0"/>
        </w:rPr>
        <w:t xml:space="preserve"> a dynamic connection between two ports including configuration parameters. </w:t>
      </w:r>
    </w:p>
    <w:p w14:paraId="24D58402" w14:textId="77777777" w:rsidR="00C7390B" w:rsidRPr="00F21A76" w:rsidRDefault="00C7390B" w:rsidP="00C7390B">
      <w:pPr>
        <w:pStyle w:val="PL"/>
        <w:rPr>
          <w:noProof w:val="0"/>
        </w:rPr>
      </w:pPr>
      <w:r w:rsidRPr="00F21A76">
        <w:rPr>
          <w:noProof w:val="0"/>
        </w:rPr>
        <w:tab/>
      </w:r>
      <w:proofErr w:type="gramStart"/>
      <w:r w:rsidRPr="00F21A76">
        <w:rPr>
          <w:noProof w:val="0"/>
        </w:rPr>
        <w:t>virtual</w:t>
      </w:r>
      <w:proofErr w:type="gramEnd"/>
      <w:r w:rsidRPr="00F21A76">
        <w:rPr>
          <w:noProof w:val="0"/>
        </w:rPr>
        <w:t xml:space="preserve"> TriStatus triMap</w:t>
      </w:r>
      <w:r w:rsidR="00E17C92" w:rsidRPr="00F21A76">
        <w:rPr>
          <w:noProof w:val="0"/>
        </w:rPr>
        <w:t>Param</w:t>
      </w:r>
      <w:r w:rsidRPr="00F21A76">
        <w:rPr>
          <w:noProof w:val="0"/>
        </w:rPr>
        <w:t xml:space="preserve"> (const TriPortId *comPortId, const TriPortId *tsiPortId,</w:t>
      </w:r>
    </w:p>
    <w:p w14:paraId="2E3607C3" w14:textId="77777777" w:rsidR="00C7390B" w:rsidRPr="00F21A76" w:rsidRDefault="00C7390B" w:rsidP="00C7390B">
      <w:pPr>
        <w:pStyle w:val="PL"/>
        <w:rPr>
          <w:noProof w:val="0"/>
        </w:rPr>
      </w:pPr>
      <w:r w:rsidRPr="00F21A76">
        <w:rPr>
          <w:noProof w:val="0"/>
        </w:rPr>
        <w:tab/>
      </w:r>
      <w:proofErr w:type="gramStart"/>
      <w:r w:rsidRPr="00F21A76">
        <w:rPr>
          <w:noProof w:val="0"/>
        </w:rPr>
        <w:t>const</w:t>
      </w:r>
      <w:proofErr w:type="gramEnd"/>
      <w:r w:rsidRPr="00F21A76">
        <w:rPr>
          <w:noProof w:val="0"/>
        </w:rPr>
        <w:t xml:space="preserve"> TriParameterList *paramList)=0;</w:t>
      </w:r>
    </w:p>
    <w:p w14:paraId="69D47ECE" w14:textId="77777777" w:rsidR="00C7390B" w:rsidRPr="00F21A76" w:rsidRDefault="00C7390B" w:rsidP="00C7390B">
      <w:pPr>
        <w:pStyle w:val="PL"/>
        <w:rPr>
          <w:noProof w:val="0"/>
        </w:rPr>
      </w:pPr>
    </w:p>
    <w:p w14:paraId="1811A32B" w14:textId="77777777" w:rsidR="0020187D" w:rsidRPr="00F21A76" w:rsidRDefault="00775DAB" w:rsidP="00775DAB">
      <w:pPr>
        <w:pStyle w:val="PL"/>
        <w:rPr>
          <w:noProof w:val="0"/>
        </w:rPr>
      </w:pPr>
      <w:r w:rsidRPr="00F21A76">
        <w:rPr>
          <w:noProof w:val="0"/>
        </w:rPr>
        <w:tab/>
      </w:r>
      <w:r w:rsidR="0020187D" w:rsidRPr="00F21A76">
        <w:rPr>
          <w:noProof w:val="0"/>
        </w:rPr>
        <w:t xml:space="preserve">//To </w:t>
      </w:r>
      <w:proofErr w:type="gramStart"/>
      <w:r w:rsidR="0020187D" w:rsidRPr="00F21A76">
        <w:rPr>
          <w:noProof w:val="0"/>
        </w:rPr>
        <w:t>close</w:t>
      </w:r>
      <w:proofErr w:type="gramEnd"/>
      <w:r w:rsidR="0020187D" w:rsidRPr="00F21A76">
        <w:rPr>
          <w:noProof w:val="0"/>
        </w:rPr>
        <w:t xml:space="preserve"> a dynamic connection to the SUT for the referenced TSI port. </w:t>
      </w:r>
    </w:p>
    <w:p w14:paraId="77AD6589"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triUnmap (const TriPortId *comPortId, const TriPortId *tsiPortId)=0;</w:t>
      </w:r>
    </w:p>
    <w:p w14:paraId="521D2C75" w14:textId="77777777" w:rsidR="0020187D" w:rsidRPr="00F21A76" w:rsidRDefault="00775DAB" w:rsidP="00775DAB">
      <w:pPr>
        <w:pStyle w:val="PL"/>
        <w:rPr>
          <w:noProof w:val="0"/>
        </w:rPr>
      </w:pPr>
      <w:r w:rsidRPr="00F21A76">
        <w:rPr>
          <w:noProof w:val="0"/>
        </w:rPr>
        <w:tab/>
      </w:r>
    </w:p>
    <w:p w14:paraId="443F6FBA" w14:textId="77777777" w:rsidR="00C7390B" w:rsidRPr="00F21A76" w:rsidRDefault="00C7390B" w:rsidP="000664F1">
      <w:pPr>
        <w:pStyle w:val="PL"/>
        <w:keepNext/>
        <w:keepLines/>
        <w:rPr>
          <w:noProof w:val="0"/>
        </w:rPr>
      </w:pPr>
      <w:r w:rsidRPr="00F21A76">
        <w:rPr>
          <w:noProof w:val="0"/>
        </w:rPr>
        <w:tab/>
        <w:t xml:space="preserve">//To close a dynamic connection to the SUT for the referenced TSI port </w:t>
      </w:r>
    </w:p>
    <w:p w14:paraId="50AE09A3" w14:textId="77777777" w:rsidR="00C7390B" w:rsidRPr="00F21A76" w:rsidRDefault="00C7390B" w:rsidP="000664F1">
      <w:pPr>
        <w:pStyle w:val="PL"/>
        <w:keepNext/>
        <w:keepLines/>
        <w:rPr>
          <w:noProof w:val="0"/>
        </w:rPr>
      </w:pPr>
      <w:r w:rsidRPr="00F21A76">
        <w:rPr>
          <w:noProof w:val="0"/>
        </w:rPr>
        <w:tab/>
      </w:r>
      <w:proofErr w:type="gramStart"/>
      <w:r w:rsidRPr="00F21A76">
        <w:rPr>
          <w:noProof w:val="0"/>
        </w:rPr>
        <w:t>//including configuration parameters.</w:t>
      </w:r>
      <w:proofErr w:type="gramEnd"/>
      <w:r w:rsidRPr="00F21A76">
        <w:rPr>
          <w:noProof w:val="0"/>
        </w:rPr>
        <w:t xml:space="preserve"> </w:t>
      </w:r>
    </w:p>
    <w:p w14:paraId="3FB48E9A" w14:textId="77777777" w:rsidR="00C7390B" w:rsidRPr="00F21A76" w:rsidRDefault="00C7390B" w:rsidP="000664F1">
      <w:pPr>
        <w:pStyle w:val="PL"/>
        <w:keepNext/>
        <w:keepLines/>
        <w:rPr>
          <w:noProof w:val="0"/>
        </w:rPr>
      </w:pPr>
      <w:r w:rsidRPr="00F21A76">
        <w:rPr>
          <w:noProof w:val="0"/>
        </w:rPr>
        <w:tab/>
      </w:r>
      <w:proofErr w:type="gramStart"/>
      <w:r w:rsidRPr="00F21A76">
        <w:rPr>
          <w:noProof w:val="0"/>
        </w:rPr>
        <w:t>virtual</w:t>
      </w:r>
      <w:proofErr w:type="gramEnd"/>
      <w:r w:rsidRPr="00F21A76">
        <w:rPr>
          <w:noProof w:val="0"/>
        </w:rPr>
        <w:t xml:space="preserve"> TriStatus triUnmap</w:t>
      </w:r>
      <w:r w:rsidR="00E17C92" w:rsidRPr="00F21A76">
        <w:rPr>
          <w:noProof w:val="0"/>
        </w:rPr>
        <w:t>Param</w:t>
      </w:r>
      <w:r w:rsidRPr="00F21A76">
        <w:rPr>
          <w:noProof w:val="0"/>
        </w:rPr>
        <w:t xml:space="preserve"> (const TriPortId *comPortId, const TriPortId *tsiPortId, </w:t>
      </w:r>
    </w:p>
    <w:p w14:paraId="0CCF825D" w14:textId="77777777" w:rsidR="00C7390B" w:rsidRPr="00F21A76" w:rsidRDefault="00C7390B" w:rsidP="00C7390B">
      <w:pPr>
        <w:pStyle w:val="PL"/>
        <w:rPr>
          <w:noProof w:val="0"/>
        </w:rPr>
      </w:pPr>
      <w:r w:rsidRPr="00F21A76">
        <w:rPr>
          <w:noProof w:val="0"/>
        </w:rPr>
        <w:tab/>
      </w:r>
      <w:proofErr w:type="gramStart"/>
      <w:r w:rsidRPr="00F21A76">
        <w:rPr>
          <w:noProof w:val="0"/>
        </w:rPr>
        <w:t>const</w:t>
      </w:r>
      <w:proofErr w:type="gramEnd"/>
      <w:r w:rsidRPr="00F21A76">
        <w:rPr>
          <w:noProof w:val="0"/>
        </w:rPr>
        <w:t xml:space="preserve"> TriParameterList *paramList)=0;</w:t>
      </w:r>
    </w:p>
    <w:p w14:paraId="0FC8EA27" w14:textId="77777777" w:rsidR="00C7390B" w:rsidRPr="00F21A76" w:rsidRDefault="00C7390B" w:rsidP="00C7390B">
      <w:pPr>
        <w:pStyle w:val="PL"/>
        <w:rPr>
          <w:noProof w:val="0"/>
        </w:rPr>
      </w:pPr>
    </w:p>
    <w:p w14:paraId="29CB8EC5" w14:textId="77777777" w:rsidR="0020187D" w:rsidRPr="00F21A76" w:rsidRDefault="00775DAB" w:rsidP="00775DAB">
      <w:pPr>
        <w:pStyle w:val="PL"/>
        <w:rPr>
          <w:noProof w:val="0"/>
        </w:rPr>
      </w:pPr>
      <w:r w:rsidRPr="00F21A76">
        <w:rPr>
          <w:noProof w:val="0"/>
        </w:rPr>
        <w:tab/>
      </w:r>
      <w:r w:rsidR="0020187D" w:rsidRPr="00F21A76">
        <w:rPr>
          <w:noProof w:val="0"/>
        </w:rPr>
        <w:t xml:space="preserve">//To </w:t>
      </w:r>
      <w:proofErr w:type="gramStart"/>
      <w:r w:rsidR="0020187D" w:rsidRPr="00F21A76">
        <w:rPr>
          <w:noProof w:val="0"/>
        </w:rPr>
        <w:t>end</w:t>
      </w:r>
      <w:proofErr w:type="gramEnd"/>
      <w:r w:rsidR="0020187D" w:rsidRPr="00F21A76">
        <w:rPr>
          <w:noProof w:val="0"/>
        </w:rPr>
        <w:t xml:space="preserve"> a test case. </w:t>
      </w:r>
    </w:p>
    <w:p w14:paraId="0130E2AD"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triEndTestCase ()=0;</w:t>
      </w:r>
    </w:p>
    <w:p w14:paraId="4B74C8C9" w14:textId="77777777" w:rsidR="0020187D" w:rsidRPr="00F21A76" w:rsidRDefault="00775DAB" w:rsidP="00775DAB">
      <w:pPr>
        <w:pStyle w:val="PL"/>
        <w:rPr>
          <w:noProof w:val="0"/>
        </w:rPr>
      </w:pPr>
      <w:r w:rsidRPr="00F21A76">
        <w:rPr>
          <w:noProof w:val="0"/>
        </w:rPr>
        <w:tab/>
      </w:r>
    </w:p>
    <w:p w14:paraId="5A479ADD" w14:textId="77777777" w:rsidR="0020187D" w:rsidRPr="00F21A76" w:rsidRDefault="00775DAB" w:rsidP="00BD4A56">
      <w:pPr>
        <w:pStyle w:val="PL"/>
        <w:keepNext/>
        <w:rPr>
          <w:noProof w:val="0"/>
        </w:rPr>
      </w:pPr>
      <w:r w:rsidRPr="00F21A76">
        <w:rPr>
          <w:noProof w:val="0"/>
        </w:rPr>
        <w:tab/>
      </w:r>
      <w:proofErr w:type="gramStart"/>
      <w:r w:rsidR="0020187D" w:rsidRPr="00F21A76">
        <w:rPr>
          <w:noProof w:val="0"/>
        </w:rPr>
        <w:t>//Send operation on a component which has been mapped to a TSI port.</w:t>
      </w:r>
      <w:proofErr w:type="gramEnd"/>
      <w:r w:rsidR="0020187D" w:rsidRPr="00F21A76">
        <w:rPr>
          <w:noProof w:val="0"/>
        </w:rPr>
        <w:t xml:space="preserve"> </w:t>
      </w:r>
    </w:p>
    <w:p w14:paraId="080CFF68"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triSend (const TriComponentId *componentId, const TriPortId *tsiPortId, const </w:t>
      </w:r>
      <w:r w:rsidRPr="00F21A76">
        <w:rPr>
          <w:noProof w:val="0"/>
        </w:rPr>
        <w:tab/>
      </w:r>
      <w:r w:rsidR="0020187D" w:rsidRPr="00F21A76">
        <w:rPr>
          <w:noProof w:val="0"/>
        </w:rPr>
        <w:t>TriAddress *SUTaddress, const TriMessage *sendMessage)=0;</w:t>
      </w:r>
    </w:p>
    <w:p w14:paraId="75AEFA91" w14:textId="77777777" w:rsidR="0020187D" w:rsidRPr="00F21A76" w:rsidRDefault="00775DAB" w:rsidP="00775DAB">
      <w:pPr>
        <w:pStyle w:val="PL"/>
        <w:rPr>
          <w:noProof w:val="0"/>
        </w:rPr>
      </w:pPr>
      <w:r w:rsidRPr="00F21A76">
        <w:rPr>
          <w:noProof w:val="0"/>
        </w:rPr>
        <w:tab/>
      </w:r>
    </w:p>
    <w:p w14:paraId="54CF78F2" w14:textId="77777777" w:rsidR="0020187D" w:rsidRPr="00F21A76" w:rsidRDefault="00775DAB" w:rsidP="00775DAB">
      <w:pPr>
        <w:pStyle w:val="PL"/>
        <w:rPr>
          <w:noProof w:val="0"/>
        </w:rPr>
      </w:pPr>
      <w:r w:rsidRPr="00F21A76">
        <w:rPr>
          <w:noProof w:val="0"/>
        </w:rPr>
        <w:tab/>
      </w:r>
      <w:r w:rsidR="0020187D" w:rsidRPr="00F21A76">
        <w:rPr>
          <w:noProof w:val="0"/>
        </w:rPr>
        <w:t xml:space="preserve">//Send (broadcast) operation on a component which has been mapped to a TSI port. </w:t>
      </w:r>
    </w:p>
    <w:p w14:paraId="365FC7E3" w14:textId="77777777" w:rsidR="0020187D" w:rsidRPr="00F21A76" w:rsidRDefault="00775DAB" w:rsidP="00775DAB">
      <w:pPr>
        <w:pStyle w:val="PL"/>
        <w:rPr>
          <w:noProof w:val="0"/>
        </w:rPr>
      </w:pPr>
      <w:r w:rsidRPr="00F21A76">
        <w:rPr>
          <w:noProof w:val="0"/>
        </w:rPr>
        <w:tab/>
      </w:r>
    </w:p>
    <w:p w14:paraId="13841F7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triSendBC (const TriComponentId *componentId, const TriPortId *tsiPortId, </w:t>
      </w:r>
      <w:r w:rsidRPr="00F21A76">
        <w:rPr>
          <w:noProof w:val="0"/>
        </w:rPr>
        <w:tab/>
      </w:r>
      <w:r w:rsidR="0020187D" w:rsidRPr="00F21A76">
        <w:rPr>
          <w:noProof w:val="0"/>
        </w:rPr>
        <w:t>const TriMessage *sendMessage)=0;</w:t>
      </w:r>
    </w:p>
    <w:p w14:paraId="4EB8D7F3" w14:textId="77777777" w:rsidR="0020187D" w:rsidRPr="00F21A76" w:rsidRDefault="00775DAB" w:rsidP="00775DAB">
      <w:pPr>
        <w:pStyle w:val="PL"/>
        <w:rPr>
          <w:noProof w:val="0"/>
        </w:rPr>
      </w:pPr>
      <w:r w:rsidRPr="00F21A76">
        <w:rPr>
          <w:noProof w:val="0"/>
        </w:rPr>
        <w:tab/>
      </w:r>
    </w:p>
    <w:p w14:paraId="24416171" w14:textId="77777777" w:rsidR="0020187D" w:rsidRPr="00F21A76" w:rsidRDefault="00775DAB" w:rsidP="001B75D5">
      <w:pPr>
        <w:pStyle w:val="PL"/>
        <w:keepNext/>
        <w:keepLines/>
        <w:rPr>
          <w:noProof w:val="0"/>
        </w:rPr>
      </w:pPr>
      <w:r w:rsidRPr="00F21A76">
        <w:rPr>
          <w:noProof w:val="0"/>
        </w:rPr>
        <w:lastRenderedPageBreak/>
        <w:tab/>
      </w:r>
      <w:proofErr w:type="gramStart"/>
      <w:r w:rsidR="0020187D" w:rsidRPr="00F21A76">
        <w:rPr>
          <w:noProof w:val="0"/>
        </w:rPr>
        <w:t>//Send (multicast) operation on a component which has been mapped to a TSI port.</w:t>
      </w:r>
      <w:proofErr w:type="gramEnd"/>
      <w:r w:rsidR="0020187D" w:rsidRPr="00F21A76">
        <w:rPr>
          <w:noProof w:val="0"/>
        </w:rPr>
        <w:t xml:space="preserve"> </w:t>
      </w:r>
    </w:p>
    <w:p w14:paraId="7B43EF8F"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triSendMC (const TriComponentId *componentId, const TriPortId *tsiPortId, </w:t>
      </w:r>
      <w:r w:rsidRPr="00F21A76">
        <w:rPr>
          <w:noProof w:val="0"/>
        </w:rPr>
        <w:tab/>
      </w:r>
      <w:r w:rsidR="0020187D" w:rsidRPr="00F21A76">
        <w:rPr>
          <w:noProof w:val="0"/>
        </w:rPr>
        <w:t>const TriAddressList *SUTaddresses, const TriMessage *sendMessage)=0;</w:t>
      </w:r>
    </w:p>
    <w:p w14:paraId="784A3409" w14:textId="77777777" w:rsidR="0020187D" w:rsidRPr="00F21A76" w:rsidRDefault="00775DAB" w:rsidP="00775DAB">
      <w:pPr>
        <w:pStyle w:val="PL"/>
        <w:rPr>
          <w:noProof w:val="0"/>
        </w:rPr>
      </w:pPr>
      <w:r w:rsidRPr="00F21A76">
        <w:rPr>
          <w:noProof w:val="0"/>
        </w:rPr>
        <w:tab/>
      </w:r>
    </w:p>
    <w:p w14:paraId="51BB3D79" w14:textId="77777777" w:rsidR="0020187D" w:rsidRPr="00F21A76" w:rsidRDefault="00775DAB" w:rsidP="00775DAB">
      <w:pPr>
        <w:pStyle w:val="PL"/>
        <w:rPr>
          <w:noProof w:val="0"/>
        </w:rPr>
      </w:pPr>
      <w:r w:rsidRPr="00F21A76">
        <w:rPr>
          <w:noProof w:val="0"/>
        </w:rPr>
        <w:tab/>
      </w:r>
      <w:r w:rsidR="0020187D" w:rsidRPr="00F21A76">
        <w:rPr>
          <w:noProof w:val="0"/>
        </w:rPr>
        <w:t xml:space="preserve">//Initiate the procedure call. </w:t>
      </w:r>
    </w:p>
    <w:p w14:paraId="17321CB5"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triCall (const TriComponentId *componentId, const TriPortId *tsiPortId, const </w:t>
      </w:r>
      <w:r w:rsidRPr="00F21A76">
        <w:rPr>
          <w:noProof w:val="0"/>
        </w:rPr>
        <w:tab/>
      </w:r>
      <w:r w:rsidR="0020187D" w:rsidRPr="00F21A76">
        <w:rPr>
          <w:noProof w:val="0"/>
        </w:rPr>
        <w:t xml:space="preserve">TriAddress *sutAddress, const TriSignatureId *signatureId, const TriParameterList </w:t>
      </w:r>
      <w:r w:rsidRPr="00F21A76">
        <w:rPr>
          <w:noProof w:val="0"/>
        </w:rPr>
        <w:tab/>
      </w:r>
      <w:r w:rsidR="0020187D" w:rsidRPr="00F21A76">
        <w:rPr>
          <w:noProof w:val="0"/>
        </w:rPr>
        <w:t>*parameterList)=0;</w:t>
      </w:r>
    </w:p>
    <w:p w14:paraId="788405BF" w14:textId="77777777" w:rsidR="0020187D" w:rsidRPr="00F21A76" w:rsidRDefault="00775DAB" w:rsidP="00775DAB">
      <w:pPr>
        <w:pStyle w:val="PL"/>
        <w:rPr>
          <w:noProof w:val="0"/>
        </w:rPr>
      </w:pPr>
      <w:r w:rsidRPr="00F21A76">
        <w:rPr>
          <w:noProof w:val="0"/>
        </w:rPr>
        <w:tab/>
      </w:r>
    </w:p>
    <w:p w14:paraId="7BDD60DA" w14:textId="77777777" w:rsidR="0020187D" w:rsidRPr="00F21A76" w:rsidRDefault="00775DAB" w:rsidP="00775DAB">
      <w:pPr>
        <w:pStyle w:val="PL"/>
        <w:rPr>
          <w:noProof w:val="0"/>
        </w:rPr>
      </w:pPr>
      <w:r w:rsidRPr="00F21A76">
        <w:rPr>
          <w:noProof w:val="0"/>
        </w:rPr>
        <w:tab/>
      </w:r>
      <w:r w:rsidR="0020187D" w:rsidRPr="00F21A76">
        <w:rPr>
          <w:noProof w:val="0"/>
        </w:rPr>
        <w:t xml:space="preserve">//Initiate and broadcast the procedure call. </w:t>
      </w:r>
    </w:p>
    <w:p w14:paraId="76D97DC2"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triCallBC (const TriComponentId *componentId, const TriPortId *tsiPortId, </w:t>
      </w:r>
      <w:r w:rsidRPr="00F21A76">
        <w:rPr>
          <w:noProof w:val="0"/>
        </w:rPr>
        <w:tab/>
      </w:r>
      <w:r w:rsidR="0020187D" w:rsidRPr="00F21A76">
        <w:rPr>
          <w:noProof w:val="0"/>
        </w:rPr>
        <w:t>const TriSignatureId *signatureId, const TriParameterList *parameterList)=0;</w:t>
      </w:r>
    </w:p>
    <w:p w14:paraId="10BA7158" w14:textId="77777777" w:rsidR="0020187D" w:rsidRPr="00F21A76" w:rsidRDefault="00775DAB" w:rsidP="00775DAB">
      <w:pPr>
        <w:pStyle w:val="PL"/>
        <w:rPr>
          <w:noProof w:val="0"/>
        </w:rPr>
      </w:pPr>
      <w:r w:rsidRPr="00F21A76">
        <w:rPr>
          <w:noProof w:val="0"/>
        </w:rPr>
        <w:tab/>
      </w:r>
    </w:p>
    <w:p w14:paraId="5B9AE5CE" w14:textId="77777777" w:rsidR="0020187D" w:rsidRPr="00F21A76" w:rsidRDefault="00775DAB" w:rsidP="00775DAB">
      <w:pPr>
        <w:pStyle w:val="PL"/>
        <w:rPr>
          <w:noProof w:val="0"/>
        </w:rPr>
      </w:pPr>
      <w:r w:rsidRPr="00F21A76">
        <w:rPr>
          <w:noProof w:val="0"/>
        </w:rPr>
        <w:tab/>
      </w:r>
      <w:r w:rsidR="0020187D" w:rsidRPr="00F21A76">
        <w:rPr>
          <w:noProof w:val="0"/>
        </w:rPr>
        <w:t xml:space="preserve">//Initiate and multicast the procedure call. </w:t>
      </w:r>
    </w:p>
    <w:p w14:paraId="606EE973"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triCallMC (const TriComponentId *componentId, const TriPortId *tsiPortId, </w:t>
      </w:r>
      <w:r w:rsidRPr="00F21A76">
        <w:rPr>
          <w:noProof w:val="0"/>
        </w:rPr>
        <w:tab/>
      </w:r>
      <w:r w:rsidR="0020187D" w:rsidRPr="00F21A76">
        <w:rPr>
          <w:noProof w:val="0"/>
        </w:rPr>
        <w:t xml:space="preserve">const TriAddressList *sutAddresses, const TriSignatureId *signatureId, const TriParameterList </w:t>
      </w:r>
      <w:r w:rsidRPr="00F21A76">
        <w:rPr>
          <w:noProof w:val="0"/>
        </w:rPr>
        <w:tab/>
      </w:r>
      <w:r w:rsidR="0020187D" w:rsidRPr="00F21A76">
        <w:rPr>
          <w:noProof w:val="0"/>
        </w:rPr>
        <w:t>*parameterList)=0;</w:t>
      </w:r>
    </w:p>
    <w:p w14:paraId="19FEC3E9" w14:textId="77777777" w:rsidR="0020187D" w:rsidRPr="00F21A76" w:rsidRDefault="00775DAB" w:rsidP="00775DAB">
      <w:pPr>
        <w:pStyle w:val="PL"/>
        <w:rPr>
          <w:noProof w:val="0"/>
        </w:rPr>
      </w:pPr>
      <w:r w:rsidRPr="00F21A76">
        <w:rPr>
          <w:noProof w:val="0"/>
        </w:rPr>
        <w:tab/>
      </w:r>
    </w:p>
    <w:p w14:paraId="5DAE8108" w14:textId="77777777" w:rsidR="0020187D" w:rsidRPr="00F21A76" w:rsidRDefault="00775DAB" w:rsidP="00775DAB">
      <w:pPr>
        <w:pStyle w:val="PL"/>
        <w:rPr>
          <w:noProof w:val="0"/>
        </w:rPr>
      </w:pPr>
      <w:r w:rsidRPr="00F21A76">
        <w:rPr>
          <w:noProof w:val="0"/>
        </w:rPr>
        <w:tab/>
      </w:r>
      <w:r w:rsidR="0020187D" w:rsidRPr="00F21A76">
        <w:rPr>
          <w:noProof w:val="0"/>
        </w:rPr>
        <w:t xml:space="preserve">//Issue the reply to a procedure call. </w:t>
      </w:r>
    </w:p>
    <w:p w14:paraId="0A990360"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triReply (const TriComponentId *componentId, const TriPortId *tsiPortId, </w:t>
      </w:r>
      <w:r w:rsidRPr="00F21A76">
        <w:rPr>
          <w:noProof w:val="0"/>
        </w:rPr>
        <w:tab/>
      </w:r>
      <w:r w:rsidR="0020187D" w:rsidRPr="00F21A76">
        <w:rPr>
          <w:noProof w:val="0"/>
        </w:rPr>
        <w:t>const TriAddress *sutAddress, const TriSignatureId *signatureId, const TriParameterList *</w:t>
      </w:r>
      <w:r w:rsidRPr="00F21A76">
        <w:rPr>
          <w:noProof w:val="0"/>
        </w:rPr>
        <w:tab/>
      </w:r>
      <w:r w:rsidR="0020187D" w:rsidRPr="00F21A76">
        <w:rPr>
          <w:noProof w:val="0"/>
        </w:rPr>
        <w:t>parameterList, const TriParameter *returnValue)=0;</w:t>
      </w:r>
    </w:p>
    <w:p w14:paraId="2B2329D5" w14:textId="77777777" w:rsidR="0020187D" w:rsidRPr="00F21A76" w:rsidRDefault="00775DAB" w:rsidP="00775DAB">
      <w:pPr>
        <w:pStyle w:val="PL"/>
        <w:rPr>
          <w:noProof w:val="0"/>
        </w:rPr>
      </w:pPr>
      <w:r w:rsidRPr="00F21A76">
        <w:rPr>
          <w:noProof w:val="0"/>
        </w:rPr>
        <w:tab/>
      </w:r>
    </w:p>
    <w:p w14:paraId="7F088D71" w14:textId="77777777" w:rsidR="0020187D" w:rsidRPr="00F21A76" w:rsidRDefault="00775DAB" w:rsidP="00775DAB">
      <w:pPr>
        <w:pStyle w:val="PL"/>
        <w:rPr>
          <w:noProof w:val="0"/>
        </w:rPr>
      </w:pPr>
      <w:r w:rsidRPr="00F21A76">
        <w:rPr>
          <w:noProof w:val="0"/>
        </w:rPr>
        <w:tab/>
      </w:r>
      <w:r w:rsidR="0020187D" w:rsidRPr="00F21A76">
        <w:rPr>
          <w:noProof w:val="0"/>
        </w:rPr>
        <w:t xml:space="preserve">//Broadcast the reply to a procedure call. </w:t>
      </w:r>
    </w:p>
    <w:p w14:paraId="062729A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triReplyBC (const TriComponentId *componentId, const TriPortId *tsiPortId, </w:t>
      </w:r>
      <w:r w:rsidRPr="00F21A76">
        <w:rPr>
          <w:noProof w:val="0"/>
        </w:rPr>
        <w:tab/>
      </w:r>
      <w:r w:rsidR="0020187D" w:rsidRPr="00F21A76">
        <w:rPr>
          <w:noProof w:val="0"/>
        </w:rPr>
        <w:t xml:space="preserve">const TriSignatureId *signatureId, const TriParameterList *parameterList, const TriParameter </w:t>
      </w:r>
      <w:r w:rsidRPr="00F21A76">
        <w:rPr>
          <w:noProof w:val="0"/>
        </w:rPr>
        <w:tab/>
      </w:r>
      <w:r w:rsidR="0020187D" w:rsidRPr="00F21A76">
        <w:rPr>
          <w:noProof w:val="0"/>
        </w:rPr>
        <w:t>*returnValue)=0;</w:t>
      </w:r>
    </w:p>
    <w:p w14:paraId="2776B4FB" w14:textId="77777777" w:rsidR="0020187D" w:rsidRPr="00F21A76" w:rsidRDefault="00775DAB" w:rsidP="00775DAB">
      <w:pPr>
        <w:pStyle w:val="PL"/>
        <w:rPr>
          <w:noProof w:val="0"/>
        </w:rPr>
      </w:pPr>
      <w:r w:rsidRPr="00F21A76">
        <w:rPr>
          <w:noProof w:val="0"/>
        </w:rPr>
        <w:tab/>
      </w:r>
    </w:p>
    <w:p w14:paraId="1009C094" w14:textId="77777777" w:rsidR="0020187D" w:rsidRPr="00F21A76" w:rsidRDefault="00775DAB" w:rsidP="007E423E">
      <w:pPr>
        <w:pStyle w:val="PL"/>
        <w:keepNext/>
        <w:keepLines/>
        <w:rPr>
          <w:noProof w:val="0"/>
        </w:rPr>
      </w:pPr>
      <w:r w:rsidRPr="00F21A76">
        <w:rPr>
          <w:noProof w:val="0"/>
        </w:rPr>
        <w:tab/>
      </w:r>
      <w:r w:rsidR="0020187D" w:rsidRPr="00F21A76">
        <w:rPr>
          <w:noProof w:val="0"/>
        </w:rPr>
        <w:t xml:space="preserve">//Multicast the reply to a procedure call. </w:t>
      </w:r>
    </w:p>
    <w:p w14:paraId="612D9480"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triReplyMC (const TriComponentId *componentId, const TriPortId *tsiPortId, </w:t>
      </w:r>
      <w:r w:rsidRPr="00F21A76">
        <w:rPr>
          <w:noProof w:val="0"/>
        </w:rPr>
        <w:tab/>
      </w:r>
      <w:r w:rsidR="0020187D" w:rsidRPr="00F21A76">
        <w:rPr>
          <w:noProof w:val="0"/>
        </w:rPr>
        <w:t xml:space="preserve">const TriAddressList *sutAddresses, const TriSignatureId *signatureId, const TriParameterList </w:t>
      </w:r>
      <w:r w:rsidRPr="00F21A76">
        <w:rPr>
          <w:noProof w:val="0"/>
        </w:rPr>
        <w:tab/>
      </w:r>
      <w:r w:rsidR="0020187D" w:rsidRPr="00F21A76">
        <w:rPr>
          <w:noProof w:val="0"/>
        </w:rPr>
        <w:t>*parameterList, const TriParameter *returnValue)=0;</w:t>
      </w:r>
    </w:p>
    <w:p w14:paraId="2CA6EF2F" w14:textId="77777777" w:rsidR="0020187D" w:rsidRPr="00F21A76" w:rsidRDefault="00775DAB" w:rsidP="00775DAB">
      <w:pPr>
        <w:pStyle w:val="PL"/>
        <w:rPr>
          <w:noProof w:val="0"/>
        </w:rPr>
      </w:pPr>
      <w:r w:rsidRPr="00F21A76">
        <w:rPr>
          <w:noProof w:val="0"/>
        </w:rPr>
        <w:tab/>
      </w:r>
    </w:p>
    <w:p w14:paraId="1B329B25" w14:textId="77777777" w:rsidR="0020187D" w:rsidRPr="00F21A76" w:rsidRDefault="00775DAB" w:rsidP="00775DAB">
      <w:pPr>
        <w:pStyle w:val="PL"/>
        <w:rPr>
          <w:noProof w:val="0"/>
        </w:rPr>
      </w:pPr>
      <w:r w:rsidRPr="00F21A76">
        <w:rPr>
          <w:noProof w:val="0"/>
        </w:rPr>
        <w:tab/>
      </w:r>
      <w:r w:rsidR="0020187D" w:rsidRPr="00F21A76">
        <w:rPr>
          <w:noProof w:val="0"/>
        </w:rPr>
        <w:t xml:space="preserve">//Raise an exception to a procedure call. </w:t>
      </w:r>
    </w:p>
    <w:p w14:paraId="7F768F56"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triRaise (const TriComponentId *componentId, const TriPortId *tsiPortId, </w:t>
      </w:r>
      <w:r w:rsidRPr="00F21A76">
        <w:rPr>
          <w:noProof w:val="0"/>
        </w:rPr>
        <w:tab/>
      </w:r>
      <w:r w:rsidR="0020187D" w:rsidRPr="00F21A76">
        <w:rPr>
          <w:noProof w:val="0"/>
        </w:rPr>
        <w:t>const TriAddress *sutAddress, const TriSignatureId *signatureId, const TriException *exc)=0;</w:t>
      </w:r>
    </w:p>
    <w:p w14:paraId="0265DF97" w14:textId="77777777" w:rsidR="0020187D" w:rsidRPr="00F21A76" w:rsidRDefault="00775DAB" w:rsidP="00775DAB">
      <w:pPr>
        <w:pStyle w:val="PL"/>
        <w:rPr>
          <w:noProof w:val="0"/>
        </w:rPr>
      </w:pPr>
      <w:r w:rsidRPr="00F21A76">
        <w:rPr>
          <w:noProof w:val="0"/>
        </w:rPr>
        <w:tab/>
      </w:r>
    </w:p>
    <w:p w14:paraId="193F5563" w14:textId="77777777" w:rsidR="0020187D" w:rsidRPr="00F21A76" w:rsidRDefault="00775DAB" w:rsidP="00775DAB">
      <w:pPr>
        <w:pStyle w:val="PL"/>
        <w:rPr>
          <w:noProof w:val="0"/>
        </w:rPr>
      </w:pPr>
      <w:r w:rsidRPr="00F21A76">
        <w:rPr>
          <w:noProof w:val="0"/>
        </w:rPr>
        <w:tab/>
      </w:r>
      <w:r w:rsidR="0020187D" w:rsidRPr="00F21A76">
        <w:rPr>
          <w:noProof w:val="0"/>
        </w:rPr>
        <w:t xml:space="preserve">//Raise </w:t>
      </w:r>
      <w:proofErr w:type="gramStart"/>
      <w:r w:rsidR="0020187D" w:rsidRPr="00F21A76">
        <w:rPr>
          <w:noProof w:val="0"/>
        </w:rPr>
        <w:t>an</w:t>
      </w:r>
      <w:proofErr w:type="gramEnd"/>
      <w:r w:rsidR="0020187D" w:rsidRPr="00F21A76">
        <w:rPr>
          <w:noProof w:val="0"/>
        </w:rPr>
        <w:t xml:space="preserve"> broadcast an exception to a procedure call. </w:t>
      </w:r>
    </w:p>
    <w:p w14:paraId="2DBB6CEB"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triRaiseBC (const TriComponentId *componentId, const TriPortId *tsiPortId, </w:t>
      </w:r>
      <w:r w:rsidRPr="00F21A76">
        <w:rPr>
          <w:noProof w:val="0"/>
        </w:rPr>
        <w:tab/>
      </w:r>
      <w:r w:rsidR="0020187D" w:rsidRPr="00F21A76">
        <w:rPr>
          <w:noProof w:val="0"/>
        </w:rPr>
        <w:t>const TriSignatureId *signatureId, const TriException *exc)=0;</w:t>
      </w:r>
    </w:p>
    <w:p w14:paraId="0A4E3576" w14:textId="77777777" w:rsidR="0020187D" w:rsidRPr="00F21A76" w:rsidRDefault="00775DAB" w:rsidP="00775DAB">
      <w:pPr>
        <w:pStyle w:val="PL"/>
        <w:rPr>
          <w:noProof w:val="0"/>
        </w:rPr>
      </w:pPr>
      <w:r w:rsidRPr="00F21A76">
        <w:rPr>
          <w:noProof w:val="0"/>
        </w:rPr>
        <w:tab/>
      </w:r>
    </w:p>
    <w:p w14:paraId="7565AB48" w14:textId="77777777" w:rsidR="0020187D" w:rsidRPr="00F21A76" w:rsidRDefault="00775DAB" w:rsidP="00775DAB">
      <w:pPr>
        <w:pStyle w:val="PL"/>
        <w:rPr>
          <w:noProof w:val="0"/>
        </w:rPr>
      </w:pPr>
      <w:r w:rsidRPr="00F21A76">
        <w:rPr>
          <w:noProof w:val="0"/>
        </w:rPr>
        <w:tab/>
      </w:r>
      <w:r w:rsidR="0020187D" w:rsidRPr="00F21A76">
        <w:rPr>
          <w:noProof w:val="0"/>
        </w:rPr>
        <w:t xml:space="preserve">//Raise </w:t>
      </w:r>
      <w:proofErr w:type="gramStart"/>
      <w:r w:rsidR="0020187D" w:rsidRPr="00F21A76">
        <w:rPr>
          <w:noProof w:val="0"/>
        </w:rPr>
        <w:t>an</w:t>
      </w:r>
      <w:proofErr w:type="gramEnd"/>
      <w:r w:rsidR="0020187D" w:rsidRPr="00F21A76">
        <w:rPr>
          <w:noProof w:val="0"/>
        </w:rPr>
        <w:t xml:space="preserve"> multicast an exception to a procedure call. </w:t>
      </w:r>
    </w:p>
    <w:p w14:paraId="5868EAEE"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triRaiseMC (const TriComponentId *componentId, const TriPortId *tsiPortId, </w:t>
      </w:r>
      <w:r w:rsidRPr="00F21A76">
        <w:rPr>
          <w:noProof w:val="0"/>
        </w:rPr>
        <w:tab/>
      </w:r>
      <w:r w:rsidR="0020187D" w:rsidRPr="00F21A76">
        <w:rPr>
          <w:noProof w:val="0"/>
        </w:rPr>
        <w:t xml:space="preserve">const TriAddressList *sutAddresses, const TriSignatureId *signatureId, const TriException </w:t>
      </w:r>
      <w:r w:rsidRPr="00F21A76">
        <w:rPr>
          <w:noProof w:val="0"/>
        </w:rPr>
        <w:tab/>
      </w:r>
      <w:r w:rsidR="0020187D" w:rsidRPr="00F21A76">
        <w:rPr>
          <w:noProof w:val="0"/>
        </w:rPr>
        <w:t>*exc)=0;</w:t>
      </w:r>
    </w:p>
    <w:p w14:paraId="4C099D61" w14:textId="77777777" w:rsidR="0020187D" w:rsidRPr="00F21A76" w:rsidRDefault="00775DAB" w:rsidP="00775DAB">
      <w:pPr>
        <w:pStyle w:val="PL"/>
        <w:rPr>
          <w:noProof w:val="0"/>
        </w:rPr>
      </w:pPr>
      <w:r w:rsidRPr="00F21A76">
        <w:rPr>
          <w:noProof w:val="0"/>
        </w:rPr>
        <w:tab/>
      </w:r>
    </w:p>
    <w:p w14:paraId="27E761D0" w14:textId="77777777" w:rsidR="0020187D" w:rsidRPr="00F21A76" w:rsidRDefault="00775DAB" w:rsidP="00775DAB">
      <w:pPr>
        <w:pStyle w:val="PL"/>
        <w:rPr>
          <w:noProof w:val="0"/>
        </w:rPr>
      </w:pPr>
      <w:r w:rsidRPr="00F21A76">
        <w:rPr>
          <w:noProof w:val="0"/>
        </w:rPr>
        <w:tab/>
      </w:r>
      <w:proofErr w:type="gramStart"/>
      <w:r w:rsidR="0020187D" w:rsidRPr="00F21A76">
        <w:rPr>
          <w:noProof w:val="0"/>
        </w:rPr>
        <w:t>//Initiate the described actions to be taken on the SUT.</w:t>
      </w:r>
      <w:proofErr w:type="gramEnd"/>
      <w:r w:rsidR="0020187D" w:rsidRPr="00F21A76">
        <w:rPr>
          <w:noProof w:val="0"/>
        </w:rPr>
        <w:t xml:space="preserve"> </w:t>
      </w:r>
    </w:p>
    <w:p w14:paraId="72A03EA7" w14:textId="77777777" w:rsidR="0020187D" w:rsidRPr="00F21A76" w:rsidRDefault="00775DAB" w:rsidP="00775DAB">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triSUTactionInformal (const Tstring *description)=0;</w:t>
      </w:r>
    </w:p>
    <w:p w14:paraId="11DB82F1" w14:textId="77777777" w:rsidR="00E74513" w:rsidRDefault="00E74513" w:rsidP="00E74513">
      <w:pPr>
        <w:pStyle w:val="PL"/>
        <w:rPr>
          <w:ins w:id="1423" w:author="Tomáš Urban" w:date="2021-11-15T12:04:00Z"/>
          <w:noProof w:val="0"/>
        </w:rPr>
      </w:pPr>
    </w:p>
    <w:p w14:paraId="2D3B221B" w14:textId="77777777" w:rsidR="00E74513" w:rsidRDefault="00E74513" w:rsidP="00E74513">
      <w:pPr>
        <w:pStyle w:val="PL"/>
        <w:rPr>
          <w:ins w:id="1424" w:author="Tomáš Urban" w:date="2021-11-15T12:04:00Z"/>
          <w:noProof w:val="0"/>
        </w:rPr>
      </w:pPr>
      <w:ins w:id="1425" w:author="Tomáš Urban" w:date="2021-11-15T12:04:00Z">
        <w:r>
          <w:rPr>
            <w:noProof w:val="0"/>
          </w:rPr>
          <w:tab/>
        </w:r>
        <w:proofErr w:type="gramStart"/>
        <w:r>
          <w:rPr>
            <w:noProof w:val="0"/>
          </w:rPr>
          <w:t>//Initiate the described actions to be taken on the SUT with parameters.</w:t>
        </w:r>
        <w:proofErr w:type="gramEnd"/>
        <w:r>
          <w:rPr>
            <w:noProof w:val="0"/>
          </w:rPr>
          <w:t xml:space="preserve"> </w:t>
        </w:r>
      </w:ins>
    </w:p>
    <w:p w14:paraId="50983562" w14:textId="77777777" w:rsidR="00E74513" w:rsidRDefault="00E74513" w:rsidP="00E74513">
      <w:pPr>
        <w:pStyle w:val="PL"/>
        <w:rPr>
          <w:ins w:id="1426" w:author="Tomáš Urban" w:date="2021-11-15T12:04:00Z"/>
          <w:noProof w:val="0"/>
        </w:rPr>
      </w:pPr>
      <w:ins w:id="1427" w:author="Tomáš Urban" w:date="2021-11-15T12:04:00Z">
        <w:r>
          <w:rPr>
            <w:noProof w:val="0"/>
          </w:rPr>
          <w:tab/>
        </w:r>
        <w:proofErr w:type="gramStart"/>
        <w:r>
          <w:rPr>
            <w:noProof w:val="0"/>
          </w:rPr>
          <w:t>virtual</w:t>
        </w:r>
        <w:proofErr w:type="gramEnd"/>
        <w:r>
          <w:rPr>
            <w:noProof w:val="0"/>
          </w:rPr>
          <w:t xml:space="preserve"> TriStatus triSUTactionParam (const TriParameterList *parameterList)=0;</w:t>
        </w:r>
      </w:ins>
    </w:p>
    <w:p w14:paraId="0890818F" w14:textId="77777777" w:rsidR="0020187D" w:rsidRPr="00F21A76" w:rsidRDefault="0020187D" w:rsidP="00775DAB">
      <w:pPr>
        <w:pStyle w:val="PL"/>
        <w:rPr>
          <w:noProof w:val="0"/>
        </w:rPr>
      </w:pPr>
    </w:p>
    <w:p w14:paraId="2AC70C37" w14:textId="77777777" w:rsidR="0020187D" w:rsidRPr="00F21A76" w:rsidRDefault="0020187D" w:rsidP="00775DAB">
      <w:pPr>
        <w:pStyle w:val="PL"/>
        <w:rPr>
          <w:noProof w:val="0"/>
        </w:rPr>
      </w:pPr>
      <w:r w:rsidRPr="00F21A76">
        <w:rPr>
          <w:noProof w:val="0"/>
        </w:rPr>
        <w:t>}</w:t>
      </w:r>
    </w:p>
    <w:p w14:paraId="312C557A" w14:textId="77777777" w:rsidR="00775DAB" w:rsidRPr="00F21A76" w:rsidRDefault="00775DAB" w:rsidP="00775DAB">
      <w:pPr>
        <w:pStyle w:val="PL"/>
        <w:rPr>
          <w:noProof w:val="0"/>
        </w:rPr>
      </w:pPr>
    </w:p>
    <w:p w14:paraId="0CD7E557" w14:textId="77777777" w:rsidR="0020187D" w:rsidRPr="00F21A76" w:rsidRDefault="0020187D" w:rsidP="00B40517">
      <w:pPr>
        <w:pStyle w:val="Heading3"/>
      </w:pPr>
      <w:bookmarkStart w:id="1428" w:name="_Toc87872193"/>
      <w:r w:rsidRPr="00F21A76">
        <w:t>8.6.2</w:t>
      </w:r>
      <w:r w:rsidRPr="00F21A76">
        <w:tab/>
        <w:t>TriCommunicationTE</w:t>
      </w:r>
      <w:bookmarkEnd w:id="1428"/>
    </w:p>
    <w:p w14:paraId="5186010A" w14:textId="77777777" w:rsidR="0020187D" w:rsidRPr="00F21A76" w:rsidRDefault="0020187D" w:rsidP="00B40517">
      <w:pPr>
        <w:keepNext/>
        <w:keepLines/>
      </w:pPr>
      <w:r w:rsidRPr="00F21A76">
        <w:t>This interface consists of operations that are necessary to implement the communication of the SUT with the TTCN-3 ETS. It is mapped to the following pure virtual class:</w:t>
      </w:r>
    </w:p>
    <w:p w14:paraId="1CE2AC95" w14:textId="77777777" w:rsidR="0020187D" w:rsidRPr="00F21A76" w:rsidRDefault="0020187D" w:rsidP="00B40517">
      <w:pPr>
        <w:pStyle w:val="PL"/>
        <w:keepNext/>
        <w:keepLines/>
        <w:rPr>
          <w:noProof w:val="0"/>
        </w:rPr>
      </w:pPr>
      <w:proofErr w:type="gramStart"/>
      <w:r w:rsidRPr="00F21A76">
        <w:rPr>
          <w:noProof w:val="0"/>
        </w:rPr>
        <w:t>class</w:t>
      </w:r>
      <w:proofErr w:type="gramEnd"/>
      <w:r w:rsidRPr="00F21A76">
        <w:rPr>
          <w:noProof w:val="0"/>
        </w:rPr>
        <w:t xml:space="preserve"> </w:t>
      </w:r>
      <w:r w:rsidR="00D75DC7" w:rsidRPr="00F21A76">
        <w:rPr>
          <w:noProof w:val="0"/>
        </w:rPr>
        <w:t xml:space="preserve">TriCommunicationTE </w:t>
      </w:r>
      <w:r w:rsidRPr="00F21A76">
        <w:rPr>
          <w:noProof w:val="0"/>
        </w:rPr>
        <w:t>{</w:t>
      </w:r>
    </w:p>
    <w:p w14:paraId="3F03A2B3" w14:textId="77777777" w:rsidR="0020187D" w:rsidRPr="00F21A76" w:rsidRDefault="0020187D" w:rsidP="00B40517">
      <w:pPr>
        <w:pStyle w:val="PL"/>
        <w:keepNext/>
        <w:keepLines/>
        <w:rPr>
          <w:noProof w:val="0"/>
        </w:rPr>
      </w:pPr>
      <w:proofErr w:type="gramStart"/>
      <w:r w:rsidRPr="00F21A76">
        <w:rPr>
          <w:noProof w:val="0"/>
        </w:rPr>
        <w:t>public</w:t>
      </w:r>
      <w:proofErr w:type="gramEnd"/>
      <w:r w:rsidRPr="00F21A76">
        <w:rPr>
          <w:noProof w:val="0"/>
        </w:rPr>
        <w:t>:</w:t>
      </w:r>
    </w:p>
    <w:p w14:paraId="09858D50" w14:textId="77777777" w:rsidR="0020187D" w:rsidRPr="00F21A76" w:rsidRDefault="0020187D" w:rsidP="00B40517">
      <w:pPr>
        <w:pStyle w:val="PL"/>
        <w:keepNext/>
        <w:keepLines/>
        <w:rPr>
          <w:noProof w:val="0"/>
        </w:rPr>
      </w:pPr>
    </w:p>
    <w:p w14:paraId="638AF932" w14:textId="77777777" w:rsidR="0020187D" w:rsidRPr="00F21A76" w:rsidRDefault="0057664D" w:rsidP="0057664D">
      <w:pPr>
        <w:pStyle w:val="PL"/>
        <w:rPr>
          <w:noProof w:val="0"/>
        </w:rPr>
      </w:pPr>
      <w:r w:rsidRPr="00F21A76">
        <w:rPr>
          <w:noProof w:val="0"/>
        </w:rPr>
        <w:tab/>
      </w:r>
      <w:r w:rsidR="0020187D" w:rsidRPr="00F21A76">
        <w:rPr>
          <w:noProof w:val="0"/>
        </w:rPr>
        <w:t xml:space="preserve">//Destructor. </w:t>
      </w:r>
    </w:p>
    <w:p w14:paraId="6586E9C6"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~TriCommunicationTE ();</w:t>
      </w:r>
    </w:p>
    <w:p w14:paraId="03C33F61" w14:textId="77777777" w:rsidR="0020187D" w:rsidRPr="00F21A76" w:rsidRDefault="0057664D" w:rsidP="0057664D">
      <w:pPr>
        <w:pStyle w:val="PL"/>
        <w:rPr>
          <w:noProof w:val="0"/>
        </w:rPr>
      </w:pPr>
      <w:r w:rsidRPr="00F21A76">
        <w:rPr>
          <w:noProof w:val="0"/>
        </w:rPr>
        <w:tab/>
      </w:r>
    </w:p>
    <w:p w14:paraId="746315AC" w14:textId="77777777" w:rsidR="0020187D" w:rsidRPr="00F21A76" w:rsidRDefault="0057664D" w:rsidP="0057664D">
      <w:pPr>
        <w:pStyle w:val="PL"/>
        <w:rPr>
          <w:noProof w:val="0"/>
        </w:rPr>
      </w:pPr>
      <w:r w:rsidRPr="00F21A76">
        <w:rPr>
          <w:noProof w:val="0"/>
        </w:rPr>
        <w:tab/>
      </w:r>
      <w:r w:rsidR="0020187D" w:rsidRPr="00F21A76">
        <w:rPr>
          <w:noProof w:val="0"/>
        </w:rPr>
        <w:t xml:space="preserve">//Called by SA after it has received a message from the SUT. </w:t>
      </w:r>
    </w:p>
    <w:p w14:paraId="1843527C"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triEnqueueMsg (const TriPortId *tsiPortId, const TriAddress *SUTaddress, const </w:t>
      </w:r>
      <w:r w:rsidRPr="00F21A76">
        <w:rPr>
          <w:noProof w:val="0"/>
        </w:rPr>
        <w:tab/>
      </w:r>
      <w:r w:rsidR="0020187D" w:rsidRPr="00F21A76">
        <w:rPr>
          <w:noProof w:val="0"/>
        </w:rPr>
        <w:t>TriComponentId *componentId, const TriMessage *receivedMessage)=0;</w:t>
      </w:r>
    </w:p>
    <w:p w14:paraId="69C02135" w14:textId="77777777" w:rsidR="0020187D" w:rsidRPr="00F21A76" w:rsidRDefault="0057664D" w:rsidP="0057664D">
      <w:pPr>
        <w:pStyle w:val="PL"/>
        <w:rPr>
          <w:noProof w:val="0"/>
        </w:rPr>
      </w:pPr>
      <w:r w:rsidRPr="00F21A76">
        <w:rPr>
          <w:noProof w:val="0"/>
        </w:rPr>
        <w:tab/>
      </w:r>
    </w:p>
    <w:p w14:paraId="0AC6D702" w14:textId="77777777" w:rsidR="0020187D" w:rsidRPr="00F21A76" w:rsidRDefault="0057664D" w:rsidP="00BD4A56">
      <w:pPr>
        <w:pStyle w:val="PL"/>
        <w:keepNext/>
        <w:rPr>
          <w:noProof w:val="0"/>
        </w:rPr>
      </w:pPr>
      <w:r w:rsidRPr="00F21A76">
        <w:rPr>
          <w:noProof w:val="0"/>
        </w:rPr>
        <w:tab/>
      </w:r>
      <w:r w:rsidR="0020187D" w:rsidRPr="00F21A76">
        <w:rPr>
          <w:noProof w:val="0"/>
        </w:rPr>
        <w:t xml:space="preserve">//Called by SA after it has received a procedure call from the SUT. </w:t>
      </w:r>
    </w:p>
    <w:p w14:paraId="093318A9"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triEnqueueCall (const TriPortId *tsiPortId, const TriAddress *SUTaddress, const </w:t>
      </w:r>
      <w:r w:rsidRPr="00F21A76">
        <w:rPr>
          <w:noProof w:val="0"/>
        </w:rPr>
        <w:tab/>
      </w:r>
      <w:r w:rsidR="0020187D" w:rsidRPr="00F21A76">
        <w:rPr>
          <w:noProof w:val="0"/>
        </w:rPr>
        <w:t xml:space="preserve">TriComponentId *componentId, const TriSignatureId *signatureId, const TriParameterList </w:t>
      </w:r>
      <w:r w:rsidRPr="00F21A76">
        <w:rPr>
          <w:noProof w:val="0"/>
        </w:rPr>
        <w:tab/>
      </w:r>
      <w:r w:rsidR="0020187D" w:rsidRPr="00F21A76">
        <w:rPr>
          <w:noProof w:val="0"/>
        </w:rPr>
        <w:t>*parameterList)=0;</w:t>
      </w:r>
    </w:p>
    <w:p w14:paraId="0845AFF7" w14:textId="77777777" w:rsidR="0020187D" w:rsidRPr="00F21A76" w:rsidRDefault="0057664D" w:rsidP="0057664D">
      <w:pPr>
        <w:pStyle w:val="PL"/>
        <w:rPr>
          <w:noProof w:val="0"/>
        </w:rPr>
      </w:pPr>
      <w:r w:rsidRPr="00F21A76">
        <w:rPr>
          <w:noProof w:val="0"/>
        </w:rPr>
        <w:tab/>
      </w:r>
    </w:p>
    <w:p w14:paraId="747C3C6B" w14:textId="77777777" w:rsidR="0020187D" w:rsidRPr="00F21A76" w:rsidRDefault="0057664D" w:rsidP="0057664D">
      <w:pPr>
        <w:pStyle w:val="PL"/>
        <w:rPr>
          <w:noProof w:val="0"/>
        </w:rPr>
      </w:pPr>
      <w:r w:rsidRPr="00F21A76">
        <w:rPr>
          <w:noProof w:val="0"/>
        </w:rPr>
        <w:tab/>
      </w:r>
      <w:r w:rsidR="0020187D" w:rsidRPr="00F21A76">
        <w:rPr>
          <w:noProof w:val="0"/>
        </w:rPr>
        <w:t xml:space="preserve">//Called by SA after it has received a reply from the SUT. </w:t>
      </w:r>
    </w:p>
    <w:p w14:paraId="5D26BCB8" w14:textId="77777777" w:rsidR="0020187D" w:rsidRPr="00F21A76" w:rsidRDefault="0057664D" w:rsidP="0057664D">
      <w:pPr>
        <w:pStyle w:val="PL"/>
        <w:rPr>
          <w:noProof w:val="0"/>
        </w:rPr>
      </w:pPr>
      <w:r w:rsidRPr="00F21A76">
        <w:rPr>
          <w:noProof w:val="0"/>
        </w:rPr>
        <w:lastRenderedPageBreak/>
        <w:tab/>
      </w:r>
      <w:proofErr w:type="gramStart"/>
      <w:r w:rsidR="0020187D" w:rsidRPr="00F21A76">
        <w:rPr>
          <w:noProof w:val="0"/>
        </w:rPr>
        <w:t>virtual</w:t>
      </w:r>
      <w:proofErr w:type="gramEnd"/>
      <w:r w:rsidR="0020187D" w:rsidRPr="00F21A76">
        <w:rPr>
          <w:noProof w:val="0"/>
        </w:rPr>
        <w:t xml:space="preserve"> void triEnqueueReply (const TriPortId *tsiPortId, const TriAddress *SUTaddress, const </w:t>
      </w:r>
      <w:r w:rsidRPr="00F21A76">
        <w:rPr>
          <w:noProof w:val="0"/>
        </w:rPr>
        <w:tab/>
      </w:r>
      <w:r w:rsidR="0020187D" w:rsidRPr="00F21A76">
        <w:rPr>
          <w:noProof w:val="0"/>
        </w:rPr>
        <w:t xml:space="preserve">TriComponentId *componentId, const TriSignatureId *signatureId, const TriParameterList </w:t>
      </w:r>
      <w:r w:rsidRPr="00F21A76">
        <w:rPr>
          <w:noProof w:val="0"/>
        </w:rPr>
        <w:tab/>
      </w:r>
      <w:r w:rsidR="0020187D" w:rsidRPr="00F21A76">
        <w:rPr>
          <w:noProof w:val="0"/>
        </w:rPr>
        <w:t>*parameterList, const TriParameter *returnValue)=0;</w:t>
      </w:r>
    </w:p>
    <w:p w14:paraId="3222D5C2" w14:textId="77777777" w:rsidR="0020187D" w:rsidRPr="00F21A76" w:rsidRDefault="0057664D" w:rsidP="0057664D">
      <w:pPr>
        <w:pStyle w:val="PL"/>
        <w:rPr>
          <w:noProof w:val="0"/>
        </w:rPr>
      </w:pPr>
      <w:r w:rsidRPr="00F21A76">
        <w:rPr>
          <w:noProof w:val="0"/>
        </w:rPr>
        <w:tab/>
      </w:r>
    </w:p>
    <w:p w14:paraId="7D6F3110" w14:textId="77777777" w:rsidR="0020187D" w:rsidRPr="00F21A76" w:rsidRDefault="0057664D" w:rsidP="0057664D">
      <w:pPr>
        <w:pStyle w:val="PL"/>
        <w:rPr>
          <w:noProof w:val="0"/>
        </w:rPr>
      </w:pPr>
      <w:r w:rsidRPr="00F21A76">
        <w:rPr>
          <w:noProof w:val="0"/>
        </w:rPr>
        <w:tab/>
      </w:r>
      <w:r w:rsidR="0020187D" w:rsidRPr="00F21A76">
        <w:rPr>
          <w:noProof w:val="0"/>
        </w:rPr>
        <w:t xml:space="preserve">//Called by SA after it has received an exception from the SUT. </w:t>
      </w:r>
    </w:p>
    <w:p w14:paraId="2DBA3EDB"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triEnqueueException (const TriPortId *tsiPortId, const TriAddress *SUTaddress, </w:t>
      </w:r>
      <w:r w:rsidRPr="00F21A76">
        <w:rPr>
          <w:noProof w:val="0"/>
        </w:rPr>
        <w:tab/>
      </w:r>
      <w:r w:rsidR="0020187D" w:rsidRPr="00F21A76">
        <w:rPr>
          <w:noProof w:val="0"/>
        </w:rPr>
        <w:t xml:space="preserve">const TriComponentId *componentId, const TriSignatureId *signatureId, const TriException </w:t>
      </w:r>
      <w:r w:rsidRPr="00F21A76">
        <w:rPr>
          <w:noProof w:val="0"/>
        </w:rPr>
        <w:tab/>
      </w:r>
      <w:r w:rsidR="0020187D" w:rsidRPr="00F21A76">
        <w:rPr>
          <w:noProof w:val="0"/>
        </w:rPr>
        <w:t>*exc)=0;</w:t>
      </w:r>
    </w:p>
    <w:p w14:paraId="5D0A1DC4" w14:textId="77777777" w:rsidR="0020187D" w:rsidRPr="00F21A76" w:rsidRDefault="0020187D" w:rsidP="0018697F">
      <w:pPr>
        <w:pStyle w:val="PL"/>
        <w:rPr>
          <w:noProof w:val="0"/>
        </w:rPr>
      </w:pPr>
    </w:p>
    <w:p w14:paraId="6824C99C" w14:textId="77777777" w:rsidR="0044685C" w:rsidRPr="00F21A76" w:rsidRDefault="0044685C" w:rsidP="0018697F">
      <w:pPr>
        <w:pStyle w:val="PL"/>
        <w:rPr>
          <w:noProof w:val="0"/>
        </w:rPr>
      </w:pPr>
      <w:r w:rsidRPr="00F21A76">
        <w:rPr>
          <w:noProof w:val="0"/>
        </w:rPr>
        <w:tab/>
      </w:r>
      <w:proofErr w:type="gramStart"/>
      <w:r w:rsidRPr="00F21A76">
        <w:rPr>
          <w:noProof w:val="0"/>
        </w:rPr>
        <w:t>//Called by SA in unrecoverable error situations.</w:t>
      </w:r>
      <w:proofErr w:type="gramEnd"/>
    </w:p>
    <w:p w14:paraId="6657449B" w14:textId="77777777" w:rsidR="0044685C" w:rsidRPr="00F21A76" w:rsidRDefault="0044685C" w:rsidP="0018697F">
      <w:pPr>
        <w:pStyle w:val="PL"/>
        <w:rPr>
          <w:noProof w:val="0"/>
        </w:rPr>
      </w:pPr>
      <w:r w:rsidRPr="00F21A76">
        <w:rPr>
          <w:noProof w:val="0"/>
        </w:rPr>
        <w:tab/>
      </w:r>
      <w:proofErr w:type="gramStart"/>
      <w:r w:rsidRPr="00F21A76">
        <w:rPr>
          <w:noProof w:val="0"/>
        </w:rPr>
        <w:t>virtual</w:t>
      </w:r>
      <w:proofErr w:type="gramEnd"/>
      <w:r w:rsidRPr="00F21A76">
        <w:rPr>
          <w:noProof w:val="0"/>
        </w:rPr>
        <w:t xml:space="preserve"> void triSAError (const Tstring &amp;message)=0;</w:t>
      </w:r>
    </w:p>
    <w:p w14:paraId="3CEFCD78" w14:textId="77777777" w:rsidR="0020187D" w:rsidRPr="00F21A76" w:rsidRDefault="0020187D" w:rsidP="0018697F">
      <w:pPr>
        <w:pStyle w:val="PL"/>
        <w:rPr>
          <w:noProof w:val="0"/>
        </w:rPr>
      </w:pPr>
      <w:r w:rsidRPr="00F21A76">
        <w:rPr>
          <w:noProof w:val="0"/>
        </w:rPr>
        <w:t>}</w:t>
      </w:r>
    </w:p>
    <w:p w14:paraId="56AA424B" w14:textId="77777777" w:rsidR="0020187D" w:rsidRPr="00F21A76" w:rsidRDefault="0020187D" w:rsidP="0018697F">
      <w:pPr>
        <w:pStyle w:val="PL"/>
        <w:rPr>
          <w:noProof w:val="0"/>
        </w:rPr>
      </w:pPr>
    </w:p>
    <w:p w14:paraId="5CBE1EF2" w14:textId="77777777" w:rsidR="0020187D" w:rsidRPr="00F21A76" w:rsidRDefault="0020187D" w:rsidP="00916E99">
      <w:pPr>
        <w:pStyle w:val="Heading3"/>
      </w:pPr>
      <w:bookmarkStart w:id="1429" w:name="_Toc87872194"/>
      <w:r w:rsidRPr="00F21A76">
        <w:t>8.6.3</w:t>
      </w:r>
      <w:r w:rsidRPr="00F21A76">
        <w:tab/>
        <w:t>TriPlatformPA</w:t>
      </w:r>
      <w:bookmarkEnd w:id="1429"/>
    </w:p>
    <w:p w14:paraId="04B612BE" w14:textId="77777777" w:rsidR="0020187D" w:rsidRPr="00F21A76" w:rsidRDefault="0020187D" w:rsidP="00916E99">
      <w:pPr>
        <w:keepNext/>
        <w:keepLines/>
      </w:pPr>
      <w:r w:rsidRPr="00F21A76">
        <w:t>This interface consists of operations that are necessary to implement the communication of the TTCN-3 ETS with the platform, in which the testcase is running. It is mapped to the following pure virtual class:</w:t>
      </w:r>
    </w:p>
    <w:p w14:paraId="57F9BAEB" w14:textId="77777777" w:rsidR="0020187D" w:rsidRPr="00F21A76" w:rsidRDefault="0020187D" w:rsidP="00916E99">
      <w:pPr>
        <w:pStyle w:val="PL"/>
        <w:keepNext/>
        <w:keepLines/>
        <w:rPr>
          <w:noProof w:val="0"/>
        </w:rPr>
      </w:pPr>
      <w:proofErr w:type="gramStart"/>
      <w:r w:rsidRPr="00F21A76">
        <w:rPr>
          <w:noProof w:val="0"/>
        </w:rPr>
        <w:t>class</w:t>
      </w:r>
      <w:proofErr w:type="gramEnd"/>
      <w:r w:rsidRPr="00F21A76">
        <w:rPr>
          <w:noProof w:val="0"/>
        </w:rPr>
        <w:t xml:space="preserve"> </w:t>
      </w:r>
      <w:r w:rsidR="00D75DC7" w:rsidRPr="00F21A76">
        <w:rPr>
          <w:noProof w:val="0"/>
        </w:rPr>
        <w:t xml:space="preserve">TriPlatformPA </w:t>
      </w:r>
      <w:r w:rsidRPr="00F21A76">
        <w:rPr>
          <w:noProof w:val="0"/>
        </w:rPr>
        <w:t>{</w:t>
      </w:r>
    </w:p>
    <w:p w14:paraId="2284B68B" w14:textId="77777777" w:rsidR="0020187D" w:rsidRPr="00F21A76" w:rsidRDefault="0020187D" w:rsidP="00916E99">
      <w:pPr>
        <w:pStyle w:val="PL"/>
        <w:keepNext/>
        <w:keepLines/>
        <w:rPr>
          <w:noProof w:val="0"/>
        </w:rPr>
      </w:pPr>
      <w:proofErr w:type="gramStart"/>
      <w:r w:rsidRPr="00F21A76">
        <w:rPr>
          <w:noProof w:val="0"/>
        </w:rPr>
        <w:t>public</w:t>
      </w:r>
      <w:proofErr w:type="gramEnd"/>
      <w:r w:rsidRPr="00F21A76">
        <w:rPr>
          <w:noProof w:val="0"/>
        </w:rPr>
        <w:t>:</w:t>
      </w:r>
    </w:p>
    <w:p w14:paraId="585BBEEC" w14:textId="77777777" w:rsidR="0020187D" w:rsidRPr="00F21A76" w:rsidRDefault="0020187D" w:rsidP="0057664D">
      <w:pPr>
        <w:pStyle w:val="PL"/>
        <w:rPr>
          <w:noProof w:val="0"/>
        </w:rPr>
      </w:pPr>
    </w:p>
    <w:p w14:paraId="52B84810" w14:textId="77777777" w:rsidR="0020187D" w:rsidRPr="00F21A76" w:rsidRDefault="0057664D" w:rsidP="0057664D">
      <w:pPr>
        <w:pStyle w:val="PL"/>
        <w:rPr>
          <w:noProof w:val="0"/>
        </w:rPr>
      </w:pPr>
      <w:r w:rsidRPr="00F21A76">
        <w:rPr>
          <w:noProof w:val="0"/>
        </w:rPr>
        <w:tab/>
      </w:r>
      <w:r w:rsidR="0020187D" w:rsidRPr="00F21A76">
        <w:rPr>
          <w:noProof w:val="0"/>
        </w:rPr>
        <w:t xml:space="preserve">//Destructor. </w:t>
      </w:r>
    </w:p>
    <w:p w14:paraId="02B16FF9"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~TriPlatformPA ();</w:t>
      </w:r>
    </w:p>
    <w:p w14:paraId="6C2154FB" w14:textId="77777777" w:rsidR="0020187D" w:rsidRPr="00F21A76" w:rsidRDefault="0057664D" w:rsidP="0057664D">
      <w:pPr>
        <w:pStyle w:val="PL"/>
        <w:rPr>
          <w:noProof w:val="0"/>
        </w:rPr>
      </w:pPr>
      <w:r w:rsidRPr="00F21A76">
        <w:rPr>
          <w:noProof w:val="0"/>
        </w:rPr>
        <w:tab/>
      </w:r>
    </w:p>
    <w:p w14:paraId="55C623DC" w14:textId="77777777" w:rsidR="0020187D" w:rsidRPr="00F21A76" w:rsidRDefault="0057664D" w:rsidP="0057664D">
      <w:pPr>
        <w:pStyle w:val="PL"/>
        <w:rPr>
          <w:noProof w:val="0"/>
        </w:rPr>
      </w:pPr>
      <w:r w:rsidRPr="00F21A76">
        <w:rPr>
          <w:noProof w:val="0"/>
        </w:rPr>
        <w:tab/>
      </w:r>
      <w:r w:rsidR="0020187D" w:rsidRPr="00F21A76">
        <w:rPr>
          <w:noProof w:val="0"/>
        </w:rPr>
        <w:t xml:space="preserve">//Reset all timing activities which </w:t>
      </w:r>
      <w:proofErr w:type="gramStart"/>
      <w:r w:rsidR="001B0FDC" w:rsidRPr="00F21A76">
        <w:rPr>
          <w:noProof w:val="0"/>
        </w:rPr>
        <w:t>I</w:t>
      </w:r>
      <w:r w:rsidR="0020187D" w:rsidRPr="00F21A76">
        <w:rPr>
          <w:noProof w:val="0"/>
        </w:rPr>
        <w:t>t</w:t>
      </w:r>
      <w:proofErr w:type="gramEnd"/>
      <w:r w:rsidR="0020187D" w:rsidRPr="00F21A76">
        <w:rPr>
          <w:noProof w:val="0"/>
        </w:rPr>
        <w:t xml:space="preserve"> is currently performing. </w:t>
      </w:r>
    </w:p>
    <w:p w14:paraId="2D5A9773"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triPAReset ()=0;</w:t>
      </w:r>
    </w:p>
    <w:p w14:paraId="0770D92B" w14:textId="77777777" w:rsidR="0020187D" w:rsidRPr="00F21A76" w:rsidRDefault="0057664D" w:rsidP="0057664D">
      <w:pPr>
        <w:pStyle w:val="PL"/>
        <w:rPr>
          <w:noProof w:val="0"/>
        </w:rPr>
      </w:pPr>
      <w:r w:rsidRPr="00F21A76">
        <w:rPr>
          <w:noProof w:val="0"/>
        </w:rPr>
        <w:tab/>
      </w:r>
    </w:p>
    <w:p w14:paraId="0F47F78D" w14:textId="77777777" w:rsidR="0020187D" w:rsidRPr="00F21A76" w:rsidRDefault="0057664D" w:rsidP="0057664D">
      <w:pPr>
        <w:pStyle w:val="PL"/>
        <w:rPr>
          <w:noProof w:val="0"/>
        </w:rPr>
      </w:pPr>
      <w:r w:rsidRPr="00F21A76">
        <w:rPr>
          <w:noProof w:val="0"/>
        </w:rPr>
        <w:tab/>
      </w:r>
      <w:r w:rsidR="0020187D" w:rsidRPr="00F21A76">
        <w:rPr>
          <w:noProof w:val="0"/>
        </w:rPr>
        <w:t xml:space="preserve">//Start the indicated timer with the indicated duration. </w:t>
      </w:r>
    </w:p>
    <w:p w14:paraId="56F0A726"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triStartTimer (const TriTimerId *timerId, const TriTimerDuration </w:t>
      </w:r>
      <w:r w:rsidRPr="00F21A76">
        <w:rPr>
          <w:noProof w:val="0"/>
        </w:rPr>
        <w:tab/>
      </w:r>
      <w:r w:rsidR="0020187D" w:rsidRPr="00F21A76">
        <w:rPr>
          <w:noProof w:val="0"/>
        </w:rPr>
        <w:t>*timerDuration)=0;</w:t>
      </w:r>
    </w:p>
    <w:p w14:paraId="69494F38" w14:textId="77777777" w:rsidR="0020187D" w:rsidRPr="00F21A76" w:rsidRDefault="0057664D" w:rsidP="0057664D">
      <w:pPr>
        <w:pStyle w:val="PL"/>
        <w:rPr>
          <w:noProof w:val="0"/>
        </w:rPr>
      </w:pPr>
      <w:r w:rsidRPr="00F21A76">
        <w:rPr>
          <w:noProof w:val="0"/>
        </w:rPr>
        <w:tab/>
      </w:r>
    </w:p>
    <w:p w14:paraId="3C70FF32" w14:textId="77777777" w:rsidR="0020187D" w:rsidRPr="00F21A76" w:rsidRDefault="0057664D" w:rsidP="007E423E">
      <w:pPr>
        <w:pStyle w:val="PL"/>
        <w:keepNext/>
        <w:rPr>
          <w:noProof w:val="0"/>
        </w:rPr>
      </w:pPr>
      <w:r w:rsidRPr="00F21A76">
        <w:rPr>
          <w:noProof w:val="0"/>
        </w:rPr>
        <w:tab/>
      </w:r>
      <w:r w:rsidR="0020187D" w:rsidRPr="00F21A76">
        <w:rPr>
          <w:noProof w:val="0"/>
        </w:rPr>
        <w:t>//</w:t>
      </w:r>
      <w:r w:rsidR="008C3C29" w:rsidRPr="00F21A76">
        <w:rPr>
          <w:noProof w:val="0"/>
        </w:rPr>
        <w:t xml:space="preserve">Stop </w:t>
      </w:r>
      <w:r w:rsidR="0020187D" w:rsidRPr="00F21A76">
        <w:rPr>
          <w:noProof w:val="0"/>
        </w:rPr>
        <w:t xml:space="preserve">the indicated timer. </w:t>
      </w:r>
    </w:p>
    <w:p w14:paraId="55FAF190"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triStopTimer (const TriTimerId *timerId)=0;</w:t>
      </w:r>
    </w:p>
    <w:p w14:paraId="1711F755" w14:textId="77777777" w:rsidR="0020187D" w:rsidRPr="00F21A76" w:rsidRDefault="0057664D" w:rsidP="0057664D">
      <w:pPr>
        <w:pStyle w:val="PL"/>
        <w:rPr>
          <w:noProof w:val="0"/>
        </w:rPr>
      </w:pPr>
      <w:r w:rsidRPr="00F21A76">
        <w:rPr>
          <w:noProof w:val="0"/>
        </w:rPr>
        <w:tab/>
      </w:r>
    </w:p>
    <w:p w14:paraId="274A3F70" w14:textId="77777777" w:rsidR="0020187D" w:rsidRPr="00F21A76" w:rsidRDefault="0057664D" w:rsidP="0057664D">
      <w:pPr>
        <w:pStyle w:val="PL"/>
        <w:rPr>
          <w:noProof w:val="0"/>
        </w:rPr>
      </w:pPr>
      <w:r w:rsidRPr="00F21A76">
        <w:rPr>
          <w:noProof w:val="0"/>
        </w:rPr>
        <w:tab/>
      </w:r>
      <w:r w:rsidR="0020187D" w:rsidRPr="00F21A76">
        <w:rPr>
          <w:noProof w:val="0"/>
        </w:rPr>
        <w:t>//Use the timerId to access the time that elapsed since this timer was started.</w:t>
      </w:r>
    </w:p>
    <w:p w14:paraId="66707112"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triReadTimer (const TriTimerId *timerId, TriTimerDuration *elapsedTime)=0;</w:t>
      </w:r>
    </w:p>
    <w:p w14:paraId="02AEA106" w14:textId="77777777" w:rsidR="0020187D" w:rsidRPr="00F21A76" w:rsidRDefault="0057664D" w:rsidP="0057664D">
      <w:pPr>
        <w:pStyle w:val="PL"/>
        <w:rPr>
          <w:noProof w:val="0"/>
        </w:rPr>
      </w:pPr>
      <w:r w:rsidRPr="00F21A76">
        <w:rPr>
          <w:noProof w:val="0"/>
        </w:rPr>
        <w:tab/>
      </w:r>
    </w:p>
    <w:p w14:paraId="006422B9" w14:textId="77777777" w:rsidR="0020187D" w:rsidRPr="00F21A76" w:rsidRDefault="0057664D" w:rsidP="0057664D">
      <w:pPr>
        <w:pStyle w:val="PL"/>
        <w:rPr>
          <w:noProof w:val="0"/>
        </w:rPr>
      </w:pPr>
      <w:r w:rsidRPr="00F21A76">
        <w:rPr>
          <w:noProof w:val="0"/>
        </w:rPr>
        <w:tab/>
      </w:r>
      <w:r w:rsidR="0020187D" w:rsidRPr="00F21A76">
        <w:rPr>
          <w:noProof w:val="0"/>
        </w:rPr>
        <w:t>//Use the timerId to access the status of the timer.</w:t>
      </w:r>
    </w:p>
    <w:p w14:paraId="1C94C7E3" w14:textId="77777777" w:rsidR="006D1BF4" w:rsidRPr="00F21A76" w:rsidRDefault="0057664D" w:rsidP="0057664D">
      <w:pPr>
        <w:pStyle w:val="PL"/>
        <w:rPr>
          <w:noProof w:val="0"/>
        </w:rPr>
      </w:pPr>
      <w:r w:rsidRPr="00F21A76">
        <w:rPr>
          <w:noProof w:val="0"/>
        </w:rPr>
        <w:tab/>
      </w:r>
      <w:proofErr w:type="gramStart"/>
      <w:r w:rsidR="006D1BF4" w:rsidRPr="00F21A76">
        <w:rPr>
          <w:noProof w:val="0"/>
        </w:rPr>
        <w:t>virtual</w:t>
      </w:r>
      <w:proofErr w:type="gramEnd"/>
      <w:r w:rsidR="006D1BF4" w:rsidRPr="00F21A76">
        <w:rPr>
          <w:noProof w:val="0"/>
        </w:rPr>
        <w:t xml:space="preserve"> TriStatus triTimerRunning (const TriTimerId *timerId, Tboolean * running)=0;</w:t>
      </w:r>
    </w:p>
    <w:p w14:paraId="12C50E2D" w14:textId="77777777" w:rsidR="0020187D" w:rsidRPr="00F21A76" w:rsidRDefault="0057664D" w:rsidP="0057664D">
      <w:pPr>
        <w:pStyle w:val="PL"/>
        <w:rPr>
          <w:noProof w:val="0"/>
        </w:rPr>
      </w:pPr>
      <w:r w:rsidRPr="00F21A76">
        <w:rPr>
          <w:noProof w:val="0"/>
        </w:rPr>
        <w:tab/>
      </w:r>
    </w:p>
    <w:p w14:paraId="2CBD9F34" w14:textId="77777777" w:rsidR="0020187D" w:rsidRPr="00F21A76" w:rsidRDefault="0057664D" w:rsidP="0057664D">
      <w:pPr>
        <w:pStyle w:val="PL"/>
        <w:rPr>
          <w:noProof w:val="0"/>
        </w:rPr>
      </w:pPr>
      <w:r w:rsidRPr="00F21A76">
        <w:rPr>
          <w:noProof w:val="0"/>
        </w:rPr>
        <w:tab/>
      </w:r>
      <w:r w:rsidR="0020187D" w:rsidRPr="00F21A76">
        <w:rPr>
          <w:noProof w:val="0"/>
        </w:rPr>
        <w:t xml:space="preserve">//For each external function specified in the TTCN-3 ATS </w:t>
      </w:r>
      <w:proofErr w:type="gramStart"/>
      <w:r w:rsidR="0020187D" w:rsidRPr="00F21A76">
        <w:rPr>
          <w:noProof w:val="0"/>
        </w:rPr>
        <w:t>implement</w:t>
      </w:r>
      <w:proofErr w:type="gramEnd"/>
      <w:r w:rsidR="0020187D" w:rsidRPr="00F21A76">
        <w:rPr>
          <w:noProof w:val="0"/>
        </w:rPr>
        <w:t xml:space="preserve"> the behaviour.</w:t>
      </w:r>
    </w:p>
    <w:p w14:paraId="019152FB"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TriStatus triExternalFunction (const TriFunctionId *functionId, TriParameterList </w:t>
      </w:r>
      <w:r w:rsidRPr="00F21A76">
        <w:rPr>
          <w:noProof w:val="0"/>
        </w:rPr>
        <w:tab/>
      </w:r>
      <w:r w:rsidR="0020187D" w:rsidRPr="00F21A76">
        <w:rPr>
          <w:noProof w:val="0"/>
        </w:rPr>
        <w:t>*parameterList, TriParameter *returnValue)=0;</w:t>
      </w:r>
    </w:p>
    <w:p w14:paraId="3F29066E" w14:textId="77777777" w:rsidR="0020187D" w:rsidRPr="00F21A76" w:rsidRDefault="0020187D" w:rsidP="0057664D">
      <w:pPr>
        <w:pStyle w:val="PL"/>
        <w:rPr>
          <w:noProof w:val="0"/>
        </w:rPr>
      </w:pPr>
      <w:r w:rsidRPr="00F21A76">
        <w:rPr>
          <w:noProof w:val="0"/>
        </w:rPr>
        <w:t>}</w:t>
      </w:r>
    </w:p>
    <w:p w14:paraId="23E879FD" w14:textId="77777777" w:rsidR="0020187D" w:rsidRPr="00F21A76" w:rsidRDefault="0020187D" w:rsidP="0057664D">
      <w:pPr>
        <w:pStyle w:val="PL"/>
        <w:rPr>
          <w:noProof w:val="0"/>
        </w:rPr>
      </w:pPr>
    </w:p>
    <w:p w14:paraId="289C9D8D" w14:textId="77777777" w:rsidR="0020187D" w:rsidRPr="00F21A76" w:rsidRDefault="0020187D" w:rsidP="00B40517">
      <w:pPr>
        <w:pStyle w:val="Heading3"/>
      </w:pPr>
      <w:bookmarkStart w:id="1430" w:name="_Toc87872195"/>
      <w:r w:rsidRPr="00F21A76">
        <w:t>8.6.4</w:t>
      </w:r>
      <w:r w:rsidRPr="00F21A76">
        <w:tab/>
        <w:t>TriPlatformTE</w:t>
      </w:r>
      <w:bookmarkEnd w:id="1430"/>
    </w:p>
    <w:p w14:paraId="1B54FE5F" w14:textId="77777777" w:rsidR="0020187D" w:rsidRPr="00F21A76" w:rsidRDefault="0020187D" w:rsidP="00B40517">
      <w:pPr>
        <w:keepNext/>
        <w:keepLines/>
      </w:pPr>
      <w:r w:rsidRPr="00F21A76">
        <w:t>This interface consists of operations that are necessary to implement the communication of the platform, in which the testcase is running, with the TTCN-3 ETS. It is mapped to the following pure virtual class:</w:t>
      </w:r>
    </w:p>
    <w:p w14:paraId="26AF3551" w14:textId="77777777" w:rsidR="0020187D" w:rsidRPr="00F21A76" w:rsidRDefault="0020187D" w:rsidP="00B40517">
      <w:pPr>
        <w:pStyle w:val="PL"/>
        <w:keepNext/>
        <w:keepLines/>
        <w:rPr>
          <w:noProof w:val="0"/>
        </w:rPr>
      </w:pPr>
      <w:proofErr w:type="gramStart"/>
      <w:r w:rsidRPr="00F21A76">
        <w:rPr>
          <w:noProof w:val="0"/>
        </w:rPr>
        <w:t>class</w:t>
      </w:r>
      <w:proofErr w:type="gramEnd"/>
      <w:r w:rsidRPr="00F21A76">
        <w:rPr>
          <w:noProof w:val="0"/>
        </w:rPr>
        <w:t xml:space="preserve"> </w:t>
      </w:r>
      <w:r w:rsidR="00D75DC7" w:rsidRPr="00F21A76">
        <w:rPr>
          <w:noProof w:val="0"/>
        </w:rPr>
        <w:t xml:space="preserve">TriPlatformTE </w:t>
      </w:r>
      <w:r w:rsidRPr="00F21A76">
        <w:rPr>
          <w:noProof w:val="0"/>
        </w:rPr>
        <w:t>{</w:t>
      </w:r>
    </w:p>
    <w:p w14:paraId="2A9D1DBF" w14:textId="77777777" w:rsidR="0020187D" w:rsidRPr="00F21A76" w:rsidRDefault="0020187D" w:rsidP="00B40517">
      <w:pPr>
        <w:pStyle w:val="PL"/>
        <w:keepNext/>
        <w:keepLines/>
        <w:rPr>
          <w:noProof w:val="0"/>
        </w:rPr>
      </w:pPr>
      <w:proofErr w:type="gramStart"/>
      <w:r w:rsidRPr="00F21A76">
        <w:rPr>
          <w:noProof w:val="0"/>
        </w:rPr>
        <w:t>public</w:t>
      </w:r>
      <w:proofErr w:type="gramEnd"/>
      <w:r w:rsidRPr="00F21A76">
        <w:rPr>
          <w:noProof w:val="0"/>
        </w:rPr>
        <w:t>:</w:t>
      </w:r>
    </w:p>
    <w:p w14:paraId="688B0080" w14:textId="77777777" w:rsidR="0020187D" w:rsidRPr="00F21A76" w:rsidRDefault="0020187D" w:rsidP="0057664D">
      <w:pPr>
        <w:pStyle w:val="PL"/>
        <w:rPr>
          <w:noProof w:val="0"/>
        </w:rPr>
      </w:pPr>
    </w:p>
    <w:p w14:paraId="379F1FB8" w14:textId="77777777" w:rsidR="0020187D" w:rsidRPr="00F21A76" w:rsidRDefault="0057664D" w:rsidP="0057664D">
      <w:pPr>
        <w:pStyle w:val="PL"/>
        <w:rPr>
          <w:noProof w:val="0"/>
        </w:rPr>
      </w:pPr>
      <w:r w:rsidRPr="00F21A76">
        <w:rPr>
          <w:noProof w:val="0"/>
        </w:rPr>
        <w:tab/>
      </w:r>
      <w:r w:rsidR="0020187D" w:rsidRPr="00F21A76">
        <w:rPr>
          <w:noProof w:val="0"/>
        </w:rPr>
        <w:t xml:space="preserve">//Destructor. </w:t>
      </w:r>
    </w:p>
    <w:p w14:paraId="6E909AED" w14:textId="77777777" w:rsidR="0020187D" w:rsidRPr="00F21A76" w:rsidRDefault="0057664D" w:rsidP="0057664D">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~TriPlatformTE ();</w:t>
      </w:r>
    </w:p>
    <w:p w14:paraId="3C946212" w14:textId="77777777" w:rsidR="0020187D" w:rsidRPr="00F21A76" w:rsidRDefault="0057664D" w:rsidP="0018697F">
      <w:pPr>
        <w:pStyle w:val="PL"/>
        <w:rPr>
          <w:noProof w:val="0"/>
        </w:rPr>
      </w:pPr>
      <w:r w:rsidRPr="00F21A76">
        <w:rPr>
          <w:noProof w:val="0"/>
        </w:rPr>
        <w:tab/>
      </w:r>
    </w:p>
    <w:p w14:paraId="23831CA4" w14:textId="77777777" w:rsidR="0020187D" w:rsidRPr="00F21A76" w:rsidRDefault="0057664D" w:rsidP="0018697F">
      <w:pPr>
        <w:pStyle w:val="PL"/>
        <w:rPr>
          <w:noProof w:val="0"/>
        </w:rPr>
      </w:pPr>
      <w:r w:rsidRPr="00F21A76">
        <w:rPr>
          <w:noProof w:val="0"/>
        </w:rPr>
        <w:tab/>
      </w:r>
      <w:r w:rsidR="0020187D" w:rsidRPr="00F21A76">
        <w:rPr>
          <w:noProof w:val="0"/>
        </w:rPr>
        <w:t>//</w:t>
      </w:r>
      <w:r w:rsidR="00B458C5" w:rsidRPr="00F21A76">
        <w:rPr>
          <w:noProof w:val="0"/>
        </w:rPr>
        <w:t>Not</w:t>
      </w:r>
      <w:r w:rsidR="00627443" w:rsidRPr="00F21A76">
        <w:rPr>
          <w:noProof w:val="0"/>
        </w:rPr>
        <w:t>if</w:t>
      </w:r>
      <w:r w:rsidR="00B458C5" w:rsidRPr="00F21A76">
        <w:rPr>
          <w:noProof w:val="0"/>
        </w:rPr>
        <w:t>y the</w:t>
      </w:r>
      <w:r w:rsidR="0020187D" w:rsidRPr="00F21A76">
        <w:rPr>
          <w:noProof w:val="0"/>
        </w:rPr>
        <w:t xml:space="preserve"> </w:t>
      </w:r>
      <w:r w:rsidR="00B458C5" w:rsidRPr="00F21A76">
        <w:rPr>
          <w:noProof w:val="0"/>
        </w:rPr>
        <w:t xml:space="preserve">timeout of the </w:t>
      </w:r>
      <w:r w:rsidR="0020187D" w:rsidRPr="00F21A76">
        <w:rPr>
          <w:noProof w:val="0"/>
        </w:rPr>
        <w:t>timer</w:t>
      </w:r>
      <w:r w:rsidR="00AF2D3C" w:rsidRPr="00F21A76">
        <w:rPr>
          <w:noProof w:val="0"/>
        </w:rPr>
        <w:t>.</w:t>
      </w:r>
      <w:r w:rsidR="0020187D" w:rsidRPr="00F21A76">
        <w:rPr>
          <w:noProof w:val="0"/>
        </w:rPr>
        <w:t xml:space="preserve"> </w:t>
      </w:r>
    </w:p>
    <w:p w14:paraId="77EE79B8" w14:textId="77777777" w:rsidR="0020187D" w:rsidRPr="00F21A76" w:rsidRDefault="0057664D" w:rsidP="0018697F">
      <w:pPr>
        <w:pStyle w:val="PL"/>
        <w:rPr>
          <w:noProof w:val="0"/>
        </w:rPr>
      </w:pPr>
      <w:r w:rsidRPr="00F21A76">
        <w:rPr>
          <w:noProof w:val="0"/>
        </w:rPr>
        <w:tab/>
      </w:r>
      <w:proofErr w:type="gramStart"/>
      <w:r w:rsidR="0020187D" w:rsidRPr="00F21A76">
        <w:rPr>
          <w:noProof w:val="0"/>
        </w:rPr>
        <w:t>virtual</w:t>
      </w:r>
      <w:proofErr w:type="gramEnd"/>
      <w:r w:rsidR="0020187D" w:rsidRPr="00F21A76">
        <w:rPr>
          <w:noProof w:val="0"/>
        </w:rPr>
        <w:t xml:space="preserve"> void triTimeout (const TriTimerId *timerId)</w:t>
      </w:r>
      <w:r w:rsidR="00952D2C" w:rsidRPr="00F21A76">
        <w:rPr>
          <w:noProof w:val="0"/>
        </w:rPr>
        <w:t>=0</w:t>
      </w:r>
      <w:r w:rsidR="0020187D" w:rsidRPr="00F21A76">
        <w:rPr>
          <w:noProof w:val="0"/>
        </w:rPr>
        <w:t>;</w:t>
      </w:r>
    </w:p>
    <w:p w14:paraId="12C08640" w14:textId="77777777" w:rsidR="0044685C" w:rsidRPr="00F21A76" w:rsidRDefault="0044685C" w:rsidP="0018697F">
      <w:pPr>
        <w:pStyle w:val="PL"/>
        <w:rPr>
          <w:noProof w:val="0"/>
        </w:rPr>
      </w:pPr>
    </w:p>
    <w:p w14:paraId="7EEB0935" w14:textId="77777777" w:rsidR="0044685C" w:rsidRPr="00F21A76" w:rsidRDefault="0044685C" w:rsidP="0018697F">
      <w:pPr>
        <w:pStyle w:val="PL"/>
        <w:rPr>
          <w:noProof w:val="0"/>
        </w:rPr>
      </w:pPr>
      <w:r w:rsidRPr="00F21A76">
        <w:rPr>
          <w:noProof w:val="0"/>
        </w:rPr>
        <w:tab/>
      </w:r>
      <w:proofErr w:type="gramStart"/>
      <w:r w:rsidRPr="00F21A76">
        <w:rPr>
          <w:noProof w:val="0"/>
        </w:rPr>
        <w:t>//Called by PA in unrecoverable error situations.</w:t>
      </w:r>
      <w:proofErr w:type="gramEnd"/>
    </w:p>
    <w:p w14:paraId="19CD2CCB" w14:textId="77777777" w:rsidR="0044685C" w:rsidRPr="00F21A76" w:rsidRDefault="0044685C" w:rsidP="0018697F">
      <w:pPr>
        <w:pStyle w:val="PL"/>
        <w:rPr>
          <w:noProof w:val="0"/>
        </w:rPr>
      </w:pPr>
      <w:r w:rsidRPr="00F21A76">
        <w:rPr>
          <w:noProof w:val="0"/>
        </w:rPr>
        <w:tab/>
      </w:r>
      <w:proofErr w:type="gramStart"/>
      <w:r w:rsidRPr="00F21A76">
        <w:rPr>
          <w:noProof w:val="0"/>
        </w:rPr>
        <w:t>virtual</w:t>
      </w:r>
      <w:proofErr w:type="gramEnd"/>
      <w:r w:rsidRPr="00F21A76">
        <w:rPr>
          <w:noProof w:val="0"/>
        </w:rPr>
        <w:t xml:space="preserve"> void triPAError (const Tstring &amp;message)=0;</w:t>
      </w:r>
    </w:p>
    <w:p w14:paraId="6F3C2902" w14:textId="77777777" w:rsidR="003B2377" w:rsidRPr="00F21A76" w:rsidRDefault="003B2377" w:rsidP="0018697F">
      <w:pPr>
        <w:pStyle w:val="PL"/>
        <w:rPr>
          <w:noProof w:val="0"/>
        </w:rPr>
      </w:pPr>
    </w:p>
    <w:p w14:paraId="71FE1395" w14:textId="77777777" w:rsidR="003B2377" w:rsidRPr="00F21A76" w:rsidRDefault="003B2377" w:rsidP="0018697F">
      <w:pPr>
        <w:pStyle w:val="PL"/>
        <w:rPr>
          <w:noProof w:val="0"/>
        </w:rPr>
      </w:pPr>
      <w:r w:rsidRPr="00F21A76">
        <w:rPr>
          <w:noProof w:val="0"/>
        </w:rPr>
        <w:tab/>
        <w:t xml:space="preserve">//Called by PA inside external function </w:t>
      </w:r>
    </w:p>
    <w:p w14:paraId="3B421DA9" w14:textId="77777777" w:rsidR="003B2377" w:rsidRPr="00F21A76" w:rsidRDefault="003B2377" w:rsidP="0018697F">
      <w:pPr>
        <w:pStyle w:val="PL"/>
        <w:rPr>
          <w:noProof w:val="0"/>
        </w:rPr>
      </w:pPr>
      <w:r w:rsidRPr="00F21A76">
        <w:rPr>
          <w:noProof w:val="0"/>
        </w:rPr>
        <w:tab/>
      </w:r>
      <w:proofErr w:type="gramStart"/>
      <w:r w:rsidRPr="00F21A76">
        <w:rPr>
          <w:noProof w:val="0"/>
        </w:rPr>
        <w:t>virtual</w:t>
      </w:r>
      <w:proofErr w:type="gramEnd"/>
      <w:r w:rsidRPr="00F21A76">
        <w:rPr>
          <w:noProof w:val="0"/>
        </w:rPr>
        <w:t xml:space="preserve"> TriComponentId *triSelf ()=0;</w:t>
      </w:r>
    </w:p>
    <w:p w14:paraId="7278B0D6" w14:textId="77777777" w:rsidR="003B2377" w:rsidRPr="00F21A76" w:rsidRDefault="003B2377" w:rsidP="0018697F">
      <w:pPr>
        <w:pStyle w:val="PL"/>
        <w:rPr>
          <w:noProof w:val="0"/>
        </w:rPr>
      </w:pPr>
    </w:p>
    <w:p w14:paraId="1B24F6C8" w14:textId="77777777" w:rsidR="003B2377" w:rsidRPr="00F21A76" w:rsidRDefault="003B2377" w:rsidP="0018697F">
      <w:pPr>
        <w:pStyle w:val="PL"/>
        <w:rPr>
          <w:noProof w:val="0"/>
        </w:rPr>
      </w:pPr>
      <w:r w:rsidRPr="00F21A76">
        <w:rPr>
          <w:noProof w:val="0"/>
        </w:rPr>
        <w:tab/>
      </w:r>
      <w:proofErr w:type="gramStart"/>
      <w:r w:rsidRPr="00F21A76">
        <w:rPr>
          <w:noProof w:val="0"/>
        </w:rPr>
        <w:t>//Generate random number.</w:t>
      </w:r>
      <w:proofErr w:type="gramEnd"/>
    </w:p>
    <w:p w14:paraId="741C2601" w14:textId="77777777" w:rsidR="003B2377" w:rsidRPr="00F21A76" w:rsidRDefault="003B2377" w:rsidP="0018697F">
      <w:pPr>
        <w:pStyle w:val="PL"/>
        <w:rPr>
          <w:noProof w:val="0"/>
        </w:rPr>
      </w:pPr>
      <w:r w:rsidRPr="00F21A76">
        <w:rPr>
          <w:noProof w:val="0"/>
        </w:rPr>
        <w:tab/>
      </w:r>
      <w:proofErr w:type="gramStart"/>
      <w:r w:rsidRPr="00F21A76">
        <w:rPr>
          <w:noProof w:val="0"/>
        </w:rPr>
        <w:t>virtual</w:t>
      </w:r>
      <w:proofErr w:type="gramEnd"/>
      <w:r w:rsidRPr="00F21A76">
        <w:rPr>
          <w:noProof w:val="0"/>
        </w:rPr>
        <w:t xml:space="preserve"> TriMessage* triRnd (const TriComponentId *componentId, const TriMessage *seed)=0;</w:t>
      </w:r>
    </w:p>
    <w:p w14:paraId="76EADBE9" w14:textId="77777777" w:rsidR="0020187D" w:rsidRPr="00F21A76" w:rsidRDefault="0020187D" w:rsidP="0018697F">
      <w:pPr>
        <w:pStyle w:val="PL"/>
        <w:rPr>
          <w:noProof w:val="0"/>
        </w:rPr>
      </w:pPr>
      <w:r w:rsidRPr="00F21A76">
        <w:rPr>
          <w:noProof w:val="0"/>
        </w:rPr>
        <w:t>}</w:t>
      </w:r>
    </w:p>
    <w:p w14:paraId="2B037B0C" w14:textId="77777777" w:rsidR="0057664D" w:rsidRPr="00F21A76" w:rsidRDefault="0057664D" w:rsidP="0018697F">
      <w:pPr>
        <w:pStyle w:val="PL"/>
        <w:rPr>
          <w:noProof w:val="0"/>
        </w:rPr>
      </w:pPr>
    </w:p>
    <w:p w14:paraId="3F944983" w14:textId="77777777" w:rsidR="00150F87" w:rsidRPr="00F21A76" w:rsidRDefault="00EA0876" w:rsidP="00DD778F">
      <w:pPr>
        <w:pStyle w:val="Heading1"/>
      </w:pPr>
      <w:bookmarkStart w:id="1431" w:name="AAAAAAAACR"/>
      <w:bookmarkStart w:id="1432" w:name="AAAAAAAACT"/>
      <w:bookmarkStart w:id="1433" w:name="AAAAAAAACU"/>
      <w:bookmarkStart w:id="1434" w:name="AAAAAAAACV"/>
      <w:bookmarkStart w:id="1435" w:name="AAAAAAAACW"/>
      <w:bookmarkStart w:id="1436" w:name="AAAAAAAACX"/>
      <w:bookmarkStart w:id="1437" w:name="AAAAAAAACY"/>
      <w:bookmarkStart w:id="1438" w:name="AAAAAAAACZ"/>
      <w:bookmarkStart w:id="1439" w:name="AAAAAAAADT"/>
      <w:bookmarkStart w:id="1440" w:name="AAAAAAAADU"/>
      <w:bookmarkStart w:id="1441" w:name="AAAAAAAAEA"/>
      <w:bookmarkStart w:id="1442" w:name="AAAAAAAAFD"/>
      <w:bookmarkStart w:id="1443" w:name="AAAAAAAAFH"/>
      <w:bookmarkStart w:id="1444" w:name="AAAAAAAAFI"/>
      <w:bookmarkStart w:id="1445" w:name="AAAAAAAAGR"/>
      <w:bookmarkStart w:id="1446" w:name="AAAAAAAAGS"/>
      <w:bookmarkStart w:id="1447" w:name="AAAAAAAAGT"/>
      <w:bookmarkStart w:id="1448" w:name="AAAAAAAAIE"/>
      <w:bookmarkStart w:id="1449" w:name="AAAAAAAAIF"/>
      <w:bookmarkStart w:id="1450" w:name="_Toc87872196"/>
      <w:bookmarkStart w:id="1451" w:name="clause_Use_Scenarios"/>
      <w:bookmarkEnd w:id="1394"/>
      <w:r w:rsidRPr="00F21A76">
        <w:lastRenderedPageBreak/>
        <w:t>9</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r w:rsidRPr="00F21A76">
        <w:tab/>
      </w:r>
      <w:r w:rsidR="00150F87" w:rsidRPr="00F21A76">
        <w:t>C# language mapping</w:t>
      </w:r>
      <w:bookmarkEnd w:id="1450"/>
    </w:p>
    <w:p w14:paraId="36D4EB60" w14:textId="77777777" w:rsidR="00150F87" w:rsidRPr="00F21A76" w:rsidRDefault="00EA0876" w:rsidP="00DD778F">
      <w:pPr>
        <w:pStyle w:val="Heading2"/>
      </w:pPr>
      <w:bookmarkStart w:id="1452" w:name="_Toc87872197"/>
      <w:r w:rsidRPr="00F21A76">
        <w:t>9.1</w:t>
      </w:r>
      <w:r w:rsidRPr="00F21A76">
        <w:tab/>
      </w:r>
      <w:r w:rsidR="00150F87" w:rsidRPr="00F21A76">
        <w:t>Introduction</w:t>
      </w:r>
      <w:bookmarkEnd w:id="1452"/>
    </w:p>
    <w:p w14:paraId="215691FA" w14:textId="59015184" w:rsidR="00AD5951" w:rsidRPr="00F21A76" w:rsidRDefault="00AD5951" w:rsidP="00C34420">
      <w:r w:rsidRPr="00F21A76">
        <w:t xml:space="preserve">The C# mapping for the TTCN-3 </w:t>
      </w:r>
      <w:r w:rsidR="00F61E36" w:rsidRPr="00F21A76">
        <w:t>Runtime</w:t>
      </w:r>
      <w:r w:rsidRPr="00F21A76">
        <w:t xml:space="preserve"> Interface defines how the IDL definitions described in clause 5 are mapped to C#</w:t>
      </w:r>
      <w:r w:rsidR="00910C4E" w:rsidRPr="00F21A76">
        <w:t xml:space="preserve"> [</w:t>
      </w:r>
      <w:r w:rsidR="00910C4E" w:rsidRPr="00F21A76">
        <w:fldChar w:fldCharType="begin"/>
      </w:r>
      <w:r w:rsidR="00910C4E" w:rsidRPr="00F21A76">
        <w:instrText xml:space="preserve">REF REF_ECMA_334 \h </w:instrText>
      </w:r>
      <w:r w:rsidR="00A640FC" w:rsidRPr="00F21A76">
        <w:instrText xml:space="preserve"> \* MERGEFORMAT </w:instrText>
      </w:r>
      <w:r w:rsidR="00910C4E" w:rsidRPr="00F21A76">
        <w:fldChar w:fldCharType="separate"/>
      </w:r>
      <w:r w:rsidR="00600CBF" w:rsidRPr="00F21A76">
        <w:t>8</w:t>
      </w:r>
      <w:r w:rsidR="00910C4E" w:rsidRPr="00F21A76">
        <w:fldChar w:fldCharType="end"/>
      </w:r>
      <w:r w:rsidR="00910C4E" w:rsidRPr="00F21A76">
        <w:t>]</w:t>
      </w:r>
      <w:r w:rsidRPr="00F21A76">
        <w:t>.</w:t>
      </w:r>
    </w:p>
    <w:p w14:paraId="112ADDF8" w14:textId="77777777" w:rsidR="00AD5951" w:rsidRPr="00F21A76" w:rsidRDefault="00EA0876" w:rsidP="00DD778F">
      <w:pPr>
        <w:pStyle w:val="Heading2"/>
      </w:pPr>
      <w:bookmarkStart w:id="1453" w:name="_Toc87872198"/>
      <w:r w:rsidRPr="00F21A76">
        <w:t>9.2</w:t>
      </w:r>
      <w:r w:rsidRPr="00F21A76">
        <w:tab/>
      </w:r>
      <w:r w:rsidR="00AD5951" w:rsidRPr="00F21A76">
        <w:t>Names and scopes</w:t>
      </w:r>
      <w:bookmarkEnd w:id="1453"/>
    </w:p>
    <w:p w14:paraId="349224C6" w14:textId="77777777" w:rsidR="00AD5951" w:rsidRPr="00F21A76" w:rsidRDefault="00EA0876" w:rsidP="00DD778F">
      <w:pPr>
        <w:pStyle w:val="Heading3"/>
      </w:pPr>
      <w:bookmarkStart w:id="1454" w:name="_Toc87872199"/>
      <w:r w:rsidRPr="00F21A76">
        <w:t>9.2.1</w:t>
      </w:r>
      <w:r w:rsidRPr="00F21A76">
        <w:tab/>
      </w:r>
      <w:r w:rsidR="00AD5951" w:rsidRPr="00F21A76">
        <w:t>Names</w:t>
      </w:r>
      <w:bookmarkEnd w:id="1454"/>
    </w:p>
    <w:p w14:paraId="659983D0" w14:textId="77777777" w:rsidR="00AD5951" w:rsidRPr="00F21A76" w:rsidRDefault="00AD5951" w:rsidP="00C34420">
      <w:r w:rsidRPr="00F21A76">
        <w:t xml:space="preserve">Although there are no conflicts between identifiers used in the IDL definition and </w:t>
      </w:r>
      <w:r w:rsidR="00763993" w:rsidRPr="00F21A76">
        <w:t>C#</w:t>
      </w:r>
      <w:r w:rsidRPr="00F21A76">
        <w:t xml:space="preserve"> some naming translation rules are applied to the IDL identifiers.</w:t>
      </w:r>
    </w:p>
    <w:p w14:paraId="4D62B221" w14:textId="77777777" w:rsidR="00AD5951" w:rsidRPr="00F21A76" w:rsidRDefault="00763993" w:rsidP="00C34420">
      <w:r w:rsidRPr="00F21A76">
        <w:t>C#</w:t>
      </w:r>
      <w:r w:rsidR="00AD5951" w:rsidRPr="00F21A76">
        <w:t xml:space="preserve"> parameter identifiers shall</w:t>
      </w:r>
      <w:r w:rsidR="00A05A80" w:rsidRPr="00F21A76">
        <w:t xml:space="preserve"> start with a lower case letter</w:t>
      </w:r>
      <w:r w:rsidR="00AD5951" w:rsidRPr="00F21A76">
        <w:t xml:space="preserve"> and subsequent part building the parameter identifier start with a capital letter. </w:t>
      </w:r>
    </w:p>
    <w:p w14:paraId="5E588795" w14:textId="77777777" w:rsidR="00AD5951" w:rsidRPr="00F21A76" w:rsidRDefault="00AD5951" w:rsidP="00C34420">
      <w:pPr>
        <w:pStyle w:val="EX"/>
      </w:pPr>
      <w:r w:rsidRPr="00F21A76">
        <w:t>EXAMPLE</w:t>
      </w:r>
      <w:r w:rsidR="00C34420" w:rsidRPr="00F21A76">
        <w:t xml:space="preserve"> 1</w:t>
      </w:r>
      <w:r w:rsidRPr="00F21A76">
        <w:t>:</w:t>
      </w:r>
      <w:r w:rsidRPr="00F21A76">
        <w:tab/>
        <w:t xml:space="preserve">The IDL parameter identifier </w:t>
      </w:r>
      <w:r w:rsidRPr="00F21A76">
        <w:rPr>
          <w:rFonts w:ascii="Courier New" w:hAnsi="Courier New"/>
          <w:b/>
          <w:bCs/>
        </w:rPr>
        <w:t>SUTaddress</w:t>
      </w:r>
      <w:r w:rsidRPr="00F21A76">
        <w:t xml:space="preserve"> maps to </w:t>
      </w:r>
      <w:r w:rsidRPr="00F21A76">
        <w:rPr>
          <w:rFonts w:ascii="Courier New" w:hAnsi="Courier New"/>
        </w:rPr>
        <w:t>sutAddress</w:t>
      </w:r>
      <w:r w:rsidRPr="00F21A76">
        <w:t xml:space="preserve"> in </w:t>
      </w:r>
      <w:r w:rsidR="00763993" w:rsidRPr="00F21A76">
        <w:t>C#</w:t>
      </w:r>
      <w:r w:rsidRPr="00F21A76">
        <w:t>.</w:t>
      </w:r>
    </w:p>
    <w:p w14:paraId="0556590B" w14:textId="77777777" w:rsidR="00AD5951" w:rsidRPr="00F21A76" w:rsidRDefault="00763993" w:rsidP="00C34420">
      <w:r w:rsidRPr="00F21A76">
        <w:t>C#</w:t>
      </w:r>
      <w:r w:rsidR="00AD5951" w:rsidRPr="00F21A76">
        <w:t xml:space="preserve"> interfaces are omitting the trailing Type used in the IDL definition. In addition to that, the capital letter </w:t>
      </w:r>
      <w:r w:rsidR="00C34420" w:rsidRPr="00F21A76">
        <w:t>"</w:t>
      </w:r>
      <w:r w:rsidR="00AD5951" w:rsidRPr="00F21A76">
        <w:t>I</w:t>
      </w:r>
      <w:r w:rsidR="00C34420" w:rsidRPr="00F21A76">
        <w:t>"</w:t>
      </w:r>
      <w:r w:rsidR="00AD5951" w:rsidRPr="00F21A76">
        <w:t xml:space="preserve"> is added to the beginning of interface names. </w:t>
      </w:r>
    </w:p>
    <w:p w14:paraId="5CA29C6A" w14:textId="77777777" w:rsidR="00AD5951" w:rsidRPr="00F21A76" w:rsidRDefault="00AD5951" w:rsidP="00C34420">
      <w:pPr>
        <w:pStyle w:val="EX"/>
      </w:pPr>
      <w:r w:rsidRPr="00F21A76">
        <w:t>EXAMPLE</w:t>
      </w:r>
      <w:r w:rsidR="00C34420" w:rsidRPr="00F21A76">
        <w:t xml:space="preserve"> 2</w:t>
      </w:r>
      <w:r w:rsidRPr="00F21A76">
        <w:t>:</w:t>
      </w:r>
      <w:r w:rsidRPr="00F21A76">
        <w:tab/>
        <w:t>The ID</w:t>
      </w:r>
      <w:r w:rsidR="001B0FDC" w:rsidRPr="00F21A76">
        <w:t>l</w:t>
      </w:r>
      <w:r w:rsidRPr="00F21A76">
        <w:t xml:space="preserve"> type </w:t>
      </w:r>
      <w:r w:rsidRPr="00F21A76">
        <w:rPr>
          <w:rFonts w:ascii="Courier New" w:hAnsi="Courier New"/>
          <w:b/>
          <w:bCs/>
        </w:rPr>
        <w:t>TriPortIdType</w:t>
      </w:r>
      <w:r w:rsidRPr="00F21A76">
        <w:t xml:space="preserve"> maps to </w:t>
      </w:r>
      <w:r w:rsidRPr="00F21A76">
        <w:rPr>
          <w:rFonts w:ascii="Courier New" w:hAnsi="Courier New"/>
        </w:rPr>
        <w:t>ITriPortId</w:t>
      </w:r>
      <w:r w:rsidRPr="00F21A76">
        <w:t xml:space="preserve"> in </w:t>
      </w:r>
      <w:r w:rsidR="00763993" w:rsidRPr="00F21A76">
        <w:t>C#</w:t>
      </w:r>
      <w:r w:rsidRPr="00F21A76">
        <w:t>.</w:t>
      </w:r>
    </w:p>
    <w:p w14:paraId="655768CB" w14:textId="77777777" w:rsidR="00AD5951" w:rsidRPr="00F21A76" w:rsidRDefault="00AD5951" w:rsidP="00C34420">
      <w:r w:rsidRPr="00F21A76">
        <w:t xml:space="preserve">The resulting mapping conforms to the standard </w:t>
      </w:r>
      <w:r w:rsidR="00763993" w:rsidRPr="00F21A76">
        <w:t>C#</w:t>
      </w:r>
      <w:r w:rsidRPr="00F21A76">
        <w:t xml:space="preserve"> coding conventions.</w:t>
      </w:r>
    </w:p>
    <w:p w14:paraId="655C2F3A" w14:textId="77777777" w:rsidR="00AD5951" w:rsidRPr="00F21A76" w:rsidRDefault="00EA0876" w:rsidP="00DD778F">
      <w:pPr>
        <w:pStyle w:val="Heading3"/>
      </w:pPr>
      <w:bookmarkStart w:id="1455" w:name="_Toc87872200"/>
      <w:r w:rsidRPr="00F21A76">
        <w:t>9.2.2</w:t>
      </w:r>
      <w:r w:rsidRPr="00F21A76">
        <w:tab/>
      </w:r>
      <w:r w:rsidR="00AD5951" w:rsidRPr="00F21A76">
        <w:t>Scopes</w:t>
      </w:r>
      <w:bookmarkEnd w:id="1455"/>
    </w:p>
    <w:p w14:paraId="1C8CAB19" w14:textId="77777777" w:rsidR="00AD5951" w:rsidRPr="00F21A76" w:rsidRDefault="00AD5951" w:rsidP="00C34420">
      <w:r w:rsidRPr="00F21A76">
        <w:t xml:space="preserve">The IDL module triInterface is mapped to the namespace Etsi.Ttcn3.Tri. All IDL type declarations within this module are mapped to </w:t>
      </w:r>
      <w:r w:rsidR="00763993" w:rsidRPr="00F21A76">
        <w:t>C#</w:t>
      </w:r>
      <w:r w:rsidRPr="00F21A76">
        <w:t xml:space="preserve"> interface declarations within this namespace. The associated assembly file is Etsi.Ttcn3.Tri.dll.</w:t>
      </w:r>
    </w:p>
    <w:p w14:paraId="5B8CAE8E" w14:textId="77777777" w:rsidR="00AD5951" w:rsidRPr="00F21A76" w:rsidRDefault="00EA0876" w:rsidP="00DD778F">
      <w:pPr>
        <w:pStyle w:val="Heading2"/>
      </w:pPr>
      <w:bookmarkStart w:id="1456" w:name="_Toc87872201"/>
      <w:r w:rsidRPr="00F21A76">
        <w:t>9.3</w:t>
      </w:r>
      <w:r w:rsidRPr="00F21A76">
        <w:tab/>
      </w:r>
      <w:r w:rsidR="00AD5951" w:rsidRPr="00F21A76">
        <w:t>Null value mapping</w:t>
      </w:r>
      <w:bookmarkEnd w:id="1456"/>
    </w:p>
    <w:p w14:paraId="3F115A93" w14:textId="77777777" w:rsidR="00AD5951" w:rsidRPr="00F21A76" w:rsidRDefault="00AD5951" w:rsidP="00C34420">
      <w:r w:rsidRPr="00F21A76">
        <w:t xml:space="preserve">The distinct value </w:t>
      </w:r>
      <w:r w:rsidRPr="00F21A76">
        <w:rPr>
          <w:rFonts w:ascii="Courier New" w:hAnsi="Courier New"/>
        </w:rPr>
        <w:t>null</w:t>
      </w:r>
      <w:r w:rsidRPr="00F21A76">
        <w:t xml:space="preserve"> specified in the IDL definition is equal to </w:t>
      </w:r>
      <w:r w:rsidRPr="00F21A76">
        <w:rPr>
          <w:rFonts w:ascii="Courier New" w:hAnsi="Courier New"/>
        </w:rPr>
        <w:t>null</w:t>
      </w:r>
      <w:r w:rsidRPr="00F21A76">
        <w:t xml:space="preserve"> in C#.</w:t>
      </w:r>
    </w:p>
    <w:p w14:paraId="17CC7CD7" w14:textId="77777777" w:rsidR="00AD5951" w:rsidRPr="00F21A76" w:rsidRDefault="00EA0876" w:rsidP="00DD778F">
      <w:pPr>
        <w:pStyle w:val="Heading2"/>
      </w:pPr>
      <w:bookmarkStart w:id="1457" w:name="_Toc87872202"/>
      <w:r w:rsidRPr="00F21A76">
        <w:t>9.4</w:t>
      </w:r>
      <w:r w:rsidRPr="00F21A76">
        <w:tab/>
      </w:r>
      <w:r w:rsidR="00AD5951" w:rsidRPr="00F21A76">
        <w:t>Type mapping</w:t>
      </w:r>
      <w:bookmarkEnd w:id="1457"/>
    </w:p>
    <w:p w14:paraId="1ADE09DE" w14:textId="77777777" w:rsidR="00AD5951" w:rsidRPr="00F21A76" w:rsidRDefault="00EA0876" w:rsidP="00DD778F">
      <w:pPr>
        <w:pStyle w:val="Heading3"/>
      </w:pPr>
      <w:bookmarkStart w:id="1458" w:name="_Toc87872203"/>
      <w:r w:rsidRPr="00F21A76">
        <w:t>9.4.1</w:t>
      </w:r>
      <w:r w:rsidRPr="00F21A76">
        <w:tab/>
      </w:r>
      <w:r w:rsidR="00AD5951" w:rsidRPr="00F21A76">
        <w:t>Basic type mapping</w:t>
      </w:r>
      <w:bookmarkEnd w:id="1458"/>
    </w:p>
    <w:p w14:paraId="247F2355" w14:textId="77777777" w:rsidR="000B4C63" w:rsidRPr="00F21A76" w:rsidRDefault="000B4C63" w:rsidP="000B4C63">
      <w:pPr>
        <w:pStyle w:val="Heading4"/>
      </w:pPr>
      <w:bookmarkStart w:id="1459" w:name="_Toc87872204"/>
      <w:r w:rsidRPr="00F21A76">
        <w:t>9.4.1.0</w:t>
      </w:r>
      <w:r w:rsidRPr="00F21A76">
        <w:tab/>
        <w:t>IDL type mapping</w:t>
      </w:r>
      <w:bookmarkEnd w:id="1459"/>
    </w:p>
    <w:p w14:paraId="532D413F" w14:textId="77777777" w:rsidR="00AD5951" w:rsidRPr="00F21A76" w:rsidRDefault="00AD5951" w:rsidP="00C34420">
      <w:r w:rsidRPr="00F21A76">
        <w:t xml:space="preserve">Table </w:t>
      </w:r>
      <w:r w:rsidR="008C27F9" w:rsidRPr="00F21A76">
        <w:t>5</w:t>
      </w:r>
      <w:r w:rsidRPr="00F21A76">
        <w:t xml:space="preserve"> gives an overview on how the used basic IDL types are mapped to the </w:t>
      </w:r>
      <w:r w:rsidR="00763993" w:rsidRPr="00F21A76">
        <w:t>C#</w:t>
      </w:r>
      <w:r w:rsidRPr="00F21A76">
        <w:t xml:space="preserve"> types.</w:t>
      </w:r>
    </w:p>
    <w:p w14:paraId="0A2CDF30" w14:textId="77777777" w:rsidR="00AD5951" w:rsidRPr="00F21A76" w:rsidRDefault="008C27F9" w:rsidP="008C27F9">
      <w:pPr>
        <w:pStyle w:val="TH"/>
      </w:pPr>
      <w:r w:rsidRPr="00F21A76">
        <w:t>Table 5: Basic type mappings</w:t>
      </w:r>
    </w:p>
    <w:tbl>
      <w:tblPr>
        <w:tblW w:w="0" w:type="auto"/>
        <w:jc w:val="center"/>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left w:w="28" w:type="dxa"/>
        </w:tblCellMar>
        <w:tblLook w:val="0000" w:firstRow="0" w:lastRow="0" w:firstColumn="0" w:lastColumn="0" w:noHBand="0" w:noVBand="0"/>
      </w:tblPr>
      <w:tblGrid>
        <w:gridCol w:w="2100"/>
        <w:gridCol w:w="2438"/>
      </w:tblGrid>
      <w:tr w:rsidR="00D21806" w:rsidRPr="00F21A76" w14:paraId="5C695B31" w14:textId="77777777" w:rsidTr="007455D2">
        <w:trPr>
          <w:tblHeader/>
          <w:jc w:val="center"/>
        </w:trPr>
        <w:tc>
          <w:tcPr>
            <w:tcW w:w="2100" w:type="dxa"/>
            <w:vAlign w:val="center"/>
          </w:tcPr>
          <w:p w14:paraId="767AEAFB" w14:textId="77777777" w:rsidR="00D21806" w:rsidRPr="00F21A76" w:rsidRDefault="00D21806" w:rsidP="00C34420">
            <w:pPr>
              <w:pStyle w:val="TAH"/>
            </w:pPr>
            <w:r w:rsidRPr="00F21A76">
              <w:t>IDL Type</w:t>
            </w:r>
          </w:p>
        </w:tc>
        <w:tc>
          <w:tcPr>
            <w:tcW w:w="2438" w:type="dxa"/>
            <w:vAlign w:val="center"/>
          </w:tcPr>
          <w:p w14:paraId="6495A860" w14:textId="77777777" w:rsidR="00D21806" w:rsidRPr="00F21A76" w:rsidRDefault="00D21806" w:rsidP="00C34420">
            <w:pPr>
              <w:pStyle w:val="TAH"/>
            </w:pPr>
            <w:r w:rsidRPr="00F21A76">
              <w:t>C# Type/Inter</w:t>
            </w:r>
            <w:r w:rsidR="001B0FDC" w:rsidRPr="00F21A76">
              <w:t>f</w:t>
            </w:r>
            <w:r w:rsidRPr="00F21A76">
              <w:t>ace</w:t>
            </w:r>
          </w:p>
        </w:tc>
      </w:tr>
      <w:tr w:rsidR="00D21806" w:rsidRPr="00F21A76" w14:paraId="762D8800" w14:textId="77777777" w:rsidTr="007455D2">
        <w:trPr>
          <w:jc w:val="center"/>
        </w:trPr>
        <w:tc>
          <w:tcPr>
            <w:tcW w:w="2100" w:type="dxa"/>
          </w:tcPr>
          <w:p w14:paraId="50DC4B5B" w14:textId="77777777" w:rsidR="00D21806" w:rsidRPr="00F21A76" w:rsidRDefault="00D21806" w:rsidP="00C34420">
            <w:pPr>
              <w:pStyle w:val="TAC"/>
            </w:pPr>
            <w:r w:rsidRPr="00F21A76">
              <w:t>boolean</w:t>
            </w:r>
          </w:p>
        </w:tc>
        <w:tc>
          <w:tcPr>
            <w:tcW w:w="2438" w:type="dxa"/>
          </w:tcPr>
          <w:p w14:paraId="2E43B2C2" w14:textId="77777777" w:rsidR="00D21806" w:rsidRPr="00F21A76" w:rsidRDefault="00D21806" w:rsidP="00C34420">
            <w:pPr>
              <w:pStyle w:val="TAC"/>
            </w:pPr>
            <w:r w:rsidRPr="00F21A76">
              <w:t>Etsi.Ttcn3.Tri.ITriBoolean</w:t>
            </w:r>
          </w:p>
        </w:tc>
      </w:tr>
      <w:tr w:rsidR="00D21806" w:rsidRPr="00F21A76" w14:paraId="7D567C52" w14:textId="77777777" w:rsidTr="007455D2">
        <w:trPr>
          <w:jc w:val="center"/>
        </w:trPr>
        <w:tc>
          <w:tcPr>
            <w:tcW w:w="2100" w:type="dxa"/>
          </w:tcPr>
          <w:p w14:paraId="4BC76BCC" w14:textId="77777777" w:rsidR="00D21806" w:rsidRPr="00F21A76" w:rsidRDefault="00D21806" w:rsidP="00C34420">
            <w:pPr>
              <w:pStyle w:val="TAC"/>
            </w:pPr>
            <w:r w:rsidRPr="00F21A76">
              <w:t>string</w:t>
            </w:r>
          </w:p>
        </w:tc>
        <w:tc>
          <w:tcPr>
            <w:tcW w:w="2438" w:type="dxa"/>
          </w:tcPr>
          <w:p w14:paraId="3C7F5E6E" w14:textId="77777777" w:rsidR="00D21806" w:rsidRPr="00F21A76" w:rsidRDefault="00D21806" w:rsidP="00C34420">
            <w:pPr>
              <w:pStyle w:val="TAC"/>
            </w:pPr>
            <w:r w:rsidRPr="00F21A76">
              <w:t>string</w:t>
            </w:r>
          </w:p>
        </w:tc>
      </w:tr>
    </w:tbl>
    <w:p w14:paraId="79EC583C" w14:textId="77777777" w:rsidR="00AD5951" w:rsidRPr="00F21A76" w:rsidRDefault="00AD5951" w:rsidP="00C34420"/>
    <w:p w14:paraId="7B01FF23" w14:textId="77777777" w:rsidR="00AD5951" w:rsidRPr="00F21A76" w:rsidRDefault="00AD5951" w:rsidP="00485FDC">
      <w:r w:rsidRPr="00F21A76">
        <w:t>Other IDL basic types are not used within the IDL definition.</w:t>
      </w:r>
    </w:p>
    <w:p w14:paraId="16A5DFF9" w14:textId="77777777" w:rsidR="00AD5951" w:rsidRPr="00F21A76" w:rsidRDefault="00EA0876" w:rsidP="00DD778F">
      <w:pPr>
        <w:pStyle w:val="Heading4"/>
      </w:pPr>
      <w:bookmarkStart w:id="1460" w:name="_Toc87872205"/>
      <w:r w:rsidRPr="00F21A76">
        <w:lastRenderedPageBreak/>
        <w:t>9.4.1.1</w:t>
      </w:r>
      <w:r w:rsidRPr="00F21A76">
        <w:tab/>
      </w:r>
      <w:r w:rsidR="00AD5951" w:rsidRPr="00F21A76">
        <w:t>Boolean</w:t>
      </w:r>
      <w:bookmarkEnd w:id="1460"/>
    </w:p>
    <w:p w14:paraId="748E097A" w14:textId="77777777" w:rsidR="00AD5951" w:rsidRPr="00F21A76" w:rsidRDefault="00AD5951" w:rsidP="00485FDC">
      <w:r w:rsidRPr="00F21A76">
        <w:t xml:space="preserve">The IDL </w:t>
      </w:r>
      <w:proofErr w:type="gramStart"/>
      <w:r w:rsidRPr="00F21A76">
        <w:t>boolean</w:t>
      </w:r>
      <w:proofErr w:type="gramEnd"/>
      <w:r w:rsidRPr="00F21A76">
        <w:t xml:space="preserve"> type is mapped to </w:t>
      </w:r>
      <w:r w:rsidR="001B0FDC" w:rsidRPr="00F21A76">
        <w:t>t</w:t>
      </w:r>
      <w:r w:rsidRPr="00F21A76">
        <w:t>he interface Etsi.Ttcn3.Tri.ITriBoolean, so that objects implementing this interface can act as holder objects.</w:t>
      </w:r>
    </w:p>
    <w:p w14:paraId="080E8C1A" w14:textId="77777777" w:rsidR="00AD5951" w:rsidRPr="00F21A76" w:rsidRDefault="00AD5951" w:rsidP="00674583">
      <w:pPr>
        <w:keepNext/>
      </w:pPr>
      <w:r w:rsidRPr="00F21A76">
        <w:t>The following interface i</w:t>
      </w:r>
      <w:r w:rsidR="001B0FDC" w:rsidRPr="00F21A76">
        <w:t>s</w:t>
      </w:r>
      <w:r w:rsidRPr="00F21A76">
        <w:t xml:space="preserve"> defined for Etsi.Ttcn3.Tri.I</w:t>
      </w:r>
      <w:r w:rsidR="001B0FDC" w:rsidRPr="00F21A76">
        <w:t>t</w:t>
      </w:r>
      <w:r w:rsidRPr="00F21A76">
        <w:t>riBoolean:</w:t>
      </w:r>
    </w:p>
    <w:p w14:paraId="312181CF"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ITriBoolean {</w:t>
      </w:r>
      <w:r w:rsidRPr="00F21A76">
        <w:rPr>
          <w:noProof w:val="0"/>
        </w:rPr>
        <w:br/>
      </w:r>
      <w:r w:rsidRPr="00F21A76">
        <w:rPr>
          <w:noProof w:val="0"/>
        </w:rPr>
        <w:tab/>
        <w:t>bool BooleanValue { get; set; }</w:t>
      </w:r>
      <w:r w:rsidRPr="00F21A76">
        <w:rPr>
          <w:noProof w:val="0"/>
        </w:rPr>
        <w:br/>
        <w:t>}</w:t>
      </w:r>
    </w:p>
    <w:p w14:paraId="6D7DBD29" w14:textId="77777777" w:rsidR="001273A8" w:rsidRPr="00F21A76" w:rsidRDefault="001273A8" w:rsidP="001273A8">
      <w:pPr>
        <w:pStyle w:val="PL"/>
        <w:rPr>
          <w:noProof w:val="0"/>
        </w:rPr>
      </w:pPr>
    </w:p>
    <w:p w14:paraId="0BCEBB5E" w14:textId="5E31023E" w:rsidR="00AD5951" w:rsidRPr="00F21A76" w:rsidRDefault="00AD5951" w:rsidP="000B4C63">
      <w:pPr>
        <w:rPr>
          <w:b/>
        </w:rPr>
      </w:pPr>
      <w:r w:rsidRPr="00F21A76">
        <w:rPr>
          <w:b/>
        </w:rPr>
        <w:t>Members</w:t>
      </w:r>
      <w:r w:rsidR="000B4C63" w:rsidRPr="00F21A76">
        <w:rPr>
          <w:b/>
        </w:rPr>
        <w:t>:</w:t>
      </w:r>
    </w:p>
    <w:p w14:paraId="14F6C72A" w14:textId="77777777" w:rsidR="00AD5951" w:rsidRPr="00F21A76" w:rsidRDefault="00AD5951" w:rsidP="004F047E">
      <w:pPr>
        <w:pStyle w:val="B1"/>
      </w:pPr>
      <w:r w:rsidRPr="00F21A76">
        <w:rPr>
          <w:rFonts w:ascii="Courier New" w:hAnsi="Courier New"/>
          <w:sz w:val="16"/>
          <w:szCs w:val="16"/>
        </w:rPr>
        <w:t>BooleanValue</w:t>
      </w:r>
      <w:r w:rsidRPr="00F21A76">
        <w:br/>
        <w:t xml:space="preserve">Gets or sets the </w:t>
      </w:r>
      <w:proofErr w:type="gramStart"/>
      <w:r w:rsidRPr="00F21A76">
        <w:t>boolean</w:t>
      </w:r>
      <w:proofErr w:type="gramEnd"/>
      <w:r w:rsidRPr="00F21A76">
        <w:t xml:space="preserve"> value associated with the object.</w:t>
      </w:r>
    </w:p>
    <w:p w14:paraId="5A434AB5" w14:textId="77777777" w:rsidR="00AD5951" w:rsidRPr="00F21A76" w:rsidRDefault="00EA0876" w:rsidP="00DD778F">
      <w:pPr>
        <w:pStyle w:val="Heading4"/>
      </w:pPr>
      <w:bookmarkStart w:id="1461" w:name="_Toc87872206"/>
      <w:r w:rsidRPr="00F21A76">
        <w:t>9.4.1.2</w:t>
      </w:r>
      <w:r w:rsidRPr="00F21A76">
        <w:tab/>
      </w:r>
      <w:r w:rsidR="00AD5951" w:rsidRPr="00F21A76">
        <w:t>String</w:t>
      </w:r>
      <w:bookmarkEnd w:id="1461"/>
    </w:p>
    <w:p w14:paraId="6295E149" w14:textId="77777777" w:rsidR="00AD5951" w:rsidRPr="00F21A76" w:rsidRDefault="00AD5951" w:rsidP="00485FDC">
      <w:r w:rsidRPr="00F21A76">
        <w:t>The IDL string type is mapped to the System.String class without range checking or bounds for characters in the string. All possible strings defined in TTCN-3 can be converted to System.String.</w:t>
      </w:r>
    </w:p>
    <w:p w14:paraId="2AF09E10" w14:textId="77777777" w:rsidR="00AD5951" w:rsidRPr="00F21A76" w:rsidRDefault="00EA0876" w:rsidP="00DD778F">
      <w:pPr>
        <w:pStyle w:val="Heading3"/>
      </w:pPr>
      <w:bookmarkStart w:id="1462" w:name="_Toc87872207"/>
      <w:r w:rsidRPr="00F21A76">
        <w:t>9.4.2</w:t>
      </w:r>
      <w:r w:rsidRPr="00F21A76">
        <w:tab/>
      </w:r>
      <w:r w:rsidR="00AD5951" w:rsidRPr="00F21A76">
        <w:t>Structured type mapping</w:t>
      </w:r>
      <w:bookmarkEnd w:id="1462"/>
    </w:p>
    <w:p w14:paraId="3895F359" w14:textId="77777777" w:rsidR="000B4C63" w:rsidRPr="00F21A76" w:rsidRDefault="000B4C63" w:rsidP="000B4C63">
      <w:pPr>
        <w:pStyle w:val="Heading4"/>
      </w:pPr>
      <w:bookmarkStart w:id="1463" w:name="_Toc87872208"/>
      <w:r w:rsidRPr="00F21A76">
        <w:t>9.4.2.0</w:t>
      </w:r>
      <w:r w:rsidRPr="00F21A76">
        <w:tab/>
        <w:t>Mapping rules</w:t>
      </w:r>
      <w:bookmarkEnd w:id="1463"/>
    </w:p>
    <w:p w14:paraId="6BEC9EE8" w14:textId="77777777" w:rsidR="00AD5951" w:rsidRPr="00F21A76" w:rsidRDefault="00AD5951" w:rsidP="00485FDC">
      <w:r w:rsidRPr="00F21A76">
        <w:t xml:space="preserve">The TRI IDL description defines user-defined types as native types. In the </w:t>
      </w:r>
      <w:r w:rsidR="00763993" w:rsidRPr="00F21A76">
        <w:t>C#</w:t>
      </w:r>
      <w:r w:rsidRPr="00F21A76">
        <w:t xml:space="preserve"> mapping, these types are mapped to </w:t>
      </w:r>
      <w:r w:rsidR="00763993" w:rsidRPr="00F21A76">
        <w:t>C#</w:t>
      </w:r>
      <w:r w:rsidRPr="00F21A76">
        <w:t xml:space="preserve"> interfaces. The interfaces define methods and properties being available for classes implemen</w:t>
      </w:r>
      <w:r w:rsidR="001B0FDC" w:rsidRPr="00F21A76">
        <w:t>t</w:t>
      </w:r>
      <w:r w:rsidRPr="00F21A76">
        <w:t>ing this inter</w:t>
      </w:r>
      <w:r w:rsidR="001B0FDC" w:rsidRPr="00F21A76">
        <w:t>f</w:t>
      </w:r>
      <w:r w:rsidRPr="00F21A76">
        <w:t>ace.</w:t>
      </w:r>
    </w:p>
    <w:p w14:paraId="6F9914FA" w14:textId="77777777" w:rsidR="00AD5951" w:rsidRPr="00F21A76" w:rsidRDefault="00EA0876" w:rsidP="00DD778F">
      <w:pPr>
        <w:pStyle w:val="Heading4"/>
      </w:pPr>
      <w:bookmarkStart w:id="1464" w:name="_Toc87872209"/>
      <w:r w:rsidRPr="00F21A76">
        <w:t>9.4.2.1</w:t>
      </w:r>
      <w:r w:rsidRPr="00F21A76">
        <w:tab/>
      </w:r>
      <w:r w:rsidR="00AD5951" w:rsidRPr="00F21A76">
        <w:t>IQualifiedName</w:t>
      </w:r>
      <w:bookmarkEnd w:id="1464"/>
    </w:p>
    <w:p w14:paraId="5EC6ADD5" w14:textId="77777777" w:rsidR="00AD5951" w:rsidRPr="00F21A76" w:rsidRDefault="00AD5951" w:rsidP="00485FDC">
      <w:r w:rsidRPr="00F21A76">
        <w:rPr>
          <w:rFonts w:ascii="Courier New" w:hAnsi="Courier New"/>
          <w:b/>
          <w:bCs/>
        </w:rPr>
        <w:t>IQualifiedName</w:t>
      </w:r>
      <w:r w:rsidRPr="00F21A76">
        <w:t xml:space="preserve"> interface represents a TTCN-3 identifier. Although it is not specified in the TRI IDL description, it is used as parent type of several other </w:t>
      </w:r>
      <w:r w:rsidR="00763993" w:rsidRPr="00F21A76">
        <w:t>C#</w:t>
      </w:r>
      <w:r w:rsidRPr="00F21A76">
        <w:t xml:space="preserve"> interfaces which are present in the IDL description. It is also common type of TRI properties containing TTCN-3 type references. The interface is defined </w:t>
      </w:r>
      <w:r w:rsidR="001B0FDC" w:rsidRPr="00F21A76">
        <w:t>a</w:t>
      </w:r>
      <w:r w:rsidRPr="00F21A76">
        <w:t>s follows:</w:t>
      </w:r>
    </w:p>
    <w:p w14:paraId="0707BDB1"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IQualifiedName {</w:t>
      </w:r>
      <w:r w:rsidRPr="00F21A76">
        <w:rPr>
          <w:noProof w:val="0"/>
        </w:rPr>
        <w:br/>
      </w:r>
      <w:r w:rsidRPr="00F21A76">
        <w:rPr>
          <w:noProof w:val="0"/>
        </w:rPr>
        <w:tab/>
        <w:t>string ModuleName { get; }</w:t>
      </w:r>
      <w:r w:rsidRPr="00F21A76">
        <w:rPr>
          <w:noProof w:val="0"/>
        </w:rPr>
        <w:br/>
      </w:r>
      <w:r w:rsidRPr="00F21A76">
        <w:rPr>
          <w:noProof w:val="0"/>
        </w:rPr>
        <w:tab/>
        <w:t>string Ba</w:t>
      </w:r>
      <w:r w:rsidR="001B0FDC" w:rsidRPr="00F21A76">
        <w:rPr>
          <w:noProof w:val="0"/>
        </w:rPr>
        <w:t>s</w:t>
      </w:r>
      <w:r w:rsidRPr="00F21A76">
        <w:rPr>
          <w:noProof w:val="0"/>
        </w:rPr>
        <w:t>eName { get; }</w:t>
      </w:r>
      <w:r w:rsidRPr="00F21A76">
        <w:rPr>
          <w:noProof w:val="0"/>
        </w:rPr>
        <w:br/>
      </w:r>
      <w:r w:rsidRPr="00F21A76">
        <w:rPr>
          <w:noProof w:val="0"/>
        </w:rPr>
        <w:tab/>
        <w:t>bool Equals(IQualifiedName name);</w:t>
      </w:r>
      <w:r w:rsidRPr="00F21A76">
        <w:rPr>
          <w:noProof w:val="0"/>
        </w:rPr>
        <w:br/>
        <w:t>}</w:t>
      </w:r>
    </w:p>
    <w:p w14:paraId="4F04E5B3" w14:textId="77777777" w:rsidR="001273A8" w:rsidRPr="00F21A76" w:rsidRDefault="001273A8" w:rsidP="001273A8">
      <w:pPr>
        <w:pStyle w:val="PL"/>
        <w:rPr>
          <w:noProof w:val="0"/>
        </w:rPr>
      </w:pPr>
    </w:p>
    <w:p w14:paraId="5F4C869B" w14:textId="77777777" w:rsidR="000B4C63" w:rsidRPr="00F21A76" w:rsidRDefault="000B4C63" w:rsidP="000B4C63">
      <w:pPr>
        <w:rPr>
          <w:b/>
        </w:rPr>
      </w:pPr>
      <w:r w:rsidRPr="00F21A76">
        <w:rPr>
          <w:b/>
        </w:rPr>
        <w:t>Members:</w:t>
      </w:r>
    </w:p>
    <w:p w14:paraId="5E4AA7DB" w14:textId="77777777" w:rsidR="00AD5951" w:rsidRPr="00F21A76" w:rsidRDefault="00AD5951" w:rsidP="0075059D">
      <w:pPr>
        <w:pStyle w:val="B1"/>
        <w:keepNext/>
      </w:pPr>
      <w:r w:rsidRPr="00F21A76">
        <w:rPr>
          <w:rFonts w:ascii="Courier New" w:hAnsi="Courier New"/>
          <w:sz w:val="16"/>
        </w:rPr>
        <w:t>ModuleName</w:t>
      </w:r>
      <w:r w:rsidRPr="00F21A76">
        <w:rPr>
          <w:sz w:val="16"/>
        </w:rPr>
        <w:br/>
      </w:r>
      <w:r w:rsidRPr="00F21A76">
        <w:t>Returns the name of the module where the identifier is defined.</w:t>
      </w:r>
    </w:p>
    <w:p w14:paraId="71165964" w14:textId="77777777" w:rsidR="00AD5951" w:rsidRPr="00F21A76" w:rsidRDefault="00AD5951" w:rsidP="00485FDC">
      <w:pPr>
        <w:pStyle w:val="B1"/>
      </w:pPr>
      <w:r w:rsidRPr="00F21A76">
        <w:rPr>
          <w:rFonts w:ascii="Courier New" w:hAnsi="Courier New"/>
          <w:sz w:val="16"/>
        </w:rPr>
        <w:t>BaseName</w:t>
      </w:r>
      <w:r w:rsidRPr="00F21A76">
        <w:rPr>
          <w:rFonts w:ascii="Courier New" w:hAnsi="Courier New"/>
          <w:sz w:val="16"/>
        </w:rPr>
        <w:br/>
      </w:r>
      <w:r w:rsidRPr="00F21A76">
        <w:t>Returns the name of the identifier.</w:t>
      </w:r>
    </w:p>
    <w:p w14:paraId="0170538F" w14:textId="77777777" w:rsidR="00AD5951" w:rsidRPr="00F21A76" w:rsidRDefault="00AD5951" w:rsidP="00485FDC">
      <w:pPr>
        <w:pStyle w:val="B1"/>
      </w:pPr>
      <w:r w:rsidRPr="00F21A76">
        <w:rPr>
          <w:rFonts w:ascii="Courier New" w:hAnsi="Courier New"/>
          <w:sz w:val="16"/>
        </w:rPr>
        <w:t>Equals</w:t>
      </w:r>
      <w:r w:rsidRPr="00F21A76">
        <w:rPr>
          <w:rFonts w:ascii="Courier New" w:hAnsi="Courier New"/>
          <w:sz w:val="16"/>
        </w:rPr>
        <w:br/>
      </w:r>
      <w:r w:rsidRPr="00F21A76">
        <w:t>Compare</w:t>
      </w:r>
      <w:r w:rsidR="001B0FDC" w:rsidRPr="00F21A76">
        <w:t>s</w:t>
      </w:r>
      <w:r w:rsidRPr="00F21A76">
        <w:t xml:space="preserve"> a qualified name with this </w:t>
      </w:r>
      <w:r w:rsidRPr="00F21A76">
        <w:rPr>
          <w:rFonts w:ascii="Courier New" w:hAnsi="Courier New"/>
        </w:rPr>
        <w:t>IQualifiedName</w:t>
      </w:r>
      <w:r w:rsidRPr="00F21A76">
        <w:t xml:space="preserve"> for equality. Returns </w:t>
      </w:r>
      <w:r w:rsidRPr="00F21A76">
        <w:rPr>
          <w:rFonts w:ascii="Courier New" w:hAnsi="Courier New"/>
        </w:rPr>
        <w:t>true</w:t>
      </w:r>
      <w:r w:rsidRPr="00F21A76">
        <w:t xml:space="preserve"> if and only if the module and base name of</w:t>
      </w:r>
      <w:r w:rsidR="00FA71D8" w:rsidRPr="00F21A76">
        <w:t xml:space="preserve"> </w:t>
      </w:r>
      <w:r w:rsidRPr="00F21A76">
        <w:t xml:space="preserve">both instances are equal, </w:t>
      </w:r>
      <w:r w:rsidRPr="00F21A76">
        <w:rPr>
          <w:rFonts w:ascii="Courier New" w:hAnsi="Courier New"/>
        </w:rPr>
        <w:t>false</w:t>
      </w:r>
      <w:r w:rsidRPr="00F21A76">
        <w:t xml:space="preserve"> otherwise.</w:t>
      </w:r>
    </w:p>
    <w:p w14:paraId="4D423CBC" w14:textId="77777777" w:rsidR="00AD5951" w:rsidRPr="00F21A76" w:rsidRDefault="00EA0876" w:rsidP="00DD778F">
      <w:pPr>
        <w:pStyle w:val="Heading4"/>
      </w:pPr>
      <w:bookmarkStart w:id="1465" w:name="_Toc87872210"/>
      <w:r w:rsidRPr="00F21A76">
        <w:t>9.4.2.2</w:t>
      </w:r>
      <w:r w:rsidRPr="00F21A76">
        <w:tab/>
      </w:r>
      <w:r w:rsidR="00AD5951" w:rsidRPr="00F21A76">
        <w:t>TriPortIdType</w:t>
      </w:r>
      <w:bookmarkEnd w:id="1465"/>
    </w:p>
    <w:p w14:paraId="0120E373" w14:textId="77777777" w:rsidR="00AD5951" w:rsidRPr="00F21A76" w:rsidRDefault="00AD5951" w:rsidP="004F047E">
      <w:r w:rsidRPr="00F21A76">
        <w:rPr>
          <w:rFonts w:ascii="Courier New" w:hAnsi="Courier New"/>
          <w:b/>
          <w:bCs/>
        </w:rPr>
        <w:t>TriPortIdType</w:t>
      </w:r>
      <w:r w:rsidRPr="00F21A76">
        <w:t xml:space="preserve"> is mapped to the following</w:t>
      </w:r>
      <w:r w:rsidR="001B0FDC" w:rsidRPr="00F21A76">
        <w:t xml:space="preserve"> </w:t>
      </w:r>
      <w:r w:rsidRPr="00F21A76">
        <w:t>interface:</w:t>
      </w:r>
    </w:p>
    <w:p w14:paraId="65C267F9" w14:textId="77777777" w:rsidR="00AD5951" w:rsidRPr="00F21A76" w:rsidRDefault="00AD5951" w:rsidP="00780656">
      <w:pPr>
        <w:pStyle w:val="PL"/>
        <w:rPr>
          <w:noProof w:val="0"/>
        </w:rPr>
      </w:pPr>
      <w:r w:rsidRPr="00F21A76">
        <w:rPr>
          <w:noProof w:val="0"/>
        </w:rPr>
        <w:t xml:space="preserve">public interface ITriPortId </w:t>
      </w:r>
      <w:r w:rsidR="001B0FDC" w:rsidRPr="00F21A76">
        <w:rPr>
          <w:noProof w:val="0"/>
        </w:rPr>
        <w:t>{</w:t>
      </w:r>
      <w:r w:rsidRPr="00F21A76">
        <w:rPr>
          <w:noProof w:val="0"/>
        </w:rPr>
        <w:br/>
      </w:r>
      <w:r w:rsidRPr="00F21A76">
        <w:rPr>
          <w:noProof w:val="0"/>
        </w:rPr>
        <w:tab/>
        <w:t>string PortName { get; }</w:t>
      </w:r>
      <w:r w:rsidRPr="00F21A76">
        <w:rPr>
          <w:noProof w:val="0"/>
        </w:rPr>
        <w:br/>
      </w:r>
      <w:r w:rsidRPr="00F21A76">
        <w:rPr>
          <w:noProof w:val="0"/>
        </w:rPr>
        <w:tab/>
        <w:t>ITriComponentId Component { get; }</w:t>
      </w:r>
      <w:r w:rsidRPr="00F21A76">
        <w:rPr>
          <w:noProof w:val="0"/>
        </w:rPr>
        <w:br/>
      </w:r>
      <w:r w:rsidRPr="00F21A76">
        <w:rPr>
          <w:noProof w:val="0"/>
        </w:rPr>
        <w:tab/>
        <w:t>bool IsArray { get</w:t>
      </w:r>
      <w:r w:rsidR="001B0FDC" w:rsidRPr="00F21A76">
        <w:rPr>
          <w:noProof w:val="0"/>
        </w:rPr>
        <w:t>;</w:t>
      </w:r>
      <w:r w:rsidRPr="00F21A76">
        <w:rPr>
          <w:noProof w:val="0"/>
        </w:rPr>
        <w:t xml:space="preserve"> }</w:t>
      </w:r>
      <w:r w:rsidRPr="00F21A76">
        <w:rPr>
          <w:noProof w:val="0"/>
        </w:rPr>
        <w:br/>
      </w:r>
      <w:r w:rsidRPr="00F21A76">
        <w:rPr>
          <w:noProof w:val="0"/>
        </w:rPr>
        <w:tab/>
        <w:t>int PortIndex { get; }</w:t>
      </w:r>
      <w:r w:rsidRPr="00F21A76">
        <w:rPr>
          <w:noProof w:val="0"/>
        </w:rPr>
        <w:br/>
      </w:r>
      <w:r w:rsidRPr="00F21A76">
        <w:rPr>
          <w:noProof w:val="0"/>
        </w:rPr>
        <w:tab/>
        <w:t>IQualifiedName PortTypeName { get; }</w:t>
      </w:r>
      <w:r w:rsidRPr="00F21A76">
        <w:rPr>
          <w:noProof w:val="0"/>
        </w:rPr>
        <w:br/>
        <w:t>}</w:t>
      </w:r>
    </w:p>
    <w:p w14:paraId="6E1BBA4F" w14:textId="77777777" w:rsidR="001273A8" w:rsidRPr="00F21A76" w:rsidRDefault="001273A8" w:rsidP="001273A8">
      <w:pPr>
        <w:pStyle w:val="PL"/>
        <w:rPr>
          <w:noProof w:val="0"/>
        </w:rPr>
      </w:pPr>
    </w:p>
    <w:p w14:paraId="4712F68F" w14:textId="77777777" w:rsidR="000B4C63" w:rsidRPr="00F21A76" w:rsidRDefault="000B4C63" w:rsidP="00600CBF">
      <w:pPr>
        <w:keepNext/>
        <w:keepLines/>
        <w:rPr>
          <w:b/>
        </w:rPr>
      </w:pPr>
      <w:r w:rsidRPr="00F21A76">
        <w:rPr>
          <w:b/>
        </w:rPr>
        <w:lastRenderedPageBreak/>
        <w:t>Members:</w:t>
      </w:r>
    </w:p>
    <w:p w14:paraId="540203D2" w14:textId="77777777" w:rsidR="00AD5951" w:rsidRPr="00F21A76" w:rsidRDefault="00AD5951" w:rsidP="00485FDC">
      <w:pPr>
        <w:pStyle w:val="B1"/>
      </w:pPr>
      <w:r w:rsidRPr="00F21A76">
        <w:rPr>
          <w:rFonts w:ascii="Courier New" w:hAnsi="Courier New"/>
          <w:sz w:val="16"/>
        </w:rPr>
        <w:t>PortName</w:t>
      </w:r>
      <w:r w:rsidRPr="00F21A76">
        <w:rPr>
          <w:rFonts w:ascii="Courier New" w:hAnsi="Courier New"/>
          <w:sz w:val="16"/>
        </w:rPr>
        <w:br/>
      </w:r>
      <w:r w:rsidRPr="00F21A76">
        <w:t>Returns the port name as defined in the TTCN-3 specification.</w:t>
      </w:r>
    </w:p>
    <w:p w14:paraId="6C597364" w14:textId="77777777" w:rsidR="00AD5951" w:rsidRPr="00F21A76" w:rsidRDefault="00AD5951" w:rsidP="00485FDC">
      <w:pPr>
        <w:pStyle w:val="B1"/>
      </w:pPr>
      <w:r w:rsidRPr="00F21A76">
        <w:rPr>
          <w:rFonts w:ascii="Courier New" w:hAnsi="Courier New"/>
          <w:sz w:val="16"/>
        </w:rPr>
        <w:t>PortTypeName</w:t>
      </w:r>
      <w:r w:rsidRPr="00F21A76">
        <w:rPr>
          <w:rFonts w:ascii="Courier New" w:hAnsi="Courier New"/>
          <w:sz w:val="16"/>
        </w:rPr>
        <w:br/>
      </w:r>
      <w:r w:rsidRPr="00F21A76">
        <w:t>Returns the port type name as defined in the TTCN-3 specification.</w:t>
      </w:r>
    </w:p>
    <w:p w14:paraId="3EACB6F1" w14:textId="77777777" w:rsidR="00AD5951" w:rsidRPr="00F21A76" w:rsidRDefault="00AD5951" w:rsidP="00485FDC">
      <w:pPr>
        <w:pStyle w:val="B1"/>
      </w:pPr>
      <w:r w:rsidRPr="00F21A76">
        <w:rPr>
          <w:rFonts w:ascii="Courier New" w:hAnsi="Courier New"/>
          <w:sz w:val="16"/>
        </w:rPr>
        <w:t>Component</w:t>
      </w:r>
      <w:r w:rsidRPr="00F21A76">
        <w:rPr>
          <w:rFonts w:ascii="Courier New" w:hAnsi="Courier New"/>
          <w:sz w:val="16"/>
        </w:rPr>
        <w:br/>
      </w:r>
      <w:r w:rsidRPr="00F21A76">
        <w:t>Returns the co</w:t>
      </w:r>
      <w:r w:rsidR="001B0FDC" w:rsidRPr="00F21A76">
        <w:t>m</w:t>
      </w:r>
      <w:r w:rsidRPr="00F21A76">
        <w:t xml:space="preserve">ponent identifier that this </w:t>
      </w:r>
      <w:r w:rsidRPr="00F21A76">
        <w:rPr>
          <w:rFonts w:ascii="Courier New" w:hAnsi="Courier New"/>
        </w:rPr>
        <w:t>ITriPortId</w:t>
      </w:r>
      <w:r w:rsidRPr="00F21A76">
        <w:t xml:space="preserve"> belongs to as defined in the TTCN-3 specification.</w:t>
      </w:r>
    </w:p>
    <w:p w14:paraId="02F31FE2" w14:textId="77777777" w:rsidR="00AD5951" w:rsidRPr="00F21A76" w:rsidRDefault="00AD5951" w:rsidP="00485FDC">
      <w:pPr>
        <w:pStyle w:val="B1"/>
      </w:pPr>
      <w:r w:rsidRPr="00F21A76">
        <w:rPr>
          <w:rFonts w:ascii="Courier New" w:hAnsi="Courier New"/>
          <w:sz w:val="16"/>
        </w:rPr>
        <w:t>IsArray</w:t>
      </w:r>
      <w:r w:rsidRPr="00F21A76">
        <w:rPr>
          <w:rFonts w:ascii="Courier New" w:hAnsi="Courier New"/>
          <w:sz w:val="16"/>
        </w:rPr>
        <w:br/>
      </w:r>
      <w:r w:rsidRPr="00F21A76">
        <w:t>Returns true if this port is part of a port array, false otherwise.</w:t>
      </w:r>
    </w:p>
    <w:p w14:paraId="441ADCE5" w14:textId="77777777" w:rsidR="00AD5951" w:rsidRPr="00F21A76" w:rsidRDefault="00AD5951" w:rsidP="00485FDC">
      <w:pPr>
        <w:pStyle w:val="B1"/>
      </w:pPr>
      <w:r w:rsidRPr="00F21A76">
        <w:rPr>
          <w:rFonts w:ascii="Courier New" w:hAnsi="Courier New"/>
          <w:sz w:val="16"/>
        </w:rPr>
        <w:t>PortIndex</w:t>
      </w:r>
      <w:r w:rsidRPr="00F21A76">
        <w:rPr>
          <w:rFonts w:ascii="Courier New" w:hAnsi="Courier New"/>
          <w:sz w:val="16"/>
        </w:rPr>
        <w:br/>
      </w:r>
      <w:r w:rsidRPr="00F21A76">
        <w:t>Returns the port index if this port is part of a port array starting at zero. If the port is not part of a port array, then -1 is returned.</w:t>
      </w:r>
    </w:p>
    <w:p w14:paraId="55991515" w14:textId="77777777" w:rsidR="00AD5951" w:rsidRPr="00F21A76" w:rsidRDefault="00EA0876" w:rsidP="00DD778F">
      <w:pPr>
        <w:pStyle w:val="Heading4"/>
      </w:pPr>
      <w:bookmarkStart w:id="1466" w:name="_Toc87872211"/>
      <w:r w:rsidRPr="00F21A76">
        <w:t>9.4.2.3</w:t>
      </w:r>
      <w:r w:rsidRPr="00F21A76">
        <w:tab/>
      </w:r>
      <w:r w:rsidR="00AD5951" w:rsidRPr="00F21A76">
        <w:t>TriPortIdListType</w:t>
      </w:r>
      <w:bookmarkEnd w:id="1466"/>
    </w:p>
    <w:p w14:paraId="6CCAB9F1" w14:textId="77777777" w:rsidR="00AD5951" w:rsidRPr="00F21A76" w:rsidRDefault="00AD5951" w:rsidP="00485FDC">
      <w:r w:rsidRPr="00F21A76">
        <w:rPr>
          <w:rFonts w:ascii="Courier New" w:hAnsi="Courier New"/>
          <w:b/>
          <w:bCs/>
        </w:rPr>
        <w:t>TriPortIdListType</w:t>
      </w:r>
      <w:r w:rsidRPr="00F21A76">
        <w:t xml:space="preserve"> is mapped to the following</w:t>
      </w:r>
      <w:r w:rsidR="001B0FDC" w:rsidRPr="00F21A76">
        <w:t xml:space="preserve"> </w:t>
      </w:r>
      <w:r w:rsidRPr="00F21A76">
        <w:t>interface:</w:t>
      </w:r>
    </w:p>
    <w:p w14:paraId="384C414C"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ITriPortI</w:t>
      </w:r>
      <w:r w:rsidR="001B0FDC" w:rsidRPr="00F21A76">
        <w:rPr>
          <w:noProof w:val="0"/>
        </w:rPr>
        <w:t>d</w:t>
      </w:r>
      <w:r w:rsidRPr="00F21A76">
        <w:rPr>
          <w:noProof w:val="0"/>
        </w:rPr>
        <w:t xml:space="preserve">List </w:t>
      </w:r>
      <w:r w:rsidRPr="00F21A76">
        <w:rPr>
          <w:noProof w:val="0"/>
        </w:rPr>
        <w:br/>
      </w:r>
      <w:r w:rsidRPr="00F21A76">
        <w:rPr>
          <w:noProof w:val="0"/>
        </w:rPr>
        <w:tab/>
        <w:t>: System.Collections.IEnumerable {</w:t>
      </w:r>
      <w:r w:rsidRPr="00F21A76">
        <w:rPr>
          <w:noProof w:val="0"/>
        </w:rPr>
        <w:br/>
      </w:r>
      <w:r w:rsidRPr="00F21A76">
        <w:rPr>
          <w:noProof w:val="0"/>
        </w:rPr>
        <w:tab/>
        <w:t>int Size { ge</w:t>
      </w:r>
      <w:r w:rsidR="001B0FDC" w:rsidRPr="00F21A76">
        <w:rPr>
          <w:noProof w:val="0"/>
        </w:rPr>
        <w:t>t</w:t>
      </w:r>
      <w:r w:rsidRPr="00F21A76">
        <w:rPr>
          <w:noProof w:val="0"/>
        </w:rPr>
        <w:t>; }</w:t>
      </w:r>
      <w:r w:rsidRPr="00F21A76">
        <w:rPr>
          <w:noProof w:val="0"/>
        </w:rPr>
        <w:br/>
      </w:r>
      <w:r w:rsidRPr="00F21A76">
        <w:rPr>
          <w:noProof w:val="0"/>
        </w:rPr>
        <w:tab/>
        <w:t>bool IsEmpty { get; }</w:t>
      </w:r>
      <w:r w:rsidRPr="00F21A76">
        <w:rPr>
          <w:noProof w:val="0"/>
        </w:rPr>
        <w:br/>
      </w:r>
      <w:r w:rsidRPr="00F21A76">
        <w:rPr>
          <w:noProof w:val="0"/>
        </w:rPr>
        <w:tab/>
        <w:t>ITriPortId this[int index] { get; }</w:t>
      </w:r>
      <w:r w:rsidRPr="00F21A76">
        <w:rPr>
          <w:noProof w:val="0"/>
        </w:rPr>
        <w:br/>
        <w:t>}</w:t>
      </w:r>
    </w:p>
    <w:p w14:paraId="6071C611" w14:textId="77777777" w:rsidR="001273A8" w:rsidRPr="00F21A76" w:rsidRDefault="001273A8" w:rsidP="001273A8">
      <w:pPr>
        <w:pStyle w:val="PL"/>
        <w:rPr>
          <w:noProof w:val="0"/>
        </w:rPr>
      </w:pPr>
    </w:p>
    <w:p w14:paraId="3D89B094" w14:textId="77777777" w:rsidR="000B4C63" w:rsidRPr="00F21A76" w:rsidRDefault="000B4C63" w:rsidP="000B4C63">
      <w:pPr>
        <w:rPr>
          <w:b/>
        </w:rPr>
      </w:pPr>
      <w:r w:rsidRPr="00F21A76">
        <w:rPr>
          <w:b/>
        </w:rPr>
        <w:t>Members:</w:t>
      </w:r>
    </w:p>
    <w:p w14:paraId="2D7C75E8" w14:textId="77777777" w:rsidR="00AD5951" w:rsidRPr="00F21A76" w:rsidRDefault="00AD5951" w:rsidP="00485FDC">
      <w:pPr>
        <w:pStyle w:val="B1"/>
      </w:pPr>
      <w:r w:rsidRPr="00F21A76">
        <w:rPr>
          <w:rFonts w:ascii="Courier New" w:hAnsi="Courier New"/>
          <w:sz w:val="16"/>
        </w:rPr>
        <w:t>Size</w:t>
      </w:r>
      <w:r w:rsidRPr="00F21A76">
        <w:rPr>
          <w:rFonts w:ascii="Courier New" w:hAnsi="Courier New"/>
          <w:sz w:val="16"/>
        </w:rPr>
        <w:br/>
      </w:r>
      <w:r w:rsidRPr="00F21A76">
        <w:t>Returns the number of ports in this list.</w:t>
      </w:r>
    </w:p>
    <w:p w14:paraId="1AC420B2" w14:textId="77777777" w:rsidR="00AD5951" w:rsidRPr="00F21A76" w:rsidRDefault="00AD5951" w:rsidP="00485FDC">
      <w:pPr>
        <w:pStyle w:val="B1"/>
      </w:pPr>
      <w:r w:rsidRPr="00F21A76">
        <w:rPr>
          <w:rFonts w:ascii="Courier New" w:hAnsi="Courier New"/>
          <w:sz w:val="16"/>
        </w:rPr>
        <w:t>IsEmpty</w:t>
      </w:r>
      <w:r w:rsidRPr="00F21A76">
        <w:rPr>
          <w:rFonts w:ascii="Courier New" w:hAnsi="Courier New"/>
          <w:sz w:val="16"/>
        </w:rPr>
        <w:br/>
      </w:r>
      <w:r w:rsidRPr="00F21A76">
        <w:t xml:space="preserve">Returns </w:t>
      </w:r>
      <w:r w:rsidRPr="00F21A76">
        <w:rPr>
          <w:rFonts w:ascii="Courier New" w:hAnsi="Courier New"/>
        </w:rPr>
        <w:t>true</w:t>
      </w:r>
      <w:r w:rsidRPr="00F21A76">
        <w:t xml:space="preserve"> if this list contains no ports.</w:t>
      </w:r>
    </w:p>
    <w:p w14:paraId="71271737" w14:textId="77777777" w:rsidR="00AD5951" w:rsidRPr="00F21A76" w:rsidRDefault="001B0FDC" w:rsidP="00485FDC">
      <w:pPr>
        <w:pStyle w:val="B1"/>
      </w:pPr>
      <w:proofErr w:type="gramStart"/>
      <w:r w:rsidRPr="00F21A76">
        <w:rPr>
          <w:rFonts w:ascii="Courier New" w:hAnsi="Courier New"/>
          <w:sz w:val="16"/>
        </w:rPr>
        <w:t>g</w:t>
      </w:r>
      <w:r w:rsidR="00AD5951" w:rsidRPr="00F21A76">
        <w:rPr>
          <w:rFonts w:ascii="Courier New" w:hAnsi="Courier New"/>
          <w:sz w:val="16"/>
        </w:rPr>
        <w:t>etEnumerator</w:t>
      </w:r>
      <w:proofErr w:type="gramEnd"/>
      <w:r w:rsidR="00AD5951" w:rsidRPr="00F21A76">
        <w:rPr>
          <w:rFonts w:ascii="Courier New" w:hAnsi="Courier New"/>
          <w:sz w:val="16"/>
        </w:rPr>
        <w:br/>
      </w:r>
      <w:r w:rsidR="00AD5951" w:rsidRPr="00F21A76">
        <w:t xml:space="preserve">Inherited from </w:t>
      </w:r>
      <w:r w:rsidR="00AD5951" w:rsidRPr="00F21A76">
        <w:rPr>
          <w:rFonts w:ascii="Courier New" w:hAnsi="Courier New"/>
        </w:rPr>
        <w:t>IEnumerable</w:t>
      </w:r>
      <w:r w:rsidR="00AD5951" w:rsidRPr="00F21A76">
        <w:t xml:space="preserve">. Returns an enumerator for this object and allows </w:t>
      </w:r>
      <w:proofErr w:type="gramStart"/>
      <w:r w:rsidR="00AD5951" w:rsidRPr="00F21A76">
        <w:t>to use</w:t>
      </w:r>
      <w:proofErr w:type="gramEnd"/>
      <w:r w:rsidR="00AD5951" w:rsidRPr="00F21A76">
        <w:t xml:space="preserve"> the list in a foreach loop.</w:t>
      </w:r>
    </w:p>
    <w:p w14:paraId="03B28EEC" w14:textId="77777777" w:rsidR="00AD5951" w:rsidRPr="00F21A76" w:rsidRDefault="00AD5951" w:rsidP="00485FDC">
      <w:pPr>
        <w:pStyle w:val="B1"/>
      </w:pPr>
      <w:r w:rsidRPr="00F21A76">
        <w:rPr>
          <w:rFonts w:ascii="Courier New" w:hAnsi="Courier New"/>
          <w:sz w:val="16"/>
        </w:rPr>
        <w:t>Indexing operator</w:t>
      </w:r>
      <w:r w:rsidRPr="00F21A76">
        <w:rPr>
          <w:rFonts w:ascii="Courier New" w:hAnsi="Courier New"/>
          <w:sz w:val="16"/>
        </w:rPr>
        <w:br/>
      </w:r>
      <w:r w:rsidRPr="00F21A76">
        <w:t xml:space="preserve">Returns </w:t>
      </w:r>
      <w:proofErr w:type="gramStart"/>
      <w:r w:rsidRPr="00F21A76">
        <w:t>a</w:t>
      </w:r>
      <w:proofErr w:type="gramEnd"/>
      <w:r w:rsidRPr="00F21A76">
        <w:t xml:space="preserve"> </w:t>
      </w:r>
      <w:r w:rsidRPr="00F21A76">
        <w:rPr>
          <w:rFonts w:ascii="Courier New" w:hAnsi="Courier New"/>
        </w:rPr>
        <w:t>ITriPortId</w:t>
      </w:r>
      <w:r w:rsidRPr="00F21A76">
        <w:t xml:space="preserve"> instance at the specified position. </w:t>
      </w:r>
      <w:r w:rsidRPr="00F21A76">
        <w:rPr>
          <w:rFonts w:ascii="Courier New" w:hAnsi="Courier New"/>
        </w:rPr>
        <w:t xml:space="preserve">IndexOutOfRangeException </w:t>
      </w:r>
      <w:r w:rsidRPr="00F21A76">
        <w:t>is thrown if the index is less than zero or greater or equal to the list size.</w:t>
      </w:r>
    </w:p>
    <w:p w14:paraId="7421A39C" w14:textId="77777777" w:rsidR="00AD5951" w:rsidRPr="00F21A76" w:rsidRDefault="00EA0876" w:rsidP="00DD778F">
      <w:pPr>
        <w:pStyle w:val="Heading4"/>
      </w:pPr>
      <w:bookmarkStart w:id="1467" w:name="_Toc87872212"/>
      <w:r w:rsidRPr="00F21A76">
        <w:t>9.4.2.4</w:t>
      </w:r>
      <w:r w:rsidRPr="00F21A76">
        <w:tab/>
      </w:r>
      <w:r w:rsidR="00AD5951" w:rsidRPr="00F21A76">
        <w:t>TriComponentIdType</w:t>
      </w:r>
      <w:bookmarkEnd w:id="1467"/>
    </w:p>
    <w:p w14:paraId="498E9A7F" w14:textId="77777777" w:rsidR="00AD5951" w:rsidRPr="00F21A76" w:rsidRDefault="00AD5951" w:rsidP="007031F2">
      <w:pPr>
        <w:keepNext/>
      </w:pPr>
      <w:r w:rsidRPr="00F21A76">
        <w:rPr>
          <w:b/>
          <w:bCs/>
        </w:rPr>
        <w:t>TriComponentIdType</w:t>
      </w:r>
      <w:r w:rsidRPr="00F21A76">
        <w:t xml:space="preserve"> is mapped to the following</w:t>
      </w:r>
      <w:r w:rsidR="001B0FDC" w:rsidRPr="00F21A76">
        <w:t xml:space="preserve"> </w:t>
      </w:r>
      <w:r w:rsidRPr="00F21A76">
        <w:t>interface:</w:t>
      </w:r>
    </w:p>
    <w:p w14:paraId="7EC9D9AB"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ITriComponentId {</w:t>
      </w:r>
      <w:r w:rsidRPr="00F21A76">
        <w:rPr>
          <w:noProof w:val="0"/>
        </w:rPr>
        <w:br/>
      </w:r>
      <w:r w:rsidRPr="00F21A76">
        <w:rPr>
          <w:noProof w:val="0"/>
        </w:rPr>
        <w:tab/>
        <w:t>string ComponentId { get; }</w:t>
      </w:r>
      <w:r w:rsidRPr="00F21A76">
        <w:rPr>
          <w:noProof w:val="0"/>
        </w:rPr>
        <w:br/>
      </w:r>
      <w:r w:rsidRPr="00F21A76">
        <w:rPr>
          <w:noProof w:val="0"/>
        </w:rPr>
        <w:tab/>
        <w:t>st</w:t>
      </w:r>
      <w:r w:rsidR="001B0FDC" w:rsidRPr="00F21A76">
        <w:rPr>
          <w:noProof w:val="0"/>
        </w:rPr>
        <w:t>r</w:t>
      </w:r>
      <w:r w:rsidRPr="00F21A76">
        <w:rPr>
          <w:noProof w:val="0"/>
        </w:rPr>
        <w:t>ing ComponentName { get; }</w:t>
      </w:r>
      <w:r w:rsidRPr="00F21A76">
        <w:rPr>
          <w:noProof w:val="0"/>
        </w:rPr>
        <w:br/>
      </w:r>
      <w:r w:rsidRPr="00F21A76">
        <w:rPr>
          <w:noProof w:val="0"/>
        </w:rPr>
        <w:tab/>
        <w:t>IQualifiedName ComponentTy</w:t>
      </w:r>
      <w:r w:rsidR="001B0FDC" w:rsidRPr="00F21A76">
        <w:rPr>
          <w:noProof w:val="0"/>
        </w:rPr>
        <w:t>p</w:t>
      </w:r>
      <w:r w:rsidRPr="00F21A76">
        <w:rPr>
          <w:noProof w:val="0"/>
        </w:rPr>
        <w:t>eName { get; }</w:t>
      </w:r>
      <w:r w:rsidRPr="00F21A76">
        <w:rPr>
          <w:noProof w:val="0"/>
        </w:rPr>
        <w:br/>
      </w:r>
      <w:r w:rsidRPr="00F21A76">
        <w:rPr>
          <w:noProof w:val="0"/>
        </w:rPr>
        <w:tab/>
        <w:t>bool Equals(ITriComponentId comp);</w:t>
      </w:r>
      <w:r w:rsidRPr="00F21A76">
        <w:rPr>
          <w:noProof w:val="0"/>
        </w:rPr>
        <w:br/>
        <w:t>}</w:t>
      </w:r>
    </w:p>
    <w:p w14:paraId="20B065AA" w14:textId="77777777" w:rsidR="001273A8" w:rsidRPr="00F21A76" w:rsidRDefault="001273A8" w:rsidP="001273A8">
      <w:pPr>
        <w:pStyle w:val="PL"/>
        <w:rPr>
          <w:noProof w:val="0"/>
        </w:rPr>
      </w:pPr>
    </w:p>
    <w:p w14:paraId="6647F56E" w14:textId="77777777" w:rsidR="000B4C63" w:rsidRPr="00F21A76" w:rsidRDefault="000B4C63" w:rsidP="000B4C63">
      <w:pPr>
        <w:rPr>
          <w:b/>
        </w:rPr>
      </w:pPr>
      <w:r w:rsidRPr="00F21A76">
        <w:rPr>
          <w:b/>
        </w:rPr>
        <w:t>Members:</w:t>
      </w:r>
    </w:p>
    <w:p w14:paraId="67753EA2" w14:textId="77777777" w:rsidR="00AD5951" w:rsidRPr="00F21A76" w:rsidRDefault="00AD5951" w:rsidP="00485FDC">
      <w:pPr>
        <w:pStyle w:val="B1"/>
      </w:pPr>
      <w:r w:rsidRPr="00F21A76">
        <w:rPr>
          <w:rFonts w:ascii="Courier New" w:hAnsi="Courier New"/>
          <w:sz w:val="16"/>
        </w:rPr>
        <w:t>ComponentId</w:t>
      </w:r>
      <w:r w:rsidRPr="00F21A76">
        <w:rPr>
          <w:rFonts w:ascii="Courier New" w:hAnsi="Courier New"/>
          <w:sz w:val="16"/>
        </w:rPr>
        <w:br/>
      </w:r>
      <w:r w:rsidRPr="00F21A76">
        <w:t>Returns a representation of this unique component identifier.</w:t>
      </w:r>
    </w:p>
    <w:p w14:paraId="17F0B7A1" w14:textId="77777777" w:rsidR="00AD5951" w:rsidRPr="00F21A76" w:rsidRDefault="00AD5951" w:rsidP="00485FDC">
      <w:pPr>
        <w:pStyle w:val="B1"/>
      </w:pPr>
      <w:r w:rsidRPr="00F21A76">
        <w:rPr>
          <w:rFonts w:ascii="Courier New" w:hAnsi="Courier New"/>
          <w:sz w:val="16"/>
        </w:rPr>
        <w:t>ComponentName</w:t>
      </w:r>
      <w:r w:rsidRPr="00F21A76">
        <w:rPr>
          <w:rFonts w:ascii="Courier New" w:hAnsi="Courier New"/>
          <w:sz w:val="16"/>
        </w:rPr>
        <w:br/>
      </w:r>
      <w:r w:rsidRPr="00F21A76">
        <w:t xml:space="preserve">Returns the component name as defined in the TTCN-3 specification. If no name is provided, </w:t>
      </w:r>
      <w:r w:rsidRPr="00F21A76">
        <w:rPr>
          <w:rFonts w:ascii="Courier New" w:hAnsi="Courier New"/>
        </w:rPr>
        <w:t>null</w:t>
      </w:r>
      <w:r w:rsidRPr="00F21A76">
        <w:t xml:space="preserve"> is returned.</w:t>
      </w:r>
    </w:p>
    <w:p w14:paraId="08C148C0" w14:textId="77777777" w:rsidR="00AD5951" w:rsidRPr="00F21A76" w:rsidRDefault="00AD5951" w:rsidP="00485FDC">
      <w:pPr>
        <w:pStyle w:val="B1"/>
      </w:pPr>
      <w:r w:rsidRPr="00F21A76">
        <w:rPr>
          <w:rFonts w:ascii="Courier New" w:hAnsi="Courier New"/>
          <w:sz w:val="16"/>
        </w:rPr>
        <w:lastRenderedPageBreak/>
        <w:t>ComponentTypeName</w:t>
      </w:r>
      <w:r w:rsidRPr="00F21A76">
        <w:rPr>
          <w:rFonts w:ascii="Courier New" w:hAnsi="Courier New"/>
          <w:sz w:val="16"/>
        </w:rPr>
        <w:br/>
      </w:r>
      <w:r w:rsidRPr="00F21A76">
        <w:t>Returns the component type name as defined in the TTCN-3 specification.</w:t>
      </w:r>
    </w:p>
    <w:p w14:paraId="7A109622" w14:textId="77777777" w:rsidR="00AD5951" w:rsidRPr="00F21A76" w:rsidRDefault="00AD5951" w:rsidP="00485FDC">
      <w:pPr>
        <w:pStyle w:val="B1"/>
      </w:pPr>
      <w:r w:rsidRPr="00F21A76">
        <w:rPr>
          <w:rFonts w:ascii="Courier New" w:hAnsi="Courier New"/>
          <w:sz w:val="16"/>
        </w:rPr>
        <w:t>Equals</w:t>
      </w:r>
      <w:r w:rsidRPr="00F21A76">
        <w:rPr>
          <w:rFonts w:ascii="Courier New" w:hAnsi="Courier New"/>
          <w:sz w:val="16"/>
        </w:rPr>
        <w:br/>
      </w:r>
      <w:r w:rsidRPr="00F21A76">
        <w:t xml:space="preserve">Compares component with this </w:t>
      </w:r>
      <w:r w:rsidRPr="00F21A76">
        <w:rPr>
          <w:rFonts w:ascii="Courier New" w:hAnsi="Courier New"/>
        </w:rPr>
        <w:t>TriComponentId</w:t>
      </w:r>
      <w:r w:rsidRPr="00F21A76">
        <w:t xml:space="preserve"> for equality. Returns </w:t>
      </w:r>
      <w:r w:rsidRPr="00F21A76">
        <w:rPr>
          <w:rFonts w:ascii="Courier New" w:hAnsi="Courier New"/>
        </w:rPr>
        <w:t>true</w:t>
      </w:r>
      <w:r w:rsidRPr="00F21A76">
        <w:t xml:space="preserve"> if and only if both components have the same representation of this unique component identifier, </w:t>
      </w:r>
      <w:r w:rsidRPr="00F21A76">
        <w:rPr>
          <w:rFonts w:ascii="Courier New" w:hAnsi="Courier New"/>
        </w:rPr>
        <w:t xml:space="preserve">false </w:t>
      </w:r>
      <w:r w:rsidRPr="00F21A76">
        <w:t>otherwise.</w:t>
      </w:r>
    </w:p>
    <w:p w14:paraId="695C92E1" w14:textId="77777777" w:rsidR="00AD5951" w:rsidRPr="00F21A76" w:rsidRDefault="00EA0876" w:rsidP="00DD778F">
      <w:pPr>
        <w:pStyle w:val="Heading4"/>
      </w:pPr>
      <w:bookmarkStart w:id="1468" w:name="_Toc87872213"/>
      <w:r w:rsidRPr="00F21A76">
        <w:t>9.4.2.5</w:t>
      </w:r>
      <w:r w:rsidRPr="00F21A76">
        <w:tab/>
      </w:r>
      <w:r w:rsidR="00AD5951" w:rsidRPr="00F21A76">
        <w:t>TriComponentIdListType</w:t>
      </w:r>
      <w:bookmarkEnd w:id="1468"/>
    </w:p>
    <w:p w14:paraId="1F7BBDBF" w14:textId="77777777" w:rsidR="00AD5951" w:rsidRPr="00F21A76" w:rsidRDefault="00AD5951" w:rsidP="00485FDC">
      <w:r w:rsidRPr="00F21A76">
        <w:rPr>
          <w:rFonts w:ascii="Courier New" w:hAnsi="Courier New"/>
          <w:b/>
          <w:bCs/>
        </w:rPr>
        <w:t>TriComponentIdListType</w:t>
      </w:r>
      <w:r w:rsidRPr="00F21A76">
        <w:t xml:space="preserve"> is mapped to the following</w:t>
      </w:r>
      <w:r w:rsidR="001B0FDC" w:rsidRPr="00F21A76">
        <w:t xml:space="preserve"> </w:t>
      </w:r>
      <w:r w:rsidRPr="00F21A76">
        <w:t>interface:</w:t>
      </w:r>
    </w:p>
    <w:p w14:paraId="692B1376" w14:textId="77777777" w:rsidR="00AD5951" w:rsidRPr="00F21A76" w:rsidRDefault="00AD5951" w:rsidP="00780656">
      <w:pPr>
        <w:pStyle w:val="PL"/>
        <w:rPr>
          <w:noProof w:val="0"/>
        </w:rPr>
      </w:pPr>
      <w:r w:rsidRPr="00F21A76">
        <w:rPr>
          <w:noProof w:val="0"/>
        </w:rPr>
        <w:t>public interface ITriCompone</w:t>
      </w:r>
      <w:r w:rsidR="001B0FDC" w:rsidRPr="00F21A76">
        <w:rPr>
          <w:noProof w:val="0"/>
        </w:rPr>
        <w:t>n</w:t>
      </w:r>
      <w:r w:rsidRPr="00F21A76">
        <w:rPr>
          <w:noProof w:val="0"/>
        </w:rPr>
        <w:t>tIdList: System.Collections.IEnumerable {</w:t>
      </w:r>
      <w:r w:rsidRPr="00F21A76">
        <w:rPr>
          <w:noProof w:val="0"/>
        </w:rPr>
        <w:br/>
      </w:r>
      <w:r w:rsidRPr="00F21A76">
        <w:rPr>
          <w:noProof w:val="0"/>
        </w:rPr>
        <w:tab/>
        <w:t>int Size { ge</w:t>
      </w:r>
      <w:r w:rsidR="001B0FDC" w:rsidRPr="00F21A76">
        <w:rPr>
          <w:noProof w:val="0"/>
        </w:rPr>
        <w:t>t</w:t>
      </w:r>
      <w:r w:rsidRPr="00F21A76">
        <w:rPr>
          <w:noProof w:val="0"/>
        </w:rPr>
        <w:t>; }</w:t>
      </w:r>
      <w:r w:rsidRPr="00F21A76">
        <w:rPr>
          <w:noProof w:val="0"/>
        </w:rPr>
        <w:br/>
      </w:r>
      <w:r w:rsidRPr="00F21A76">
        <w:rPr>
          <w:noProof w:val="0"/>
        </w:rPr>
        <w:tab/>
        <w:t>bool IsEmpty { get; }</w:t>
      </w:r>
      <w:r w:rsidRPr="00F21A76">
        <w:rPr>
          <w:noProof w:val="0"/>
        </w:rPr>
        <w:br/>
      </w:r>
      <w:r w:rsidRPr="00F21A76">
        <w:rPr>
          <w:noProof w:val="0"/>
        </w:rPr>
        <w:tab/>
        <w:t>ITriComponentId this[int index] { get</w:t>
      </w:r>
      <w:r w:rsidR="001B0FDC" w:rsidRPr="00F21A76">
        <w:rPr>
          <w:noProof w:val="0"/>
        </w:rPr>
        <w:t>;</w:t>
      </w:r>
      <w:r w:rsidRPr="00F21A76">
        <w:rPr>
          <w:noProof w:val="0"/>
        </w:rPr>
        <w:t xml:space="preserve"> }</w:t>
      </w:r>
      <w:r w:rsidRPr="00F21A76">
        <w:rPr>
          <w:noProof w:val="0"/>
        </w:rPr>
        <w:br/>
      </w:r>
      <w:r w:rsidRPr="00F21A76">
        <w:rPr>
          <w:noProof w:val="0"/>
        </w:rPr>
        <w:tab/>
        <w:t>void Clear();</w:t>
      </w:r>
      <w:r w:rsidRPr="00F21A76">
        <w:rPr>
          <w:noProof w:val="0"/>
        </w:rPr>
        <w:br/>
      </w:r>
      <w:r w:rsidRPr="00F21A76">
        <w:rPr>
          <w:noProof w:val="0"/>
        </w:rPr>
        <w:tab/>
        <w:t>void Add(ITriComponentId comp);</w:t>
      </w:r>
      <w:r w:rsidRPr="00F21A76">
        <w:rPr>
          <w:noProof w:val="0"/>
        </w:rPr>
        <w:br/>
        <w:t>}</w:t>
      </w:r>
    </w:p>
    <w:p w14:paraId="34969638" w14:textId="77777777" w:rsidR="001273A8" w:rsidRPr="00F21A76" w:rsidRDefault="001273A8" w:rsidP="001273A8">
      <w:pPr>
        <w:pStyle w:val="PL"/>
        <w:rPr>
          <w:noProof w:val="0"/>
        </w:rPr>
      </w:pPr>
    </w:p>
    <w:p w14:paraId="719F6ABA" w14:textId="77777777" w:rsidR="000B4C63" w:rsidRPr="00F21A76" w:rsidRDefault="000B4C63" w:rsidP="000B4C63">
      <w:pPr>
        <w:rPr>
          <w:b/>
        </w:rPr>
      </w:pPr>
      <w:r w:rsidRPr="00F21A76">
        <w:rPr>
          <w:b/>
        </w:rPr>
        <w:t>Members:</w:t>
      </w:r>
    </w:p>
    <w:p w14:paraId="7AD67EC9" w14:textId="77777777" w:rsidR="00AD5951" w:rsidRPr="00F21A76" w:rsidRDefault="00AD5951" w:rsidP="00485FDC">
      <w:pPr>
        <w:pStyle w:val="B1"/>
      </w:pPr>
      <w:r w:rsidRPr="00F21A76">
        <w:rPr>
          <w:rFonts w:ascii="Courier New" w:hAnsi="Courier New"/>
          <w:sz w:val="16"/>
        </w:rPr>
        <w:t>Size</w:t>
      </w:r>
      <w:r w:rsidRPr="00F21A76">
        <w:rPr>
          <w:rFonts w:ascii="Courier New" w:hAnsi="Courier New"/>
          <w:sz w:val="16"/>
        </w:rPr>
        <w:br/>
      </w:r>
      <w:r w:rsidRPr="00F21A76">
        <w:t>Returns the number of components in this list.</w:t>
      </w:r>
    </w:p>
    <w:p w14:paraId="11CADA5C" w14:textId="77777777" w:rsidR="00AD5951" w:rsidRPr="00F21A76" w:rsidRDefault="00AD5951" w:rsidP="00485FDC">
      <w:pPr>
        <w:pStyle w:val="B1"/>
      </w:pPr>
      <w:r w:rsidRPr="00F21A76">
        <w:rPr>
          <w:rFonts w:ascii="Courier New" w:hAnsi="Courier New"/>
          <w:sz w:val="16"/>
        </w:rPr>
        <w:t>IsEmpty</w:t>
      </w:r>
      <w:r w:rsidRPr="00F21A76">
        <w:rPr>
          <w:rFonts w:ascii="Courier New" w:hAnsi="Courier New"/>
          <w:sz w:val="16"/>
        </w:rPr>
        <w:br/>
      </w:r>
      <w:r w:rsidRPr="00F21A76">
        <w:t xml:space="preserve">Returns </w:t>
      </w:r>
      <w:r w:rsidRPr="00F21A76">
        <w:rPr>
          <w:rFonts w:ascii="Courier New" w:hAnsi="Courier New"/>
        </w:rPr>
        <w:t>true</w:t>
      </w:r>
      <w:r w:rsidRPr="00F21A76">
        <w:t xml:space="preserve"> if this list contains no components.</w:t>
      </w:r>
    </w:p>
    <w:p w14:paraId="2E27C048" w14:textId="77777777" w:rsidR="00AD5951" w:rsidRPr="00F21A76" w:rsidRDefault="001B0FDC" w:rsidP="00485FDC">
      <w:pPr>
        <w:pStyle w:val="B1"/>
      </w:pPr>
      <w:proofErr w:type="gramStart"/>
      <w:r w:rsidRPr="00F21A76">
        <w:rPr>
          <w:rFonts w:ascii="Courier New" w:hAnsi="Courier New"/>
          <w:sz w:val="16"/>
        </w:rPr>
        <w:t>g</w:t>
      </w:r>
      <w:r w:rsidR="00AD5951" w:rsidRPr="00F21A76">
        <w:rPr>
          <w:rFonts w:ascii="Courier New" w:hAnsi="Courier New"/>
          <w:sz w:val="16"/>
        </w:rPr>
        <w:t>etEnumerator</w:t>
      </w:r>
      <w:proofErr w:type="gramEnd"/>
      <w:r w:rsidR="00AD5951" w:rsidRPr="00F21A76">
        <w:rPr>
          <w:rFonts w:ascii="Courier New" w:hAnsi="Courier New"/>
          <w:sz w:val="16"/>
        </w:rPr>
        <w:br/>
      </w:r>
      <w:r w:rsidR="00AD5951" w:rsidRPr="00F21A76">
        <w:t xml:space="preserve">Inherited from </w:t>
      </w:r>
      <w:r w:rsidR="00AD5951" w:rsidRPr="00F21A76">
        <w:rPr>
          <w:rFonts w:ascii="Courier New" w:hAnsi="Courier New"/>
        </w:rPr>
        <w:t>IEnumerable</w:t>
      </w:r>
      <w:r w:rsidR="00AD5951" w:rsidRPr="00F21A76">
        <w:t xml:space="preserve">. Returns an enumerator for this object and allows </w:t>
      </w:r>
      <w:proofErr w:type="gramStart"/>
      <w:r w:rsidR="00AD5951" w:rsidRPr="00F21A76">
        <w:t>to use</w:t>
      </w:r>
      <w:proofErr w:type="gramEnd"/>
      <w:r w:rsidR="00AD5951" w:rsidRPr="00F21A76">
        <w:t xml:space="preserve"> the list in a foreach loop.</w:t>
      </w:r>
    </w:p>
    <w:p w14:paraId="46086139" w14:textId="77777777" w:rsidR="00AD5951" w:rsidRPr="00F21A76" w:rsidRDefault="00AD5951" w:rsidP="00485FDC">
      <w:pPr>
        <w:pStyle w:val="B1"/>
      </w:pPr>
      <w:r w:rsidRPr="00F21A76">
        <w:rPr>
          <w:rFonts w:ascii="Courier New" w:hAnsi="Courier New"/>
          <w:sz w:val="16"/>
        </w:rPr>
        <w:t>Indexing operator</w:t>
      </w:r>
      <w:r w:rsidRPr="00F21A76">
        <w:rPr>
          <w:rFonts w:ascii="Courier New" w:hAnsi="Courier New"/>
          <w:sz w:val="16"/>
        </w:rPr>
        <w:br/>
      </w:r>
      <w:r w:rsidRPr="00F21A76">
        <w:t xml:space="preserve">Returns </w:t>
      </w:r>
      <w:proofErr w:type="gramStart"/>
      <w:r w:rsidRPr="00F21A76">
        <w:t>a</w:t>
      </w:r>
      <w:proofErr w:type="gramEnd"/>
      <w:r w:rsidRPr="00F21A76">
        <w:t xml:space="preserve"> </w:t>
      </w:r>
      <w:r w:rsidRPr="00F21A76">
        <w:rPr>
          <w:rFonts w:ascii="Courier New" w:hAnsi="Courier New"/>
        </w:rPr>
        <w:t>ITriComponentId</w:t>
      </w:r>
      <w:r w:rsidRPr="00F21A76">
        <w:t xml:space="preserve"> instance at the specified position. </w:t>
      </w:r>
      <w:r w:rsidRPr="00F21A76">
        <w:rPr>
          <w:rFonts w:ascii="Courier New" w:hAnsi="Courier New"/>
        </w:rPr>
        <w:t>IndexOutOfRangeException</w:t>
      </w:r>
      <w:r w:rsidRPr="00F21A76">
        <w:t xml:space="preserve"> is thrown if the index is less than zero or greater or equal to the list size.</w:t>
      </w:r>
    </w:p>
    <w:p w14:paraId="4A86A418" w14:textId="77777777" w:rsidR="00AD5951" w:rsidRPr="00F21A76" w:rsidRDefault="00F32E82" w:rsidP="00485FDC">
      <w:pPr>
        <w:pStyle w:val="B1"/>
      </w:pPr>
      <w:r w:rsidRPr="00F21A76">
        <w:rPr>
          <w:rFonts w:ascii="Courier New" w:hAnsi="Courier New"/>
          <w:sz w:val="16"/>
        </w:rPr>
        <w:t>Clear</w:t>
      </w:r>
      <w:r w:rsidR="00AD5951" w:rsidRPr="00F21A76">
        <w:rPr>
          <w:rFonts w:ascii="Courier New" w:hAnsi="Courier New"/>
          <w:sz w:val="16"/>
        </w:rPr>
        <w:br/>
      </w:r>
      <w:proofErr w:type="gramStart"/>
      <w:r w:rsidR="00AD5951" w:rsidRPr="00F21A76">
        <w:t>Removes</w:t>
      </w:r>
      <w:proofErr w:type="gramEnd"/>
      <w:r w:rsidR="00AD5951" w:rsidRPr="00F21A76">
        <w:t xml:space="preserve"> all components from the list.</w:t>
      </w:r>
    </w:p>
    <w:p w14:paraId="2A520523" w14:textId="77777777" w:rsidR="00AD5951" w:rsidRPr="00F21A76" w:rsidRDefault="00AD5951" w:rsidP="00485FDC">
      <w:pPr>
        <w:pStyle w:val="B1"/>
      </w:pPr>
      <w:r w:rsidRPr="00F21A76">
        <w:rPr>
          <w:rFonts w:ascii="Courier New" w:hAnsi="Courier New"/>
          <w:sz w:val="16"/>
        </w:rPr>
        <w:t>Add</w:t>
      </w:r>
      <w:r w:rsidRPr="00F21A76">
        <w:rPr>
          <w:rFonts w:ascii="Courier New" w:hAnsi="Courier New"/>
          <w:sz w:val="16"/>
        </w:rPr>
        <w:br/>
      </w:r>
      <w:r w:rsidRPr="00F21A76">
        <w:t>Adds a component to the end of the list.</w:t>
      </w:r>
    </w:p>
    <w:p w14:paraId="279BD014" w14:textId="77777777" w:rsidR="00AD5951" w:rsidRPr="00F21A76" w:rsidRDefault="00EA0876" w:rsidP="00DD778F">
      <w:pPr>
        <w:pStyle w:val="Heading4"/>
      </w:pPr>
      <w:bookmarkStart w:id="1469" w:name="_Toc87872214"/>
      <w:r w:rsidRPr="00F21A76">
        <w:t>9.4.2.6</w:t>
      </w:r>
      <w:r w:rsidRPr="00F21A76">
        <w:tab/>
      </w:r>
      <w:r w:rsidR="00AD5951" w:rsidRPr="00F21A76">
        <w:t>TriMessageType</w:t>
      </w:r>
      <w:bookmarkEnd w:id="1469"/>
    </w:p>
    <w:p w14:paraId="1F8A6A3B" w14:textId="77777777" w:rsidR="00AD5951" w:rsidRPr="00F21A76" w:rsidRDefault="00AD5951" w:rsidP="007031F2">
      <w:pPr>
        <w:keepNext/>
      </w:pPr>
      <w:r w:rsidRPr="00F21A76">
        <w:rPr>
          <w:rFonts w:ascii="Courier New" w:hAnsi="Courier New"/>
          <w:b/>
          <w:bCs/>
        </w:rPr>
        <w:t>TriMessageType</w:t>
      </w:r>
      <w:r w:rsidRPr="00F21A76">
        <w:t xml:space="preserve"> is mapped to the following</w:t>
      </w:r>
      <w:r w:rsidR="001B0FDC" w:rsidRPr="00F21A76">
        <w:t xml:space="preserve"> </w:t>
      </w:r>
      <w:r w:rsidRPr="00F21A76">
        <w:t>interface:</w:t>
      </w:r>
    </w:p>
    <w:p w14:paraId="1C1A208B"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ITriMessage {</w:t>
      </w:r>
      <w:r w:rsidRPr="00F21A76">
        <w:rPr>
          <w:noProof w:val="0"/>
        </w:rPr>
        <w:br/>
      </w:r>
      <w:r w:rsidRPr="00F21A76">
        <w:rPr>
          <w:noProof w:val="0"/>
        </w:rPr>
        <w:tab/>
        <w:t>byte [] EncodedMessage { get; set; }</w:t>
      </w:r>
      <w:r w:rsidRPr="00F21A76">
        <w:rPr>
          <w:noProof w:val="0"/>
        </w:rPr>
        <w:br/>
      </w:r>
      <w:r w:rsidRPr="00F21A76">
        <w:rPr>
          <w:noProof w:val="0"/>
        </w:rPr>
        <w:tab/>
        <w:t>int NumberOfBits { get; }</w:t>
      </w:r>
      <w:r w:rsidRPr="00F21A76">
        <w:rPr>
          <w:noProof w:val="0"/>
        </w:rPr>
        <w:br/>
      </w:r>
      <w:r w:rsidRPr="00F21A76">
        <w:rPr>
          <w:noProof w:val="0"/>
        </w:rPr>
        <w:tab/>
        <w:t>void SetEncodedMessage(byte[] data, int</w:t>
      </w:r>
      <w:r w:rsidR="001B0FDC" w:rsidRPr="00F21A76">
        <w:rPr>
          <w:noProof w:val="0"/>
        </w:rPr>
        <w:t xml:space="preserve"> </w:t>
      </w:r>
      <w:r w:rsidRPr="00F21A76">
        <w:rPr>
          <w:noProof w:val="0"/>
        </w:rPr>
        <w:t>numberOfBits);</w:t>
      </w:r>
      <w:r w:rsidRPr="00F21A76">
        <w:rPr>
          <w:noProof w:val="0"/>
        </w:rPr>
        <w:br/>
      </w:r>
      <w:r w:rsidRPr="00F21A76">
        <w:rPr>
          <w:noProof w:val="0"/>
        </w:rPr>
        <w:tab/>
        <w:t>bool Equals(ITriMessage msg);</w:t>
      </w:r>
      <w:r w:rsidRPr="00F21A76">
        <w:rPr>
          <w:noProof w:val="0"/>
        </w:rPr>
        <w:br/>
        <w:t>}</w:t>
      </w:r>
    </w:p>
    <w:p w14:paraId="315F366F" w14:textId="77777777" w:rsidR="001273A8" w:rsidRPr="00F21A76" w:rsidRDefault="001273A8" w:rsidP="001273A8">
      <w:pPr>
        <w:pStyle w:val="PL"/>
        <w:rPr>
          <w:noProof w:val="0"/>
        </w:rPr>
      </w:pPr>
    </w:p>
    <w:p w14:paraId="0BCE65BF" w14:textId="77777777" w:rsidR="000B4C63" w:rsidRPr="00F21A76" w:rsidRDefault="000B4C63" w:rsidP="000B4C63">
      <w:pPr>
        <w:rPr>
          <w:b/>
        </w:rPr>
      </w:pPr>
      <w:r w:rsidRPr="00F21A76">
        <w:rPr>
          <w:b/>
        </w:rPr>
        <w:t>Members:</w:t>
      </w:r>
    </w:p>
    <w:p w14:paraId="2CEA9947" w14:textId="77777777" w:rsidR="00AD5951" w:rsidRPr="00F21A76" w:rsidRDefault="00AD5951" w:rsidP="00485FDC">
      <w:pPr>
        <w:pStyle w:val="B1"/>
      </w:pPr>
      <w:r w:rsidRPr="00F21A76">
        <w:rPr>
          <w:rFonts w:ascii="Courier New" w:hAnsi="Courier New"/>
          <w:sz w:val="16"/>
        </w:rPr>
        <w:t>EncodedMessage</w:t>
      </w:r>
      <w:r w:rsidRPr="00F21A76">
        <w:rPr>
          <w:rFonts w:ascii="Courier New" w:hAnsi="Courier New"/>
          <w:sz w:val="16"/>
        </w:rPr>
        <w:br/>
      </w:r>
      <w:r w:rsidRPr="00F21A76">
        <w:t xml:space="preserve">Gets or sets the message encoded according the coding rules defined in the TTCN-3 specification. In case the message is set, the property assignment call produces the same result as calling the </w:t>
      </w:r>
      <w:r w:rsidRPr="00F21A76">
        <w:rPr>
          <w:rFonts w:ascii="Courier New" w:hAnsi="Courier New"/>
        </w:rPr>
        <w:t>SetEncodedMessage</w:t>
      </w:r>
      <w:r w:rsidRPr="00F21A76">
        <w:t xml:space="preserve"> method with the second parameter equal to byte array length * 8.</w:t>
      </w:r>
    </w:p>
    <w:p w14:paraId="3F070299" w14:textId="77777777" w:rsidR="00AD5951" w:rsidRPr="00F21A76" w:rsidRDefault="00AD5951" w:rsidP="00485FDC">
      <w:pPr>
        <w:pStyle w:val="B1"/>
      </w:pPr>
      <w:r w:rsidRPr="00F21A76">
        <w:rPr>
          <w:rFonts w:ascii="Courier New" w:hAnsi="Courier New"/>
          <w:sz w:val="16"/>
        </w:rPr>
        <w:t>NumberOfBits</w:t>
      </w:r>
      <w:r w:rsidRPr="00F21A76">
        <w:rPr>
          <w:rFonts w:ascii="Courier New" w:hAnsi="Courier New"/>
          <w:sz w:val="16"/>
        </w:rPr>
        <w:br/>
      </w:r>
      <w:r w:rsidRPr="00F21A76">
        <w:t>Returns the amount of bits of the message.</w:t>
      </w:r>
    </w:p>
    <w:p w14:paraId="0AFB7E34" w14:textId="77777777" w:rsidR="00AD5951" w:rsidRPr="00F21A76" w:rsidRDefault="00AD5951" w:rsidP="00485FDC">
      <w:pPr>
        <w:pStyle w:val="B1"/>
      </w:pPr>
      <w:r w:rsidRPr="00F21A76">
        <w:rPr>
          <w:rFonts w:ascii="Courier New" w:hAnsi="Courier New"/>
          <w:sz w:val="16"/>
        </w:rPr>
        <w:t>SetEncodedMessage</w:t>
      </w:r>
      <w:r w:rsidRPr="00F21A76">
        <w:rPr>
          <w:rFonts w:ascii="Courier New" w:hAnsi="Courier New"/>
          <w:sz w:val="16"/>
        </w:rPr>
        <w:br/>
      </w:r>
      <w:proofErr w:type="gramStart"/>
      <w:r w:rsidRPr="00F21A76">
        <w:t>Sets</w:t>
      </w:r>
      <w:proofErr w:type="gramEnd"/>
      <w:r w:rsidRPr="00F21A76">
        <w:t xml:space="preserve"> the encoded message representation of this </w:t>
      </w:r>
      <w:r w:rsidRPr="00F21A76">
        <w:rPr>
          <w:rFonts w:ascii="Courier New" w:hAnsi="Courier New"/>
        </w:rPr>
        <w:t>TriMessage</w:t>
      </w:r>
      <w:r w:rsidRPr="00F21A76">
        <w:t xml:space="preserve"> to message. The number of bits has to be less or equal to </w:t>
      </w:r>
      <w:r w:rsidRPr="00F21A76">
        <w:rPr>
          <w:rFonts w:ascii="Courier New" w:hAnsi="Courier New"/>
        </w:rPr>
        <w:t>data.Leng</w:t>
      </w:r>
      <w:r w:rsidR="00553168" w:rsidRPr="00F21A76">
        <w:rPr>
          <w:rFonts w:ascii="Courier New" w:hAnsi="Courier New"/>
        </w:rPr>
        <w:t>th</w:t>
      </w:r>
      <w:r w:rsidRPr="00F21A76">
        <w:rPr>
          <w:rFonts w:ascii="Courier New" w:hAnsi="Courier New"/>
        </w:rPr>
        <w:t xml:space="preserve"> * 8</w:t>
      </w:r>
      <w:r w:rsidRPr="00F21A76">
        <w:t>.</w:t>
      </w:r>
    </w:p>
    <w:p w14:paraId="6D254377" w14:textId="77777777" w:rsidR="00AD5951" w:rsidRPr="00F21A76" w:rsidRDefault="00AD5951" w:rsidP="00485FDC">
      <w:pPr>
        <w:pStyle w:val="B1"/>
      </w:pPr>
      <w:r w:rsidRPr="00F21A76">
        <w:rPr>
          <w:rFonts w:ascii="Courier New" w:hAnsi="Courier New"/>
          <w:sz w:val="16"/>
        </w:rPr>
        <w:lastRenderedPageBreak/>
        <w:t>Equals</w:t>
      </w:r>
      <w:r w:rsidRPr="00F21A76">
        <w:rPr>
          <w:rFonts w:ascii="Courier New" w:hAnsi="Courier New"/>
          <w:sz w:val="16"/>
        </w:rPr>
        <w:br/>
      </w:r>
      <w:r w:rsidRPr="00F21A76">
        <w:t xml:space="preserve">Compares a message with this </w:t>
      </w:r>
      <w:r w:rsidRPr="00F21A76">
        <w:rPr>
          <w:rFonts w:ascii="Courier New" w:hAnsi="Courier New"/>
        </w:rPr>
        <w:t>TriMessage</w:t>
      </w:r>
      <w:r w:rsidRPr="00F21A76">
        <w:t xml:space="preserve"> for equality. Returns </w:t>
      </w:r>
      <w:r w:rsidRPr="00F21A76">
        <w:rPr>
          <w:rFonts w:ascii="Courier New" w:hAnsi="Courier New"/>
        </w:rPr>
        <w:t>true</w:t>
      </w:r>
      <w:r w:rsidRPr="00F21A76">
        <w:t xml:space="preserve"> if and only if both messages have</w:t>
      </w:r>
      <w:r w:rsidRPr="00F21A76">
        <w:br/>
        <w:t xml:space="preserve">the same encoded representation, </w:t>
      </w:r>
      <w:r w:rsidRPr="00F21A76">
        <w:rPr>
          <w:rFonts w:ascii="Courier New" w:hAnsi="Courier New"/>
        </w:rPr>
        <w:t>false</w:t>
      </w:r>
      <w:r w:rsidRPr="00F21A76">
        <w:t xml:space="preserve"> otherwise.</w:t>
      </w:r>
    </w:p>
    <w:p w14:paraId="499A1D5F" w14:textId="77777777" w:rsidR="00AD5951" w:rsidRPr="00F21A76" w:rsidRDefault="00EA0876" w:rsidP="00DD778F">
      <w:pPr>
        <w:pStyle w:val="Heading4"/>
      </w:pPr>
      <w:bookmarkStart w:id="1470" w:name="_Toc87872215"/>
      <w:r w:rsidRPr="00F21A76">
        <w:t>9.4.2.7</w:t>
      </w:r>
      <w:r w:rsidRPr="00F21A76">
        <w:tab/>
      </w:r>
      <w:r w:rsidR="00AD5951" w:rsidRPr="00F21A76">
        <w:t>TriAddressType</w:t>
      </w:r>
      <w:bookmarkEnd w:id="1470"/>
    </w:p>
    <w:p w14:paraId="3865AA24" w14:textId="77777777" w:rsidR="00AD5951" w:rsidRPr="00F21A76" w:rsidRDefault="00AD5951" w:rsidP="00485FDC">
      <w:r w:rsidRPr="00F21A76">
        <w:rPr>
          <w:rFonts w:ascii="Courier New" w:hAnsi="Courier New"/>
          <w:b/>
          <w:bCs/>
        </w:rPr>
        <w:t>TriAddressType</w:t>
      </w:r>
      <w:r w:rsidRPr="00F21A76">
        <w:t xml:space="preserve"> is mapped to the following</w:t>
      </w:r>
      <w:r w:rsidR="001B0FDC" w:rsidRPr="00F21A76">
        <w:t xml:space="preserve"> </w:t>
      </w:r>
      <w:r w:rsidRPr="00F21A76">
        <w:t>interface:</w:t>
      </w:r>
    </w:p>
    <w:p w14:paraId="2F3CFEBF"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ITriAddress {</w:t>
      </w:r>
      <w:r w:rsidRPr="00F21A76">
        <w:rPr>
          <w:noProof w:val="0"/>
        </w:rPr>
        <w:br/>
      </w:r>
      <w:r w:rsidRPr="00F21A76">
        <w:rPr>
          <w:noProof w:val="0"/>
        </w:rPr>
        <w:tab/>
        <w:t>byte [] EncodedAddres</w:t>
      </w:r>
      <w:r w:rsidR="001B0FDC" w:rsidRPr="00F21A76">
        <w:rPr>
          <w:noProof w:val="0"/>
        </w:rPr>
        <w:t>s</w:t>
      </w:r>
      <w:r w:rsidRPr="00F21A76">
        <w:rPr>
          <w:noProof w:val="0"/>
        </w:rPr>
        <w:t xml:space="preserve"> { get; set; }</w:t>
      </w:r>
      <w:r w:rsidRPr="00F21A76">
        <w:rPr>
          <w:noProof w:val="0"/>
        </w:rPr>
        <w:br/>
      </w:r>
      <w:r w:rsidRPr="00F21A76">
        <w:rPr>
          <w:noProof w:val="0"/>
        </w:rPr>
        <w:tab/>
        <w:t>bool Equals(ITriAddress addr);</w:t>
      </w:r>
      <w:r w:rsidRPr="00F21A76">
        <w:rPr>
          <w:noProof w:val="0"/>
        </w:rPr>
        <w:br/>
      </w:r>
      <w:r w:rsidR="00AB582F" w:rsidRPr="00F21A76">
        <w:rPr>
          <w:noProof w:val="0"/>
        </w:rPr>
        <w:tab/>
        <w:t>void SetEncodedAddress(byte[] data, int numberOfBits);</w:t>
      </w:r>
      <w:r w:rsidR="00AB582F" w:rsidRPr="00F21A76">
        <w:rPr>
          <w:noProof w:val="0"/>
        </w:rPr>
        <w:br/>
      </w:r>
      <w:r w:rsidR="00AB582F" w:rsidRPr="00F21A76">
        <w:rPr>
          <w:noProof w:val="0"/>
        </w:rPr>
        <w:tab/>
        <w:t>int NumberOfBits { get; }</w:t>
      </w:r>
      <w:r w:rsidR="00AB582F" w:rsidRPr="00F21A76">
        <w:rPr>
          <w:noProof w:val="0"/>
        </w:rPr>
        <w:br/>
      </w:r>
      <w:r w:rsidRPr="00F21A76">
        <w:rPr>
          <w:noProof w:val="0"/>
        </w:rPr>
        <w:t>}</w:t>
      </w:r>
    </w:p>
    <w:p w14:paraId="5205ACCB" w14:textId="77777777" w:rsidR="001273A8" w:rsidRPr="00F21A76" w:rsidRDefault="001273A8" w:rsidP="001273A8">
      <w:pPr>
        <w:pStyle w:val="PL"/>
        <w:rPr>
          <w:noProof w:val="0"/>
        </w:rPr>
      </w:pPr>
    </w:p>
    <w:p w14:paraId="082213C0" w14:textId="5A966F36" w:rsidR="000B4C63" w:rsidRPr="00F21A76" w:rsidRDefault="000B4C63" w:rsidP="000B4C63">
      <w:pPr>
        <w:rPr>
          <w:b/>
        </w:rPr>
      </w:pPr>
      <w:r w:rsidRPr="00F21A76">
        <w:rPr>
          <w:b/>
        </w:rPr>
        <w:t>Methods:</w:t>
      </w:r>
    </w:p>
    <w:p w14:paraId="5121C24F" w14:textId="77777777" w:rsidR="00AD5951" w:rsidRPr="00F21A76" w:rsidRDefault="00AD5951" w:rsidP="00485FDC">
      <w:pPr>
        <w:pStyle w:val="B1"/>
      </w:pPr>
      <w:r w:rsidRPr="00F21A76">
        <w:rPr>
          <w:rFonts w:ascii="Courier New" w:hAnsi="Courier New"/>
          <w:sz w:val="16"/>
        </w:rPr>
        <w:t>EncodedAddress</w:t>
      </w:r>
      <w:r w:rsidRPr="00F21A76">
        <w:rPr>
          <w:rFonts w:ascii="Courier New" w:hAnsi="Courier New"/>
          <w:sz w:val="16"/>
        </w:rPr>
        <w:br/>
      </w:r>
      <w:r w:rsidRPr="00F21A76">
        <w:t>Gets or sets the encoded address.</w:t>
      </w:r>
    </w:p>
    <w:p w14:paraId="172835DB" w14:textId="77777777" w:rsidR="00AD5951" w:rsidRPr="00F21A76" w:rsidRDefault="00AD5951" w:rsidP="00485FDC">
      <w:pPr>
        <w:pStyle w:val="B1"/>
      </w:pPr>
      <w:r w:rsidRPr="00F21A76">
        <w:rPr>
          <w:rFonts w:ascii="Courier New" w:hAnsi="Courier New"/>
          <w:sz w:val="16"/>
        </w:rPr>
        <w:t>Equals</w:t>
      </w:r>
      <w:r w:rsidRPr="00F21A76">
        <w:rPr>
          <w:rFonts w:ascii="Courier New" w:hAnsi="Courier New"/>
          <w:sz w:val="16"/>
        </w:rPr>
        <w:br/>
      </w:r>
      <w:r w:rsidRPr="00F21A76">
        <w:t>C</w:t>
      </w:r>
      <w:r w:rsidR="001B0FDC" w:rsidRPr="00F21A76">
        <w:t>o</w:t>
      </w:r>
      <w:r w:rsidRPr="00F21A76">
        <w:t xml:space="preserve">mpares an address with this </w:t>
      </w:r>
      <w:r w:rsidRPr="00F21A76">
        <w:rPr>
          <w:rFonts w:ascii="Courier New" w:hAnsi="Courier New"/>
        </w:rPr>
        <w:t>ITriAddress</w:t>
      </w:r>
      <w:r w:rsidRPr="00F21A76">
        <w:t xml:space="preserve"> for equality. Returns </w:t>
      </w:r>
      <w:r w:rsidRPr="00F21A76">
        <w:rPr>
          <w:rFonts w:ascii="Courier New" w:hAnsi="Courier New"/>
        </w:rPr>
        <w:t>true</w:t>
      </w:r>
      <w:r w:rsidRPr="00F21A76">
        <w:t xml:space="preserve"> if and only if both addresses have the same encoded representation, </w:t>
      </w:r>
      <w:r w:rsidRPr="00F21A76">
        <w:rPr>
          <w:rFonts w:ascii="Courier New" w:hAnsi="Courier New"/>
        </w:rPr>
        <w:t>false</w:t>
      </w:r>
      <w:r w:rsidRPr="00F21A76">
        <w:t xml:space="preserve"> otherwise.</w:t>
      </w:r>
    </w:p>
    <w:p w14:paraId="7CA6CE46" w14:textId="77777777" w:rsidR="00AB582F" w:rsidRPr="00F21A76" w:rsidRDefault="00AB582F" w:rsidP="00AB582F">
      <w:pPr>
        <w:pStyle w:val="B1"/>
      </w:pPr>
      <w:r w:rsidRPr="00F21A76">
        <w:rPr>
          <w:rFonts w:ascii="Courier New" w:hAnsi="Courier New"/>
          <w:sz w:val="16"/>
        </w:rPr>
        <w:t>SetEncodedAddress</w:t>
      </w:r>
      <w:r w:rsidRPr="00F21A76">
        <w:rPr>
          <w:rFonts w:ascii="Courier New" w:hAnsi="Courier New"/>
          <w:sz w:val="16"/>
        </w:rPr>
        <w:br/>
      </w:r>
      <w:proofErr w:type="gramStart"/>
      <w:r w:rsidRPr="00F21A76">
        <w:t>Sets</w:t>
      </w:r>
      <w:proofErr w:type="gramEnd"/>
      <w:r w:rsidRPr="00F21A76">
        <w:t xml:space="preserve"> the encoded address value of this </w:t>
      </w:r>
      <w:r w:rsidRPr="00F21A76">
        <w:rPr>
          <w:rFonts w:ascii="Courier New" w:hAnsi="Courier New"/>
        </w:rPr>
        <w:t>ITriAddress</w:t>
      </w:r>
      <w:r w:rsidRPr="00F21A76">
        <w:t xml:space="preserve"> together with the number of valid bits. The number of bits shall be less or equal to </w:t>
      </w:r>
      <w:r w:rsidRPr="00F21A76">
        <w:rPr>
          <w:rFonts w:ascii="Courier New" w:hAnsi="Courier New"/>
        </w:rPr>
        <w:t>data.Length * 8</w:t>
      </w:r>
      <w:r w:rsidRPr="00F21A76">
        <w:t>.</w:t>
      </w:r>
    </w:p>
    <w:p w14:paraId="26444AB8" w14:textId="77777777" w:rsidR="00AB582F" w:rsidRPr="00F21A76" w:rsidRDefault="00AB582F" w:rsidP="00AB582F">
      <w:pPr>
        <w:pStyle w:val="B1"/>
      </w:pPr>
      <w:r w:rsidRPr="00F21A76">
        <w:rPr>
          <w:rFonts w:ascii="Courier New" w:hAnsi="Courier New"/>
          <w:sz w:val="16"/>
        </w:rPr>
        <w:t>NumberOfBits</w:t>
      </w:r>
      <w:r w:rsidRPr="00F21A76">
        <w:rPr>
          <w:rFonts w:ascii="Courier New" w:hAnsi="Courier New"/>
          <w:sz w:val="16"/>
        </w:rPr>
        <w:br/>
      </w:r>
      <w:r w:rsidRPr="00F21A76">
        <w:t>Returns the amount of bits of the encoded address.</w:t>
      </w:r>
    </w:p>
    <w:p w14:paraId="24F32EEA" w14:textId="77777777" w:rsidR="00AD5951" w:rsidRPr="00F21A76" w:rsidRDefault="00EA0876" w:rsidP="00DD778F">
      <w:pPr>
        <w:pStyle w:val="Heading4"/>
      </w:pPr>
      <w:bookmarkStart w:id="1471" w:name="_Toc87872216"/>
      <w:r w:rsidRPr="00F21A76">
        <w:t>9.4.2.8</w:t>
      </w:r>
      <w:r w:rsidRPr="00F21A76">
        <w:tab/>
      </w:r>
      <w:r w:rsidR="00AD5951" w:rsidRPr="00F21A76">
        <w:t>TriAddressListType</w:t>
      </w:r>
      <w:bookmarkEnd w:id="1471"/>
    </w:p>
    <w:p w14:paraId="205B9815" w14:textId="77777777" w:rsidR="00AD5951" w:rsidRPr="00F21A76" w:rsidRDefault="00AD5951" w:rsidP="00485FDC">
      <w:r w:rsidRPr="00F21A76">
        <w:rPr>
          <w:rFonts w:ascii="Courier New" w:hAnsi="Courier New"/>
          <w:b/>
          <w:bCs/>
        </w:rPr>
        <w:t>TriAddressListType</w:t>
      </w:r>
      <w:r w:rsidRPr="00F21A76">
        <w:t xml:space="preserve"> is mapped to the following</w:t>
      </w:r>
      <w:r w:rsidR="001B0FDC" w:rsidRPr="00F21A76">
        <w:t xml:space="preserve"> </w:t>
      </w:r>
      <w:r w:rsidRPr="00F21A76">
        <w:t>interface:</w:t>
      </w:r>
    </w:p>
    <w:p w14:paraId="74E625A2" w14:textId="77777777" w:rsidR="00AD5951" w:rsidRPr="00F21A76" w:rsidRDefault="00AD5951" w:rsidP="00780656">
      <w:pPr>
        <w:pStyle w:val="PL"/>
        <w:rPr>
          <w:noProof w:val="0"/>
        </w:rPr>
      </w:pPr>
      <w:r w:rsidRPr="00F21A76">
        <w:rPr>
          <w:noProof w:val="0"/>
        </w:rPr>
        <w:t>public interface ITriAdd</w:t>
      </w:r>
      <w:r w:rsidR="001B0FDC" w:rsidRPr="00F21A76">
        <w:rPr>
          <w:noProof w:val="0"/>
        </w:rPr>
        <w:t>r</w:t>
      </w:r>
      <w:r w:rsidRPr="00F21A76">
        <w:rPr>
          <w:noProof w:val="0"/>
        </w:rPr>
        <w:t>essList: System.Collections.IEnumerable {</w:t>
      </w:r>
      <w:r w:rsidRPr="00F21A76">
        <w:rPr>
          <w:noProof w:val="0"/>
        </w:rPr>
        <w:br/>
      </w:r>
      <w:r w:rsidRPr="00F21A76">
        <w:rPr>
          <w:noProof w:val="0"/>
        </w:rPr>
        <w:tab/>
        <w:t>int Size { ge</w:t>
      </w:r>
      <w:r w:rsidR="001B0FDC" w:rsidRPr="00F21A76">
        <w:rPr>
          <w:noProof w:val="0"/>
        </w:rPr>
        <w:t>t</w:t>
      </w:r>
      <w:r w:rsidRPr="00F21A76">
        <w:rPr>
          <w:noProof w:val="0"/>
        </w:rPr>
        <w:t>; }</w:t>
      </w:r>
      <w:r w:rsidRPr="00F21A76">
        <w:rPr>
          <w:noProof w:val="0"/>
        </w:rPr>
        <w:br/>
      </w:r>
      <w:r w:rsidRPr="00F21A76">
        <w:rPr>
          <w:noProof w:val="0"/>
        </w:rPr>
        <w:tab/>
        <w:t>bool IsEmpty { get; }</w:t>
      </w:r>
      <w:r w:rsidRPr="00F21A76">
        <w:rPr>
          <w:noProof w:val="0"/>
        </w:rPr>
        <w:br/>
      </w:r>
      <w:r w:rsidRPr="00F21A76">
        <w:rPr>
          <w:noProof w:val="0"/>
        </w:rPr>
        <w:tab/>
        <w:t>ITriAddress this[int index] { get</w:t>
      </w:r>
      <w:r w:rsidR="001B0FDC" w:rsidRPr="00F21A76">
        <w:rPr>
          <w:noProof w:val="0"/>
        </w:rPr>
        <w:t>;</w:t>
      </w:r>
      <w:r w:rsidRPr="00F21A76">
        <w:rPr>
          <w:noProof w:val="0"/>
        </w:rPr>
        <w:t xml:space="preserve"> }</w:t>
      </w:r>
      <w:r w:rsidRPr="00F21A76">
        <w:rPr>
          <w:noProof w:val="0"/>
        </w:rPr>
        <w:br/>
      </w:r>
      <w:r w:rsidRPr="00F21A76">
        <w:rPr>
          <w:noProof w:val="0"/>
        </w:rPr>
        <w:tab/>
        <w:t>void Clear();</w:t>
      </w:r>
      <w:r w:rsidRPr="00F21A76">
        <w:rPr>
          <w:noProof w:val="0"/>
        </w:rPr>
        <w:br/>
      </w:r>
      <w:r w:rsidRPr="00F21A76">
        <w:rPr>
          <w:noProof w:val="0"/>
        </w:rPr>
        <w:tab/>
        <w:t>void Add(ITriAddress addr);</w:t>
      </w:r>
      <w:r w:rsidRPr="00F21A76">
        <w:rPr>
          <w:noProof w:val="0"/>
        </w:rPr>
        <w:br/>
        <w:t>}</w:t>
      </w:r>
    </w:p>
    <w:p w14:paraId="3C3EA70C" w14:textId="77777777" w:rsidR="001273A8" w:rsidRPr="00F21A76" w:rsidRDefault="001273A8" w:rsidP="001273A8">
      <w:pPr>
        <w:pStyle w:val="PL"/>
        <w:rPr>
          <w:noProof w:val="0"/>
        </w:rPr>
      </w:pPr>
    </w:p>
    <w:p w14:paraId="583561E7" w14:textId="77777777" w:rsidR="000B4C63" w:rsidRPr="00F21A76" w:rsidRDefault="000B4C63" w:rsidP="000B4C63">
      <w:pPr>
        <w:rPr>
          <w:b/>
        </w:rPr>
      </w:pPr>
      <w:r w:rsidRPr="00F21A76">
        <w:rPr>
          <w:b/>
        </w:rPr>
        <w:t>Members:</w:t>
      </w:r>
    </w:p>
    <w:p w14:paraId="40F780B0" w14:textId="77777777" w:rsidR="00AD5951" w:rsidRPr="00F21A76" w:rsidRDefault="00AD5951" w:rsidP="007031F2">
      <w:pPr>
        <w:pStyle w:val="B1"/>
        <w:keepNext/>
      </w:pPr>
      <w:r w:rsidRPr="00F21A76">
        <w:rPr>
          <w:rFonts w:ascii="Courier New" w:hAnsi="Courier New"/>
          <w:sz w:val="16"/>
        </w:rPr>
        <w:t>Size</w:t>
      </w:r>
      <w:r w:rsidRPr="00F21A76">
        <w:rPr>
          <w:rFonts w:ascii="Courier New" w:hAnsi="Courier New"/>
          <w:sz w:val="16"/>
        </w:rPr>
        <w:br/>
      </w:r>
      <w:r w:rsidRPr="00F21A76">
        <w:t>Returns the number of addresses in this list.</w:t>
      </w:r>
    </w:p>
    <w:p w14:paraId="7210A5D8" w14:textId="77777777" w:rsidR="00AD5951" w:rsidRPr="00F21A76" w:rsidRDefault="00AD5951" w:rsidP="00485FDC">
      <w:pPr>
        <w:pStyle w:val="B1"/>
      </w:pPr>
      <w:r w:rsidRPr="00F21A76">
        <w:rPr>
          <w:rFonts w:ascii="Courier New" w:hAnsi="Courier New"/>
          <w:sz w:val="16"/>
        </w:rPr>
        <w:t>IsEmpty</w:t>
      </w:r>
      <w:r w:rsidRPr="00F21A76">
        <w:rPr>
          <w:rFonts w:ascii="Courier New" w:hAnsi="Courier New"/>
          <w:sz w:val="16"/>
        </w:rPr>
        <w:br/>
      </w:r>
      <w:r w:rsidRPr="00F21A76">
        <w:t xml:space="preserve">Returns </w:t>
      </w:r>
      <w:r w:rsidRPr="00F21A76">
        <w:rPr>
          <w:rFonts w:ascii="Courier New" w:hAnsi="Courier New"/>
        </w:rPr>
        <w:t>true</w:t>
      </w:r>
      <w:r w:rsidRPr="00F21A76">
        <w:t xml:space="preserve"> if this list contains no addresses.</w:t>
      </w:r>
    </w:p>
    <w:p w14:paraId="03B73B5F" w14:textId="77777777" w:rsidR="00AD5951" w:rsidRPr="00F21A76" w:rsidRDefault="001B0FDC" w:rsidP="00485FDC">
      <w:pPr>
        <w:pStyle w:val="B1"/>
      </w:pPr>
      <w:proofErr w:type="gramStart"/>
      <w:r w:rsidRPr="00F21A76">
        <w:rPr>
          <w:rFonts w:ascii="Courier New" w:hAnsi="Courier New"/>
          <w:sz w:val="16"/>
        </w:rPr>
        <w:t>g</w:t>
      </w:r>
      <w:r w:rsidR="00AD5951" w:rsidRPr="00F21A76">
        <w:rPr>
          <w:rFonts w:ascii="Courier New" w:hAnsi="Courier New"/>
          <w:sz w:val="16"/>
        </w:rPr>
        <w:t>etEnumerator</w:t>
      </w:r>
      <w:proofErr w:type="gramEnd"/>
      <w:r w:rsidR="00AD5951" w:rsidRPr="00F21A76">
        <w:rPr>
          <w:rFonts w:ascii="Courier New" w:hAnsi="Courier New"/>
          <w:sz w:val="16"/>
        </w:rPr>
        <w:br/>
      </w:r>
      <w:r w:rsidR="00AD5951" w:rsidRPr="00F21A76">
        <w:t xml:space="preserve">Inherited from </w:t>
      </w:r>
      <w:r w:rsidR="00AD5951" w:rsidRPr="00F21A76">
        <w:rPr>
          <w:rFonts w:ascii="Courier New" w:hAnsi="Courier New"/>
        </w:rPr>
        <w:t>IEnumerable</w:t>
      </w:r>
      <w:r w:rsidR="00AD5951" w:rsidRPr="00F21A76">
        <w:t xml:space="preserve">. Returns an enumerator for this object and allows </w:t>
      </w:r>
      <w:proofErr w:type="gramStart"/>
      <w:r w:rsidR="00AD5951" w:rsidRPr="00F21A76">
        <w:t>to use</w:t>
      </w:r>
      <w:proofErr w:type="gramEnd"/>
      <w:r w:rsidR="00AD5951" w:rsidRPr="00F21A76">
        <w:t xml:space="preserve"> the list in a foreach loop.</w:t>
      </w:r>
    </w:p>
    <w:p w14:paraId="276D4E35" w14:textId="77777777" w:rsidR="00AD5951" w:rsidRPr="00F21A76" w:rsidRDefault="00AD5951" w:rsidP="00485FDC">
      <w:pPr>
        <w:pStyle w:val="B1"/>
      </w:pPr>
      <w:r w:rsidRPr="00F21A76">
        <w:rPr>
          <w:rFonts w:ascii="Courier New" w:hAnsi="Courier New"/>
          <w:sz w:val="16"/>
        </w:rPr>
        <w:t>Indexing operator</w:t>
      </w:r>
      <w:r w:rsidRPr="00F21A76">
        <w:rPr>
          <w:rFonts w:ascii="Courier New" w:hAnsi="Courier New"/>
          <w:sz w:val="16"/>
        </w:rPr>
        <w:br/>
      </w:r>
      <w:r w:rsidRPr="00F21A76">
        <w:t xml:space="preserve">Returns </w:t>
      </w:r>
      <w:proofErr w:type="gramStart"/>
      <w:r w:rsidRPr="00F21A76">
        <w:t>a</w:t>
      </w:r>
      <w:proofErr w:type="gramEnd"/>
      <w:r w:rsidRPr="00F21A76">
        <w:t xml:space="preserve"> </w:t>
      </w:r>
      <w:r w:rsidRPr="00F21A76">
        <w:rPr>
          <w:rFonts w:ascii="Courier New" w:hAnsi="Courier New"/>
        </w:rPr>
        <w:t>ITriAddress</w:t>
      </w:r>
      <w:r w:rsidRPr="00F21A76">
        <w:t xml:space="preserve"> instance at the specified position. </w:t>
      </w:r>
      <w:r w:rsidRPr="00F21A76">
        <w:rPr>
          <w:rFonts w:ascii="Courier New" w:hAnsi="Courier New"/>
        </w:rPr>
        <w:t>IndexOutOfRangeException</w:t>
      </w:r>
      <w:r w:rsidRPr="00F21A76">
        <w:t xml:space="preserve"> is thrown if the index is less than zero or greater or equal to the list size.</w:t>
      </w:r>
    </w:p>
    <w:p w14:paraId="275DFE8E" w14:textId="77777777" w:rsidR="00AD5951" w:rsidRPr="00F21A76" w:rsidRDefault="00F32E82" w:rsidP="00485FDC">
      <w:pPr>
        <w:pStyle w:val="B1"/>
      </w:pPr>
      <w:r w:rsidRPr="00F21A76">
        <w:rPr>
          <w:rFonts w:ascii="Courier New" w:hAnsi="Courier New"/>
          <w:sz w:val="16"/>
        </w:rPr>
        <w:t>Clear</w:t>
      </w:r>
      <w:r w:rsidR="00AD5951" w:rsidRPr="00F21A76">
        <w:rPr>
          <w:rFonts w:ascii="Courier New" w:hAnsi="Courier New"/>
          <w:sz w:val="16"/>
        </w:rPr>
        <w:br/>
      </w:r>
      <w:proofErr w:type="gramStart"/>
      <w:r w:rsidR="00AD5951" w:rsidRPr="00F21A76">
        <w:t>Removes</w:t>
      </w:r>
      <w:proofErr w:type="gramEnd"/>
      <w:r w:rsidR="00AD5951" w:rsidRPr="00F21A76">
        <w:t xml:space="preserve"> all addresses from the list.</w:t>
      </w:r>
    </w:p>
    <w:p w14:paraId="5BFB4302" w14:textId="77777777" w:rsidR="00AD5951" w:rsidRPr="00F21A76" w:rsidRDefault="00AD5951" w:rsidP="00485FDC">
      <w:pPr>
        <w:pStyle w:val="B1"/>
      </w:pPr>
      <w:r w:rsidRPr="00F21A76">
        <w:rPr>
          <w:rFonts w:ascii="Courier New" w:hAnsi="Courier New"/>
          <w:sz w:val="16"/>
        </w:rPr>
        <w:t>Add</w:t>
      </w:r>
      <w:r w:rsidRPr="00F21A76">
        <w:rPr>
          <w:rFonts w:ascii="Courier New" w:hAnsi="Courier New"/>
          <w:sz w:val="16"/>
        </w:rPr>
        <w:br/>
      </w:r>
      <w:r w:rsidRPr="00F21A76">
        <w:t>Adds an address to the end of the list.</w:t>
      </w:r>
    </w:p>
    <w:p w14:paraId="5146911F" w14:textId="77777777" w:rsidR="00AD5951" w:rsidRPr="00F21A76" w:rsidRDefault="00EA0876" w:rsidP="00DD778F">
      <w:pPr>
        <w:pStyle w:val="Heading4"/>
      </w:pPr>
      <w:bookmarkStart w:id="1472" w:name="_Toc87872217"/>
      <w:r w:rsidRPr="00F21A76">
        <w:lastRenderedPageBreak/>
        <w:t>9.4.2.9</w:t>
      </w:r>
      <w:r w:rsidRPr="00F21A76">
        <w:tab/>
      </w:r>
      <w:r w:rsidR="00AD5951" w:rsidRPr="00F21A76">
        <w:t>TriSignatureIdType</w:t>
      </w:r>
      <w:bookmarkEnd w:id="1472"/>
    </w:p>
    <w:p w14:paraId="1B3A3399" w14:textId="77777777" w:rsidR="00AD5951" w:rsidRPr="00F21A76" w:rsidRDefault="00AD5951" w:rsidP="00485FDC">
      <w:r w:rsidRPr="00F21A76">
        <w:rPr>
          <w:rFonts w:ascii="Courier New" w:hAnsi="Courier New"/>
          <w:b/>
          <w:bCs/>
        </w:rPr>
        <w:t>TriSignatureIdType</w:t>
      </w:r>
      <w:r w:rsidRPr="00F21A76">
        <w:t xml:space="preserve"> </w:t>
      </w:r>
      <w:r w:rsidR="00763993" w:rsidRPr="00F21A76">
        <w:t>C#</w:t>
      </w:r>
      <w:r w:rsidR="001B0FDC" w:rsidRPr="00F21A76">
        <w:t xml:space="preserve"> </w:t>
      </w:r>
      <w:r w:rsidRPr="00F21A76">
        <w:t xml:space="preserve">mapping is derived from the </w:t>
      </w:r>
      <w:r w:rsidRPr="00F21A76">
        <w:rPr>
          <w:rFonts w:ascii="Courier New" w:hAnsi="Courier New"/>
        </w:rPr>
        <w:t>IQualifiedName</w:t>
      </w:r>
      <w:r w:rsidR="001B0FDC" w:rsidRPr="00F21A76">
        <w:t xml:space="preserve"> </w:t>
      </w:r>
      <w:r w:rsidRPr="00F21A76">
        <w:t>interface:</w:t>
      </w:r>
    </w:p>
    <w:p w14:paraId="22DA2630" w14:textId="77777777" w:rsidR="00AD5951" w:rsidRPr="00F21A76" w:rsidRDefault="00AD5951" w:rsidP="00780656">
      <w:pPr>
        <w:pStyle w:val="PL"/>
        <w:rPr>
          <w:noProof w:val="0"/>
        </w:rPr>
      </w:pPr>
      <w:proofErr w:type="gramStart"/>
      <w:r w:rsidRPr="00F21A76">
        <w:rPr>
          <w:noProof w:val="0"/>
        </w:rPr>
        <w:t>public</w:t>
      </w:r>
      <w:proofErr w:type="gramEnd"/>
      <w:r w:rsidR="001B0FDC" w:rsidRPr="00F21A76">
        <w:rPr>
          <w:noProof w:val="0"/>
        </w:rPr>
        <w:t xml:space="preserve"> </w:t>
      </w:r>
      <w:r w:rsidRPr="00F21A76">
        <w:rPr>
          <w:noProof w:val="0"/>
        </w:rPr>
        <w:t xml:space="preserve">interface ITriSignatureId : IQualifiedName </w:t>
      </w:r>
      <w:r w:rsidR="001273A8" w:rsidRPr="00F21A76">
        <w:rPr>
          <w:noProof w:val="0"/>
        </w:rPr>
        <w:t>{</w:t>
      </w:r>
      <w:r w:rsidRPr="00F21A76">
        <w:rPr>
          <w:noProof w:val="0"/>
        </w:rPr>
        <w:t>}</w:t>
      </w:r>
    </w:p>
    <w:p w14:paraId="25F7BC5B" w14:textId="77777777" w:rsidR="001273A8" w:rsidRPr="00F21A76" w:rsidRDefault="001273A8" w:rsidP="001273A8">
      <w:pPr>
        <w:pStyle w:val="PL"/>
        <w:rPr>
          <w:noProof w:val="0"/>
        </w:rPr>
      </w:pPr>
    </w:p>
    <w:p w14:paraId="2C01BC63" w14:textId="77777777" w:rsidR="00AD5951" w:rsidRPr="00F21A76" w:rsidRDefault="00EA0876" w:rsidP="00DD778F">
      <w:pPr>
        <w:pStyle w:val="Heading4"/>
      </w:pPr>
      <w:bookmarkStart w:id="1473" w:name="_Toc87872218"/>
      <w:r w:rsidRPr="00F21A76">
        <w:t>9.4.2.10</w:t>
      </w:r>
      <w:r w:rsidRPr="00F21A76">
        <w:tab/>
      </w:r>
      <w:r w:rsidR="00AD5951" w:rsidRPr="00F21A76">
        <w:t>TriParameterPassingModeType</w:t>
      </w:r>
      <w:bookmarkEnd w:id="1473"/>
    </w:p>
    <w:p w14:paraId="59A4E6D3" w14:textId="77777777" w:rsidR="00AD5951" w:rsidRPr="00F21A76" w:rsidRDefault="00AD5951" w:rsidP="00485FDC">
      <w:r w:rsidRPr="00F21A76">
        <w:rPr>
          <w:rFonts w:ascii="Courier New" w:hAnsi="Courier New"/>
          <w:b/>
          <w:bCs/>
        </w:rPr>
        <w:t>TriParameterPassingModeType</w:t>
      </w:r>
      <w:r w:rsidRPr="00F21A76">
        <w:t xml:space="preserve"> is mapped to the following enumeration:</w:t>
      </w:r>
    </w:p>
    <w:p w14:paraId="263803B9"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enum TriParameterPassingMode { </w:t>
      </w:r>
      <w:r w:rsidR="00D54ACB" w:rsidRPr="00F21A76">
        <w:rPr>
          <w:noProof w:val="0"/>
        </w:rPr>
        <w:br/>
      </w:r>
      <w:r w:rsidR="00D54ACB" w:rsidRPr="00F21A76">
        <w:rPr>
          <w:noProof w:val="0"/>
        </w:rPr>
        <w:tab/>
      </w:r>
      <w:r w:rsidRPr="00F21A76">
        <w:rPr>
          <w:noProof w:val="0"/>
        </w:rPr>
        <w:t>TriIn</w:t>
      </w:r>
      <w:r w:rsidR="00D54ACB" w:rsidRPr="00F21A76">
        <w:rPr>
          <w:noProof w:val="0"/>
        </w:rPr>
        <w:t xml:space="preserve"> = 0</w:t>
      </w:r>
      <w:r w:rsidRPr="00F21A76">
        <w:rPr>
          <w:noProof w:val="0"/>
        </w:rPr>
        <w:t xml:space="preserve">, </w:t>
      </w:r>
      <w:r w:rsidR="00D54ACB" w:rsidRPr="00F21A76">
        <w:rPr>
          <w:noProof w:val="0"/>
        </w:rPr>
        <w:br/>
      </w:r>
      <w:r w:rsidR="00D54ACB" w:rsidRPr="00F21A76">
        <w:rPr>
          <w:noProof w:val="0"/>
        </w:rPr>
        <w:tab/>
      </w:r>
      <w:r w:rsidRPr="00F21A76">
        <w:rPr>
          <w:noProof w:val="0"/>
        </w:rPr>
        <w:t>TriInOut</w:t>
      </w:r>
      <w:r w:rsidR="00D54ACB" w:rsidRPr="00F21A76">
        <w:rPr>
          <w:noProof w:val="0"/>
        </w:rPr>
        <w:t xml:space="preserve"> = 1</w:t>
      </w:r>
      <w:r w:rsidRPr="00F21A76">
        <w:rPr>
          <w:noProof w:val="0"/>
        </w:rPr>
        <w:t xml:space="preserve">, </w:t>
      </w:r>
      <w:r w:rsidR="00D54ACB" w:rsidRPr="00F21A76">
        <w:rPr>
          <w:noProof w:val="0"/>
        </w:rPr>
        <w:br/>
      </w:r>
      <w:r w:rsidR="00D54ACB" w:rsidRPr="00F21A76">
        <w:rPr>
          <w:noProof w:val="0"/>
        </w:rPr>
        <w:tab/>
      </w:r>
      <w:r w:rsidRPr="00F21A76">
        <w:rPr>
          <w:noProof w:val="0"/>
        </w:rPr>
        <w:t>TriOut</w:t>
      </w:r>
      <w:r w:rsidR="00D54ACB" w:rsidRPr="00F21A76">
        <w:rPr>
          <w:noProof w:val="0"/>
        </w:rPr>
        <w:t xml:space="preserve"> =2</w:t>
      </w:r>
      <w:r w:rsidRPr="00F21A76">
        <w:rPr>
          <w:noProof w:val="0"/>
        </w:rPr>
        <w:t xml:space="preserve"> </w:t>
      </w:r>
      <w:r w:rsidR="00D54ACB" w:rsidRPr="00F21A76">
        <w:rPr>
          <w:noProof w:val="0"/>
        </w:rPr>
        <w:br/>
      </w:r>
      <w:r w:rsidRPr="00F21A76">
        <w:rPr>
          <w:noProof w:val="0"/>
        </w:rPr>
        <w:t>}</w:t>
      </w:r>
    </w:p>
    <w:p w14:paraId="4DF3863B" w14:textId="77777777" w:rsidR="001273A8" w:rsidRPr="00F21A76" w:rsidRDefault="001273A8" w:rsidP="001273A8">
      <w:pPr>
        <w:pStyle w:val="PL"/>
        <w:rPr>
          <w:noProof w:val="0"/>
        </w:rPr>
      </w:pPr>
    </w:p>
    <w:p w14:paraId="12715DDA" w14:textId="77777777" w:rsidR="00AD5951" w:rsidRPr="00F21A76" w:rsidRDefault="00EA0876" w:rsidP="00DD778F">
      <w:pPr>
        <w:pStyle w:val="Heading4"/>
      </w:pPr>
      <w:bookmarkStart w:id="1474" w:name="_Toc87872219"/>
      <w:r w:rsidRPr="00F21A76">
        <w:t>9.4.2.11</w:t>
      </w:r>
      <w:r w:rsidRPr="00F21A76">
        <w:tab/>
      </w:r>
      <w:r w:rsidR="00AD5951" w:rsidRPr="00F21A76">
        <w:t>TriParameterType</w:t>
      </w:r>
      <w:bookmarkEnd w:id="1474"/>
    </w:p>
    <w:p w14:paraId="222A3490" w14:textId="77777777" w:rsidR="00AD5951" w:rsidRPr="00F21A76" w:rsidRDefault="00AD5951" w:rsidP="000D429D">
      <w:pPr>
        <w:keepNext/>
      </w:pPr>
      <w:r w:rsidRPr="00F21A76">
        <w:rPr>
          <w:rFonts w:ascii="Courier New" w:hAnsi="Courier New"/>
          <w:b/>
          <w:bCs/>
        </w:rPr>
        <w:t>TriParameterType</w:t>
      </w:r>
      <w:r w:rsidRPr="00F21A76">
        <w:t xml:space="preserve"> is mapped to the following</w:t>
      </w:r>
      <w:r w:rsidR="001B0FDC" w:rsidRPr="00F21A76">
        <w:t xml:space="preserve"> </w:t>
      </w:r>
      <w:r w:rsidRPr="00F21A76">
        <w:t>interface:</w:t>
      </w:r>
    </w:p>
    <w:p w14:paraId="482F2CE9" w14:textId="77777777" w:rsidR="00AD5951" w:rsidRPr="00F21A76" w:rsidRDefault="00AD5951" w:rsidP="00780656">
      <w:pPr>
        <w:pStyle w:val="PL"/>
        <w:rPr>
          <w:noProof w:val="0"/>
        </w:rPr>
      </w:pPr>
      <w:r w:rsidRPr="00F21A76">
        <w:rPr>
          <w:noProof w:val="0"/>
        </w:rPr>
        <w:t>public interface ITriParameter {</w:t>
      </w:r>
      <w:r w:rsidRPr="00F21A76">
        <w:rPr>
          <w:noProof w:val="0"/>
        </w:rPr>
        <w:br/>
      </w:r>
      <w:r w:rsidRPr="00F21A76">
        <w:rPr>
          <w:noProof w:val="0"/>
        </w:rPr>
        <w:tab/>
        <w:t>string ParameterName { get; set; }</w:t>
      </w:r>
      <w:r w:rsidRPr="00F21A76">
        <w:rPr>
          <w:noProof w:val="0"/>
        </w:rPr>
        <w:br/>
      </w:r>
      <w:r w:rsidRPr="00F21A76">
        <w:rPr>
          <w:noProof w:val="0"/>
        </w:rPr>
        <w:tab/>
        <w:t>TriParameterPassingMode ParameterPassingMode { get; set; }</w:t>
      </w:r>
      <w:r w:rsidRPr="00F21A76">
        <w:rPr>
          <w:noProof w:val="0"/>
        </w:rPr>
        <w:br/>
      </w:r>
      <w:r w:rsidRPr="00F21A76">
        <w:rPr>
          <w:noProof w:val="0"/>
        </w:rPr>
        <w:tab/>
        <w:t>byte [] EncodedParameter { get; set; }</w:t>
      </w:r>
      <w:r w:rsidRPr="00F21A76">
        <w:rPr>
          <w:noProof w:val="0"/>
        </w:rPr>
        <w:br/>
      </w:r>
      <w:r w:rsidR="00AB582F" w:rsidRPr="00F21A76">
        <w:rPr>
          <w:noProof w:val="0"/>
        </w:rPr>
        <w:tab/>
        <w:t>void SetEncodedParameter(byte[] data, int numberOfBits);</w:t>
      </w:r>
      <w:r w:rsidR="00AB582F" w:rsidRPr="00F21A76">
        <w:rPr>
          <w:noProof w:val="0"/>
        </w:rPr>
        <w:br/>
      </w:r>
      <w:r w:rsidR="00AB582F" w:rsidRPr="00F21A76">
        <w:rPr>
          <w:noProof w:val="0"/>
        </w:rPr>
        <w:tab/>
        <w:t>int NumberOfBits { get; }</w:t>
      </w:r>
      <w:r w:rsidR="00AB582F" w:rsidRPr="00F21A76">
        <w:rPr>
          <w:noProof w:val="0"/>
        </w:rPr>
        <w:br/>
      </w:r>
      <w:r w:rsidRPr="00F21A76">
        <w:rPr>
          <w:noProof w:val="0"/>
        </w:rPr>
        <w:t>}</w:t>
      </w:r>
    </w:p>
    <w:p w14:paraId="54DAD41D" w14:textId="77777777" w:rsidR="001273A8" w:rsidRPr="00F21A76" w:rsidRDefault="001273A8" w:rsidP="001273A8">
      <w:pPr>
        <w:pStyle w:val="PL"/>
        <w:rPr>
          <w:noProof w:val="0"/>
        </w:rPr>
      </w:pPr>
    </w:p>
    <w:p w14:paraId="12F9BB5B" w14:textId="77777777" w:rsidR="000B4C63" w:rsidRPr="00F21A76" w:rsidRDefault="000B4C63" w:rsidP="000B4C63">
      <w:pPr>
        <w:rPr>
          <w:b/>
        </w:rPr>
      </w:pPr>
      <w:r w:rsidRPr="00F21A76">
        <w:rPr>
          <w:b/>
        </w:rPr>
        <w:t>Members:</w:t>
      </w:r>
    </w:p>
    <w:p w14:paraId="5A459996" w14:textId="77777777" w:rsidR="00AD5951" w:rsidRPr="00F21A76" w:rsidRDefault="00AD5951" w:rsidP="00590CB4">
      <w:pPr>
        <w:pStyle w:val="B1"/>
        <w:keepNext/>
      </w:pPr>
      <w:r w:rsidRPr="00F21A76">
        <w:rPr>
          <w:rFonts w:ascii="Courier New" w:hAnsi="Courier New"/>
          <w:sz w:val="16"/>
        </w:rPr>
        <w:t>ParameterName</w:t>
      </w:r>
      <w:r w:rsidRPr="00F21A76">
        <w:rPr>
          <w:rFonts w:ascii="Courier New" w:hAnsi="Courier New"/>
          <w:sz w:val="16"/>
        </w:rPr>
        <w:br/>
      </w:r>
      <w:r w:rsidRPr="00F21A76">
        <w:t>Gets or sets the parameter name.</w:t>
      </w:r>
    </w:p>
    <w:p w14:paraId="3B21F326" w14:textId="77777777" w:rsidR="00AD5951" w:rsidRPr="00F21A76" w:rsidRDefault="00AD5951" w:rsidP="00485FDC">
      <w:pPr>
        <w:pStyle w:val="B1"/>
      </w:pPr>
      <w:r w:rsidRPr="00F21A76">
        <w:rPr>
          <w:rFonts w:ascii="Courier New" w:hAnsi="Courier New"/>
          <w:sz w:val="16"/>
        </w:rPr>
        <w:t>ParameterPassingMode</w:t>
      </w:r>
      <w:r w:rsidRPr="00F21A76">
        <w:rPr>
          <w:rFonts w:ascii="Courier New" w:hAnsi="Courier New"/>
          <w:sz w:val="16"/>
        </w:rPr>
        <w:br/>
      </w:r>
      <w:r w:rsidRPr="00F21A76">
        <w:t>Gets or sets the parameter passing mode of this parameter.</w:t>
      </w:r>
    </w:p>
    <w:p w14:paraId="2079C29C" w14:textId="77777777" w:rsidR="00AD5951" w:rsidRPr="00F21A76" w:rsidRDefault="00AD5951" w:rsidP="00485FDC">
      <w:pPr>
        <w:pStyle w:val="B1"/>
      </w:pPr>
      <w:r w:rsidRPr="00F21A76">
        <w:rPr>
          <w:rFonts w:ascii="Courier New" w:hAnsi="Courier New"/>
          <w:sz w:val="16"/>
        </w:rPr>
        <w:t>EncodedParameter</w:t>
      </w:r>
      <w:r w:rsidRPr="00F21A76">
        <w:rPr>
          <w:rFonts w:ascii="Courier New" w:hAnsi="Courier New"/>
          <w:sz w:val="16"/>
        </w:rPr>
        <w:br/>
      </w:r>
      <w:r w:rsidRPr="00F21A76">
        <w:t xml:space="preserve">Gets or sets the encoded representation of this TriParameter, or the </w:t>
      </w:r>
      <w:r w:rsidRPr="00F21A76">
        <w:rPr>
          <w:rFonts w:ascii="Courier New" w:hAnsi="Courier New"/>
        </w:rPr>
        <w:t>null</w:t>
      </w:r>
      <w:r w:rsidRPr="00F21A76">
        <w:t xml:space="preserve"> object if the parameter contains the distinct value </w:t>
      </w:r>
      <w:r w:rsidRPr="00F21A76">
        <w:rPr>
          <w:rFonts w:ascii="Courier New" w:hAnsi="Courier New"/>
        </w:rPr>
        <w:t>null</w:t>
      </w:r>
      <w:r w:rsidRPr="00F21A76">
        <w:t xml:space="preserve"> (see also clause 5.5.4). The </w:t>
      </w:r>
      <w:r w:rsidRPr="00F21A76">
        <w:rPr>
          <w:rFonts w:ascii="Courier New" w:hAnsi="Courier New"/>
        </w:rPr>
        <w:t>null</w:t>
      </w:r>
      <w:r w:rsidRPr="00F21A76">
        <w:t xml:space="preserve"> value is used to indicate that this parameter holds no value.</w:t>
      </w:r>
    </w:p>
    <w:p w14:paraId="7A2BB149" w14:textId="77777777" w:rsidR="00AB582F" w:rsidRPr="00F21A76" w:rsidRDefault="00AB582F" w:rsidP="00AB582F">
      <w:pPr>
        <w:pStyle w:val="B1"/>
      </w:pPr>
      <w:r w:rsidRPr="00F21A76">
        <w:rPr>
          <w:rFonts w:ascii="Courier New" w:hAnsi="Courier New"/>
          <w:sz w:val="16"/>
        </w:rPr>
        <w:t>SetEncodedParameter</w:t>
      </w:r>
      <w:r w:rsidRPr="00F21A76">
        <w:rPr>
          <w:rFonts w:ascii="Courier New" w:hAnsi="Courier New"/>
          <w:sz w:val="16"/>
        </w:rPr>
        <w:br/>
      </w:r>
      <w:proofErr w:type="gramStart"/>
      <w:r w:rsidRPr="00F21A76">
        <w:t>Sets</w:t>
      </w:r>
      <w:proofErr w:type="gramEnd"/>
      <w:r w:rsidRPr="00F21A76">
        <w:t xml:space="preserve"> the encoded parameter value of this </w:t>
      </w:r>
      <w:r w:rsidRPr="00F21A76">
        <w:rPr>
          <w:rFonts w:ascii="Courier New" w:hAnsi="Courier New"/>
        </w:rPr>
        <w:t>ITriParameter</w:t>
      </w:r>
      <w:r w:rsidRPr="00F21A76">
        <w:t xml:space="preserve"> together with the number of valid bits. The number of bits shall be less or equal to </w:t>
      </w:r>
      <w:r w:rsidRPr="00F21A76">
        <w:rPr>
          <w:rFonts w:ascii="Courier New" w:hAnsi="Courier New"/>
        </w:rPr>
        <w:t>data.Length * 8</w:t>
      </w:r>
      <w:r w:rsidRPr="00F21A76">
        <w:t>.</w:t>
      </w:r>
    </w:p>
    <w:p w14:paraId="793D3CD2" w14:textId="77777777" w:rsidR="00AB582F" w:rsidRPr="00F21A76" w:rsidRDefault="00AB582F" w:rsidP="00AB582F">
      <w:pPr>
        <w:pStyle w:val="B1"/>
      </w:pPr>
      <w:r w:rsidRPr="00F21A76">
        <w:rPr>
          <w:rFonts w:ascii="Courier New" w:hAnsi="Courier New"/>
          <w:sz w:val="16"/>
        </w:rPr>
        <w:t>NumberOfBits</w:t>
      </w:r>
      <w:r w:rsidRPr="00F21A76">
        <w:rPr>
          <w:rFonts w:ascii="Courier New" w:hAnsi="Courier New"/>
          <w:sz w:val="16"/>
        </w:rPr>
        <w:br/>
      </w:r>
      <w:r w:rsidRPr="00F21A76">
        <w:t>Returns the amount of bits of the encoded parameter.</w:t>
      </w:r>
    </w:p>
    <w:p w14:paraId="3D533582" w14:textId="77777777" w:rsidR="00AD5951" w:rsidRPr="00F21A76" w:rsidRDefault="00EA0876" w:rsidP="00DD778F">
      <w:pPr>
        <w:pStyle w:val="Heading4"/>
      </w:pPr>
      <w:bookmarkStart w:id="1475" w:name="_Toc87872220"/>
      <w:r w:rsidRPr="00F21A76">
        <w:t>9.4.2.12</w:t>
      </w:r>
      <w:r w:rsidRPr="00F21A76">
        <w:tab/>
      </w:r>
      <w:r w:rsidR="00AD5951" w:rsidRPr="00F21A76">
        <w:t>TriParameterListType</w:t>
      </w:r>
      <w:bookmarkEnd w:id="1475"/>
    </w:p>
    <w:p w14:paraId="3C388163" w14:textId="77777777" w:rsidR="00AD5951" w:rsidRPr="00F21A76" w:rsidRDefault="00AD5951" w:rsidP="00485FDC">
      <w:r w:rsidRPr="00F21A76">
        <w:rPr>
          <w:rFonts w:ascii="Courier New" w:hAnsi="Courier New"/>
          <w:b/>
          <w:bCs/>
        </w:rPr>
        <w:t>TriParameterListType</w:t>
      </w:r>
      <w:r w:rsidRPr="00F21A76">
        <w:t xml:space="preserve"> is mapped to the following</w:t>
      </w:r>
      <w:r w:rsidR="001B0FDC" w:rsidRPr="00F21A76">
        <w:t xml:space="preserve"> </w:t>
      </w:r>
      <w:r w:rsidRPr="00F21A76">
        <w:t>interface:</w:t>
      </w:r>
    </w:p>
    <w:p w14:paraId="5EC87F8A" w14:textId="77777777" w:rsidR="00AD5951" w:rsidRPr="00F21A76" w:rsidRDefault="00AD5951" w:rsidP="00780656">
      <w:pPr>
        <w:pStyle w:val="PL"/>
        <w:rPr>
          <w:noProof w:val="0"/>
        </w:rPr>
      </w:pPr>
      <w:r w:rsidRPr="00F21A76">
        <w:rPr>
          <w:noProof w:val="0"/>
        </w:rPr>
        <w:t>public interface ITriParam</w:t>
      </w:r>
      <w:r w:rsidR="001B0FDC" w:rsidRPr="00F21A76">
        <w:rPr>
          <w:noProof w:val="0"/>
        </w:rPr>
        <w:t>e</w:t>
      </w:r>
      <w:r w:rsidRPr="00F21A76">
        <w:rPr>
          <w:noProof w:val="0"/>
        </w:rPr>
        <w:t>terList: System.Collections.IEnumerable {</w:t>
      </w:r>
      <w:r w:rsidRPr="00F21A76">
        <w:rPr>
          <w:noProof w:val="0"/>
        </w:rPr>
        <w:br/>
      </w:r>
      <w:r w:rsidRPr="00F21A76">
        <w:rPr>
          <w:noProof w:val="0"/>
        </w:rPr>
        <w:tab/>
        <w:t>int Size { ge</w:t>
      </w:r>
      <w:r w:rsidR="001B0FDC" w:rsidRPr="00F21A76">
        <w:rPr>
          <w:noProof w:val="0"/>
        </w:rPr>
        <w:t>t</w:t>
      </w:r>
      <w:r w:rsidRPr="00F21A76">
        <w:rPr>
          <w:noProof w:val="0"/>
        </w:rPr>
        <w:t>; }</w:t>
      </w:r>
      <w:r w:rsidRPr="00F21A76">
        <w:rPr>
          <w:noProof w:val="0"/>
        </w:rPr>
        <w:br/>
      </w:r>
      <w:r w:rsidRPr="00F21A76">
        <w:rPr>
          <w:noProof w:val="0"/>
        </w:rPr>
        <w:tab/>
        <w:t>bool IsEmpty { get; }</w:t>
      </w:r>
      <w:r w:rsidRPr="00F21A76">
        <w:rPr>
          <w:noProof w:val="0"/>
        </w:rPr>
        <w:br/>
      </w:r>
      <w:r w:rsidRPr="00F21A76">
        <w:rPr>
          <w:noProof w:val="0"/>
        </w:rPr>
        <w:tab/>
        <w:t>ITriParameterId this[int index] { get</w:t>
      </w:r>
      <w:r w:rsidR="001B0FDC" w:rsidRPr="00F21A76">
        <w:rPr>
          <w:noProof w:val="0"/>
        </w:rPr>
        <w:t>;</w:t>
      </w:r>
      <w:r w:rsidRPr="00F21A76">
        <w:rPr>
          <w:noProof w:val="0"/>
        </w:rPr>
        <w:t xml:space="preserve"> }</w:t>
      </w:r>
      <w:r w:rsidRPr="00F21A76">
        <w:rPr>
          <w:noProof w:val="0"/>
        </w:rPr>
        <w:br/>
      </w:r>
      <w:r w:rsidRPr="00F21A76">
        <w:rPr>
          <w:noProof w:val="0"/>
        </w:rPr>
        <w:tab/>
        <w:t>void Clear();</w:t>
      </w:r>
      <w:r w:rsidRPr="00F21A76">
        <w:rPr>
          <w:noProof w:val="0"/>
        </w:rPr>
        <w:br/>
      </w:r>
      <w:r w:rsidRPr="00F21A76">
        <w:rPr>
          <w:noProof w:val="0"/>
        </w:rPr>
        <w:tab/>
        <w:t>void Add(ITriParameter comp);</w:t>
      </w:r>
      <w:r w:rsidRPr="00F21A76">
        <w:rPr>
          <w:noProof w:val="0"/>
        </w:rPr>
        <w:br/>
        <w:t>}</w:t>
      </w:r>
    </w:p>
    <w:p w14:paraId="4CD1C366" w14:textId="77777777" w:rsidR="001273A8" w:rsidRPr="00F21A76" w:rsidRDefault="001273A8" w:rsidP="001273A8">
      <w:pPr>
        <w:pStyle w:val="PL"/>
        <w:rPr>
          <w:noProof w:val="0"/>
        </w:rPr>
      </w:pPr>
    </w:p>
    <w:p w14:paraId="11953CC5" w14:textId="77777777" w:rsidR="000B4C63" w:rsidRPr="00F21A76" w:rsidRDefault="000B4C63" w:rsidP="000B4C63">
      <w:pPr>
        <w:rPr>
          <w:b/>
        </w:rPr>
      </w:pPr>
      <w:r w:rsidRPr="00F21A76">
        <w:rPr>
          <w:b/>
        </w:rPr>
        <w:t>Members:</w:t>
      </w:r>
    </w:p>
    <w:p w14:paraId="4C1F77BC" w14:textId="77777777" w:rsidR="00AD5951" w:rsidRPr="00F21A76" w:rsidRDefault="00AD5951" w:rsidP="00485FDC">
      <w:pPr>
        <w:pStyle w:val="B1"/>
      </w:pPr>
      <w:r w:rsidRPr="00F21A76">
        <w:rPr>
          <w:rFonts w:ascii="Courier New" w:hAnsi="Courier New"/>
          <w:sz w:val="16"/>
        </w:rPr>
        <w:t>Size</w:t>
      </w:r>
      <w:r w:rsidRPr="00F21A76">
        <w:rPr>
          <w:rFonts w:ascii="Courier New" w:hAnsi="Courier New"/>
          <w:sz w:val="16"/>
        </w:rPr>
        <w:br/>
      </w:r>
      <w:r w:rsidRPr="00F21A76">
        <w:t>Returns the number of parameters in this list.</w:t>
      </w:r>
    </w:p>
    <w:p w14:paraId="6E413C90" w14:textId="77777777" w:rsidR="00AD5951" w:rsidRPr="00F21A76" w:rsidRDefault="00AD5951" w:rsidP="00485FDC">
      <w:pPr>
        <w:pStyle w:val="B1"/>
      </w:pPr>
      <w:r w:rsidRPr="00F21A76">
        <w:rPr>
          <w:rFonts w:ascii="Courier New" w:hAnsi="Courier New"/>
          <w:sz w:val="16"/>
        </w:rPr>
        <w:t>IsEmpty</w:t>
      </w:r>
      <w:r w:rsidRPr="00F21A76">
        <w:rPr>
          <w:rFonts w:ascii="Courier New" w:hAnsi="Courier New"/>
          <w:sz w:val="16"/>
        </w:rPr>
        <w:br/>
      </w:r>
      <w:r w:rsidRPr="00F21A76">
        <w:t xml:space="preserve">Returns </w:t>
      </w:r>
      <w:r w:rsidRPr="00F21A76">
        <w:rPr>
          <w:rFonts w:ascii="Courier New" w:hAnsi="Courier New"/>
        </w:rPr>
        <w:t>true</w:t>
      </w:r>
      <w:r w:rsidRPr="00F21A76">
        <w:t xml:space="preserve"> if this list contains no parameters.</w:t>
      </w:r>
    </w:p>
    <w:p w14:paraId="57BD5546" w14:textId="77777777" w:rsidR="00AD5951" w:rsidRPr="00F21A76" w:rsidRDefault="001B0FDC" w:rsidP="00485FDC">
      <w:pPr>
        <w:pStyle w:val="B1"/>
      </w:pPr>
      <w:proofErr w:type="gramStart"/>
      <w:r w:rsidRPr="00F21A76">
        <w:rPr>
          <w:rFonts w:ascii="Courier New" w:hAnsi="Courier New"/>
          <w:sz w:val="16"/>
        </w:rPr>
        <w:lastRenderedPageBreak/>
        <w:t>g</w:t>
      </w:r>
      <w:r w:rsidR="00AD5951" w:rsidRPr="00F21A76">
        <w:rPr>
          <w:rFonts w:ascii="Courier New" w:hAnsi="Courier New"/>
          <w:sz w:val="16"/>
        </w:rPr>
        <w:t>etEnumerator</w:t>
      </w:r>
      <w:proofErr w:type="gramEnd"/>
      <w:r w:rsidR="00AD5951" w:rsidRPr="00F21A76">
        <w:rPr>
          <w:rFonts w:ascii="Courier New" w:hAnsi="Courier New"/>
          <w:sz w:val="16"/>
        </w:rPr>
        <w:br/>
      </w:r>
      <w:r w:rsidR="00AD5951" w:rsidRPr="00F21A76">
        <w:t xml:space="preserve">Inherited from </w:t>
      </w:r>
      <w:r w:rsidR="00AD5951" w:rsidRPr="00F21A76">
        <w:rPr>
          <w:rFonts w:ascii="Courier New" w:hAnsi="Courier New"/>
        </w:rPr>
        <w:t>IEnumerable</w:t>
      </w:r>
      <w:r w:rsidR="00AD5951" w:rsidRPr="00F21A76">
        <w:t xml:space="preserve">. Returns an enumerator for this object and allows </w:t>
      </w:r>
      <w:proofErr w:type="gramStart"/>
      <w:r w:rsidR="00AD5951" w:rsidRPr="00F21A76">
        <w:t>to use</w:t>
      </w:r>
      <w:proofErr w:type="gramEnd"/>
      <w:r w:rsidR="00AD5951" w:rsidRPr="00F21A76">
        <w:t xml:space="preserve"> the list in a foreach loop.</w:t>
      </w:r>
    </w:p>
    <w:p w14:paraId="157D4D1A" w14:textId="77777777" w:rsidR="00AD5951" w:rsidRPr="00F21A76" w:rsidRDefault="00AD5951" w:rsidP="00485FDC">
      <w:pPr>
        <w:pStyle w:val="B1"/>
      </w:pPr>
      <w:r w:rsidRPr="00F21A76">
        <w:rPr>
          <w:rFonts w:ascii="Courier New" w:hAnsi="Courier New"/>
          <w:sz w:val="16"/>
        </w:rPr>
        <w:t>Indexing operator</w:t>
      </w:r>
      <w:r w:rsidRPr="00F21A76">
        <w:rPr>
          <w:rFonts w:ascii="Courier New" w:hAnsi="Courier New"/>
          <w:sz w:val="16"/>
        </w:rPr>
        <w:br/>
      </w:r>
      <w:r w:rsidRPr="00F21A76">
        <w:t xml:space="preserve">Returns </w:t>
      </w:r>
      <w:proofErr w:type="gramStart"/>
      <w:r w:rsidRPr="00F21A76">
        <w:t>a</w:t>
      </w:r>
      <w:proofErr w:type="gramEnd"/>
      <w:r w:rsidRPr="00F21A76">
        <w:t xml:space="preserve"> </w:t>
      </w:r>
      <w:r w:rsidRPr="00F21A76">
        <w:rPr>
          <w:rFonts w:ascii="Courier New" w:hAnsi="Courier New"/>
        </w:rPr>
        <w:t>ITriParameter</w:t>
      </w:r>
      <w:r w:rsidRPr="00F21A76">
        <w:t xml:space="preserve"> instance at the specified position. </w:t>
      </w:r>
      <w:r w:rsidRPr="00F21A76">
        <w:rPr>
          <w:rFonts w:ascii="Courier New" w:hAnsi="Courier New"/>
        </w:rPr>
        <w:t>IndexOutOfRangeException</w:t>
      </w:r>
      <w:r w:rsidRPr="00F21A76">
        <w:t xml:space="preserve"> is thrown if the index is less than zero or greater or equal to the list size.</w:t>
      </w:r>
    </w:p>
    <w:p w14:paraId="03039CCA" w14:textId="77777777" w:rsidR="00AD5951" w:rsidRPr="00F21A76" w:rsidRDefault="00F32E82" w:rsidP="00485FDC">
      <w:pPr>
        <w:pStyle w:val="B1"/>
      </w:pPr>
      <w:r w:rsidRPr="00F21A76">
        <w:rPr>
          <w:rFonts w:ascii="Courier New" w:hAnsi="Courier New"/>
          <w:sz w:val="16"/>
        </w:rPr>
        <w:t>Clear</w:t>
      </w:r>
      <w:r w:rsidR="00AD5951" w:rsidRPr="00F21A76">
        <w:rPr>
          <w:rFonts w:ascii="Courier New" w:hAnsi="Courier New"/>
          <w:sz w:val="16"/>
        </w:rPr>
        <w:br/>
      </w:r>
      <w:proofErr w:type="gramStart"/>
      <w:r w:rsidR="00AD5951" w:rsidRPr="00F21A76">
        <w:t>Removes</w:t>
      </w:r>
      <w:proofErr w:type="gramEnd"/>
      <w:r w:rsidR="00AD5951" w:rsidRPr="00F21A76">
        <w:t xml:space="preserve"> all parameters from the list.</w:t>
      </w:r>
    </w:p>
    <w:p w14:paraId="3CA2A9A8" w14:textId="77777777" w:rsidR="00AD5951" w:rsidRPr="00F21A76" w:rsidRDefault="00AD5951" w:rsidP="00485FDC">
      <w:pPr>
        <w:pStyle w:val="B1"/>
      </w:pPr>
      <w:r w:rsidRPr="00F21A76">
        <w:rPr>
          <w:rFonts w:ascii="Courier New" w:hAnsi="Courier New"/>
          <w:sz w:val="16"/>
        </w:rPr>
        <w:t>Add</w:t>
      </w:r>
      <w:r w:rsidRPr="00F21A76">
        <w:rPr>
          <w:rFonts w:ascii="Courier New" w:hAnsi="Courier New"/>
          <w:sz w:val="16"/>
        </w:rPr>
        <w:br/>
      </w:r>
      <w:r w:rsidRPr="00F21A76">
        <w:t>Adds a parameter to the end of the list.</w:t>
      </w:r>
    </w:p>
    <w:p w14:paraId="47535552" w14:textId="77777777" w:rsidR="00AD5951" w:rsidRPr="00F21A76" w:rsidRDefault="00EA0876" w:rsidP="00DD778F">
      <w:pPr>
        <w:pStyle w:val="Heading4"/>
      </w:pPr>
      <w:bookmarkStart w:id="1476" w:name="_Toc87872221"/>
      <w:r w:rsidRPr="00F21A76">
        <w:t>9.4.2.13</w:t>
      </w:r>
      <w:r w:rsidRPr="00F21A76">
        <w:tab/>
      </w:r>
      <w:r w:rsidR="00AD5951" w:rsidRPr="00F21A76">
        <w:t>TriExceptionType</w:t>
      </w:r>
      <w:bookmarkEnd w:id="1476"/>
    </w:p>
    <w:p w14:paraId="62FCF99D" w14:textId="77777777" w:rsidR="00AD5951" w:rsidRPr="00F21A76" w:rsidRDefault="00AD5951" w:rsidP="000D429D">
      <w:pPr>
        <w:keepNext/>
      </w:pPr>
      <w:r w:rsidRPr="00F21A76">
        <w:rPr>
          <w:rFonts w:ascii="Courier New" w:hAnsi="Courier New"/>
          <w:b/>
          <w:bCs/>
        </w:rPr>
        <w:t>TriExceptionType</w:t>
      </w:r>
      <w:r w:rsidRPr="00F21A76">
        <w:t xml:space="preserve"> is mapped to the following</w:t>
      </w:r>
      <w:r w:rsidR="001B0FDC" w:rsidRPr="00F21A76">
        <w:t xml:space="preserve"> </w:t>
      </w:r>
      <w:r w:rsidRPr="00F21A76">
        <w:t>interface:</w:t>
      </w:r>
    </w:p>
    <w:p w14:paraId="1E00D92C" w14:textId="77777777" w:rsidR="00AD5951" w:rsidRPr="00F21A76" w:rsidRDefault="00AD5951" w:rsidP="000D429D">
      <w:pPr>
        <w:pStyle w:val="PL"/>
        <w:keepNext/>
        <w:rPr>
          <w:noProof w:val="0"/>
        </w:rPr>
      </w:pPr>
      <w:proofErr w:type="gramStart"/>
      <w:r w:rsidRPr="00F21A76">
        <w:rPr>
          <w:noProof w:val="0"/>
        </w:rPr>
        <w:t>public</w:t>
      </w:r>
      <w:proofErr w:type="gramEnd"/>
      <w:r w:rsidRPr="00F21A76">
        <w:rPr>
          <w:noProof w:val="0"/>
        </w:rPr>
        <w:t xml:space="preserve"> interface ITriException {</w:t>
      </w:r>
      <w:r w:rsidRPr="00F21A76">
        <w:rPr>
          <w:noProof w:val="0"/>
        </w:rPr>
        <w:br/>
      </w:r>
      <w:r w:rsidRPr="00F21A76">
        <w:rPr>
          <w:noProof w:val="0"/>
        </w:rPr>
        <w:tab/>
        <w:t>byte [] EncodedExceptio</w:t>
      </w:r>
      <w:r w:rsidR="001B0FDC" w:rsidRPr="00F21A76">
        <w:rPr>
          <w:noProof w:val="0"/>
        </w:rPr>
        <w:t>n</w:t>
      </w:r>
      <w:r w:rsidRPr="00F21A76">
        <w:rPr>
          <w:noProof w:val="0"/>
        </w:rPr>
        <w:t xml:space="preserve"> { get; set; }</w:t>
      </w:r>
      <w:r w:rsidRPr="00F21A76">
        <w:rPr>
          <w:noProof w:val="0"/>
        </w:rPr>
        <w:br/>
      </w:r>
      <w:r w:rsidRPr="00F21A76">
        <w:rPr>
          <w:noProof w:val="0"/>
        </w:rPr>
        <w:tab/>
        <w:t>bool Equals(ITriException exception);</w:t>
      </w:r>
      <w:r w:rsidRPr="00F21A76">
        <w:rPr>
          <w:noProof w:val="0"/>
        </w:rPr>
        <w:br/>
      </w:r>
      <w:r w:rsidR="00AB582F" w:rsidRPr="00F21A76">
        <w:rPr>
          <w:noProof w:val="0"/>
        </w:rPr>
        <w:tab/>
        <w:t>void SetEncodedException(byte[] data, int numberOfBits);</w:t>
      </w:r>
      <w:r w:rsidR="00AB582F" w:rsidRPr="00F21A76">
        <w:rPr>
          <w:noProof w:val="0"/>
        </w:rPr>
        <w:br/>
      </w:r>
      <w:r w:rsidR="00AB582F" w:rsidRPr="00F21A76">
        <w:rPr>
          <w:noProof w:val="0"/>
        </w:rPr>
        <w:tab/>
        <w:t>int NumberOfBits { get; }</w:t>
      </w:r>
      <w:r w:rsidR="00AB582F" w:rsidRPr="00F21A76">
        <w:rPr>
          <w:noProof w:val="0"/>
        </w:rPr>
        <w:br/>
      </w:r>
      <w:r w:rsidRPr="00F21A76">
        <w:rPr>
          <w:noProof w:val="0"/>
        </w:rPr>
        <w:t>}</w:t>
      </w:r>
    </w:p>
    <w:p w14:paraId="21983E5C" w14:textId="77777777" w:rsidR="001273A8" w:rsidRPr="00F21A76" w:rsidRDefault="001273A8" w:rsidP="001273A8">
      <w:pPr>
        <w:pStyle w:val="PL"/>
        <w:rPr>
          <w:noProof w:val="0"/>
        </w:rPr>
      </w:pPr>
    </w:p>
    <w:p w14:paraId="25491993" w14:textId="5049C460" w:rsidR="000B4C63" w:rsidRPr="00F21A76" w:rsidRDefault="000B4C63" w:rsidP="000B4C63">
      <w:pPr>
        <w:rPr>
          <w:b/>
        </w:rPr>
      </w:pPr>
      <w:r w:rsidRPr="00F21A76">
        <w:rPr>
          <w:b/>
        </w:rPr>
        <w:t>Methods:</w:t>
      </w:r>
    </w:p>
    <w:p w14:paraId="6C0631E5" w14:textId="77777777" w:rsidR="00AD5951" w:rsidRPr="00F21A76" w:rsidRDefault="00AD5951" w:rsidP="00485FDC">
      <w:pPr>
        <w:pStyle w:val="B1"/>
      </w:pPr>
      <w:r w:rsidRPr="00F21A76">
        <w:rPr>
          <w:rFonts w:ascii="Courier New" w:hAnsi="Courier New"/>
          <w:sz w:val="16"/>
        </w:rPr>
        <w:t>EncodedException</w:t>
      </w:r>
      <w:r w:rsidRPr="00F21A76">
        <w:rPr>
          <w:rFonts w:ascii="Courier New" w:hAnsi="Courier New"/>
          <w:sz w:val="16"/>
        </w:rPr>
        <w:br/>
      </w:r>
      <w:r w:rsidRPr="00F21A76">
        <w:t>Gets or sets the encoded exception.</w:t>
      </w:r>
    </w:p>
    <w:p w14:paraId="44B50ECF" w14:textId="77777777" w:rsidR="00AD5951" w:rsidRPr="00F21A76" w:rsidRDefault="00AD5951" w:rsidP="00485FDC">
      <w:pPr>
        <w:pStyle w:val="B1"/>
      </w:pPr>
      <w:r w:rsidRPr="00F21A76">
        <w:rPr>
          <w:rFonts w:ascii="Courier New" w:hAnsi="Courier New"/>
          <w:sz w:val="16"/>
        </w:rPr>
        <w:t>Equals</w:t>
      </w:r>
      <w:r w:rsidRPr="00F21A76">
        <w:rPr>
          <w:rFonts w:ascii="Courier New" w:hAnsi="Courier New"/>
          <w:sz w:val="16"/>
        </w:rPr>
        <w:br/>
      </w:r>
      <w:r w:rsidRPr="00F21A76">
        <w:t>Com</w:t>
      </w:r>
      <w:r w:rsidR="001B0FDC" w:rsidRPr="00F21A76">
        <w:t>p</w:t>
      </w:r>
      <w:r w:rsidRPr="00F21A76">
        <w:t xml:space="preserve">ares an exception with this </w:t>
      </w:r>
      <w:r w:rsidRPr="00F21A76">
        <w:rPr>
          <w:rFonts w:ascii="Courier New" w:hAnsi="Courier New"/>
        </w:rPr>
        <w:t>ITriException</w:t>
      </w:r>
      <w:r w:rsidRPr="00F21A76">
        <w:t xml:space="preserve"> for equality. Returns </w:t>
      </w:r>
      <w:r w:rsidRPr="00F21A76">
        <w:rPr>
          <w:rFonts w:ascii="Courier New" w:hAnsi="Courier New"/>
        </w:rPr>
        <w:t>true</w:t>
      </w:r>
      <w:r w:rsidRPr="00F21A76">
        <w:t xml:space="preserve"> if and only if both exceptions have the same encoded representation, </w:t>
      </w:r>
      <w:r w:rsidRPr="00F21A76">
        <w:rPr>
          <w:rFonts w:ascii="Courier New" w:hAnsi="Courier New"/>
        </w:rPr>
        <w:t>false</w:t>
      </w:r>
      <w:r w:rsidRPr="00F21A76">
        <w:t xml:space="preserve"> otherwise.</w:t>
      </w:r>
    </w:p>
    <w:p w14:paraId="7105F556" w14:textId="77777777" w:rsidR="00AB582F" w:rsidRPr="00F21A76" w:rsidRDefault="00AB582F" w:rsidP="00AB582F">
      <w:pPr>
        <w:pStyle w:val="B1"/>
      </w:pPr>
      <w:r w:rsidRPr="00F21A76">
        <w:rPr>
          <w:rFonts w:ascii="Courier New" w:hAnsi="Courier New"/>
          <w:sz w:val="16"/>
        </w:rPr>
        <w:t>SetEncodedException</w:t>
      </w:r>
      <w:r w:rsidRPr="00F21A76">
        <w:rPr>
          <w:rFonts w:ascii="Courier New" w:hAnsi="Courier New"/>
          <w:sz w:val="16"/>
        </w:rPr>
        <w:br/>
      </w:r>
      <w:proofErr w:type="gramStart"/>
      <w:r w:rsidRPr="00F21A76">
        <w:t>Sets</w:t>
      </w:r>
      <w:proofErr w:type="gramEnd"/>
      <w:r w:rsidRPr="00F21A76">
        <w:t xml:space="preserve"> the encoded exception value of this </w:t>
      </w:r>
      <w:r w:rsidRPr="00F21A76">
        <w:rPr>
          <w:rFonts w:ascii="Courier New" w:hAnsi="Courier New"/>
        </w:rPr>
        <w:t>ITriException</w:t>
      </w:r>
      <w:r w:rsidRPr="00F21A76">
        <w:t xml:space="preserve"> together with the number of valid bits. The number of bits shall be less or equal to </w:t>
      </w:r>
      <w:r w:rsidRPr="00F21A76">
        <w:rPr>
          <w:rFonts w:ascii="Courier New" w:hAnsi="Courier New"/>
        </w:rPr>
        <w:t>data.Length * 8</w:t>
      </w:r>
      <w:r w:rsidRPr="00F21A76">
        <w:t>.</w:t>
      </w:r>
    </w:p>
    <w:p w14:paraId="0CA1D1CA" w14:textId="77777777" w:rsidR="00AB582F" w:rsidRPr="00F21A76" w:rsidRDefault="00AB582F" w:rsidP="00AB582F">
      <w:pPr>
        <w:pStyle w:val="B1"/>
      </w:pPr>
      <w:r w:rsidRPr="00F21A76">
        <w:rPr>
          <w:rFonts w:ascii="Courier New" w:hAnsi="Courier New"/>
          <w:sz w:val="16"/>
        </w:rPr>
        <w:t>NumberOfBits</w:t>
      </w:r>
      <w:r w:rsidRPr="00F21A76">
        <w:rPr>
          <w:rFonts w:ascii="Courier New" w:hAnsi="Courier New"/>
          <w:sz w:val="16"/>
        </w:rPr>
        <w:br/>
      </w:r>
      <w:r w:rsidRPr="00F21A76">
        <w:t>Returns the amount of bits in the encoded exception.</w:t>
      </w:r>
    </w:p>
    <w:p w14:paraId="36F9FB70" w14:textId="77777777" w:rsidR="00AD5951" w:rsidRPr="00F21A76" w:rsidRDefault="00EA0876" w:rsidP="00DD778F">
      <w:pPr>
        <w:pStyle w:val="Heading4"/>
      </w:pPr>
      <w:bookmarkStart w:id="1477" w:name="_Toc87872222"/>
      <w:r w:rsidRPr="00F21A76">
        <w:t>9.4.2.14</w:t>
      </w:r>
      <w:r w:rsidRPr="00F21A76">
        <w:tab/>
      </w:r>
      <w:r w:rsidR="00AD5951" w:rsidRPr="00F21A76">
        <w:t>TriTimerIdType</w:t>
      </w:r>
      <w:bookmarkEnd w:id="1477"/>
    </w:p>
    <w:p w14:paraId="2F2FD559" w14:textId="77777777" w:rsidR="00AD5951" w:rsidRPr="00F21A76" w:rsidRDefault="00AD5951" w:rsidP="00485FDC">
      <w:r w:rsidRPr="00F21A76">
        <w:rPr>
          <w:rFonts w:ascii="Courier New" w:hAnsi="Courier New"/>
          <w:b/>
          <w:bCs/>
        </w:rPr>
        <w:t>TriTimerIdType</w:t>
      </w:r>
      <w:r w:rsidRPr="00F21A76">
        <w:t xml:space="preserve"> is mapped to the following</w:t>
      </w:r>
      <w:r w:rsidR="001B0FDC" w:rsidRPr="00F21A76">
        <w:t xml:space="preserve"> </w:t>
      </w:r>
      <w:r w:rsidRPr="00F21A76">
        <w:t>interface:</w:t>
      </w:r>
    </w:p>
    <w:p w14:paraId="5918931E"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ITriTimerId {</w:t>
      </w:r>
      <w:r w:rsidRPr="00F21A76">
        <w:rPr>
          <w:noProof w:val="0"/>
        </w:rPr>
        <w:br/>
      </w:r>
      <w:r w:rsidRPr="00F21A76">
        <w:rPr>
          <w:noProof w:val="0"/>
        </w:rPr>
        <w:tab/>
        <w:t>string Tim</w:t>
      </w:r>
      <w:r w:rsidR="001B0FDC" w:rsidRPr="00F21A76">
        <w:rPr>
          <w:noProof w:val="0"/>
        </w:rPr>
        <w:t>e</w:t>
      </w:r>
      <w:r w:rsidRPr="00F21A76">
        <w:rPr>
          <w:noProof w:val="0"/>
        </w:rPr>
        <w:t>rName { get;</w:t>
      </w:r>
      <w:r w:rsidRPr="00F21A76">
        <w:rPr>
          <w:noProof w:val="0"/>
        </w:rPr>
        <w:tab/>
        <w:t>}</w:t>
      </w:r>
      <w:r w:rsidRPr="00F21A76">
        <w:rPr>
          <w:noProof w:val="0"/>
        </w:rPr>
        <w:br/>
      </w:r>
      <w:r w:rsidRPr="00F21A76">
        <w:rPr>
          <w:noProof w:val="0"/>
        </w:rPr>
        <w:tab/>
        <w:t>bool Equals(ITriTimerId timer);</w:t>
      </w:r>
      <w:r w:rsidRPr="00F21A76">
        <w:rPr>
          <w:noProof w:val="0"/>
        </w:rPr>
        <w:br/>
        <w:t>}</w:t>
      </w:r>
    </w:p>
    <w:p w14:paraId="1ED0D34C" w14:textId="77777777" w:rsidR="001273A8" w:rsidRPr="00F21A76" w:rsidRDefault="001273A8" w:rsidP="001273A8">
      <w:pPr>
        <w:pStyle w:val="PL"/>
        <w:rPr>
          <w:noProof w:val="0"/>
        </w:rPr>
      </w:pPr>
    </w:p>
    <w:p w14:paraId="38FF6B28" w14:textId="77777777" w:rsidR="000B4C63" w:rsidRPr="00F21A76" w:rsidRDefault="000B4C63" w:rsidP="000B4C63">
      <w:pPr>
        <w:rPr>
          <w:b/>
        </w:rPr>
      </w:pPr>
      <w:r w:rsidRPr="00F21A76">
        <w:rPr>
          <w:b/>
        </w:rPr>
        <w:t>Members:</w:t>
      </w:r>
    </w:p>
    <w:p w14:paraId="521696BB" w14:textId="77777777" w:rsidR="00AD5951" w:rsidRPr="00F21A76" w:rsidRDefault="00AD5951" w:rsidP="00485FDC">
      <w:pPr>
        <w:pStyle w:val="B1"/>
      </w:pPr>
      <w:r w:rsidRPr="00F21A76">
        <w:rPr>
          <w:rFonts w:ascii="Courier New" w:hAnsi="Courier New"/>
          <w:sz w:val="16"/>
        </w:rPr>
        <w:t>TimerName</w:t>
      </w:r>
      <w:r w:rsidRPr="00F21A76">
        <w:rPr>
          <w:rFonts w:ascii="Courier New" w:hAnsi="Courier New"/>
          <w:sz w:val="16"/>
        </w:rPr>
        <w:br/>
      </w:r>
      <w:r w:rsidRPr="00F21A76">
        <w:t>Returns the name of this timer identifier as defined in the TTCN-3 specification. In case of implicit timers the result is implementation dependent (see clause 4.1.2.4).</w:t>
      </w:r>
    </w:p>
    <w:p w14:paraId="47A16737" w14:textId="77777777" w:rsidR="00AD5951" w:rsidRPr="00F21A76" w:rsidRDefault="00AD5951" w:rsidP="00485FDC">
      <w:pPr>
        <w:pStyle w:val="B1"/>
      </w:pPr>
      <w:r w:rsidRPr="00F21A76">
        <w:rPr>
          <w:rFonts w:ascii="Courier New" w:hAnsi="Courier New"/>
          <w:sz w:val="16"/>
        </w:rPr>
        <w:t>Equals</w:t>
      </w:r>
      <w:r w:rsidRPr="00F21A76">
        <w:rPr>
          <w:rFonts w:ascii="Courier New" w:hAnsi="Courier New"/>
          <w:sz w:val="16"/>
        </w:rPr>
        <w:br/>
      </w:r>
      <w:r w:rsidRPr="00F21A76">
        <w:t xml:space="preserve">Compares timer with this </w:t>
      </w:r>
      <w:r w:rsidRPr="00F21A76">
        <w:rPr>
          <w:rFonts w:ascii="Courier New" w:hAnsi="Courier New"/>
        </w:rPr>
        <w:t>TriTimerId</w:t>
      </w:r>
      <w:r w:rsidRPr="00F21A76">
        <w:t xml:space="preserve"> for equality. Returns </w:t>
      </w:r>
      <w:r w:rsidRPr="00F21A76">
        <w:rPr>
          <w:rFonts w:ascii="Courier New" w:hAnsi="Courier New"/>
        </w:rPr>
        <w:t>true</w:t>
      </w:r>
      <w:r w:rsidRPr="00F21A76">
        <w:t xml:space="preserve"> if and only if both timers identifiers represent the same timer, </w:t>
      </w:r>
      <w:r w:rsidRPr="00F21A76">
        <w:rPr>
          <w:rFonts w:ascii="Courier New" w:hAnsi="Courier New"/>
        </w:rPr>
        <w:t>false</w:t>
      </w:r>
      <w:r w:rsidRPr="00F21A76">
        <w:t xml:space="preserve"> otherwise.</w:t>
      </w:r>
    </w:p>
    <w:p w14:paraId="1601764F" w14:textId="77777777" w:rsidR="00AD5951" w:rsidRPr="00F21A76" w:rsidRDefault="00EA0876" w:rsidP="00600CBF">
      <w:pPr>
        <w:pStyle w:val="Heading4"/>
      </w:pPr>
      <w:bookmarkStart w:id="1478" w:name="_Toc87872223"/>
      <w:r w:rsidRPr="00F21A76">
        <w:lastRenderedPageBreak/>
        <w:t>9.4.2.15</w:t>
      </w:r>
      <w:r w:rsidRPr="00F21A76">
        <w:tab/>
      </w:r>
      <w:r w:rsidR="00AD5951" w:rsidRPr="00F21A76">
        <w:t>TriTimerDurationType</w:t>
      </w:r>
      <w:bookmarkEnd w:id="1478"/>
    </w:p>
    <w:p w14:paraId="5124798F" w14:textId="77777777" w:rsidR="00AD5951" w:rsidRPr="00F21A76" w:rsidRDefault="00AD5951" w:rsidP="00600CBF">
      <w:pPr>
        <w:keepNext/>
        <w:keepLines/>
      </w:pPr>
      <w:r w:rsidRPr="00F21A76">
        <w:rPr>
          <w:rFonts w:ascii="Courier New" w:hAnsi="Courier New"/>
          <w:b/>
          <w:bCs/>
        </w:rPr>
        <w:t>TriTimerDurationType</w:t>
      </w:r>
      <w:r w:rsidRPr="00F21A76">
        <w:t xml:space="preserve"> is mapped to the following</w:t>
      </w:r>
      <w:r w:rsidR="001B0FDC" w:rsidRPr="00F21A76">
        <w:t xml:space="preserve"> </w:t>
      </w:r>
      <w:r w:rsidRPr="00F21A76">
        <w:t>interface:</w:t>
      </w:r>
    </w:p>
    <w:p w14:paraId="7F583A03"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interface ITriTimerDuration {</w:t>
      </w:r>
      <w:r w:rsidRPr="00F21A76">
        <w:rPr>
          <w:noProof w:val="0"/>
        </w:rPr>
        <w:br/>
      </w:r>
      <w:r w:rsidRPr="00F21A76">
        <w:rPr>
          <w:noProof w:val="0"/>
        </w:rPr>
        <w:tab/>
        <w:t>double Duratio</w:t>
      </w:r>
      <w:r w:rsidR="001B0FDC" w:rsidRPr="00F21A76">
        <w:rPr>
          <w:noProof w:val="0"/>
        </w:rPr>
        <w:t>n</w:t>
      </w:r>
      <w:r w:rsidRPr="00F21A76">
        <w:rPr>
          <w:noProof w:val="0"/>
        </w:rPr>
        <w:t xml:space="preserve"> { get; set; }</w:t>
      </w:r>
      <w:r w:rsidRPr="00F21A76">
        <w:rPr>
          <w:noProof w:val="0"/>
        </w:rPr>
        <w:br/>
      </w:r>
      <w:r w:rsidRPr="00F21A76">
        <w:rPr>
          <w:noProof w:val="0"/>
        </w:rPr>
        <w:tab/>
        <w:t>bool Equals(ITriTimerDuration duration);</w:t>
      </w:r>
      <w:r w:rsidRPr="00F21A76">
        <w:rPr>
          <w:noProof w:val="0"/>
        </w:rPr>
        <w:br/>
        <w:t>}</w:t>
      </w:r>
    </w:p>
    <w:p w14:paraId="76B687D6" w14:textId="77777777" w:rsidR="001273A8" w:rsidRPr="00F21A76" w:rsidRDefault="001273A8" w:rsidP="001273A8">
      <w:pPr>
        <w:pStyle w:val="PL"/>
        <w:rPr>
          <w:noProof w:val="0"/>
        </w:rPr>
      </w:pPr>
    </w:p>
    <w:p w14:paraId="39BEADC8" w14:textId="77777777" w:rsidR="000B4C63" w:rsidRPr="00F21A76" w:rsidRDefault="000B4C63" w:rsidP="000B4C63">
      <w:pPr>
        <w:rPr>
          <w:b/>
        </w:rPr>
      </w:pPr>
      <w:r w:rsidRPr="00F21A76">
        <w:rPr>
          <w:b/>
        </w:rPr>
        <w:t>Members:</w:t>
      </w:r>
    </w:p>
    <w:p w14:paraId="5ADD83FD" w14:textId="77777777" w:rsidR="00AD5951" w:rsidRPr="00F21A76" w:rsidRDefault="00AD5951" w:rsidP="00485FDC">
      <w:pPr>
        <w:pStyle w:val="B1"/>
      </w:pPr>
      <w:r w:rsidRPr="00F21A76">
        <w:rPr>
          <w:rFonts w:ascii="Courier New" w:hAnsi="Courier New"/>
          <w:sz w:val="16"/>
        </w:rPr>
        <w:t>Duration</w:t>
      </w:r>
      <w:r w:rsidRPr="00F21A76">
        <w:rPr>
          <w:rFonts w:ascii="Courier New" w:hAnsi="Courier New"/>
          <w:sz w:val="16"/>
        </w:rPr>
        <w:br/>
      </w:r>
      <w:r w:rsidRPr="00F21A76">
        <w:t>Gets or sets the duration of a timer.</w:t>
      </w:r>
    </w:p>
    <w:p w14:paraId="7F1D5EB8" w14:textId="77777777" w:rsidR="00AD5951" w:rsidRPr="00F21A76" w:rsidRDefault="00AD5951" w:rsidP="00485FDC">
      <w:pPr>
        <w:pStyle w:val="B1"/>
      </w:pPr>
      <w:r w:rsidRPr="00F21A76">
        <w:rPr>
          <w:rFonts w:ascii="Courier New" w:hAnsi="Courier New"/>
          <w:sz w:val="16"/>
        </w:rPr>
        <w:t>Equals</w:t>
      </w:r>
      <w:r w:rsidRPr="00F21A76">
        <w:rPr>
          <w:rFonts w:ascii="Courier New" w:hAnsi="Courier New"/>
          <w:sz w:val="16"/>
        </w:rPr>
        <w:br/>
      </w:r>
      <w:r w:rsidRPr="00F21A76">
        <w:t xml:space="preserve">Compares duration with this </w:t>
      </w:r>
      <w:r w:rsidRPr="00F21A76">
        <w:rPr>
          <w:rFonts w:ascii="Courier New" w:hAnsi="Courier New"/>
        </w:rPr>
        <w:t>TriTimerDuration</w:t>
      </w:r>
      <w:r w:rsidRPr="00F21A76">
        <w:t xml:space="preserve"> for equality. Returns </w:t>
      </w:r>
      <w:r w:rsidRPr="00F21A76">
        <w:rPr>
          <w:rFonts w:ascii="Courier New" w:hAnsi="Courier New"/>
        </w:rPr>
        <w:t>true</w:t>
      </w:r>
      <w:r w:rsidRPr="00F21A76">
        <w:t xml:space="preserve"> if and only if both have the same duration, </w:t>
      </w:r>
      <w:r w:rsidRPr="00F21A76">
        <w:rPr>
          <w:rFonts w:ascii="Courier New" w:hAnsi="Courier New"/>
        </w:rPr>
        <w:t>false</w:t>
      </w:r>
      <w:r w:rsidRPr="00F21A76">
        <w:t xml:space="preserve"> otherwise.</w:t>
      </w:r>
    </w:p>
    <w:p w14:paraId="24C7A292" w14:textId="77777777" w:rsidR="00AD5951" w:rsidRPr="00F21A76" w:rsidRDefault="00EA0876" w:rsidP="00DD778F">
      <w:pPr>
        <w:pStyle w:val="Heading4"/>
      </w:pPr>
      <w:bookmarkStart w:id="1479" w:name="_Toc87872224"/>
      <w:r w:rsidRPr="00F21A76">
        <w:t>9.4.2.16</w:t>
      </w:r>
      <w:r w:rsidRPr="00F21A76">
        <w:tab/>
      </w:r>
      <w:r w:rsidR="00AD5951" w:rsidRPr="00F21A76">
        <w:t>TriFunctionIdType</w:t>
      </w:r>
      <w:bookmarkEnd w:id="1479"/>
    </w:p>
    <w:p w14:paraId="19B479E8" w14:textId="77777777" w:rsidR="00AD5951" w:rsidRPr="00F21A76" w:rsidRDefault="00AD5951" w:rsidP="00485FDC">
      <w:r w:rsidRPr="00F21A76">
        <w:rPr>
          <w:rFonts w:ascii="Courier New" w:hAnsi="Courier New"/>
          <w:b/>
          <w:bCs/>
        </w:rPr>
        <w:t>TriFunctionIdType</w:t>
      </w:r>
      <w:r w:rsidRPr="00F21A76">
        <w:t xml:space="preserve"> </w:t>
      </w:r>
      <w:r w:rsidR="00763993" w:rsidRPr="00F21A76">
        <w:t>C#</w:t>
      </w:r>
      <w:r w:rsidR="001B0FDC" w:rsidRPr="00F21A76">
        <w:t xml:space="preserve"> </w:t>
      </w:r>
      <w:r w:rsidRPr="00F21A76">
        <w:t xml:space="preserve">mapping is derived from the </w:t>
      </w:r>
      <w:r w:rsidRPr="00F21A76">
        <w:rPr>
          <w:rFonts w:ascii="Courier New" w:hAnsi="Courier New"/>
        </w:rPr>
        <w:t>IQualifiedName</w:t>
      </w:r>
      <w:r w:rsidR="001B0FDC" w:rsidRPr="00F21A76">
        <w:t xml:space="preserve"> </w:t>
      </w:r>
      <w:r w:rsidRPr="00F21A76">
        <w:t>interface:</w:t>
      </w:r>
    </w:p>
    <w:p w14:paraId="3BB57BF8" w14:textId="77777777" w:rsidR="00AD5951" w:rsidRPr="00F21A76" w:rsidRDefault="00AD5951" w:rsidP="00780656">
      <w:pPr>
        <w:pStyle w:val="PL"/>
        <w:rPr>
          <w:noProof w:val="0"/>
        </w:rPr>
      </w:pPr>
      <w:proofErr w:type="gramStart"/>
      <w:r w:rsidRPr="00F21A76">
        <w:rPr>
          <w:noProof w:val="0"/>
        </w:rPr>
        <w:t>publi</w:t>
      </w:r>
      <w:r w:rsidR="001B0FDC" w:rsidRPr="00F21A76">
        <w:rPr>
          <w:noProof w:val="0"/>
        </w:rPr>
        <w:t>c</w:t>
      </w:r>
      <w:proofErr w:type="gramEnd"/>
      <w:r w:rsidRPr="00F21A76">
        <w:rPr>
          <w:noProof w:val="0"/>
        </w:rPr>
        <w:t xml:space="preserve"> interface ITriFunctionId : IQualifiedName </w:t>
      </w:r>
      <w:r w:rsidR="001273A8" w:rsidRPr="00F21A76">
        <w:rPr>
          <w:noProof w:val="0"/>
        </w:rPr>
        <w:t>{</w:t>
      </w:r>
      <w:r w:rsidRPr="00F21A76">
        <w:rPr>
          <w:noProof w:val="0"/>
        </w:rPr>
        <w:t>}</w:t>
      </w:r>
    </w:p>
    <w:p w14:paraId="3C61A5E5" w14:textId="77777777" w:rsidR="001273A8" w:rsidRPr="00F21A76" w:rsidRDefault="001273A8" w:rsidP="001273A8">
      <w:pPr>
        <w:pStyle w:val="PL"/>
        <w:rPr>
          <w:noProof w:val="0"/>
        </w:rPr>
      </w:pPr>
    </w:p>
    <w:p w14:paraId="09262301" w14:textId="77777777" w:rsidR="00AD5951" w:rsidRPr="00F21A76" w:rsidRDefault="00EA0876" w:rsidP="00DD778F">
      <w:pPr>
        <w:pStyle w:val="Heading4"/>
      </w:pPr>
      <w:bookmarkStart w:id="1480" w:name="_Toc87872225"/>
      <w:r w:rsidRPr="00F21A76">
        <w:t>9.4.2.17</w:t>
      </w:r>
      <w:r w:rsidRPr="00F21A76">
        <w:tab/>
      </w:r>
      <w:r w:rsidR="00AD5951" w:rsidRPr="00F21A76">
        <w:t>TriTestCaseIdType</w:t>
      </w:r>
      <w:bookmarkEnd w:id="1480"/>
    </w:p>
    <w:p w14:paraId="1719848E" w14:textId="77777777" w:rsidR="00AD5951" w:rsidRPr="00F21A76" w:rsidRDefault="00AD5951" w:rsidP="00485FDC">
      <w:r w:rsidRPr="00F21A76">
        <w:rPr>
          <w:rFonts w:ascii="Courier New" w:hAnsi="Courier New"/>
          <w:b/>
          <w:bCs/>
        </w:rPr>
        <w:t>TriTestCaseIdType</w:t>
      </w:r>
      <w:r w:rsidRPr="00F21A76">
        <w:t xml:space="preserve"> </w:t>
      </w:r>
      <w:r w:rsidR="00763993" w:rsidRPr="00F21A76">
        <w:t>C#</w:t>
      </w:r>
      <w:r w:rsidR="001B0FDC" w:rsidRPr="00F21A76">
        <w:t xml:space="preserve"> </w:t>
      </w:r>
      <w:r w:rsidRPr="00F21A76">
        <w:t xml:space="preserve">mapping is derived from the </w:t>
      </w:r>
      <w:r w:rsidRPr="00F21A76">
        <w:rPr>
          <w:rFonts w:ascii="Courier New" w:hAnsi="Courier New"/>
        </w:rPr>
        <w:t>IQualifiedName</w:t>
      </w:r>
      <w:r w:rsidR="001B0FDC" w:rsidRPr="00F21A76">
        <w:t xml:space="preserve"> </w:t>
      </w:r>
      <w:r w:rsidRPr="00F21A76">
        <w:t>interface:</w:t>
      </w:r>
    </w:p>
    <w:p w14:paraId="48FEEEFD" w14:textId="77777777" w:rsidR="00AD5951" w:rsidRPr="00F21A76" w:rsidRDefault="00AD5951" w:rsidP="00780656">
      <w:pPr>
        <w:pStyle w:val="PL"/>
        <w:rPr>
          <w:noProof w:val="0"/>
        </w:rPr>
      </w:pPr>
      <w:proofErr w:type="gramStart"/>
      <w:r w:rsidRPr="00F21A76">
        <w:rPr>
          <w:noProof w:val="0"/>
        </w:rPr>
        <w:t>publi</w:t>
      </w:r>
      <w:r w:rsidR="001B0FDC" w:rsidRPr="00F21A76">
        <w:rPr>
          <w:noProof w:val="0"/>
        </w:rPr>
        <w:t>c</w:t>
      </w:r>
      <w:proofErr w:type="gramEnd"/>
      <w:r w:rsidRPr="00F21A76">
        <w:rPr>
          <w:noProof w:val="0"/>
        </w:rPr>
        <w:t xml:space="preserve"> interface ITriTestCaseId : IQualifiedName </w:t>
      </w:r>
      <w:r w:rsidR="001273A8" w:rsidRPr="00F21A76">
        <w:rPr>
          <w:noProof w:val="0"/>
        </w:rPr>
        <w:t>{</w:t>
      </w:r>
      <w:r w:rsidRPr="00F21A76">
        <w:rPr>
          <w:noProof w:val="0"/>
        </w:rPr>
        <w:t>}</w:t>
      </w:r>
    </w:p>
    <w:p w14:paraId="77232A9C" w14:textId="77777777" w:rsidR="001273A8" w:rsidRPr="00F21A76" w:rsidRDefault="001273A8" w:rsidP="001273A8">
      <w:pPr>
        <w:pStyle w:val="PL"/>
        <w:rPr>
          <w:noProof w:val="0"/>
        </w:rPr>
      </w:pPr>
    </w:p>
    <w:p w14:paraId="1B26A68C" w14:textId="77777777" w:rsidR="00AD5951" w:rsidRPr="00F21A76" w:rsidRDefault="00EA0876" w:rsidP="00DD778F">
      <w:pPr>
        <w:pStyle w:val="Heading4"/>
      </w:pPr>
      <w:bookmarkStart w:id="1481" w:name="_Toc87872226"/>
      <w:r w:rsidRPr="00F21A76">
        <w:t>9.4.2.18</w:t>
      </w:r>
      <w:r w:rsidRPr="00F21A76">
        <w:tab/>
      </w:r>
      <w:r w:rsidR="00AD5951" w:rsidRPr="00F21A76">
        <w:t>TriStatusType</w:t>
      </w:r>
      <w:bookmarkEnd w:id="1481"/>
    </w:p>
    <w:p w14:paraId="34D016B6" w14:textId="77777777" w:rsidR="00AD5951" w:rsidRPr="00F21A76" w:rsidRDefault="00AD5951" w:rsidP="00485FDC">
      <w:r w:rsidRPr="00F21A76">
        <w:rPr>
          <w:rFonts w:ascii="Courier New" w:hAnsi="Courier New"/>
          <w:b/>
          <w:bCs/>
        </w:rPr>
        <w:t>TriStatusType</w:t>
      </w:r>
      <w:r w:rsidRPr="00F21A76">
        <w:t xml:space="preserve"> is mapped to the following enumeration:</w:t>
      </w:r>
    </w:p>
    <w:p w14:paraId="2E041365" w14:textId="77777777" w:rsidR="00AD5951" w:rsidRPr="00F21A76" w:rsidRDefault="00AD5951" w:rsidP="00780656">
      <w:pPr>
        <w:pStyle w:val="PL"/>
        <w:rPr>
          <w:noProof w:val="0"/>
        </w:rPr>
      </w:pPr>
      <w:proofErr w:type="gramStart"/>
      <w:r w:rsidRPr="00F21A76">
        <w:rPr>
          <w:noProof w:val="0"/>
        </w:rPr>
        <w:t>public</w:t>
      </w:r>
      <w:proofErr w:type="gramEnd"/>
      <w:r w:rsidRPr="00F21A76">
        <w:rPr>
          <w:noProof w:val="0"/>
        </w:rPr>
        <w:t xml:space="preserve"> enum TriStatus { </w:t>
      </w:r>
      <w:r w:rsidR="00D54ACB" w:rsidRPr="00F21A76">
        <w:rPr>
          <w:noProof w:val="0"/>
        </w:rPr>
        <w:br/>
      </w:r>
      <w:r w:rsidR="00D54ACB" w:rsidRPr="00F21A76">
        <w:rPr>
          <w:noProof w:val="0"/>
        </w:rPr>
        <w:tab/>
      </w:r>
      <w:r w:rsidRPr="00F21A76">
        <w:rPr>
          <w:noProof w:val="0"/>
        </w:rPr>
        <w:t>TriOk</w:t>
      </w:r>
      <w:r w:rsidR="00D54ACB" w:rsidRPr="00F21A76">
        <w:rPr>
          <w:noProof w:val="0"/>
        </w:rPr>
        <w:t xml:space="preserve"> = 0</w:t>
      </w:r>
      <w:r w:rsidRPr="00F21A76">
        <w:rPr>
          <w:noProof w:val="0"/>
        </w:rPr>
        <w:t xml:space="preserve">, </w:t>
      </w:r>
      <w:r w:rsidR="00D54ACB" w:rsidRPr="00F21A76">
        <w:rPr>
          <w:noProof w:val="0"/>
        </w:rPr>
        <w:br/>
      </w:r>
      <w:r w:rsidR="00D54ACB" w:rsidRPr="00F21A76">
        <w:rPr>
          <w:noProof w:val="0"/>
        </w:rPr>
        <w:tab/>
      </w:r>
      <w:r w:rsidRPr="00F21A76">
        <w:rPr>
          <w:noProof w:val="0"/>
        </w:rPr>
        <w:t>TriError</w:t>
      </w:r>
      <w:r w:rsidR="00D54ACB" w:rsidRPr="00F21A76">
        <w:rPr>
          <w:noProof w:val="0"/>
        </w:rPr>
        <w:t xml:space="preserve"> = </w:t>
      </w:r>
      <w:r w:rsidR="00412775" w:rsidRPr="00F21A76">
        <w:rPr>
          <w:noProof w:val="0"/>
        </w:rPr>
        <w:t>-</w:t>
      </w:r>
      <w:r w:rsidR="00D54ACB" w:rsidRPr="00F21A76">
        <w:rPr>
          <w:noProof w:val="0"/>
        </w:rPr>
        <w:t>1</w:t>
      </w:r>
      <w:r w:rsidRPr="00F21A76">
        <w:rPr>
          <w:noProof w:val="0"/>
        </w:rPr>
        <w:t xml:space="preserve"> </w:t>
      </w:r>
      <w:r w:rsidR="00D54ACB" w:rsidRPr="00F21A76">
        <w:rPr>
          <w:noProof w:val="0"/>
        </w:rPr>
        <w:br/>
      </w:r>
      <w:r w:rsidRPr="00F21A76">
        <w:rPr>
          <w:noProof w:val="0"/>
        </w:rPr>
        <w:t>}</w:t>
      </w:r>
    </w:p>
    <w:p w14:paraId="6D68C3E9" w14:textId="77777777" w:rsidR="001273A8" w:rsidRPr="00F21A76" w:rsidRDefault="001273A8" w:rsidP="001273A8">
      <w:pPr>
        <w:pStyle w:val="PL"/>
        <w:rPr>
          <w:noProof w:val="0"/>
        </w:rPr>
      </w:pPr>
    </w:p>
    <w:p w14:paraId="6730A0A7" w14:textId="77777777" w:rsidR="00AD5951" w:rsidRPr="00F21A76" w:rsidRDefault="00EA0876" w:rsidP="00DD778F">
      <w:pPr>
        <w:pStyle w:val="Heading2"/>
      </w:pPr>
      <w:bookmarkStart w:id="1482" w:name="_Toc87872227"/>
      <w:r w:rsidRPr="00F21A76">
        <w:t>9.5</w:t>
      </w:r>
      <w:r w:rsidRPr="00F21A76">
        <w:tab/>
      </w:r>
      <w:r w:rsidR="00AD5951" w:rsidRPr="00F21A76">
        <w:t>Mapping of interfaces</w:t>
      </w:r>
      <w:bookmarkEnd w:id="1482"/>
    </w:p>
    <w:p w14:paraId="65336562" w14:textId="77777777" w:rsidR="001F781F" w:rsidRPr="00F21A76" w:rsidRDefault="001F781F" w:rsidP="001F781F">
      <w:pPr>
        <w:pStyle w:val="Heading3"/>
      </w:pPr>
      <w:bookmarkStart w:id="1483" w:name="_Toc87872228"/>
      <w:r w:rsidRPr="00F21A76">
        <w:t>9.5.0</w:t>
      </w:r>
      <w:r w:rsidRPr="00F21A76">
        <w:tab/>
        <w:t>Basic rules</w:t>
      </w:r>
      <w:bookmarkEnd w:id="1483"/>
    </w:p>
    <w:p w14:paraId="4F900CCB" w14:textId="77777777" w:rsidR="00AD5951" w:rsidRPr="00F21A76" w:rsidRDefault="00AD5951" w:rsidP="00590CB4">
      <w:pPr>
        <w:keepNext/>
        <w:keepLines/>
      </w:pPr>
      <w:r w:rsidRPr="00F21A76">
        <w:t>The TRI IDL definition defines two interfaces, the triCommunication and the triPlatform interface. As the operations are defined for different directions within this interface, i.e. some operations can only be called by the TTCN-3 Executable (TE) on the System Adaptor (SA) while others can only be called by the SA on the TE. This is reflected by dividing the TRI IDL interfaces in two sub interfaces, each suffixed by the called entity.</w:t>
      </w:r>
    </w:p>
    <w:p w14:paraId="6447B7B0" w14:textId="77777777" w:rsidR="00AD5951" w:rsidRPr="00F21A76" w:rsidRDefault="008C27F9" w:rsidP="00485FDC">
      <w:pPr>
        <w:pStyle w:val="TH"/>
      </w:pPr>
      <w:r w:rsidRPr="00F21A76">
        <w:t xml:space="preserve">Table 6: </w:t>
      </w:r>
      <w:r w:rsidR="00AD5951" w:rsidRPr="00F21A76">
        <w:t>TRI sub-interfaces</w:t>
      </w:r>
    </w:p>
    <w:tbl>
      <w:tblPr>
        <w:tblW w:w="0" w:type="auto"/>
        <w:jc w:val="center"/>
        <w:tblLayout w:type="fixed"/>
        <w:tblCellMar>
          <w:left w:w="28" w:type="dxa"/>
        </w:tblCellMar>
        <w:tblLook w:val="0000" w:firstRow="0" w:lastRow="0" w:firstColumn="0" w:lastColumn="0" w:noHBand="0" w:noVBand="0"/>
      </w:tblPr>
      <w:tblGrid>
        <w:gridCol w:w="2125"/>
        <w:gridCol w:w="2126"/>
        <w:gridCol w:w="2125"/>
        <w:gridCol w:w="2127"/>
      </w:tblGrid>
      <w:tr w:rsidR="00AD5951" w:rsidRPr="00F21A76" w14:paraId="2621CE46" w14:textId="77777777" w:rsidTr="00D90246">
        <w:trPr>
          <w:tblHeader/>
          <w:jc w:val="center"/>
        </w:trPr>
        <w:tc>
          <w:tcPr>
            <w:tcW w:w="2125" w:type="dxa"/>
            <w:tcBorders>
              <w:top w:val="single" w:sz="1" w:space="0" w:color="000000"/>
              <w:left w:val="single" w:sz="1" w:space="0" w:color="000000"/>
              <w:bottom w:val="single" w:sz="1" w:space="0" w:color="000000"/>
            </w:tcBorders>
          </w:tcPr>
          <w:p w14:paraId="2E5EC304" w14:textId="77777777" w:rsidR="00AD5951" w:rsidRPr="00F21A76" w:rsidRDefault="00AD5951" w:rsidP="00485FDC">
            <w:pPr>
              <w:pStyle w:val="TAH"/>
            </w:pPr>
            <w:r w:rsidRPr="00F21A76">
              <w:t>C</w:t>
            </w:r>
            <w:r w:rsidR="001B0FDC" w:rsidRPr="00F21A76">
              <w:t>a</w:t>
            </w:r>
            <w:r w:rsidRPr="00F21A76">
              <w:t>lling/Called</w:t>
            </w:r>
          </w:p>
        </w:tc>
        <w:tc>
          <w:tcPr>
            <w:tcW w:w="2126" w:type="dxa"/>
            <w:tcBorders>
              <w:top w:val="single" w:sz="1" w:space="0" w:color="000000"/>
              <w:left w:val="single" w:sz="1" w:space="0" w:color="000000"/>
              <w:bottom w:val="single" w:sz="1" w:space="0" w:color="000000"/>
            </w:tcBorders>
          </w:tcPr>
          <w:p w14:paraId="046C2F66" w14:textId="77777777" w:rsidR="00AD5951" w:rsidRPr="00F21A76" w:rsidRDefault="00AD5951" w:rsidP="00485FDC">
            <w:pPr>
              <w:pStyle w:val="TAH"/>
            </w:pPr>
            <w:r w:rsidRPr="00F21A76">
              <w:t>TE</w:t>
            </w:r>
          </w:p>
        </w:tc>
        <w:tc>
          <w:tcPr>
            <w:tcW w:w="2125" w:type="dxa"/>
            <w:tcBorders>
              <w:top w:val="single" w:sz="1" w:space="0" w:color="000000"/>
              <w:left w:val="single" w:sz="1" w:space="0" w:color="000000"/>
              <w:bottom w:val="single" w:sz="1" w:space="0" w:color="000000"/>
            </w:tcBorders>
          </w:tcPr>
          <w:p w14:paraId="4562FF59" w14:textId="77777777" w:rsidR="00AD5951" w:rsidRPr="00F21A76" w:rsidRDefault="00AD5951" w:rsidP="00485FDC">
            <w:pPr>
              <w:pStyle w:val="TAH"/>
            </w:pPr>
            <w:r w:rsidRPr="00F21A76">
              <w:t>SA</w:t>
            </w:r>
          </w:p>
        </w:tc>
        <w:tc>
          <w:tcPr>
            <w:tcW w:w="2127" w:type="dxa"/>
            <w:tcBorders>
              <w:top w:val="single" w:sz="1" w:space="0" w:color="000000"/>
              <w:left w:val="single" w:sz="1" w:space="0" w:color="000000"/>
              <w:bottom w:val="single" w:sz="1" w:space="0" w:color="000000"/>
              <w:right w:val="single" w:sz="1" w:space="0" w:color="000000"/>
            </w:tcBorders>
          </w:tcPr>
          <w:p w14:paraId="01EAC204" w14:textId="77777777" w:rsidR="00AD5951" w:rsidRPr="00F21A76" w:rsidRDefault="001B0FDC" w:rsidP="00485FDC">
            <w:pPr>
              <w:pStyle w:val="TAH"/>
            </w:pPr>
            <w:r w:rsidRPr="00F21A76">
              <w:t>p</w:t>
            </w:r>
            <w:r w:rsidR="00AD5951" w:rsidRPr="00F21A76">
              <w:t>A</w:t>
            </w:r>
          </w:p>
        </w:tc>
      </w:tr>
      <w:tr w:rsidR="00AD5951" w:rsidRPr="00F21A76" w14:paraId="24B56613" w14:textId="77777777" w:rsidTr="00D90246">
        <w:trPr>
          <w:jc w:val="center"/>
        </w:trPr>
        <w:tc>
          <w:tcPr>
            <w:tcW w:w="2125" w:type="dxa"/>
            <w:tcBorders>
              <w:left w:val="single" w:sz="1" w:space="0" w:color="000000"/>
              <w:bottom w:val="single" w:sz="1" w:space="0" w:color="000000"/>
            </w:tcBorders>
          </w:tcPr>
          <w:p w14:paraId="79F31D75" w14:textId="77777777" w:rsidR="00AD5951" w:rsidRPr="00F21A76" w:rsidRDefault="00AD5951" w:rsidP="00485FDC">
            <w:pPr>
              <w:pStyle w:val="TAC"/>
            </w:pPr>
            <w:r w:rsidRPr="00F21A76">
              <w:t>TE</w:t>
            </w:r>
          </w:p>
        </w:tc>
        <w:tc>
          <w:tcPr>
            <w:tcW w:w="2126" w:type="dxa"/>
            <w:tcBorders>
              <w:left w:val="single" w:sz="1" w:space="0" w:color="000000"/>
              <w:bottom w:val="single" w:sz="1" w:space="0" w:color="000000"/>
            </w:tcBorders>
          </w:tcPr>
          <w:p w14:paraId="7EBE1407" w14:textId="77777777" w:rsidR="00AD5951" w:rsidRPr="00F21A76" w:rsidRDefault="00AD5951" w:rsidP="00485FDC">
            <w:pPr>
              <w:pStyle w:val="TAC"/>
            </w:pPr>
            <w:r w:rsidRPr="00F21A76">
              <w:t>-</w:t>
            </w:r>
          </w:p>
        </w:tc>
        <w:tc>
          <w:tcPr>
            <w:tcW w:w="2125" w:type="dxa"/>
            <w:tcBorders>
              <w:left w:val="single" w:sz="1" w:space="0" w:color="000000"/>
              <w:bottom w:val="single" w:sz="1" w:space="0" w:color="000000"/>
            </w:tcBorders>
          </w:tcPr>
          <w:p w14:paraId="5D133A91" w14:textId="77777777" w:rsidR="00AD5951" w:rsidRPr="00F21A76" w:rsidRDefault="00AD5951" w:rsidP="00485FDC">
            <w:pPr>
              <w:pStyle w:val="TAC"/>
            </w:pPr>
            <w:r w:rsidRPr="00F21A76">
              <w:t>ITriCommun</w:t>
            </w:r>
            <w:r w:rsidR="001B0FDC" w:rsidRPr="00F21A76">
              <w:t>i</w:t>
            </w:r>
            <w:r w:rsidRPr="00F21A76">
              <w:t>cationSA</w:t>
            </w:r>
          </w:p>
        </w:tc>
        <w:tc>
          <w:tcPr>
            <w:tcW w:w="2127" w:type="dxa"/>
            <w:tcBorders>
              <w:left w:val="single" w:sz="1" w:space="0" w:color="000000"/>
              <w:bottom w:val="single" w:sz="1" w:space="0" w:color="000000"/>
              <w:right w:val="single" w:sz="1" w:space="0" w:color="000000"/>
            </w:tcBorders>
          </w:tcPr>
          <w:p w14:paraId="45BAA76A" w14:textId="77777777" w:rsidR="00AD5951" w:rsidRPr="00F21A76" w:rsidRDefault="00AD5951" w:rsidP="00485FDC">
            <w:pPr>
              <w:pStyle w:val="TAC"/>
            </w:pPr>
            <w:r w:rsidRPr="00F21A76">
              <w:t>ITriPlatformPA</w:t>
            </w:r>
          </w:p>
        </w:tc>
      </w:tr>
      <w:tr w:rsidR="00AD5951" w:rsidRPr="00F21A76" w14:paraId="19E58CFE" w14:textId="77777777" w:rsidTr="00D90246">
        <w:trPr>
          <w:jc w:val="center"/>
        </w:trPr>
        <w:tc>
          <w:tcPr>
            <w:tcW w:w="2125" w:type="dxa"/>
            <w:tcBorders>
              <w:left w:val="single" w:sz="1" w:space="0" w:color="000000"/>
              <w:bottom w:val="single" w:sz="1" w:space="0" w:color="000000"/>
            </w:tcBorders>
          </w:tcPr>
          <w:p w14:paraId="5E19B533" w14:textId="77777777" w:rsidR="00AD5951" w:rsidRPr="00F21A76" w:rsidRDefault="00AD5951" w:rsidP="00485FDC">
            <w:pPr>
              <w:pStyle w:val="TAC"/>
            </w:pPr>
            <w:r w:rsidRPr="00F21A76">
              <w:t>SA</w:t>
            </w:r>
          </w:p>
        </w:tc>
        <w:tc>
          <w:tcPr>
            <w:tcW w:w="2126" w:type="dxa"/>
            <w:tcBorders>
              <w:left w:val="single" w:sz="1" w:space="0" w:color="000000"/>
              <w:bottom w:val="single" w:sz="1" w:space="0" w:color="000000"/>
            </w:tcBorders>
          </w:tcPr>
          <w:p w14:paraId="1B495E9D" w14:textId="77777777" w:rsidR="00AD5951" w:rsidRPr="00F21A76" w:rsidRDefault="00AD5951" w:rsidP="00485FDC">
            <w:pPr>
              <w:pStyle w:val="TAC"/>
            </w:pPr>
            <w:r w:rsidRPr="00F21A76">
              <w:t>ITriCommunicationTE</w:t>
            </w:r>
          </w:p>
        </w:tc>
        <w:tc>
          <w:tcPr>
            <w:tcW w:w="2125" w:type="dxa"/>
            <w:tcBorders>
              <w:left w:val="single" w:sz="1" w:space="0" w:color="000000"/>
              <w:bottom w:val="single" w:sz="1" w:space="0" w:color="000000"/>
            </w:tcBorders>
          </w:tcPr>
          <w:p w14:paraId="68BF74E4" w14:textId="77777777" w:rsidR="00AD5951" w:rsidRPr="00F21A76" w:rsidRDefault="00AD5951" w:rsidP="00485FDC">
            <w:pPr>
              <w:pStyle w:val="TAC"/>
            </w:pPr>
            <w:r w:rsidRPr="00F21A76">
              <w:t>-</w:t>
            </w:r>
          </w:p>
        </w:tc>
        <w:tc>
          <w:tcPr>
            <w:tcW w:w="2127" w:type="dxa"/>
            <w:tcBorders>
              <w:left w:val="single" w:sz="1" w:space="0" w:color="000000"/>
              <w:bottom w:val="single" w:sz="1" w:space="0" w:color="000000"/>
              <w:right w:val="single" w:sz="1" w:space="0" w:color="000000"/>
            </w:tcBorders>
          </w:tcPr>
          <w:p w14:paraId="13F43017" w14:textId="77777777" w:rsidR="00AD5951" w:rsidRPr="00F21A76" w:rsidRDefault="00AD5951" w:rsidP="00485FDC">
            <w:pPr>
              <w:pStyle w:val="TAC"/>
            </w:pPr>
            <w:r w:rsidRPr="00F21A76">
              <w:t>-</w:t>
            </w:r>
          </w:p>
        </w:tc>
      </w:tr>
      <w:tr w:rsidR="00AD5951" w:rsidRPr="00F21A76" w14:paraId="7D93403C" w14:textId="77777777" w:rsidTr="00D90246">
        <w:trPr>
          <w:jc w:val="center"/>
        </w:trPr>
        <w:tc>
          <w:tcPr>
            <w:tcW w:w="2125" w:type="dxa"/>
            <w:tcBorders>
              <w:left w:val="single" w:sz="1" w:space="0" w:color="000000"/>
              <w:bottom w:val="single" w:sz="1" w:space="0" w:color="000000"/>
            </w:tcBorders>
          </w:tcPr>
          <w:p w14:paraId="165EAD50" w14:textId="77777777" w:rsidR="00AD5951" w:rsidRPr="00F21A76" w:rsidRDefault="00AD5951" w:rsidP="00485FDC">
            <w:pPr>
              <w:pStyle w:val="TAC"/>
            </w:pPr>
            <w:r w:rsidRPr="00F21A76">
              <w:t>PA</w:t>
            </w:r>
          </w:p>
        </w:tc>
        <w:tc>
          <w:tcPr>
            <w:tcW w:w="2126" w:type="dxa"/>
            <w:tcBorders>
              <w:left w:val="single" w:sz="1" w:space="0" w:color="000000"/>
              <w:bottom w:val="single" w:sz="1" w:space="0" w:color="000000"/>
            </w:tcBorders>
          </w:tcPr>
          <w:p w14:paraId="492BA303" w14:textId="77777777" w:rsidR="00AD5951" w:rsidRPr="00F21A76" w:rsidRDefault="00AD5951" w:rsidP="00485FDC">
            <w:pPr>
              <w:pStyle w:val="TAC"/>
            </w:pPr>
            <w:r w:rsidRPr="00F21A76">
              <w:t>ITriPlatformTE</w:t>
            </w:r>
          </w:p>
        </w:tc>
        <w:tc>
          <w:tcPr>
            <w:tcW w:w="2125" w:type="dxa"/>
            <w:tcBorders>
              <w:left w:val="single" w:sz="1" w:space="0" w:color="000000"/>
              <w:bottom w:val="single" w:sz="1" w:space="0" w:color="000000"/>
            </w:tcBorders>
          </w:tcPr>
          <w:p w14:paraId="2A1998D6" w14:textId="77777777" w:rsidR="00AD5951" w:rsidRPr="00F21A76" w:rsidRDefault="00AD5951" w:rsidP="00485FDC">
            <w:pPr>
              <w:pStyle w:val="TAC"/>
            </w:pPr>
            <w:r w:rsidRPr="00F21A76">
              <w:t>-</w:t>
            </w:r>
          </w:p>
        </w:tc>
        <w:tc>
          <w:tcPr>
            <w:tcW w:w="2127" w:type="dxa"/>
            <w:tcBorders>
              <w:left w:val="single" w:sz="1" w:space="0" w:color="000000"/>
              <w:bottom w:val="single" w:sz="1" w:space="0" w:color="000000"/>
              <w:right w:val="single" w:sz="1" w:space="0" w:color="000000"/>
            </w:tcBorders>
          </w:tcPr>
          <w:p w14:paraId="33090F0D" w14:textId="77777777" w:rsidR="00AD5951" w:rsidRPr="00F21A76" w:rsidRDefault="00AD5951" w:rsidP="00485FDC">
            <w:pPr>
              <w:pStyle w:val="TAC"/>
            </w:pPr>
            <w:r w:rsidRPr="00F21A76">
              <w:t>-</w:t>
            </w:r>
          </w:p>
        </w:tc>
      </w:tr>
    </w:tbl>
    <w:p w14:paraId="151427D3" w14:textId="77777777" w:rsidR="00AD5951" w:rsidRPr="00F21A76" w:rsidRDefault="00AD5951" w:rsidP="00485FDC"/>
    <w:p w14:paraId="41487E07" w14:textId="77777777" w:rsidR="00AD5951" w:rsidRPr="00F21A76" w:rsidRDefault="00AD5951" w:rsidP="00485FDC">
      <w:r w:rsidRPr="00F21A76">
        <w:t>All methods defined in th</w:t>
      </w:r>
      <w:r w:rsidR="00A05A80" w:rsidRPr="00F21A76">
        <w:t>ese</w:t>
      </w:r>
      <w:r w:rsidRPr="00F21A76">
        <w:t xml:space="preserve"> interfaces should behave as defined in clause 5.</w:t>
      </w:r>
    </w:p>
    <w:p w14:paraId="1517AB1C" w14:textId="77777777" w:rsidR="00AD5951" w:rsidRPr="00F21A76" w:rsidRDefault="00EA0876" w:rsidP="00600CBF">
      <w:pPr>
        <w:pStyle w:val="Heading3"/>
      </w:pPr>
      <w:bookmarkStart w:id="1484" w:name="_Toc87872229"/>
      <w:r w:rsidRPr="00F21A76">
        <w:lastRenderedPageBreak/>
        <w:t>9.5.1</w:t>
      </w:r>
      <w:r w:rsidRPr="00F21A76">
        <w:tab/>
      </w:r>
      <w:r w:rsidR="00AD5951" w:rsidRPr="00F21A76">
        <w:t>Out and inout parameter passing mode</w:t>
      </w:r>
      <w:bookmarkEnd w:id="1484"/>
    </w:p>
    <w:p w14:paraId="480C1F79" w14:textId="77777777" w:rsidR="00AD5951" w:rsidRPr="00F21A76" w:rsidRDefault="00AD5951" w:rsidP="00600CBF">
      <w:pPr>
        <w:keepNext/>
        <w:keepLines/>
      </w:pPr>
      <w:r w:rsidRPr="00F21A76">
        <w:t xml:space="preserve">The following </w:t>
      </w:r>
      <w:r w:rsidR="00763993" w:rsidRPr="00F21A76">
        <w:t>C#</w:t>
      </w:r>
      <w:r w:rsidRPr="00F21A76">
        <w:t xml:space="preserve"> interfaces are used in out or i</w:t>
      </w:r>
      <w:r w:rsidR="001B0FDC" w:rsidRPr="00F21A76">
        <w:t>n</w:t>
      </w:r>
      <w:r w:rsidRPr="00F21A76">
        <w:t>out parameter</w:t>
      </w:r>
      <w:r w:rsidR="001B0FDC" w:rsidRPr="00F21A76">
        <w:t xml:space="preserve"> </w:t>
      </w:r>
      <w:r w:rsidRPr="00F21A76">
        <w:t>passing mode:</w:t>
      </w:r>
    </w:p>
    <w:p w14:paraId="142037AE" w14:textId="77777777" w:rsidR="00AD5951" w:rsidRPr="00F21A76" w:rsidRDefault="00AD5951" w:rsidP="00600CBF">
      <w:pPr>
        <w:pStyle w:val="B1"/>
        <w:keepNext/>
        <w:keepLines/>
      </w:pPr>
      <w:r w:rsidRPr="00F21A76">
        <w:t>ITr</w:t>
      </w:r>
      <w:r w:rsidR="001B0FDC" w:rsidRPr="00F21A76">
        <w:t>i</w:t>
      </w:r>
      <w:r w:rsidRPr="00F21A76">
        <w:t>Parameter</w:t>
      </w:r>
    </w:p>
    <w:p w14:paraId="3304D611" w14:textId="7DAF1F59" w:rsidR="00AD5951" w:rsidRPr="00F21A76" w:rsidRDefault="00AD5951" w:rsidP="00485FDC">
      <w:pPr>
        <w:pStyle w:val="B1"/>
      </w:pPr>
      <w:del w:id="1485" w:author="Tomáš Urban" w:date="2021-11-15T14:07:00Z">
        <w:r w:rsidRPr="00F21A76" w:rsidDel="001202DA">
          <w:delText>I</w:delText>
        </w:r>
        <w:r w:rsidR="001B0FDC" w:rsidRPr="00F21A76" w:rsidDel="001202DA">
          <w:delText>t</w:delText>
        </w:r>
        <w:r w:rsidRPr="00F21A76" w:rsidDel="001202DA">
          <w:delText>riParameterList</w:delText>
        </w:r>
      </w:del>
      <w:ins w:id="1486" w:author="Tomáš Urban" w:date="2021-11-15T14:07:00Z">
        <w:r w:rsidR="001202DA" w:rsidRPr="00F21A76">
          <w:t>I</w:t>
        </w:r>
        <w:r w:rsidR="001202DA">
          <w:t>T</w:t>
        </w:r>
        <w:r w:rsidR="001202DA" w:rsidRPr="00F21A76">
          <w:t>riParameterList</w:t>
        </w:r>
      </w:ins>
    </w:p>
    <w:p w14:paraId="5B952B6E" w14:textId="77777777" w:rsidR="00AD5951" w:rsidRPr="00F21A76" w:rsidRDefault="00AD5951" w:rsidP="00485FDC">
      <w:pPr>
        <w:pStyle w:val="B1"/>
      </w:pPr>
      <w:r w:rsidRPr="00F21A76">
        <w:t>ITriBoolean</w:t>
      </w:r>
    </w:p>
    <w:p w14:paraId="04B01253" w14:textId="77777777" w:rsidR="00AD5951" w:rsidRPr="00F21A76" w:rsidRDefault="00AD5951" w:rsidP="00485FDC">
      <w:pPr>
        <w:pStyle w:val="B1"/>
      </w:pPr>
      <w:r w:rsidRPr="00F21A76">
        <w:t>ITriTimerDuration</w:t>
      </w:r>
    </w:p>
    <w:p w14:paraId="71BBBB30" w14:textId="77777777" w:rsidR="00AD5951" w:rsidRPr="00F21A76" w:rsidRDefault="00AD5951" w:rsidP="00485FDC">
      <w:r w:rsidRPr="00F21A76">
        <w:t xml:space="preserve">In case they are used in out or inout parameter passing mode, </w:t>
      </w:r>
      <w:r w:rsidR="00847D66" w:rsidRPr="00F21A76">
        <w:t>instances</w:t>
      </w:r>
      <w:r w:rsidRPr="00F21A76">
        <w:t xml:space="preserve"> of the respective interfaces will be passed with the method call. The called entity can then access methods and properties of the passed instances to set the return values.</w:t>
      </w:r>
    </w:p>
    <w:p w14:paraId="4A0913C0" w14:textId="77777777" w:rsidR="00AD5951" w:rsidRPr="00F21A76" w:rsidRDefault="00EA0876" w:rsidP="00DD778F">
      <w:pPr>
        <w:pStyle w:val="Heading3"/>
      </w:pPr>
      <w:bookmarkStart w:id="1487" w:name="_Toc87872230"/>
      <w:r w:rsidRPr="00F21A76">
        <w:t>9.5.2</w:t>
      </w:r>
      <w:r w:rsidRPr="00F21A76">
        <w:tab/>
      </w:r>
      <w:proofErr w:type="gramStart"/>
      <w:r w:rsidR="00AD5951" w:rsidRPr="00F21A76">
        <w:t>triCommunication</w:t>
      </w:r>
      <w:proofErr w:type="gramEnd"/>
      <w:r w:rsidR="00AD5951" w:rsidRPr="00F21A76">
        <w:t xml:space="preserve"> interface</w:t>
      </w:r>
      <w:bookmarkEnd w:id="1487"/>
    </w:p>
    <w:p w14:paraId="4C62B298" w14:textId="77777777" w:rsidR="001F781F" w:rsidRPr="00F21A76" w:rsidRDefault="001F781F" w:rsidP="001F781F">
      <w:pPr>
        <w:pStyle w:val="Heading4"/>
      </w:pPr>
      <w:bookmarkStart w:id="1488" w:name="_Toc87872231"/>
      <w:r w:rsidRPr="00F21A76">
        <w:t>9.5.2.0</w:t>
      </w:r>
      <w:r w:rsidRPr="00F21A76">
        <w:tab/>
        <w:t>Introduction</w:t>
      </w:r>
      <w:bookmarkEnd w:id="1488"/>
    </w:p>
    <w:p w14:paraId="59479B91" w14:textId="77777777" w:rsidR="00AD5951" w:rsidRPr="00F21A76" w:rsidRDefault="00AD5951" w:rsidP="00485FDC">
      <w:r w:rsidRPr="00F21A76">
        <w:t xml:space="preserve">The </w:t>
      </w:r>
      <w:r w:rsidRPr="00F21A76">
        <w:rPr>
          <w:rFonts w:ascii="Courier New" w:hAnsi="Courier New"/>
          <w:b/>
          <w:bCs/>
        </w:rPr>
        <w:t>triCommunication</w:t>
      </w:r>
      <w:r w:rsidRPr="00F21A76">
        <w:t xml:space="preserve"> interface is divided int</w:t>
      </w:r>
      <w:r w:rsidR="001B0FDC" w:rsidRPr="00F21A76">
        <w:t>o</w:t>
      </w:r>
      <w:r w:rsidRPr="00F21A76">
        <w:t xml:space="preserve"> two </w:t>
      </w:r>
      <w:r w:rsidR="00763993" w:rsidRPr="00F21A76">
        <w:t>C#</w:t>
      </w:r>
      <w:r w:rsidRPr="00F21A76">
        <w:t xml:space="preserve"> sub-interfaces, the </w:t>
      </w:r>
      <w:r w:rsidRPr="00F21A76">
        <w:rPr>
          <w:rFonts w:ascii="Courier New" w:hAnsi="Courier New"/>
        </w:rPr>
        <w:t>ITriCommunicationSA</w:t>
      </w:r>
      <w:r w:rsidRPr="00F21A76">
        <w:t xml:space="preserve"> interface, defining calls f</w:t>
      </w:r>
      <w:r w:rsidR="001B0FDC" w:rsidRPr="00F21A76">
        <w:t>r</w:t>
      </w:r>
      <w:r w:rsidRPr="00F21A76">
        <w:t xml:space="preserve">om the TE to the SA and the </w:t>
      </w:r>
      <w:r w:rsidRPr="00F21A76">
        <w:rPr>
          <w:rFonts w:ascii="Courier New" w:hAnsi="Courier New"/>
        </w:rPr>
        <w:t>ITriCommunicationTE</w:t>
      </w:r>
      <w:r w:rsidRPr="00F21A76">
        <w:t xml:space="preserve"> interface, defining calls fr</w:t>
      </w:r>
      <w:r w:rsidR="001B0FDC" w:rsidRPr="00F21A76">
        <w:t>o</w:t>
      </w:r>
      <w:r w:rsidRPr="00F21A76">
        <w:t>m the SA to the TE.</w:t>
      </w:r>
    </w:p>
    <w:p w14:paraId="2B27FC51" w14:textId="77777777" w:rsidR="00AD5951" w:rsidRPr="00F21A76" w:rsidRDefault="00EA0876" w:rsidP="00916E99">
      <w:pPr>
        <w:pStyle w:val="Heading4"/>
      </w:pPr>
      <w:bookmarkStart w:id="1489" w:name="_Toc87872232"/>
      <w:r w:rsidRPr="00F21A76">
        <w:t>9.5</w:t>
      </w:r>
      <w:r w:rsidR="001B0FDC" w:rsidRPr="00F21A76">
        <w:t>.</w:t>
      </w:r>
      <w:r w:rsidRPr="00F21A76">
        <w:t>2.1</w:t>
      </w:r>
      <w:r w:rsidRPr="00F21A76">
        <w:tab/>
      </w:r>
      <w:r w:rsidR="00AD5951" w:rsidRPr="00F21A76">
        <w:t>ITriCommunicationSA</w:t>
      </w:r>
      <w:bookmarkEnd w:id="1489"/>
    </w:p>
    <w:p w14:paraId="380785D2" w14:textId="77777777" w:rsidR="00AD5951" w:rsidRPr="00F21A76" w:rsidRDefault="00AD5951" w:rsidP="00916E99">
      <w:pPr>
        <w:keepNext/>
        <w:keepLines/>
      </w:pPr>
      <w:r w:rsidRPr="00F21A76">
        <w:t>The</w:t>
      </w:r>
      <w:r w:rsidR="00FA71D8" w:rsidRPr="00F21A76">
        <w:t xml:space="preserve"> </w:t>
      </w:r>
      <w:r w:rsidRPr="00F21A76">
        <w:rPr>
          <w:rFonts w:ascii="Courier New" w:hAnsi="Courier New"/>
          <w:b/>
          <w:bCs/>
        </w:rPr>
        <w:t>ITriCommunicationSA</w:t>
      </w:r>
      <w:r w:rsidRPr="00F21A76">
        <w:rPr>
          <w:rFonts w:ascii="Courier New" w:hAnsi="Courier New"/>
        </w:rPr>
        <w:t xml:space="preserve"> </w:t>
      </w:r>
      <w:r w:rsidRPr="00F21A76">
        <w:t xml:space="preserve">interface is defined </w:t>
      </w:r>
      <w:r w:rsidR="001B0FDC" w:rsidRPr="00F21A76">
        <w:t>a</w:t>
      </w:r>
      <w:r w:rsidRPr="00F21A76">
        <w:t>s follows:</w:t>
      </w:r>
    </w:p>
    <w:p w14:paraId="13A58D54" w14:textId="77777777" w:rsidR="007855B0" w:rsidRPr="00F21A76" w:rsidRDefault="00AD5951" w:rsidP="00916E99">
      <w:pPr>
        <w:pStyle w:val="PL"/>
        <w:keepNext/>
        <w:keepLines/>
        <w:rPr>
          <w:noProof w:val="0"/>
        </w:rPr>
      </w:pPr>
      <w:proofErr w:type="gramStart"/>
      <w:r w:rsidRPr="00F21A76">
        <w:rPr>
          <w:noProof w:val="0"/>
        </w:rPr>
        <w:t>public</w:t>
      </w:r>
      <w:proofErr w:type="gramEnd"/>
      <w:r w:rsidRPr="00F21A76">
        <w:rPr>
          <w:noProof w:val="0"/>
        </w:rPr>
        <w:t xml:space="preserve"> interface ITriCommunicationSA {</w:t>
      </w:r>
      <w:r w:rsidRPr="00F21A76">
        <w:rPr>
          <w:noProof w:val="0"/>
        </w:rPr>
        <w:br/>
      </w:r>
      <w:r w:rsidRPr="00F21A76">
        <w:rPr>
          <w:noProof w:val="0"/>
        </w:rPr>
        <w:tab/>
        <w:t>// Reset operation</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5.5.1</w:t>
      </w:r>
      <w:r w:rsidRPr="00F21A76">
        <w:rPr>
          <w:noProof w:val="0"/>
        </w:rPr>
        <w:br/>
      </w:r>
      <w:r w:rsidRPr="00F21A76">
        <w:rPr>
          <w:noProof w:val="0"/>
        </w:rPr>
        <w:tab/>
        <w:t>TriStatus TriSAReset();</w:t>
      </w:r>
      <w:r w:rsidRPr="00F21A76">
        <w:rPr>
          <w:noProof w:val="0"/>
        </w:rPr>
        <w:br/>
      </w:r>
      <w:r w:rsidRPr="00F21A76">
        <w:rPr>
          <w:noProof w:val="0"/>
        </w:rPr>
        <w:tab/>
        <w:t>// Connection handling operations</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5.5.2.1</w:t>
      </w:r>
      <w:r w:rsidRPr="00F21A76">
        <w:rPr>
          <w:noProof w:val="0"/>
        </w:rPr>
        <w:br/>
      </w:r>
      <w:r w:rsidRPr="00F21A76">
        <w:rPr>
          <w:noProof w:val="0"/>
        </w:rPr>
        <w:tab/>
      </w:r>
      <w:r w:rsidR="001B0FDC" w:rsidRPr="00F21A76">
        <w:rPr>
          <w:noProof w:val="0"/>
        </w:rPr>
        <w:t>t</w:t>
      </w:r>
      <w:r w:rsidRPr="00F21A76">
        <w:rPr>
          <w:noProof w:val="0"/>
        </w:rPr>
        <w:t>riStatus TriExecuteTestCase(</w:t>
      </w:r>
      <w:r w:rsidR="001B0FDC" w:rsidRPr="00F21A76">
        <w:rPr>
          <w:noProof w:val="0"/>
        </w:rPr>
        <w:t>i</w:t>
      </w:r>
      <w:r w:rsidRPr="00F21A76">
        <w:rPr>
          <w:noProof w:val="0"/>
        </w:rPr>
        <w:t>TriTestCaseId testCaseId,</w:t>
      </w:r>
      <w:r w:rsidRPr="00F21A76">
        <w:rPr>
          <w:noProof w:val="0"/>
        </w:rPr>
        <w:br/>
      </w:r>
      <w:r w:rsidRPr="00F21A76">
        <w:rPr>
          <w:noProof w:val="0"/>
        </w:rPr>
        <w:tab/>
      </w:r>
      <w:r w:rsidRPr="00F21A76">
        <w:rPr>
          <w:noProof w:val="0"/>
        </w:rPr>
        <w:tab/>
        <w:t>ITriPortIdList portIdList);</w:t>
      </w:r>
      <w:r w:rsidRPr="00F21A76">
        <w:rPr>
          <w:noProof w:val="0"/>
        </w:rPr>
        <w:br/>
      </w:r>
      <w:r w:rsidRPr="00F21A76">
        <w:rPr>
          <w:noProof w:val="0"/>
        </w:rPr>
        <w:tab/>
        <w:t>// Ref: TRI-Definiti</w:t>
      </w:r>
      <w:r w:rsidR="001B0FDC" w:rsidRPr="00F21A76">
        <w:rPr>
          <w:noProof w:val="0"/>
        </w:rPr>
        <w:t>o</w:t>
      </w:r>
      <w:r w:rsidRPr="00F21A76">
        <w:rPr>
          <w:noProof w:val="0"/>
        </w:rPr>
        <w:t xml:space="preserve">n </w:t>
      </w:r>
      <w:r w:rsidR="00627443" w:rsidRPr="00F21A76">
        <w:rPr>
          <w:noProof w:val="0"/>
        </w:rPr>
        <w:t xml:space="preserve">clause </w:t>
      </w:r>
      <w:r w:rsidRPr="00F21A76">
        <w:rPr>
          <w:noProof w:val="0"/>
        </w:rPr>
        <w:t>5.5.2.2</w:t>
      </w:r>
      <w:r w:rsidRPr="00F21A76">
        <w:rPr>
          <w:noProof w:val="0"/>
        </w:rPr>
        <w:br/>
      </w:r>
      <w:r w:rsidRPr="00F21A76">
        <w:rPr>
          <w:noProof w:val="0"/>
        </w:rPr>
        <w:tab/>
        <w:t>TriStatus T</w:t>
      </w:r>
      <w:r w:rsidR="001B0FDC" w:rsidRPr="00F21A76">
        <w:rPr>
          <w:noProof w:val="0"/>
        </w:rPr>
        <w:t>r</w:t>
      </w:r>
      <w:r w:rsidRPr="00F21A76">
        <w:rPr>
          <w:noProof w:val="0"/>
        </w:rPr>
        <w:t>iMap(ITriPortId compPortId, ITriPortId tsiPortId);</w:t>
      </w:r>
      <w:r w:rsidRPr="00F21A76">
        <w:rPr>
          <w:noProof w:val="0"/>
        </w:rPr>
        <w:br/>
      </w:r>
      <w:r w:rsidR="007855B0" w:rsidRPr="00F21A76">
        <w:rPr>
          <w:noProof w:val="0"/>
        </w:rPr>
        <w:tab/>
        <w:t xml:space="preserve">// Ref: TRI-Definition </w:t>
      </w:r>
      <w:r w:rsidR="00627443" w:rsidRPr="00F21A76">
        <w:rPr>
          <w:noProof w:val="0"/>
        </w:rPr>
        <w:t xml:space="preserve">clause </w:t>
      </w:r>
      <w:r w:rsidR="007855B0" w:rsidRPr="00F21A76">
        <w:rPr>
          <w:noProof w:val="0"/>
        </w:rPr>
        <w:t>5.</w:t>
      </w:r>
      <w:r w:rsidR="001B0FDC" w:rsidRPr="00F21A76">
        <w:rPr>
          <w:noProof w:val="0"/>
        </w:rPr>
        <w:t>5</w:t>
      </w:r>
      <w:r w:rsidR="007855B0" w:rsidRPr="00F21A76">
        <w:rPr>
          <w:noProof w:val="0"/>
        </w:rPr>
        <w:t>.2.3</w:t>
      </w:r>
      <w:r w:rsidR="007855B0" w:rsidRPr="00F21A76">
        <w:rPr>
          <w:noProof w:val="0"/>
        </w:rPr>
        <w:br/>
      </w:r>
      <w:r w:rsidR="007855B0" w:rsidRPr="00F21A76">
        <w:rPr>
          <w:noProof w:val="0"/>
        </w:rPr>
        <w:tab/>
        <w:t>TriStatus TriMap</w:t>
      </w:r>
      <w:r w:rsidR="001B0FDC" w:rsidRPr="00F21A76">
        <w:rPr>
          <w:noProof w:val="0"/>
        </w:rPr>
        <w:t>p</w:t>
      </w:r>
      <w:r w:rsidR="007855B0" w:rsidRPr="00F21A76">
        <w:rPr>
          <w:noProof w:val="0"/>
        </w:rPr>
        <w:t>aram(ITriPortId compPor</w:t>
      </w:r>
      <w:r w:rsidR="001B0FDC" w:rsidRPr="00F21A76">
        <w:rPr>
          <w:noProof w:val="0"/>
        </w:rPr>
        <w:t>t</w:t>
      </w:r>
      <w:r w:rsidR="007855B0" w:rsidRPr="00F21A76">
        <w:rPr>
          <w:noProof w:val="0"/>
        </w:rPr>
        <w:t>Id, ITriPortId tsiPortId,</w:t>
      </w:r>
    </w:p>
    <w:p w14:paraId="512B804B" w14:textId="77777777" w:rsidR="007855B0" w:rsidRPr="00F21A76" w:rsidRDefault="007855B0" w:rsidP="007855B0">
      <w:pPr>
        <w:pStyle w:val="PL"/>
        <w:rPr>
          <w:noProof w:val="0"/>
        </w:rPr>
      </w:pPr>
      <w:r w:rsidRPr="00F21A76">
        <w:rPr>
          <w:noProof w:val="0"/>
        </w:rPr>
        <w:tab/>
      </w:r>
      <w:r w:rsidRPr="00F21A76">
        <w:rPr>
          <w:noProof w:val="0"/>
        </w:rPr>
        <w:tab/>
        <w:t>ITriParameterList paramList);</w:t>
      </w:r>
      <w:r w:rsidRPr="00F21A76">
        <w:rPr>
          <w:noProof w:val="0"/>
        </w:rPr>
        <w:br/>
      </w:r>
      <w:r w:rsidR="00AD5951" w:rsidRPr="00F21A76">
        <w:rPr>
          <w:noProof w:val="0"/>
        </w:rPr>
        <w:tab/>
        <w:t xml:space="preserve">// Ref: TRI-Definition </w:t>
      </w:r>
      <w:r w:rsidR="00627443" w:rsidRPr="00F21A76">
        <w:rPr>
          <w:noProof w:val="0"/>
        </w:rPr>
        <w:t xml:space="preserve">clause </w:t>
      </w:r>
      <w:r w:rsidR="001B0FDC" w:rsidRPr="00F21A76">
        <w:rPr>
          <w:noProof w:val="0"/>
        </w:rPr>
        <w:t>5</w:t>
      </w:r>
      <w:r w:rsidR="00AD5951" w:rsidRPr="00F21A76">
        <w:rPr>
          <w:noProof w:val="0"/>
        </w:rPr>
        <w:t>.5.2.</w:t>
      </w:r>
      <w:r w:rsidRPr="00F21A76">
        <w:rPr>
          <w:noProof w:val="0"/>
        </w:rPr>
        <w:t>4</w:t>
      </w:r>
      <w:r w:rsidR="00AD5951" w:rsidRPr="00F21A76">
        <w:rPr>
          <w:noProof w:val="0"/>
        </w:rPr>
        <w:br/>
      </w:r>
      <w:r w:rsidR="00AD5951" w:rsidRPr="00F21A76">
        <w:rPr>
          <w:noProof w:val="0"/>
        </w:rPr>
        <w:tab/>
        <w:t xml:space="preserve">TriStatus </w:t>
      </w:r>
      <w:proofErr w:type="gramStart"/>
      <w:r w:rsidR="00AD5951" w:rsidRPr="00F21A76">
        <w:rPr>
          <w:noProof w:val="0"/>
        </w:rPr>
        <w:t>Tri</w:t>
      </w:r>
      <w:r w:rsidR="00025334" w:rsidRPr="00F21A76">
        <w:rPr>
          <w:noProof w:val="0"/>
        </w:rPr>
        <w:t>U</w:t>
      </w:r>
      <w:r w:rsidR="00AD5951" w:rsidRPr="00F21A76">
        <w:rPr>
          <w:noProof w:val="0"/>
        </w:rPr>
        <w:t>nmap(</w:t>
      </w:r>
      <w:proofErr w:type="gramEnd"/>
      <w:r w:rsidR="00AD5951" w:rsidRPr="00F21A76">
        <w:rPr>
          <w:noProof w:val="0"/>
        </w:rPr>
        <w:t>ITriPortId compPortId, ITriPortId tsiPortId);</w:t>
      </w:r>
      <w:r w:rsidR="00AD5951"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5.5.</w:t>
      </w:r>
      <w:r w:rsidR="001B0FDC" w:rsidRPr="00F21A76">
        <w:rPr>
          <w:noProof w:val="0"/>
        </w:rPr>
        <w:t>2</w:t>
      </w:r>
      <w:r w:rsidRPr="00F21A76">
        <w:rPr>
          <w:noProof w:val="0"/>
        </w:rPr>
        <w:t>.5</w:t>
      </w:r>
      <w:r w:rsidRPr="00F21A76">
        <w:rPr>
          <w:noProof w:val="0"/>
        </w:rPr>
        <w:br/>
      </w:r>
      <w:r w:rsidRPr="00F21A76">
        <w:rPr>
          <w:noProof w:val="0"/>
        </w:rPr>
        <w:tab/>
        <w:t>TriStatus TriUnmap</w:t>
      </w:r>
      <w:r w:rsidR="001B0FDC" w:rsidRPr="00F21A76">
        <w:rPr>
          <w:noProof w:val="0"/>
        </w:rPr>
        <w:t>p</w:t>
      </w:r>
      <w:r w:rsidRPr="00F21A76">
        <w:rPr>
          <w:noProof w:val="0"/>
        </w:rPr>
        <w:t>aram(ITriPortId compPor</w:t>
      </w:r>
      <w:r w:rsidR="001B0FDC" w:rsidRPr="00F21A76">
        <w:rPr>
          <w:noProof w:val="0"/>
        </w:rPr>
        <w:t>t</w:t>
      </w:r>
      <w:r w:rsidRPr="00F21A76">
        <w:rPr>
          <w:noProof w:val="0"/>
        </w:rPr>
        <w:t>Id, ITriPortId tsiPortId,</w:t>
      </w:r>
    </w:p>
    <w:p w14:paraId="0CE5A09B" w14:textId="70137EBD" w:rsidR="00AD5951" w:rsidRPr="00F21A76" w:rsidRDefault="007855B0" w:rsidP="007855B0">
      <w:pPr>
        <w:pStyle w:val="PL"/>
        <w:rPr>
          <w:noProof w:val="0"/>
        </w:rPr>
      </w:pPr>
      <w:r w:rsidRPr="00F21A76">
        <w:rPr>
          <w:noProof w:val="0"/>
        </w:rPr>
        <w:tab/>
      </w:r>
      <w:r w:rsidRPr="00F21A76">
        <w:rPr>
          <w:noProof w:val="0"/>
        </w:rPr>
        <w:tab/>
        <w:t>ITriParameterList paramList);</w:t>
      </w:r>
      <w:r w:rsidRPr="00F21A76">
        <w:rPr>
          <w:noProof w:val="0"/>
        </w:rPr>
        <w:br/>
      </w:r>
      <w:r w:rsidR="00AD5951" w:rsidRPr="00F21A76">
        <w:rPr>
          <w:noProof w:val="0"/>
        </w:rPr>
        <w:tab/>
        <w:t xml:space="preserve">// Ref: TRI-Definition </w:t>
      </w:r>
      <w:r w:rsidR="00627443" w:rsidRPr="00F21A76">
        <w:rPr>
          <w:noProof w:val="0"/>
        </w:rPr>
        <w:t xml:space="preserve">clause </w:t>
      </w:r>
      <w:r w:rsidR="00AD5951" w:rsidRPr="00F21A76">
        <w:rPr>
          <w:noProof w:val="0"/>
        </w:rPr>
        <w:t>5.5.2.</w:t>
      </w:r>
      <w:r w:rsidRPr="00F21A76">
        <w:rPr>
          <w:noProof w:val="0"/>
        </w:rPr>
        <w:t>6</w:t>
      </w:r>
      <w:r w:rsidR="00AD5951" w:rsidRPr="00F21A76">
        <w:rPr>
          <w:noProof w:val="0"/>
        </w:rPr>
        <w:br/>
      </w:r>
      <w:r w:rsidR="00AD5951" w:rsidRPr="00F21A76">
        <w:rPr>
          <w:noProof w:val="0"/>
        </w:rPr>
        <w:tab/>
        <w:t>TriStatus TriEndTestCase();</w:t>
      </w:r>
      <w:r w:rsidR="00AD5951" w:rsidRPr="00F21A76">
        <w:rPr>
          <w:noProof w:val="0"/>
        </w:rPr>
        <w:br/>
      </w:r>
      <w:r w:rsidR="00AD5951" w:rsidRPr="00F21A76">
        <w:rPr>
          <w:noProof w:val="0"/>
        </w:rPr>
        <w:br/>
      </w:r>
      <w:r w:rsidR="00AD5951" w:rsidRPr="00F21A76">
        <w:rPr>
          <w:noProof w:val="0"/>
        </w:rPr>
        <w:tab/>
        <w:t>// Message based communication operations</w:t>
      </w:r>
      <w:r w:rsidR="00AD5951" w:rsidRPr="00F21A76">
        <w:rPr>
          <w:noProof w:val="0"/>
        </w:rPr>
        <w:br/>
      </w:r>
      <w:r w:rsidR="00AD5951" w:rsidRPr="00F21A76">
        <w:rPr>
          <w:noProof w:val="0"/>
        </w:rPr>
        <w:tab/>
        <w:t>// Ref: TRI-Definitio</w:t>
      </w:r>
      <w:r w:rsidR="001B0FDC" w:rsidRPr="00F21A76">
        <w:rPr>
          <w:noProof w:val="0"/>
        </w:rPr>
        <w:t>n</w:t>
      </w:r>
      <w:r w:rsidR="00AD5951" w:rsidRPr="00F21A76">
        <w:rPr>
          <w:noProof w:val="0"/>
        </w:rPr>
        <w:t xml:space="preserve"> </w:t>
      </w:r>
      <w:r w:rsidR="00627443" w:rsidRPr="00F21A76">
        <w:rPr>
          <w:noProof w:val="0"/>
        </w:rPr>
        <w:t xml:space="preserve">clause </w:t>
      </w:r>
      <w:r w:rsidR="00AD5951" w:rsidRPr="00F21A76">
        <w:rPr>
          <w:noProof w:val="0"/>
        </w:rPr>
        <w:t>5.5.3.1</w:t>
      </w:r>
      <w:r w:rsidR="00AD5951" w:rsidRPr="00F21A76">
        <w:rPr>
          <w:noProof w:val="0"/>
        </w:rPr>
        <w:br/>
      </w:r>
      <w:r w:rsidR="00AD5951" w:rsidRPr="00F21A76">
        <w:rPr>
          <w:noProof w:val="0"/>
        </w:rPr>
        <w:tab/>
        <w:t>TriStatus TriSend(</w:t>
      </w:r>
      <w:del w:id="1490" w:author="Tomáš Urban" w:date="2021-11-15T14:07:00Z">
        <w:r w:rsidR="001B0FDC" w:rsidRPr="00F21A76" w:rsidDel="001202DA">
          <w:rPr>
            <w:noProof w:val="0"/>
          </w:rPr>
          <w:delText>i</w:delText>
        </w:r>
        <w:r w:rsidR="00AD5951" w:rsidRPr="00F21A76" w:rsidDel="001202DA">
          <w:rPr>
            <w:noProof w:val="0"/>
          </w:rPr>
          <w:delText xml:space="preserve">TriComponentId </w:delText>
        </w:r>
      </w:del>
      <w:ins w:id="1491" w:author="Tomáš Urban" w:date="2021-11-15T14:07: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w:t>
      </w:r>
      <w:r w:rsidR="001B0FDC" w:rsidRPr="00F21A76">
        <w:rPr>
          <w:noProof w:val="0"/>
        </w:rPr>
        <w:t>r</w:t>
      </w:r>
      <w:r w:rsidR="00AD5951" w:rsidRPr="00F21A76">
        <w:rPr>
          <w:noProof w:val="0"/>
        </w:rPr>
        <w:t>tId,</w:t>
      </w:r>
      <w:r w:rsidR="00AD5951" w:rsidRPr="00F21A76">
        <w:rPr>
          <w:noProof w:val="0"/>
        </w:rPr>
        <w:br/>
      </w:r>
      <w:r w:rsidR="00AD5951" w:rsidRPr="00F21A76">
        <w:rPr>
          <w:noProof w:val="0"/>
        </w:rPr>
        <w:tab/>
      </w:r>
      <w:r w:rsidR="00AD5951" w:rsidRPr="00F21A76">
        <w:rPr>
          <w:noProof w:val="0"/>
        </w:rPr>
        <w:tab/>
        <w:t>ITriAddress address, ITriMessage sentMessage);</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1B0FDC" w:rsidRPr="00F21A76">
        <w:rPr>
          <w:noProof w:val="0"/>
        </w:rPr>
        <w:t>5</w:t>
      </w:r>
      <w:r w:rsidR="00AD5951" w:rsidRPr="00F21A76">
        <w:rPr>
          <w:noProof w:val="0"/>
        </w:rPr>
        <w:t>.5.3.2</w:t>
      </w:r>
      <w:r w:rsidR="00AD5951" w:rsidRPr="00F21A76">
        <w:rPr>
          <w:noProof w:val="0"/>
        </w:rPr>
        <w:br/>
      </w:r>
      <w:r w:rsidR="00AD5951" w:rsidRPr="00F21A76">
        <w:rPr>
          <w:noProof w:val="0"/>
        </w:rPr>
        <w:tab/>
        <w:t>TriStatus TriSendBC(</w:t>
      </w:r>
      <w:del w:id="1492" w:author="Tomáš Urban" w:date="2021-11-15T14:07:00Z">
        <w:r w:rsidR="001B0FDC" w:rsidRPr="00F21A76" w:rsidDel="001202DA">
          <w:rPr>
            <w:noProof w:val="0"/>
          </w:rPr>
          <w:delText>i</w:delText>
        </w:r>
        <w:r w:rsidR="00AD5951" w:rsidRPr="00F21A76" w:rsidDel="001202DA">
          <w:rPr>
            <w:noProof w:val="0"/>
          </w:rPr>
          <w:delText xml:space="preserve">TriComponentId </w:delText>
        </w:r>
      </w:del>
      <w:ins w:id="1493" w:author="Tomáš Urban" w:date="2021-11-15T14:07: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tab/>
      </w:r>
      <w:r w:rsidR="00AD5951" w:rsidRPr="00F21A76">
        <w:rPr>
          <w:noProof w:val="0"/>
        </w:rPr>
        <w:tab/>
        <w:t>ITriMessage sentMessage);</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1B0FDC" w:rsidRPr="00F21A76">
        <w:rPr>
          <w:noProof w:val="0"/>
        </w:rPr>
        <w:t>5</w:t>
      </w:r>
      <w:r w:rsidR="00AD5951" w:rsidRPr="00F21A76">
        <w:rPr>
          <w:noProof w:val="0"/>
        </w:rPr>
        <w:t>.5.3.3</w:t>
      </w:r>
      <w:r w:rsidR="00AD5951" w:rsidRPr="00F21A76">
        <w:rPr>
          <w:noProof w:val="0"/>
        </w:rPr>
        <w:br/>
      </w:r>
      <w:r w:rsidR="00AD5951" w:rsidRPr="00F21A76">
        <w:rPr>
          <w:noProof w:val="0"/>
        </w:rPr>
        <w:tab/>
        <w:t>TriStatus TriSendMC(</w:t>
      </w:r>
      <w:del w:id="1494" w:author="Tomáš Urban" w:date="2021-11-15T14:07:00Z">
        <w:r w:rsidR="001B0FDC" w:rsidRPr="00F21A76" w:rsidDel="001202DA">
          <w:rPr>
            <w:noProof w:val="0"/>
          </w:rPr>
          <w:delText>i</w:delText>
        </w:r>
        <w:r w:rsidR="00AD5951" w:rsidRPr="00F21A76" w:rsidDel="001202DA">
          <w:rPr>
            <w:noProof w:val="0"/>
          </w:rPr>
          <w:delText xml:space="preserve">TriComponentId </w:delText>
        </w:r>
      </w:del>
      <w:ins w:id="1495" w:author="Tomáš Urban" w:date="2021-11-15T14:07: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1B0FDC" w:rsidRPr="00F21A76">
        <w:rPr>
          <w:noProof w:val="0"/>
        </w:rPr>
        <w:tab/>
      </w:r>
      <w:r w:rsidR="00AD5951" w:rsidRPr="00F21A76">
        <w:rPr>
          <w:noProof w:val="0"/>
        </w:rPr>
        <w:tab/>
        <w:t>ITriAddressList addresses, ITriMessage sentMessage);</w:t>
      </w:r>
      <w:r w:rsidR="00AD5951" w:rsidRPr="00F21A76">
        <w:rPr>
          <w:noProof w:val="0"/>
        </w:rPr>
        <w:br/>
      </w:r>
      <w:r w:rsidR="00AD5951" w:rsidRPr="00F21A76">
        <w:rPr>
          <w:noProof w:val="0"/>
        </w:rPr>
        <w:br/>
      </w:r>
      <w:r w:rsidR="00AD5951" w:rsidRPr="00F21A76">
        <w:rPr>
          <w:noProof w:val="0"/>
        </w:rPr>
        <w:tab/>
        <w:t>// Procedure based communication operations</w:t>
      </w:r>
      <w:r w:rsidR="00AD5951" w:rsidRPr="00F21A76">
        <w:rPr>
          <w:noProof w:val="0"/>
        </w:rPr>
        <w:br/>
      </w:r>
      <w:r w:rsidR="00AD5951" w:rsidRPr="00F21A76">
        <w:rPr>
          <w:noProof w:val="0"/>
        </w:rPr>
        <w:tab/>
        <w:t>// Ref: TRI-Definitio</w:t>
      </w:r>
      <w:r w:rsidR="001B0FDC" w:rsidRPr="00F21A76">
        <w:rPr>
          <w:noProof w:val="0"/>
        </w:rPr>
        <w:t>n</w:t>
      </w:r>
      <w:r w:rsidR="00AD5951" w:rsidRPr="00F21A76">
        <w:rPr>
          <w:noProof w:val="0"/>
        </w:rPr>
        <w:t xml:space="preserve"> </w:t>
      </w:r>
      <w:r w:rsidR="00627443" w:rsidRPr="00F21A76">
        <w:rPr>
          <w:noProof w:val="0"/>
        </w:rPr>
        <w:t xml:space="preserve">clause </w:t>
      </w:r>
      <w:r w:rsidR="00AD5951" w:rsidRPr="00F21A76">
        <w:rPr>
          <w:noProof w:val="0"/>
        </w:rPr>
        <w:t>5.5.4.1</w:t>
      </w:r>
      <w:r w:rsidR="00AD5951" w:rsidRPr="00F21A76">
        <w:rPr>
          <w:noProof w:val="0"/>
        </w:rPr>
        <w:br/>
      </w:r>
      <w:r w:rsidR="00AD5951" w:rsidRPr="00F21A76">
        <w:rPr>
          <w:noProof w:val="0"/>
        </w:rPr>
        <w:tab/>
        <w:t>TriStatus TriCall(</w:t>
      </w:r>
      <w:del w:id="1496" w:author="Tomáš Urban" w:date="2021-11-15T14:08:00Z">
        <w:r w:rsidR="001B0FDC" w:rsidRPr="00F21A76" w:rsidDel="001202DA">
          <w:rPr>
            <w:noProof w:val="0"/>
          </w:rPr>
          <w:delText>i</w:delText>
        </w:r>
        <w:r w:rsidR="00AD5951" w:rsidRPr="00F21A76" w:rsidDel="001202DA">
          <w:rPr>
            <w:noProof w:val="0"/>
          </w:rPr>
          <w:delText xml:space="preserve">TriComponentId </w:delText>
        </w:r>
      </w:del>
      <w:ins w:id="1497" w:author="Tomáš Urban" w:date="2021-11-15T14:08:00Z">
        <w:r w:rsidR="001202DA">
          <w:rPr>
            <w:noProof w:val="0"/>
          </w:rPr>
          <w:t>IT</w:t>
        </w:r>
        <w:r w:rsidR="001202DA" w:rsidRPr="00F21A76">
          <w:rPr>
            <w:noProof w:val="0"/>
          </w:rPr>
          <w:t xml:space="preserve">riComponentId </w:t>
        </w:r>
      </w:ins>
      <w:r w:rsidR="00AD5951" w:rsidRPr="00F21A76">
        <w:rPr>
          <w:noProof w:val="0"/>
        </w:rPr>
        <w:t>componen</w:t>
      </w:r>
      <w:r w:rsidR="001B0FDC" w:rsidRPr="00F21A76">
        <w:rPr>
          <w:noProof w:val="0"/>
        </w:rPr>
        <w:t>t</w:t>
      </w:r>
      <w:r w:rsidR="00AD5951" w:rsidRPr="00F21A76">
        <w:rPr>
          <w:noProof w:val="0"/>
        </w:rPr>
        <w:t>Id, ITriPortId tsiPortI</w:t>
      </w:r>
      <w:r w:rsidR="001B0FDC" w:rsidRPr="00F21A76">
        <w:rPr>
          <w:noProof w:val="0"/>
        </w:rPr>
        <w:t>d</w:t>
      </w:r>
      <w:r w:rsidR="00AD5951" w:rsidRPr="00F21A76">
        <w:rPr>
          <w:noProof w:val="0"/>
        </w:rPr>
        <w:t>,</w:t>
      </w:r>
      <w:r w:rsidR="00AD5951" w:rsidRPr="00F21A76">
        <w:rPr>
          <w:noProof w:val="0"/>
        </w:rPr>
        <w:br/>
      </w:r>
      <w:r w:rsidR="00AD5951" w:rsidRPr="00F21A76">
        <w:rPr>
          <w:noProof w:val="0"/>
        </w:rPr>
        <w:tab/>
      </w:r>
      <w:r w:rsidR="00AD5951" w:rsidRPr="00F21A76">
        <w:rPr>
          <w:noProof w:val="0"/>
        </w:rPr>
        <w:tab/>
        <w:t>ITriAddress sutAddress, IT</w:t>
      </w:r>
      <w:r w:rsidR="001B0FDC" w:rsidRPr="00F21A76">
        <w:rPr>
          <w:noProof w:val="0"/>
        </w:rPr>
        <w:t>r</w:t>
      </w:r>
      <w:r w:rsidR="00AD5951" w:rsidRPr="00F21A76">
        <w:rPr>
          <w:noProof w:val="0"/>
        </w:rPr>
        <w:t>iSignatureId signatureId,</w:t>
      </w:r>
      <w:r w:rsidR="00AD5951" w:rsidRPr="00F21A76">
        <w:rPr>
          <w:noProof w:val="0"/>
        </w:rPr>
        <w:br/>
      </w:r>
      <w:r w:rsidR="00AD5951" w:rsidRPr="00F21A76">
        <w:rPr>
          <w:noProof w:val="0"/>
        </w:rPr>
        <w:tab/>
      </w:r>
      <w:r w:rsidR="00AD5951" w:rsidRPr="00F21A76">
        <w:rPr>
          <w:noProof w:val="0"/>
        </w:rPr>
        <w:tab/>
        <w:t>ITriParameterList parameterList);</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1B0FDC" w:rsidRPr="00F21A76">
        <w:rPr>
          <w:noProof w:val="0"/>
        </w:rPr>
        <w:t>5</w:t>
      </w:r>
      <w:r w:rsidR="00AD5951" w:rsidRPr="00F21A76">
        <w:rPr>
          <w:noProof w:val="0"/>
        </w:rPr>
        <w:t>.5.4.2</w:t>
      </w:r>
      <w:r w:rsidR="00AD5951" w:rsidRPr="00F21A76">
        <w:rPr>
          <w:noProof w:val="0"/>
        </w:rPr>
        <w:br/>
      </w:r>
      <w:r w:rsidR="00AD5951" w:rsidRPr="00F21A76">
        <w:rPr>
          <w:noProof w:val="0"/>
        </w:rPr>
        <w:tab/>
        <w:t>TriStatus TriCallBC(</w:t>
      </w:r>
      <w:del w:id="1498" w:author="Tomáš Urban" w:date="2021-11-15T14:08:00Z">
        <w:r w:rsidR="001B0FDC" w:rsidRPr="00F21A76" w:rsidDel="001202DA">
          <w:rPr>
            <w:noProof w:val="0"/>
          </w:rPr>
          <w:delText>i</w:delText>
        </w:r>
        <w:r w:rsidR="00AD5951" w:rsidRPr="00F21A76" w:rsidDel="001202DA">
          <w:rPr>
            <w:noProof w:val="0"/>
          </w:rPr>
          <w:delText xml:space="preserve">TriComponentId </w:delText>
        </w:r>
      </w:del>
      <w:ins w:id="1499" w:author="Tomáš Urban" w:date="2021-11-15T14:08: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tab/>
      </w:r>
      <w:r w:rsidR="00AD5951" w:rsidRPr="00F21A76">
        <w:rPr>
          <w:noProof w:val="0"/>
        </w:rPr>
        <w:tab/>
      </w:r>
      <w:del w:id="1500" w:author="Tomáš Urban" w:date="2021-11-15T14:08:00Z">
        <w:r w:rsidR="001B0FDC" w:rsidRPr="00F21A76" w:rsidDel="001202DA">
          <w:rPr>
            <w:noProof w:val="0"/>
          </w:rPr>
          <w:delText>i</w:delText>
        </w:r>
        <w:r w:rsidR="00AD5951" w:rsidRPr="00F21A76" w:rsidDel="001202DA">
          <w:rPr>
            <w:noProof w:val="0"/>
          </w:rPr>
          <w:delText xml:space="preserve">TriSignatureId </w:delText>
        </w:r>
      </w:del>
      <w:ins w:id="1501" w:author="Tomáš Urban" w:date="2021-11-15T14:08:00Z">
        <w:r w:rsidR="001202DA">
          <w:rPr>
            <w:noProof w:val="0"/>
          </w:rPr>
          <w:t>I</w:t>
        </w:r>
        <w:r w:rsidR="001202DA" w:rsidRPr="00F21A76">
          <w:rPr>
            <w:noProof w:val="0"/>
          </w:rPr>
          <w:t xml:space="preserve">TriSignatureId </w:t>
        </w:r>
      </w:ins>
      <w:r w:rsidR="00AD5951" w:rsidRPr="00F21A76">
        <w:rPr>
          <w:noProof w:val="0"/>
        </w:rPr>
        <w:t>signatureId, ITriParameterList parameterList);</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1B0FDC" w:rsidRPr="00F21A76">
        <w:rPr>
          <w:noProof w:val="0"/>
        </w:rPr>
        <w:t>5</w:t>
      </w:r>
      <w:r w:rsidR="00AD5951" w:rsidRPr="00F21A76">
        <w:rPr>
          <w:noProof w:val="0"/>
        </w:rPr>
        <w:t>.5.4.3</w:t>
      </w:r>
      <w:r w:rsidR="00AD5951" w:rsidRPr="00F21A76">
        <w:rPr>
          <w:noProof w:val="0"/>
        </w:rPr>
        <w:br/>
      </w:r>
      <w:r w:rsidR="00AD5951" w:rsidRPr="00F21A76">
        <w:rPr>
          <w:noProof w:val="0"/>
        </w:rPr>
        <w:tab/>
        <w:t>TriStatus TriCallMC(</w:t>
      </w:r>
      <w:del w:id="1502" w:author="Tomáš Urban" w:date="2021-11-15T14:08:00Z">
        <w:r w:rsidR="001B0FDC" w:rsidRPr="00F21A76" w:rsidDel="001202DA">
          <w:rPr>
            <w:noProof w:val="0"/>
          </w:rPr>
          <w:delText>i</w:delText>
        </w:r>
        <w:r w:rsidR="00AD5951" w:rsidRPr="00F21A76" w:rsidDel="001202DA">
          <w:rPr>
            <w:noProof w:val="0"/>
          </w:rPr>
          <w:delText xml:space="preserve">TriComponentId </w:delText>
        </w:r>
      </w:del>
      <w:ins w:id="1503" w:author="Tomáš Urban" w:date="2021-11-15T14:08: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lastRenderedPageBreak/>
        <w:tab/>
      </w:r>
      <w:r w:rsidR="00AD5951" w:rsidRPr="00F21A76">
        <w:rPr>
          <w:noProof w:val="0"/>
        </w:rPr>
        <w:tab/>
      </w:r>
      <w:del w:id="1504" w:author="Tomáš Urban" w:date="2021-11-15T14:09:00Z">
        <w:r w:rsidR="00AD5951" w:rsidRPr="00F21A76" w:rsidDel="001202DA">
          <w:rPr>
            <w:noProof w:val="0"/>
          </w:rPr>
          <w:delText>I</w:delText>
        </w:r>
        <w:r w:rsidR="001B0FDC" w:rsidRPr="00F21A76" w:rsidDel="001202DA">
          <w:rPr>
            <w:noProof w:val="0"/>
          </w:rPr>
          <w:delText>t</w:delText>
        </w:r>
        <w:r w:rsidR="00AD5951" w:rsidRPr="00F21A76" w:rsidDel="001202DA">
          <w:rPr>
            <w:noProof w:val="0"/>
          </w:rPr>
          <w:delText xml:space="preserve">riAddressList </w:delText>
        </w:r>
      </w:del>
      <w:ins w:id="1505" w:author="Tomáš Urban" w:date="2021-11-15T14:09:00Z">
        <w:r w:rsidR="001202DA" w:rsidRPr="00F21A76">
          <w:rPr>
            <w:noProof w:val="0"/>
          </w:rPr>
          <w:t>I</w:t>
        </w:r>
        <w:r w:rsidR="001202DA">
          <w:rPr>
            <w:noProof w:val="0"/>
          </w:rPr>
          <w:t>T</w:t>
        </w:r>
        <w:r w:rsidR="001202DA" w:rsidRPr="00F21A76">
          <w:rPr>
            <w:noProof w:val="0"/>
          </w:rPr>
          <w:t xml:space="preserve">riAddressList </w:t>
        </w:r>
      </w:ins>
      <w:r w:rsidR="00AD5951" w:rsidRPr="00F21A76">
        <w:rPr>
          <w:noProof w:val="0"/>
        </w:rPr>
        <w:t>sutAddresses, IT</w:t>
      </w:r>
      <w:r w:rsidR="001B0FDC" w:rsidRPr="00F21A76">
        <w:rPr>
          <w:noProof w:val="0"/>
        </w:rPr>
        <w:t>r</w:t>
      </w:r>
      <w:r w:rsidR="00AD5951" w:rsidRPr="00F21A76">
        <w:rPr>
          <w:noProof w:val="0"/>
        </w:rPr>
        <w:t>iSignatureId signatureId,</w:t>
      </w:r>
      <w:r w:rsidR="00AD5951" w:rsidRPr="00F21A76">
        <w:rPr>
          <w:noProof w:val="0"/>
        </w:rPr>
        <w:br/>
      </w:r>
      <w:r w:rsidR="00AD5951" w:rsidRPr="00F21A76">
        <w:rPr>
          <w:noProof w:val="0"/>
        </w:rPr>
        <w:tab/>
      </w:r>
      <w:r w:rsidR="00AD5951" w:rsidRPr="00F21A76">
        <w:rPr>
          <w:noProof w:val="0"/>
        </w:rPr>
        <w:tab/>
        <w:t>ITriParameterList parameterList);</w:t>
      </w:r>
      <w:r w:rsidR="00AD5951" w:rsidRPr="00F21A76">
        <w:rPr>
          <w:noProof w:val="0"/>
        </w:rPr>
        <w:br/>
      </w:r>
      <w:r w:rsidR="00AD5951" w:rsidRPr="00F21A76">
        <w:rPr>
          <w:noProof w:val="0"/>
        </w:rPr>
        <w:tab/>
        <w:t>// Ref: TRI-Definition</w:t>
      </w:r>
      <w:r w:rsidR="001B0FDC" w:rsidRPr="00F21A76">
        <w:rPr>
          <w:noProof w:val="0"/>
        </w:rPr>
        <w:t xml:space="preserve"> </w:t>
      </w:r>
      <w:r w:rsidR="00627443" w:rsidRPr="00F21A76">
        <w:rPr>
          <w:noProof w:val="0"/>
        </w:rPr>
        <w:t xml:space="preserve">clause </w:t>
      </w:r>
      <w:r w:rsidR="00AD5951" w:rsidRPr="00F21A76">
        <w:rPr>
          <w:noProof w:val="0"/>
        </w:rPr>
        <w:t>5.5.4.4</w:t>
      </w:r>
      <w:r w:rsidR="00AD5951" w:rsidRPr="00F21A76">
        <w:rPr>
          <w:noProof w:val="0"/>
        </w:rPr>
        <w:br/>
      </w:r>
      <w:r w:rsidR="00AD5951" w:rsidRPr="00F21A76">
        <w:rPr>
          <w:noProof w:val="0"/>
        </w:rPr>
        <w:tab/>
        <w:t>TriStatus TriReply(</w:t>
      </w:r>
      <w:del w:id="1506" w:author="Tomáš Urban" w:date="2021-11-15T14:09:00Z">
        <w:r w:rsidR="001B0FDC" w:rsidRPr="00F21A76" w:rsidDel="001202DA">
          <w:rPr>
            <w:noProof w:val="0"/>
          </w:rPr>
          <w:delText>i</w:delText>
        </w:r>
        <w:r w:rsidR="00AD5951" w:rsidRPr="00F21A76" w:rsidDel="001202DA">
          <w:rPr>
            <w:noProof w:val="0"/>
          </w:rPr>
          <w:delText xml:space="preserve">TriComponentId </w:delText>
        </w:r>
      </w:del>
      <w:ins w:id="1507" w:author="Tomáš Urban" w:date="2021-11-15T14:09: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w:t>
      </w:r>
      <w:r w:rsidR="001B0FDC" w:rsidRPr="00F21A76">
        <w:rPr>
          <w:noProof w:val="0"/>
        </w:rPr>
        <w:t>d</w:t>
      </w:r>
      <w:r w:rsidR="00AD5951" w:rsidRPr="00F21A76">
        <w:rPr>
          <w:noProof w:val="0"/>
        </w:rPr>
        <w:t>,</w:t>
      </w:r>
      <w:r w:rsidR="00AD5951" w:rsidRPr="00F21A76">
        <w:rPr>
          <w:noProof w:val="0"/>
        </w:rPr>
        <w:br/>
      </w:r>
      <w:r w:rsidR="00AD5951" w:rsidRPr="00F21A76">
        <w:rPr>
          <w:noProof w:val="0"/>
        </w:rPr>
        <w:tab/>
      </w:r>
      <w:r w:rsidR="00AD5951" w:rsidRPr="00F21A76">
        <w:rPr>
          <w:noProof w:val="0"/>
        </w:rPr>
        <w:tab/>
        <w:t>ITriAddress sutAddress, IT</w:t>
      </w:r>
      <w:r w:rsidR="001B0FDC" w:rsidRPr="00F21A76">
        <w:rPr>
          <w:noProof w:val="0"/>
        </w:rPr>
        <w:t>r</w:t>
      </w:r>
      <w:r w:rsidR="00AD5951" w:rsidRPr="00F21A76">
        <w:rPr>
          <w:noProof w:val="0"/>
        </w:rPr>
        <w:t>iSignatureId signatureId,</w:t>
      </w:r>
      <w:r w:rsidR="00AD5951" w:rsidRPr="00F21A76">
        <w:rPr>
          <w:noProof w:val="0"/>
        </w:rPr>
        <w:br/>
      </w:r>
      <w:r w:rsidR="00AD5951" w:rsidRPr="00F21A76">
        <w:rPr>
          <w:noProof w:val="0"/>
        </w:rPr>
        <w:tab/>
      </w:r>
      <w:r w:rsidR="00AD5951" w:rsidRPr="00F21A76">
        <w:rPr>
          <w:noProof w:val="0"/>
        </w:rPr>
        <w:tab/>
      </w:r>
      <w:del w:id="1508" w:author="Tomáš Urban" w:date="2021-11-15T14:09:00Z">
        <w:r w:rsidR="00AD5951" w:rsidRPr="00F21A76" w:rsidDel="001202DA">
          <w:rPr>
            <w:noProof w:val="0"/>
          </w:rPr>
          <w:delText>ITri</w:delText>
        </w:r>
        <w:r w:rsidR="001B0FDC" w:rsidRPr="00F21A76" w:rsidDel="001202DA">
          <w:rPr>
            <w:noProof w:val="0"/>
          </w:rPr>
          <w:delText>p</w:delText>
        </w:r>
        <w:r w:rsidR="00AD5951" w:rsidRPr="00F21A76" w:rsidDel="001202DA">
          <w:rPr>
            <w:noProof w:val="0"/>
          </w:rPr>
          <w:delText xml:space="preserve">arameterList </w:delText>
        </w:r>
      </w:del>
      <w:ins w:id="1509" w:author="Tomáš Urban" w:date="2021-11-15T14:09:00Z">
        <w:r w:rsidR="001202DA" w:rsidRPr="00F21A76">
          <w:rPr>
            <w:noProof w:val="0"/>
          </w:rPr>
          <w:t>ITri</w:t>
        </w:r>
        <w:r w:rsidR="001202DA">
          <w:rPr>
            <w:noProof w:val="0"/>
          </w:rPr>
          <w:t>P</w:t>
        </w:r>
        <w:r w:rsidR="001202DA" w:rsidRPr="00F21A76">
          <w:rPr>
            <w:noProof w:val="0"/>
          </w:rPr>
          <w:t xml:space="preserve">arameterList </w:t>
        </w:r>
      </w:ins>
      <w:r w:rsidR="00AD5951" w:rsidRPr="00F21A76">
        <w:rPr>
          <w:noProof w:val="0"/>
        </w:rPr>
        <w:t>parameterList, ITriParameter returnValue);</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AD5951" w:rsidRPr="00F21A76">
        <w:rPr>
          <w:noProof w:val="0"/>
        </w:rPr>
        <w:t>5</w:t>
      </w:r>
      <w:r w:rsidR="001B0FDC" w:rsidRPr="00F21A76">
        <w:rPr>
          <w:noProof w:val="0"/>
        </w:rPr>
        <w:t>.</w:t>
      </w:r>
      <w:r w:rsidR="00AD5951" w:rsidRPr="00F21A76">
        <w:rPr>
          <w:noProof w:val="0"/>
        </w:rPr>
        <w:t>5.4.5</w:t>
      </w:r>
      <w:r w:rsidR="00AD5951" w:rsidRPr="00F21A76">
        <w:rPr>
          <w:noProof w:val="0"/>
        </w:rPr>
        <w:br/>
      </w:r>
      <w:r w:rsidR="00AD5951" w:rsidRPr="00F21A76">
        <w:rPr>
          <w:noProof w:val="0"/>
        </w:rPr>
        <w:tab/>
        <w:t>TriStatus TriReplyBC(</w:t>
      </w:r>
      <w:del w:id="1510" w:author="Tomáš Urban" w:date="2021-11-15T14:09:00Z">
        <w:r w:rsidR="001B0FDC" w:rsidRPr="00F21A76" w:rsidDel="001202DA">
          <w:rPr>
            <w:noProof w:val="0"/>
          </w:rPr>
          <w:delText>i</w:delText>
        </w:r>
        <w:r w:rsidR="00AD5951" w:rsidRPr="00F21A76" w:rsidDel="001202DA">
          <w:rPr>
            <w:noProof w:val="0"/>
          </w:rPr>
          <w:delText xml:space="preserve">TriComponentId </w:delText>
        </w:r>
      </w:del>
      <w:ins w:id="1511" w:author="Tomáš Urban" w:date="2021-11-15T14:09: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tab/>
      </w:r>
      <w:r w:rsidR="00AD5951" w:rsidRPr="00F21A76">
        <w:rPr>
          <w:noProof w:val="0"/>
        </w:rPr>
        <w:tab/>
      </w:r>
      <w:del w:id="1512" w:author="Tomáš Urban" w:date="2021-11-15T14:09:00Z">
        <w:r w:rsidR="001B0FDC" w:rsidRPr="00F21A76" w:rsidDel="001202DA">
          <w:rPr>
            <w:noProof w:val="0"/>
          </w:rPr>
          <w:delText>i</w:delText>
        </w:r>
        <w:r w:rsidR="00AD5951" w:rsidRPr="00F21A76" w:rsidDel="001202DA">
          <w:rPr>
            <w:noProof w:val="0"/>
          </w:rPr>
          <w:delText xml:space="preserve">TriSignatureId </w:delText>
        </w:r>
      </w:del>
      <w:ins w:id="1513" w:author="Tomáš Urban" w:date="2021-11-15T14:09:00Z">
        <w:r w:rsidR="001202DA">
          <w:rPr>
            <w:noProof w:val="0"/>
          </w:rPr>
          <w:t>I</w:t>
        </w:r>
        <w:r w:rsidR="001202DA" w:rsidRPr="00F21A76">
          <w:rPr>
            <w:noProof w:val="0"/>
          </w:rPr>
          <w:t xml:space="preserve">TriSignatureId </w:t>
        </w:r>
      </w:ins>
      <w:r w:rsidR="00AD5951" w:rsidRPr="00F21A76">
        <w:rPr>
          <w:noProof w:val="0"/>
        </w:rPr>
        <w:t>signatureId, ITriPa</w:t>
      </w:r>
      <w:r w:rsidR="001B0FDC" w:rsidRPr="00F21A76">
        <w:rPr>
          <w:noProof w:val="0"/>
        </w:rPr>
        <w:t>r</w:t>
      </w:r>
      <w:r w:rsidR="00AD5951" w:rsidRPr="00F21A76">
        <w:rPr>
          <w:noProof w:val="0"/>
        </w:rPr>
        <w:t>ameterList parameterList,</w:t>
      </w:r>
      <w:r w:rsidR="00AD5951" w:rsidRPr="00F21A76">
        <w:rPr>
          <w:noProof w:val="0"/>
        </w:rPr>
        <w:br/>
      </w:r>
      <w:r w:rsidR="00AD5951" w:rsidRPr="00F21A76">
        <w:rPr>
          <w:noProof w:val="0"/>
        </w:rPr>
        <w:tab/>
      </w:r>
      <w:r w:rsidR="00AD5951" w:rsidRPr="00F21A76">
        <w:rPr>
          <w:noProof w:val="0"/>
        </w:rPr>
        <w:tab/>
        <w:t>ITriParameter returnValue);</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AD5951" w:rsidRPr="00F21A76">
        <w:rPr>
          <w:noProof w:val="0"/>
        </w:rPr>
        <w:t>5</w:t>
      </w:r>
      <w:r w:rsidR="001B0FDC" w:rsidRPr="00F21A76">
        <w:rPr>
          <w:noProof w:val="0"/>
        </w:rPr>
        <w:t>.</w:t>
      </w:r>
      <w:r w:rsidR="00AD5951" w:rsidRPr="00F21A76">
        <w:rPr>
          <w:noProof w:val="0"/>
        </w:rPr>
        <w:t>5.4.6</w:t>
      </w:r>
      <w:r w:rsidR="00AD5951" w:rsidRPr="00F21A76">
        <w:rPr>
          <w:noProof w:val="0"/>
        </w:rPr>
        <w:br/>
      </w:r>
      <w:r w:rsidR="00AD5951" w:rsidRPr="00F21A76">
        <w:rPr>
          <w:noProof w:val="0"/>
        </w:rPr>
        <w:tab/>
        <w:t>TriStatus TriReplyMC(</w:t>
      </w:r>
      <w:del w:id="1514" w:author="Tomáš Urban" w:date="2021-11-15T14:07:00Z">
        <w:r w:rsidR="001B0FDC" w:rsidRPr="00F21A76" w:rsidDel="001202DA">
          <w:rPr>
            <w:noProof w:val="0"/>
          </w:rPr>
          <w:delText>i</w:delText>
        </w:r>
        <w:r w:rsidR="00AD5951" w:rsidRPr="00F21A76" w:rsidDel="001202DA">
          <w:rPr>
            <w:noProof w:val="0"/>
          </w:rPr>
          <w:delText xml:space="preserve">TriComponentId </w:delText>
        </w:r>
      </w:del>
      <w:ins w:id="1515" w:author="Tomáš Urban" w:date="2021-11-15T14:07: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tab/>
      </w:r>
      <w:r w:rsidR="00AD5951" w:rsidRPr="00F21A76">
        <w:rPr>
          <w:noProof w:val="0"/>
        </w:rPr>
        <w:tab/>
      </w:r>
      <w:del w:id="1516" w:author="Tomáš Urban" w:date="2021-11-15T14:07:00Z">
        <w:r w:rsidR="00AD5951" w:rsidRPr="00F21A76" w:rsidDel="001202DA">
          <w:rPr>
            <w:noProof w:val="0"/>
          </w:rPr>
          <w:delText>I</w:delText>
        </w:r>
        <w:r w:rsidR="001B0FDC" w:rsidRPr="00F21A76" w:rsidDel="001202DA">
          <w:rPr>
            <w:noProof w:val="0"/>
          </w:rPr>
          <w:delText>t</w:delText>
        </w:r>
        <w:r w:rsidR="00AD5951" w:rsidRPr="00F21A76" w:rsidDel="001202DA">
          <w:rPr>
            <w:noProof w:val="0"/>
          </w:rPr>
          <w:delText xml:space="preserve">riAddressList </w:delText>
        </w:r>
      </w:del>
      <w:ins w:id="1517" w:author="Tomáš Urban" w:date="2021-11-15T14:07:00Z">
        <w:r w:rsidR="001202DA" w:rsidRPr="00F21A76">
          <w:rPr>
            <w:noProof w:val="0"/>
          </w:rPr>
          <w:t>I</w:t>
        </w:r>
        <w:r w:rsidR="001202DA">
          <w:rPr>
            <w:noProof w:val="0"/>
          </w:rPr>
          <w:t>T</w:t>
        </w:r>
        <w:r w:rsidR="001202DA" w:rsidRPr="00F21A76">
          <w:rPr>
            <w:noProof w:val="0"/>
          </w:rPr>
          <w:t xml:space="preserve">riAddressList </w:t>
        </w:r>
      </w:ins>
      <w:r w:rsidR="00AD5951" w:rsidRPr="00F21A76">
        <w:rPr>
          <w:noProof w:val="0"/>
        </w:rPr>
        <w:t>sutAddresses, IT</w:t>
      </w:r>
      <w:r w:rsidR="001B0FDC" w:rsidRPr="00F21A76">
        <w:rPr>
          <w:noProof w:val="0"/>
        </w:rPr>
        <w:t>r</w:t>
      </w:r>
      <w:r w:rsidR="00AD5951" w:rsidRPr="00F21A76">
        <w:rPr>
          <w:noProof w:val="0"/>
        </w:rPr>
        <w:t>iSignatureId signatureId,</w:t>
      </w:r>
      <w:r w:rsidR="00AD5951" w:rsidRPr="00F21A76">
        <w:rPr>
          <w:noProof w:val="0"/>
        </w:rPr>
        <w:br/>
      </w:r>
      <w:r w:rsidR="00AD5951" w:rsidRPr="00F21A76">
        <w:rPr>
          <w:noProof w:val="0"/>
        </w:rPr>
        <w:tab/>
      </w:r>
      <w:r w:rsidR="00AD5951" w:rsidRPr="00F21A76">
        <w:rPr>
          <w:noProof w:val="0"/>
        </w:rPr>
        <w:tab/>
      </w:r>
      <w:del w:id="1518" w:author="Tomáš Urban" w:date="2021-11-15T14:09:00Z">
        <w:r w:rsidR="00AD5951" w:rsidRPr="00F21A76" w:rsidDel="001202DA">
          <w:rPr>
            <w:noProof w:val="0"/>
          </w:rPr>
          <w:delText>ITri</w:delText>
        </w:r>
        <w:r w:rsidR="001B0FDC" w:rsidRPr="00F21A76" w:rsidDel="001202DA">
          <w:rPr>
            <w:noProof w:val="0"/>
          </w:rPr>
          <w:delText>p</w:delText>
        </w:r>
        <w:r w:rsidR="00AD5951" w:rsidRPr="00F21A76" w:rsidDel="001202DA">
          <w:rPr>
            <w:noProof w:val="0"/>
          </w:rPr>
          <w:delText xml:space="preserve">arameterList </w:delText>
        </w:r>
      </w:del>
      <w:ins w:id="1519" w:author="Tomáš Urban" w:date="2021-11-15T14:09:00Z">
        <w:r w:rsidR="001202DA" w:rsidRPr="00F21A76">
          <w:rPr>
            <w:noProof w:val="0"/>
          </w:rPr>
          <w:t>ITri</w:t>
        </w:r>
        <w:r w:rsidR="001202DA">
          <w:rPr>
            <w:noProof w:val="0"/>
          </w:rPr>
          <w:t>P</w:t>
        </w:r>
        <w:r w:rsidR="001202DA" w:rsidRPr="00F21A76">
          <w:rPr>
            <w:noProof w:val="0"/>
          </w:rPr>
          <w:t xml:space="preserve">arameterList </w:t>
        </w:r>
      </w:ins>
      <w:r w:rsidR="00AD5951" w:rsidRPr="00F21A76">
        <w:rPr>
          <w:noProof w:val="0"/>
        </w:rPr>
        <w:t>parameterList, ITriParameter returnValue);</w:t>
      </w:r>
      <w:r w:rsidR="00AD5951" w:rsidRPr="00F21A76">
        <w:rPr>
          <w:noProof w:val="0"/>
        </w:rPr>
        <w:br/>
      </w:r>
      <w:r w:rsidR="00AD5951" w:rsidRPr="00F21A76">
        <w:rPr>
          <w:noProof w:val="0"/>
        </w:rPr>
        <w:tab/>
        <w:t>// Ref: TRI-Definition</w:t>
      </w:r>
      <w:r w:rsidR="001B0FDC" w:rsidRPr="00F21A76">
        <w:rPr>
          <w:noProof w:val="0"/>
        </w:rPr>
        <w:t xml:space="preserve"> </w:t>
      </w:r>
      <w:r w:rsidR="00627443" w:rsidRPr="00F21A76">
        <w:rPr>
          <w:noProof w:val="0"/>
        </w:rPr>
        <w:t xml:space="preserve">clause </w:t>
      </w:r>
      <w:r w:rsidR="00AD5951" w:rsidRPr="00F21A76">
        <w:rPr>
          <w:noProof w:val="0"/>
        </w:rPr>
        <w:t>5.5.4.7</w:t>
      </w:r>
      <w:r w:rsidR="00AD5951" w:rsidRPr="00F21A76">
        <w:rPr>
          <w:noProof w:val="0"/>
        </w:rPr>
        <w:br/>
      </w:r>
      <w:r w:rsidR="00AD5951" w:rsidRPr="00F21A76">
        <w:rPr>
          <w:noProof w:val="0"/>
        </w:rPr>
        <w:tab/>
        <w:t>TriStatus TriRaise(</w:t>
      </w:r>
      <w:del w:id="1520" w:author="Tomáš Urban" w:date="2021-11-15T14:07:00Z">
        <w:r w:rsidR="001B0FDC" w:rsidRPr="00F21A76" w:rsidDel="001202DA">
          <w:rPr>
            <w:noProof w:val="0"/>
          </w:rPr>
          <w:delText>i</w:delText>
        </w:r>
        <w:r w:rsidR="00AD5951" w:rsidRPr="00F21A76" w:rsidDel="001202DA">
          <w:rPr>
            <w:noProof w:val="0"/>
          </w:rPr>
          <w:delText xml:space="preserve">TriComponentId </w:delText>
        </w:r>
      </w:del>
      <w:ins w:id="1521" w:author="Tomáš Urban" w:date="2021-11-15T14:07: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w:t>
      </w:r>
      <w:r w:rsidR="001B0FDC" w:rsidRPr="00F21A76">
        <w:rPr>
          <w:noProof w:val="0"/>
        </w:rPr>
        <w:t>d</w:t>
      </w:r>
      <w:r w:rsidR="00AD5951" w:rsidRPr="00F21A76">
        <w:rPr>
          <w:noProof w:val="0"/>
        </w:rPr>
        <w:t>,</w:t>
      </w:r>
      <w:r w:rsidR="00AD5951" w:rsidRPr="00F21A76">
        <w:rPr>
          <w:noProof w:val="0"/>
        </w:rPr>
        <w:br/>
      </w:r>
      <w:r w:rsidR="00AD5951" w:rsidRPr="00F21A76">
        <w:rPr>
          <w:noProof w:val="0"/>
        </w:rPr>
        <w:tab/>
      </w:r>
      <w:r w:rsidR="00AD5951" w:rsidRPr="00F21A76">
        <w:rPr>
          <w:noProof w:val="0"/>
        </w:rPr>
        <w:tab/>
        <w:t>ITriAddress sutAddress, IT</w:t>
      </w:r>
      <w:r w:rsidR="001B0FDC" w:rsidRPr="00F21A76">
        <w:rPr>
          <w:noProof w:val="0"/>
        </w:rPr>
        <w:t>r</w:t>
      </w:r>
      <w:r w:rsidR="00AD5951" w:rsidRPr="00F21A76">
        <w:rPr>
          <w:noProof w:val="0"/>
        </w:rPr>
        <w:t>iSignatureId signatureId,</w:t>
      </w:r>
      <w:r w:rsidR="00AD5951" w:rsidRPr="00F21A76">
        <w:rPr>
          <w:noProof w:val="0"/>
        </w:rPr>
        <w:br/>
      </w:r>
      <w:r w:rsidR="00AD5951" w:rsidRPr="00F21A76">
        <w:rPr>
          <w:noProof w:val="0"/>
        </w:rPr>
        <w:tab/>
      </w:r>
      <w:r w:rsidR="00AD5951" w:rsidRPr="00F21A76">
        <w:rPr>
          <w:noProof w:val="0"/>
        </w:rPr>
        <w:tab/>
        <w:t>ITriException exc);</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AD5951" w:rsidRPr="00F21A76">
        <w:rPr>
          <w:noProof w:val="0"/>
        </w:rPr>
        <w:t>5</w:t>
      </w:r>
      <w:r w:rsidR="001B0FDC" w:rsidRPr="00F21A76">
        <w:rPr>
          <w:noProof w:val="0"/>
        </w:rPr>
        <w:t>.</w:t>
      </w:r>
      <w:r w:rsidR="00AD5951" w:rsidRPr="00F21A76">
        <w:rPr>
          <w:noProof w:val="0"/>
        </w:rPr>
        <w:t>5.4.8</w:t>
      </w:r>
      <w:r w:rsidR="00AD5951" w:rsidRPr="00F21A76">
        <w:rPr>
          <w:noProof w:val="0"/>
        </w:rPr>
        <w:br/>
      </w:r>
      <w:r w:rsidR="00AD5951" w:rsidRPr="00F21A76">
        <w:rPr>
          <w:noProof w:val="0"/>
        </w:rPr>
        <w:tab/>
        <w:t>TriStatus TriRaiseBC(</w:t>
      </w:r>
      <w:del w:id="1522" w:author="Tomáš Urban" w:date="2021-11-15T14:09:00Z">
        <w:r w:rsidR="001B0FDC" w:rsidRPr="00F21A76" w:rsidDel="001202DA">
          <w:rPr>
            <w:noProof w:val="0"/>
          </w:rPr>
          <w:delText>i</w:delText>
        </w:r>
        <w:r w:rsidR="00AD5951" w:rsidRPr="00F21A76" w:rsidDel="001202DA">
          <w:rPr>
            <w:noProof w:val="0"/>
          </w:rPr>
          <w:delText xml:space="preserve">TriComponentId </w:delText>
        </w:r>
      </w:del>
      <w:ins w:id="1523" w:author="Tomáš Urban" w:date="2021-11-15T14:09: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tab/>
      </w:r>
      <w:r w:rsidR="00AD5951" w:rsidRPr="00F21A76">
        <w:rPr>
          <w:noProof w:val="0"/>
        </w:rPr>
        <w:tab/>
      </w:r>
      <w:del w:id="1524" w:author="Tomáš Urban" w:date="2021-11-15T14:09:00Z">
        <w:r w:rsidR="001B0FDC" w:rsidRPr="00F21A76" w:rsidDel="001202DA">
          <w:rPr>
            <w:noProof w:val="0"/>
          </w:rPr>
          <w:delText>i</w:delText>
        </w:r>
        <w:r w:rsidR="00AD5951" w:rsidRPr="00F21A76" w:rsidDel="001202DA">
          <w:rPr>
            <w:noProof w:val="0"/>
          </w:rPr>
          <w:delText xml:space="preserve">TriSignatureId </w:delText>
        </w:r>
      </w:del>
      <w:ins w:id="1525" w:author="Tomáš Urban" w:date="2021-11-15T14:09:00Z">
        <w:r w:rsidR="001202DA">
          <w:rPr>
            <w:noProof w:val="0"/>
          </w:rPr>
          <w:t>I</w:t>
        </w:r>
        <w:r w:rsidR="001202DA" w:rsidRPr="00F21A76">
          <w:rPr>
            <w:noProof w:val="0"/>
          </w:rPr>
          <w:t xml:space="preserve">TriSignatureId </w:t>
        </w:r>
      </w:ins>
      <w:r w:rsidR="00AD5951" w:rsidRPr="00F21A76">
        <w:rPr>
          <w:noProof w:val="0"/>
        </w:rPr>
        <w:t>signatureId, ITriException exc);</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AD5951" w:rsidRPr="00F21A76">
        <w:rPr>
          <w:noProof w:val="0"/>
        </w:rPr>
        <w:t>5</w:t>
      </w:r>
      <w:r w:rsidR="001B0FDC" w:rsidRPr="00F21A76">
        <w:rPr>
          <w:noProof w:val="0"/>
        </w:rPr>
        <w:t>.</w:t>
      </w:r>
      <w:r w:rsidR="00AD5951" w:rsidRPr="00F21A76">
        <w:rPr>
          <w:noProof w:val="0"/>
        </w:rPr>
        <w:t>5.4.9</w:t>
      </w:r>
      <w:r w:rsidR="00AD5951" w:rsidRPr="00F21A76">
        <w:rPr>
          <w:noProof w:val="0"/>
        </w:rPr>
        <w:br/>
      </w:r>
      <w:r w:rsidR="00AD5951" w:rsidRPr="00F21A76">
        <w:rPr>
          <w:noProof w:val="0"/>
        </w:rPr>
        <w:tab/>
        <w:t>TriStatus TriRaiseMC(</w:t>
      </w:r>
      <w:del w:id="1526" w:author="Tomáš Urban" w:date="2021-11-15T14:10:00Z">
        <w:r w:rsidR="001B0FDC" w:rsidRPr="00F21A76" w:rsidDel="001202DA">
          <w:rPr>
            <w:noProof w:val="0"/>
          </w:rPr>
          <w:delText>i</w:delText>
        </w:r>
        <w:r w:rsidR="00AD5951" w:rsidRPr="00F21A76" w:rsidDel="001202DA">
          <w:rPr>
            <w:noProof w:val="0"/>
          </w:rPr>
          <w:delText xml:space="preserve">TriComponentId </w:delText>
        </w:r>
      </w:del>
      <w:ins w:id="1527" w:author="Tomáš Urban" w:date="2021-11-15T14:10:00Z">
        <w:r w:rsidR="001202DA">
          <w:rPr>
            <w:noProof w:val="0"/>
          </w:rPr>
          <w:t>I</w:t>
        </w:r>
        <w:r w:rsidR="001202DA" w:rsidRPr="00F21A76">
          <w:rPr>
            <w:noProof w:val="0"/>
          </w:rPr>
          <w:t xml:space="preserve">TriComponentId </w:t>
        </w:r>
      </w:ins>
      <w:r w:rsidR="00AD5951" w:rsidRPr="00F21A76">
        <w:rPr>
          <w:noProof w:val="0"/>
        </w:rPr>
        <w:t>componen</w:t>
      </w:r>
      <w:r w:rsidR="001B0FDC" w:rsidRPr="00F21A76">
        <w:rPr>
          <w:noProof w:val="0"/>
        </w:rPr>
        <w:t>t</w:t>
      </w:r>
      <w:r w:rsidR="00AD5951" w:rsidRPr="00F21A76">
        <w:rPr>
          <w:noProof w:val="0"/>
        </w:rPr>
        <w:t>Id, ITriPortId tsiPortId,</w:t>
      </w:r>
      <w:r w:rsidR="00AD5951" w:rsidRPr="00F21A76">
        <w:rPr>
          <w:noProof w:val="0"/>
        </w:rPr>
        <w:br/>
      </w:r>
      <w:r w:rsidR="00AD5951" w:rsidRPr="00F21A76">
        <w:rPr>
          <w:noProof w:val="0"/>
        </w:rPr>
        <w:tab/>
      </w:r>
      <w:r w:rsidR="00AD5951" w:rsidRPr="00F21A76">
        <w:rPr>
          <w:noProof w:val="0"/>
        </w:rPr>
        <w:tab/>
      </w:r>
      <w:del w:id="1528" w:author="Tomáš Urban" w:date="2021-11-15T14:10:00Z">
        <w:r w:rsidR="00AD5951" w:rsidRPr="00F21A76" w:rsidDel="001202DA">
          <w:rPr>
            <w:noProof w:val="0"/>
          </w:rPr>
          <w:delText>I</w:delText>
        </w:r>
        <w:r w:rsidR="001B0FDC" w:rsidRPr="00F21A76" w:rsidDel="001202DA">
          <w:rPr>
            <w:noProof w:val="0"/>
          </w:rPr>
          <w:delText>t</w:delText>
        </w:r>
        <w:r w:rsidR="00AD5951" w:rsidRPr="00F21A76" w:rsidDel="001202DA">
          <w:rPr>
            <w:noProof w:val="0"/>
          </w:rPr>
          <w:delText xml:space="preserve">riAddressList </w:delText>
        </w:r>
      </w:del>
      <w:ins w:id="1529" w:author="Tomáš Urban" w:date="2021-11-15T14:10:00Z">
        <w:r w:rsidR="001202DA" w:rsidRPr="00F21A76">
          <w:rPr>
            <w:noProof w:val="0"/>
          </w:rPr>
          <w:t>I</w:t>
        </w:r>
        <w:r w:rsidR="001202DA">
          <w:rPr>
            <w:noProof w:val="0"/>
          </w:rPr>
          <w:t>T</w:t>
        </w:r>
        <w:r w:rsidR="001202DA" w:rsidRPr="00F21A76">
          <w:rPr>
            <w:noProof w:val="0"/>
          </w:rPr>
          <w:t xml:space="preserve">riAddressList </w:t>
        </w:r>
      </w:ins>
      <w:r w:rsidR="00AD5951" w:rsidRPr="00F21A76">
        <w:rPr>
          <w:noProof w:val="0"/>
        </w:rPr>
        <w:t>sutAddresses, IT</w:t>
      </w:r>
      <w:r w:rsidR="001B0FDC" w:rsidRPr="00F21A76">
        <w:rPr>
          <w:noProof w:val="0"/>
        </w:rPr>
        <w:t>r</w:t>
      </w:r>
      <w:r w:rsidR="00AD5951" w:rsidRPr="00F21A76">
        <w:rPr>
          <w:noProof w:val="0"/>
        </w:rPr>
        <w:t>iSignatureId signatureId,</w:t>
      </w:r>
      <w:r w:rsidR="00AD5951" w:rsidRPr="00F21A76">
        <w:rPr>
          <w:noProof w:val="0"/>
        </w:rPr>
        <w:br/>
      </w:r>
      <w:r w:rsidR="00AD5951" w:rsidRPr="00F21A76">
        <w:rPr>
          <w:noProof w:val="0"/>
        </w:rPr>
        <w:tab/>
      </w:r>
      <w:r w:rsidR="00AD5951" w:rsidRPr="00F21A76">
        <w:rPr>
          <w:noProof w:val="0"/>
        </w:rPr>
        <w:tab/>
        <w:t>ITriException exc);</w:t>
      </w:r>
      <w:r w:rsidR="00AD5951" w:rsidRPr="00F21A76">
        <w:rPr>
          <w:noProof w:val="0"/>
        </w:rPr>
        <w:br/>
      </w:r>
      <w:r w:rsidR="00AD5951" w:rsidRPr="00F21A76">
        <w:rPr>
          <w:noProof w:val="0"/>
        </w:rPr>
        <w:br/>
      </w:r>
      <w:r w:rsidR="00AD5951" w:rsidRPr="00F21A76">
        <w:rPr>
          <w:noProof w:val="0"/>
        </w:rPr>
        <w:tab/>
        <w:t>// Miscellaneous operations</w:t>
      </w:r>
      <w:r w:rsidR="00AD5951" w:rsidRPr="00F21A76">
        <w:rPr>
          <w:noProof w:val="0"/>
        </w:rPr>
        <w:br/>
      </w:r>
      <w:r w:rsidR="00AD5951" w:rsidRPr="00F21A76">
        <w:rPr>
          <w:noProof w:val="0"/>
        </w:rPr>
        <w:tab/>
        <w:t xml:space="preserve">// Ref: TRI-Definition </w:t>
      </w:r>
      <w:r w:rsidR="00627443" w:rsidRPr="00F21A76">
        <w:rPr>
          <w:noProof w:val="0"/>
        </w:rPr>
        <w:t xml:space="preserve">clause </w:t>
      </w:r>
      <w:r w:rsidR="00AD5951" w:rsidRPr="00F21A76">
        <w:rPr>
          <w:noProof w:val="0"/>
        </w:rPr>
        <w:t>5.5.5.1</w:t>
      </w:r>
      <w:r w:rsidR="00AD5951" w:rsidRPr="00F21A76">
        <w:rPr>
          <w:noProof w:val="0"/>
        </w:rPr>
        <w:br/>
      </w:r>
      <w:r w:rsidR="00AD5951" w:rsidRPr="00F21A76">
        <w:rPr>
          <w:noProof w:val="0"/>
        </w:rPr>
        <w:tab/>
        <w:t>TriStatus TriSutActionInformal(str</w:t>
      </w:r>
      <w:r w:rsidR="001B0FDC" w:rsidRPr="00F21A76">
        <w:rPr>
          <w:noProof w:val="0"/>
        </w:rPr>
        <w:t>i</w:t>
      </w:r>
      <w:r w:rsidR="00AD5951" w:rsidRPr="00F21A76">
        <w:rPr>
          <w:noProof w:val="0"/>
        </w:rPr>
        <w:t>ng description);</w:t>
      </w:r>
      <w:r w:rsidR="00AD5951" w:rsidRPr="00F21A76">
        <w:rPr>
          <w:noProof w:val="0"/>
        </w:rPr>
        <w:br/>
      </w:r>
      <w:ins w:id="1530" w:author="Tomáš Urban" w:date="2021-11-15T12:04:00Z">
        <w:r w:rsidR="00E74513">
          <w:tab/>
          <w:t>// Miscellaneous operations</w:t>
        </w:r>
        <w:r w:rsidR="00E74513">
          <w:br/>
        </w:r>
        <w:r w:rsidR="00E74513">
          <w:tab/>
          <w:t>// Ref: TRI-Definition clause 5.5.5.2</w:t>
        </w:r>
        <w:r w:rsidR="00E74513">
          <w:br/>
        </w:r>
        <w:r w:rsidR="00E74513">
          <w:tab/>
          <w:t>TriStatus TriSutActionParam(ITri</w:t>
        </w:r>
      </w:ins>
      <w:ins w:id="1531" w:author="Tomáš Urban" w:date="2021-11-15T14:10:00Z">
        <w:r w:rsidR="001202DA">
          <w:t>P</w:t>
        </w:r>
      </w:ins>
      <w:ins w:id="1532" w:author="Tomáš Urban" w:date="2021-11-15T12:04:00Z">
        <w:r w:rsidR="00E74513">
          <w:t>arameterList parameterList);</w:t>
        </w:r>
        <w:r w:rsidR="00E74513">
          <w:br/>
        </w:r>
      </w:ins>
      <w:r w:rsidR="00AD5951" w:rsidRPr="00F21A76">
        <w:rPr>
          <w:noProof w:val="0"/>
        </w:rPr>
        <w:t>}</w:t>
      </w:r>
    </w:p>
    <w:p w14:paraId="604F083D" w14:textId="77777777" w:rsidR="00891D03" w:rsidRPr="00F21A76" w:rsidRDefault="00891D03" w:rsidP="00891D03">
      <w:pPr>
        <w:pStyle w:val="PL"/>
        <w:rPr>
          <w:noProof w:val="0"/>
        </w:rPr>
      </w:pPr>
    </w:p>
    <w:p w14:paraId="52FBF343" w14:textId="77777777" w:rsidR="00AD5951" w:rsidRPr="00F21A76" w:rsidRDefault="00EA0876" w:rsidP="00DD778F">
      <w:pPr>
        <w:pStyle w:val="Heading4"/>
      </w:pPr>
      <w:bookmarkStart w:id="1533" w:name="_Toc87872233"/>
      <w:r w:rsidRPr="00F21A76">
        <w:t>9.5</w:t>
      </w:r>
      <w:r w:rsidR="001B0FDC" w:rsidRPr="00F21A76">
        <w:t>.</w:t>
      </w:r>
      <w:r w:rsidRPr="00F21A76">
        <w:t>2.2</w:t>
      </w:r>
      <w:r w:rsidRPr="00F21A76">
        <w:tab/>
      </w:r>
      <w:r w:rsidR="00AD5951" w:rsidRPr="00F21A76">
        <w:t>ITriCommunicationTE</w:t>
      </w:r>
      <w:bookmarkEnd w:id="1533"/>
    </w:p>
    <w:p w14:paraId="26B028C8" w14:textId="77777777" w:rsidR="00AD5951" w:rsidRPr="00F21A76" w:rsidRDefault="00AD5951" w:rsidP="00485FDC">
      <w:r w:rsidRPr="00F21A76">
        <w:t>The</w:t>
      </w:r>
      <w:r w:rsidR="00FA71D8" w:rsidRPr="00F21A76">
        <w:t xml:space="preserve"> </w:t>
      </w:r>
      <w:r w:rsidRPr="00F21A76">
        <w:rPr>
          <w:rFonts w:ascii="Courier New" w:hAnsi="Courier New"/>
          <w:b/>
          <w:bCs/>
        </w:rPr>
        <w:t>ITriCommunicationTE</w:t>
      </w:r>
      <w:r w:rsidRPr="00F21A76">
        <w:rPr>
          <w:rFonts w:ascii="Courier New" w:hAnsi="Courier New"/>
        </w:rPr>
        <w:t xml:space="preserve"> </w:t>
      </w:r>
      <w:r w:rsidRPr="00F21A76">
        <w:t xml:space="preserve">interface is defined </w:t>
      </w:r>
      <w:r w:rsidR="001B0FDC" w:rsidRPr="00F21A76">
        <w:t>a</w:t>
      </w:r>
      <w:r w:rsidRPr="00F21A76">
        <w:t>s follows:</w:t>
      </w:r>
    </w:p>
    <w:p w14:paraId="4F195985" w14:textId="2012038A" w:rsidR="0044685C" w:rsidRPr="00F21A76" w:rsidRDefault="00AD5951" w:rsidP="0044685C">
      <w:pPr>
        <w:pStyle w:val="PL"/>
        <w:rPr>
          <w:noProof w:val="0"/>
        </w:rPr>
      </w:pPr>
      <w:r w:rsidRPr="00F21A76">
        <w:rPr>
          <w:noProof w:val="0"/>
        </w:rPr>
        <w:t>public interface ITriCommunicationTE {</w:t>
      </w:r>
      <w:r w:rsidRPr="00F21A76">
        <w:rPr>
          <w:noProof w:val="0"/>
        </w:rPr>
        <w:br/>
      </w:r>
      <w:r w:rsidRPr="00F21A76">
        <w:rPr>
          <w:noProof w:val="0"/>
        </w:rPr>
        <w:tab/>
        <w:t>// Message based communication operations</w:t>
      </w:r>
      <w:r w:rsidRPr="00F21A76">
        <w:rPr>
          <w:noProof w:val="0"/>
        </w:rPr>
        <w:br/>
      </w:r>
      <w:r w:rsidRPr="00F21A76">
        <w:rPr>
          <w:noProof w:val="0"/>
        </w:rPr>
        <w:tab/>
        <w:t xml:space="preserve">// Ref: TRI-Definition </w:t>
      </w:r>
      <w:r w:rsidR="00627443" w:rsidRPr="00F21A76">
        <w:rPr>
          <w:noProof w:val="0"/>
        </w:rPr>
        <w:t xml:space="preserve">clause </w:t>
      </w:r>
      <w:r w:rsidR="001B0FDC" w:rsidRPr="00F21A76">
        <w:rPr>
          <w:noProof w:val="0"/>
        </w:rPr>
        <w:t>5</w:t>
      </w:r>
      <w:r w:rsidRPr="00F21A76">
        <w:rPr>
          <w:noProof w:val="0"/>
        </w:rPr>
        <w:t>.5.3.4</w:t>
      </w:r>
      <w:r w:rsidRPr="00F21A76">
        <w:rPr>
          <w:noProof w:val="0"/>
        </w:rPr>
        <w:br/>
      </w:r>
      <w:r w:rsidRPr="00F21A76">
        <w:rPr>
          <w:noProof w:val="0"/>
        </w:rPr>
        <w:tab/>
        <w:t>void EnqueueM</w:t>
      </w:r>
      <w:r w:rsidR="001B0FDC" w:rsidRPr="00F21A76">
        <w:rPr>
          <w:noProof w:val="0"/>
        </w:rPr>
        <w:t>e</w:t>
      </w:r>
      <w:r w:rsidRPr="00F21A76">
        <w:rPr>
          <w:noProof w:val="0"/>
        </w:rPr>
        <w:t>ssage(ITriPortId tsiPortI</w:t>
      </w:r>
      <w:r w:rsidR="001B0FDC" w:rsidRPr="00F21A76">
        <w:rPr>
          <w:noProof w:val="0"/>
        </w:rPr>
        <w:t>d</w:t>
      </w:r>
      <w:r w:rsidRPr="00F21A76">
        <w:rPr>
          <w:noProof w:val="0"/>
        </w:rPr>
        <w:t>, ITriAddress sutAddress,</w:t>
      </w:r>
      <w:r w:rsidRPr="00F21A76">
        <w:rPr>
          <w:noProof w:val="0"/>
        </w:rPr>
        <w:br/>
      </w:r>
      <w:r w:rsidRPr="00F21A76">
        <w:rPr>
          <w:noProof w:val="0"/>
        </w:rPr>
        <w:tab/>
      </w:r>
      <w:r w:rsidRPr="00F21A76">
        <w:rPr>
          <w:noProof w:val="0"/>
        </w:rPr>
        <w:tab/>
      </w:r>
      <w:del w:id="1534" w:author="Tomáš Urban" w:date="2021-11-15T14:10:00Z">
        <w:r w:rsidR="001B0FDC" w:rsidRPr="00F21A76" w:rsidDel="001202DA">
          <w:rPr>
            <w:noProof w:val="0"/>
          </w:rPr>
          <w:delText>i</w:delText>
        </w:r>
        <w:r w:rsidRPr="00F21A76" w:rsidDel="001202DA">
          <w:rPr>
            <w:noProof w:val="0"/>
          </w:rPr>
          <w:delText xml:space="preserve">TriComponentId </w:delText>
        </w:r>
      </w:del>
      <w:ins w:id="1535" w:author="Tomáš Urban" w:date="2021-11-15T14:10:00Z">
        <w:r w:rsidR="001202DA">
          <w:rPr>
            <w:noProof w:val="0"/>
          </w:rPr>
          <w:t>I</w:t>
        </w:r>
        <w:r w:rsidR="001202DA" w:rsidRPr="00F21A76">
          <w:rPr>
            <w:noProof w:val="0"/>
          </w:rPr>
          <w:t xml:space="preserve">TriComponentId </w:t>
        </w:r>
      </w:ins>
      <w:r w:rsidRPr="00F21A76">
        <w:rPr>
          <w:noProof w:val="0"/>
        </w:rPr>
        <w:t>componentId, ITriMessage msg);</w:t>
      </w:r>
      <w:r w:rsidRPr="00F21A76">
        <w:rPr>
          <w:noProof w:val="0"/>
        </w:rPr>
        <w:br/>
      </w:r>
      <w:r w:rsidRPr="00F21A76">
        <w:rPr>
          <w:noProof w:val="0"/>
        </w:rPr>
        <w:br/>
      </w:r>
      <w:r w:rsidRPr="00F21A76">
        <w:rPr>
          <w:noProof w:val="0"/>
        </w:rPr>
        <w:tab/>
        <w:t>// Procedure based communication operations</w:t>
      </w:r>
      <w:r w:rsidRPr="00F21A76">
        <w:rPr>
          <w:noProof w:val="0"/>
        </w:rPr>
        <w:br/>
      </w:r>
      <w:r w:rsidRPr="00F21A76">
        <w:rPr>
          <w:noProof w:val="0"/>
        </w:rPr>
        <w:tab/>
        <w:t>// Ref: TRI-Definitio</w:t>
      </w:r>
      <w:r w:rsidR="001B0FDC" w:rsidRPr="00F21A76">
        <w:rPr>
          <w:noProof w:val="0"/>
        </w:rPr>
        <w:t>n</w:t>
      </w:r>
      <w:r w:rsidRPr="00F21A76">
        <w:rPr>
          <w:noProof w:val="0"/>
        </w:rPr>
        <w:t xml:space="preserve"> </w:t>
      </w:r>
      <w:r w:rsidR="00627443" w:rsidRPr="00F21A76">
        <w:rPr>
          <w:noProof w:val="0"/>
        </w:rPr>
        <w:t xml:space="preserve">clause </w:t>
      </w:r>
      <w:r w:rsidRPr="00F21A76">
        <w:rPr>
          <w:noProof w:val="0"/>
        </w:rPr>
        <w:t>5.5.4.10</w:t>
      </w:r>
      <w:r w:rsidRPr="00F21A76">
        <w:rPr>
          <w:noProof w:val="0"/>
        </w:rPr>
        <w:br/>
      </w:r>
      <w:r w:rsidRPr="00F21A76">
        <w:rPr>
          <w:noProof w:val="0"/>
        </w:rPr>
        <w:tab/>
        <w:t>void Enque</w:t>
      </w:r>
      <w:r w:rsidR="001B0FDC" w:rsidRPr="00F21A76">
        <w:rPr>
          <w:noProof w:val="0"/>
        </w:rPr>
        <w:t>u</w:t>
      </w:r>
      <w:r w:rsidRPr="00F21A76">
        <w:rPr>
          <w:noProof w:val="0"/>
        </w:rPr>
        <w:t>eCall(ITriPortId tsiPortI</w:t>
      </w:r>
      <w:r w:rsidR="001B0FDC" w:rsidRPr="00F21A76">
        <w:rPr>
          <w:noProof w:val="0"/>
        </w:rPr>
        <w:t>d</w:t>
      </w:r>
      <w:r w:rsidRPr="00F21A76">
        <w:rPr>
          <w:noProof w:val="0"/>
        </w:rPr>
        <w:t>, ITriAddress sutAddress,</w:t>
      </w:r>
      <w:r w:rsidRPr="00F21A76">
        <w:rPr>
          <w:noProof w:val="0"/>
        </w:rPr>
        <w:br/>
      </w:r>
      <w:r w:rsidRPr="00F21A76">
        <w:rPr>
          <w:noProof w:val="0"/>
        </w:rPr>
        <w:tab/>
      </w:r>
      <w:r w:rsidRPr="00F21A76">
        <w:rPr>
          <w:noProof w:val="0"/>
        </w:rPr>
        <w:tab/>
      </w:r>
      <w:del w:id="1536" w:author="Tomáš Urban" w:date="2021-11-15T14:10:00Z">
        <w:r w:rsidR="001B0FDC" w:rsidRPr="00F21A76" w:rsidDel="001202DA">
          <w:rPr>
            <w:noProof w:val="0"/>
          </w:rPr>
          <w:delText>i</w:delText>
        </w:r>
        <w:r w:rsidRPr="00F21A76" w:rsidDel="001202DA">
          <w:rPr>
            <w:noProof w:val="0"/>
          </w:rPr>
          <w:delText xml:space="preserve">TriComponentId </w:delText>
        </w:r>
      </w:del>
      <w:ins w:id="1537" w:author="Tomáš Urban" w:date="2021-11-15T14:10:00Z">
        <w:r w:rsidR="001202DA">
          <w:rPr>
            <w:noProof w:val="0"/>
          </w:rPr>
          <w:t>I</w:t>
        </w:r>
        <w:r w:rsidR="001202DA" w:rsidRPr="00F21A76">
          <w:rPr>
            <w:noProof w:val="0"/>
          </w:rPr>
          <w:t xml:space="preserve">TriComponentId </w:t>
        </w:r>
      </w:ins>
      <w:r w:rsidRPr="00F21A76">
        <w:rPr>
          <w:noProof w:val="0"/>
        </w:rPr>
        <w:t>componentId, ITr</w:t>
      </w:r>
      <w:r w:rsidR="001B0FDC" w:rsidRPr="00F21A76">
        <w:rPr>
          <w:noProof w:val="0"/>
        </w:rPr>
        <w:t>i</w:t>
      </w:r>
      <w:r w:rsidRPr="00F21A76">
        <w:rPr>
          <w:noProof w:val="0"/>
        </w:rPr>
        <w:t xml:space="preserve">SignatureId signatureId, </w:t>
      </w:r>
      <w:r w:rsidRPr="00F21A76">
        <w:rPr>
          <w:noProof w:val="0"/>
        </w:rPr>
        <w:br/>
      </w:r>
      <w:r w:rsidRPr="00F21A76">
        <w:rPr>
          <w:noProof w:val="0"/>
        </w:rPr>
        <w:tab/>
      </w:r>
      <w:r w:rsidRPr="00F21A76">
        <w:rPr>
          <w:noProof w:val="0"/>
        </w:rPr>
        <w:tab/>
        <w:t>ITriParameterList parameterList);</w:t>
      </w:r>
      <w:r w:rsidRPr="00F21A76">
        <w:rPr>
          <w:noProof w:val="0"/>
        </w:rPr>
        <w:br/>
      </w:r>
      <w:r w:rsidRPr="00F21A76">
        <w:rPr>
          <w:noProof w:val="0"/>
        </w:rPr>
        <w:tab/>
        <w:t>// Ref: TRI-Definition</w:t>
      </w:r>
      <w:r w:rsidR="001B0FDC" w:rsidRPr="00F21A76">
        <w:rPr>
          <w:noProof w:val="0"/>
        </w:rPr>
        <w:t xml:space="preserve"> </w:t>
      </w:r>
      <w:r w:rsidR="00627443" w:rsidRPr="00F21A76">
        <w:rPr>
          <w:noProof w:val="0"/>
        </w:rPr>
        <w:t xml:space="preserve">clause </w:t>
      </w:r>
      <w:r w:rsidRPr="00F21A76">
        <w:rPr>
          <w:noProof w:val="0"/>
        </w:rPr>
        <w:t>5.5.4.10</w:t>
      </w:r>
      <w:r w:rsidRPr="00F21A76">
        <w:rPr>
          <w:noProof w:val="0"/>
        </w:rPr>
        <w:br/>
      </w:r>
      <w:r w:rsidRPr="00F21A76">
        <w:rPr>
          <w:noProof w:val="0"/>
        </w:rPr>
        <w:tab/>
        <w:t>void Enqueu</w:t>
      </w:r>
      <w:r w:rsidR="001B0FDC" w:rsidRPr="00F21A76">
        <w:rPr>
          <w:noProof w:val="0"/>
        </w:rPr>
        <w:t>e</w:t>
      </w:r>
      <w:r w:rsidRPr="00F21A76">
        <w:rPr>
          <w:noProof w:val="0"/>
        </w:rPr>
        <w:t>Reply(ITriPortId tsiPortI</w:t>
      </w:r>
      <w:r w:rsidR="001B0FDC" w:rsidRPr="00F21A76">
        <w:rPr>
          <w:noProof w:val="0"/>
        </w:rPr>
        <w:t>d</w:t>
      </w:r>
      <w:r w:rsidRPr="00F21A76">
        <w:rPr>
          <w:noProof w:val="0"/>
        </w:rPr>
        <w:t>, ITriAddress sutAddress,</w:t>
      </w:r>
      <w:r w:rsidRPr="00F21A76">
        <w:rPr>
          <w:noProof w:val="0"/>
        </w:rPr>
        <w:br/>
      </w:r>
      <w:r w:rsidRPr="00F21A76">
        <w:rPr>
          <w:noProof w:val="0"/>
        </w:rPr>
        <w:tab/>
      </w:r>
      <w:r w:rsidRPr="00F21A76">
        <w:rPr>
          <w:noProof w:val="0"/>
        </w:rPr>
        <w:tab/>
      </w:r>
      <w:del w:id="1538" w:author="Tomáš Urban" w:date="2021-11-15T14:11:00Z">
        <w:r w:rsidR="001B0FDC" w:rsidRPr="00F21A76" w:rsidDel="001202DA">
          <w:rPr>
            <w:noProof w:val="0"/>
          </w:rPr>
          <w:delText>i</w:delText>
        </w:r>
        <w:r w:rsidRPr="00F21A76" w:rsidDel="001202DA">
          <w:rPr>
            <w:noProof w:val="0"/>
          </w:rPr>
          <w:delText xml:space="preserve">TriComponentId </w:delText>
        </w:r>
      </w:del>
      <w:ins w:id="1539" w:author="Tomáš Urban" w:date="2021-11-15T14:11:00Z">
        <w:r w:rsidR="001202DA">
          <w:rPr>
            <w:noProof w:val="0"/>
          </w:rPr>
          <w:t>I</w:t>
        </w:r>
        <w:r w:rsidR="001202DA" w:rsidRPr="00F21A76">
          <w:rPr>
            <w:noProof w:val="0"/>
          </w:rPr>
          <w:t xml:space="preserve">TriComponentId </w:t>
        </w:r>
      </w:ins>
      <w:r w:rsidRPr="00F21A76">
        <w:rPr>
          <w:noProof w:val="0"/>
        </w:rPr>
        <w:t>componentId, ITr</w:t>
      </w:r>
      <w:r w:rsidR="001B0FDC" w:rsidRPr="00F21A76">
        <w:rPr>
          <w:noProof w:val="0"/>
        </w:rPr>
        <w:t>i</w:t>
      </w:r>
      <w:r w:rsidRPr="00F21A76">
        <w:rPr>
          <w:noProof w:val="0"/>
        </w:rPr>
        <w:t xml:space="preserve">SignatureId signatureId, </w:t>
      </w:r>
      <w:r w:rsidRPr="00F21A76">
        <w:rPr>
          <w:noProof w:val="0"/>
        </w:rPr>
        <w:br/>
      </w:r>
      <w:r w:rsidRPr="00F21A76">
        <w:rPr>
          <w:noProof w:val="0"/>
        </w:rPr>
        <w:tab/>
      </w:r>
      <w:r w:rsidRPr="00F21A76">
        <w:rPr>
          <w:noProof w:val="0"/>
        </w:rPr>
        <w:tab/>
      </w:r>
      <w:del w:id="1540" w:author="Tomáš Urban" w:date="2021-11-15T14:11:00Z">
        <w:r w:rsidRPr="00F21A76" w:rsidDel="001202DA">
          <w:rPr>
            <w:noProof w:val="0"/>
          </w:rPr>
          <w:delText>ITri</w:delText>
        </w:r>
        <w:r w:rsidR="001B0FDC" w:rsidRPr="00F21A76" w:rsidDel="001202DA">
          <w:rPr>
            <w:noProof w:val="0"/>
          </w:rPr>
          <w:delText>p</w:delText>
        </w:r>
        <w:r w:rsidRPr="00F21A76" w:rsidDel="001202DA">
          <w:rPr>
            <w:noProof w:val="0"/>
          </w:rPr>
          <w:delText xml:space="preserve">arameterList </w:delText>
        </w:r>
      </w:del>
      <w:ins w:id="1541" w:author="Tomáš Urban" w:date="2021-11-15T14:11:00Z">
        <w:r w:rsidR="001202DA" w:rsidRPr="00F21A76">
          <w:rPr>
            <w:noProof w:val="0"/>
          </w:rPr>
          <w:t>ITri</w:t>
        </w:r>
        <w:r w:rsidR="001202DA">
          <w:rPr>
            <w:noProof w:val="0"/>
          </w:rPr>
          <w:t>P</w:t>
        </w:r>
        <w:r w:rsidR="001202DA" w:rsidRPr="00F21A76">
          <w:rPr>
            <w:noProof w:val="0"/>
          </w:rPr>
          <w:t xml:space="preserve">arameterList </w:t>
        </w:r>
      </w:ins>
      <w:r w:rsidRPr="00F21A76">
        <w:rPr>
          <w:noProof w:val="0"/>
        </w:rPr>
        <w:t>parameterList, ITriParameter returnValue);</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5.5</w:t>
      </w:r>
      <w:r w:rsidR="001B0FDC" w:rsidRPr="00F21A76">
        <w:rPr>
          <w:noProof w:val="0"/>
        </w:rPr>
        <w:t>.</w:t>
      </w:r>
      <w:r w:rsidRPr="00F21A76">
        <w:rPr>
          <w:noProof w:val="0"/>
        </w:rPr>
        <w:t>4.11</w:t>
      </w:r>
      <w:r w:rsidRPr="00F21A76">
        <w:rPr>
          <w:noProof w:val="0"/>
        </w:rPr>
        <w:br/>
      </w:r>
      <w:r w:rsidRPr="00F21A76">
        <w:rPr>
          <w:noProof w:val="0"/>
        </w:rPr>
        <w:tab/>
        <w:t>void EnqueueExc</w:t>
      </w:r>
      <w:r w:rsidR="001B0FDC" w:rsidRPr="00F21A76">
        <w:rPr>
          <w:noProof w:val="0"/>
        </w:rPr>
        <w:t>e</w:t>
      </w:r>
      <w:r w:rsidRPr="00F21A76">
        <w:rPr>
          <w:noProof w:val="0"/>
        </w:rPr>
        <w:t>ption(ITriPortId tsiPortI</w:t>
      </w:r>
      <w:r w:rsidR="001B0FDC" w:rsidRPr="00F21A76">
        <w:rPr>
          <w:noProof w:val="0"/>
        </w:rPr>
        <w:t>d</w:t>
      </w:r>
      <w:r w:rsidRPr="00F21A76">
        <w:rPr>
          <w:noProof w:val="0"/>
        </w:rPr>
        <w:t>, ITriAddress sutAddress,</w:t>
      </w:r>
      <w:r w:rsidRPr="00F21A76">
        <w:rPr>
          <w:noProof w:val="0"/>
        </w:rPr>
        <w:br/>
      </w:r>
      <w:r w:rsidRPr="00F21A76">
        <w:rPr>
          <w:noProof w:val="0"/>
        </w:rPr>
        <w:tab/>
      </w:r>
      <w:r w:rsidRPr="00F21A76">
        <w:rPr>
          <w:noProof w:val="0"/>
        </w:rPr>
        <w:tab/>
      </w:r>
      <w:del w:id="1542" w:author="Tomáš Urban" w:date="2021-11-15T14:11:00Z">
        <w:r w:rsidR="001B0FDC" w:rsidRPr="00F21A76" w:rsidDel="001202DA">
          <w:rPr>
            <w:noProof w:val="0"/>
          </w:rPr>
          <w:delText>i</w:delText>
        </w:r>
        <w:r w:rsidRPr="00F21A76" w:rsidDel="001202DA">
          <w:rPr>
            <w:noProof w:val="0"/>
          </w:rPr>
          <w:delText xml:space="preserve">TriComponentId </w:delText>
        </w:r>
      </w:del>
      <w:ins w:id="1543" w:author="Tomáš Urban" w:date="2021-11-15T14:11:00Z">
        <w:r w:rsidR="001202DA">
          <w:rPr>
            <w:noProof w:val="0"/>
          </w:rPr>
          <w:t>I</w:t>
        </w:r>
        <w:bookmarkStart w:id="1544" w:name="_GoBack"/>
        <w:bookmarkEnd w:id="1544"/>
        <w:r w:rsidR="001202DA" w:rsidRPr="00F21A76">
          <w:rPr>
            <w:noProof w:val="0"/>
          </w:rPr>
          <w:t xml:space="preserve">TriComponentId </w:t>
        </w:r>
      </w:ins>
      <w:r w:rsidRPr="00F21A76">
        <w:rPr>
          <w:noProof w:val="0"/>
        </w:rPr>
        <w:t>componentId, ITr</w:t>
      </w:r>
      <w:r w:rsidR="001B0FDC" w:rsidRPr="00F21A76">
        <w:rPr>
          <w:noProof w:val="0"/>
        </w:rPr>
        <w:t>i</w:t>
      </w:r>
      <w:r w:rsidRPr="00F21A76">
        <w:rPr>
          <w:noProof w:val="0"/>
        </w:rPr>
        <w:t xml:space="preserve">SignatureId signatureId, </w:t>
      </w:r>
      <w:r w:rsidRPr="00F21A76">
        <w:rPr>
          <w:noProof w:val="0"/>
        </w:rPr>
        <w:br/>
      </w:r>
      <w:r w:rsidRPr="00F21A76">
        <w:rPr>
          <w:noProof w:val="0"/>
        </w:rPr>
        <w:tab/>
      </w:r>
      <w:r w:rsidRPr="00F21A76">
        <w:rPr>
          <w:noProof w:val="0"/>
        </w:rPr>
        <w:tab/>
        <w:t>IT</w:t>
      </w:r>
      <w:r w:rsidR="001B0FDC" w:rsidRPr="00F21A76">
        <w:rPr>
          <w:noProof w:val="0"/>
        </w:rPr>
        <w:t>r</w:t>
      </w:r>
      <w:r w:rsidRPr="00F21A76">
        <w:rPr>
          <w:noProof w:val="0"/>
        </w:rPr>
        <w:t>iException exc);</w:t>
      </w:r>
      <w:r w:rsidRPr="00F21A76">
        <w:rPr>
          <w:noProof w:val="0"/>
        </w:rPr>
        <w:br/>
      </w:r>
      <w:r w:rsidR="0044685C" w:rsidRPr="00F21A76">
        <w:rPr>
          <w:noProof w:val="0"/>
        </w:rPr>
        <w:tab/>
        <w:t xml:space="preserve">// Ref: TRI Definition </w:t>
      </w:r>
      <w:r w:rsidR="00627443" w:rsidRPr="00F21A76">
        <w:rPr>
          <w:noProof w:val="0"/>
        </w:rPr>
        <w:t xml:space="preserve">clause </w:t>
      </w:r>
      <w:r w:rsidR="0044685C" w:rsidRPr="00F21A76">
        <w:rPr>
          <w:noProof w:val="0"/>
        </w:rPr>
        <w:t>5.2.1</w:t>
      </w:r>
    </w:p>
    <w:p w14:paraId="1A8C2D7E" w14:textId="77777777" w:rsidR="0044685C" w:rsidRPr="00F21A76" w:rsidRDefault="0044685C" w:rsidP="0044685C">
      <w:pPr>
        <w:pStyle w:val="PL"/>
        <w:rPr>
          <w:noProof w:val="0"/>
        </w:rPr>
      </w:pPr>
      <w:r w:rsidRPr="00F21A76">
        <w:rPr>
          <w:noProof w:val="0"/>
        </w:rPr>
        <w:tab/>
      </w:r>
      <w:proofErr w:type="gramStart"/>
      <w:r w:rsidRPr="00F21A76">
        <w:rPr>
          <w:noProof w:val="0"/>
        </w:rPr>
        <w:t>void</w:t>
      </w:r>
      <w:proofErr w:type="gramEnd"/>
      <w:r w:rsidRPr="00F21A76">
        <w:rPr>
          <w:noProof w:val="0"/>
        </w:rPr>
        <w:t xml:space="preserve"> TriSAErrorReq(string message);</w:t>
      </w:r>
    </w:p>
    <w:p w14:paraId="0EB9FD03" w14:textId="77777777" w:rsidR="00AD5951" w:rsidRPr="00F21A76" w:rsidRDefault="00AD5951" w:rsidP="0044685C">
      <w:pPr>
        <w:pStyle w:val="PL"/>
        <w:rPr>
          <w:noProof w:val="0"/>
        </w:rPr>
      </w:pPr>
      <w:r w:rsidRPr="00F21A76">
        <w:rPr>
          <w:noProof w:val="0"/>
        </w:rPr>
        <w:t>}</w:t>
      </w:r>
    </w:p>
    <w:p w14:paraId="102C2573" w14:textId="77777777" w:rsidR="00891D03" w:rsidRPr="00F21A76" w:rsidRDefault="00891D03" w:rsidP="00891D03">
      <w:pPr>
        <w:pStyle w:val="PL"/>
        <w:rPr>
          <w:noProof w:val="0"/>
        </w:rPr>
      </w:pPr>
    </w:p>
    <w:p w14:paraId="08A55997" w14:textId="77777777" w:rsidR="00AD5951" w:rsidRPr="00F21A76" w:rsidRDefault="00EA0876" w:rsidP="00DD778F">
      <w:pPr>
        <w:pStyle w:val="Heading4"/>
      </w:pPr>
      <w:bookmarkStart w:id="1545" w:name="_Toc87872234"/>
      <w:r w:rsidRPr="00F21A76">
        <w:lastRenderedPageBreak/>
        <w:t>9.5.2.3</w:t>
      </w:r>
      <w:r w:rsidRPr="00F21A76">
        <w:tab/>
      </w:r>
      <w:r w:rsidR="00AD5951" w:rsidRPr="00F21A76">
        <w:t>ITriPlatformPA</w:t>
      </w:r>
      <w:bookmarkEnd w:id="1545"/>
    </w:p>
    <w:p w14:paraId="4A6A9ACB" w14:textId="77777777" w:rsidR="00AD5951" w:rsidRPr="00F21A76" w:rsidRDefault="00AD5951" w:rsidP="00590CB4">
      <w:pPr>
        <w:keepNext/>
        <w:keepLines/>
      </w:pPr>
      <w:r w:rsidRPr="00F21A76">
        <w:t>The</w:t>
      </w:r>
      <w:r w:rsidR="00FA71D8" w:rsidRPr="00F21A76">
        <w:t xml:space="preserve"> </w:t>
      </w:r>
      <w:r w:rsidRPr="00F21A76">
        <w:rPr>
          <w:rFonts w:ascii="Courier New" w:hAnsi="Courier New"/>
          <w:b/>
          <w:bCs/>
        </w:rPr>
        <w:t>ITriPlatformPA</w:t>
      </w:r>
      <w:r w:rsidRPr="00F21A76">
        <w:rPr>
          <w:rFonts w:ascii="Courier New" w:hAnsi="Courier New"/>
        </w:rPr>
        <w:t xml:space="preserve"> </w:t>
      </w:r>
      <w:r w:rsidRPr="00F21A76">
        <w:t xml:space="preserve">interface is defined </w:t>
      </w:r>
      <w:r w:rsidR="001B0FDC" w:rsidRPr="00F21A76">
        <w:t>a</w:t>
      </w:r>
      <w:r w:rsidRPr="00F21A76">
        <w:t>s follows:</w:t>
      </w:r>
    </w:p>
    <w:p w14:paraId="76C14CA3" w14:textId="77777777" w:rsidR="00AD5951" w:rsidRPr="00F21A76" w:rsidRDefault="00AD5951" w:rsidP="00590CB4">
      <w:pPr>
        <w:pStyle w:val="PL"/>
        <w:keepNext/>
        <w:keepLines/>
        <w:rPr>
          <w:noProof w:val="0"/>
        </w:rPr>
      </w:pPr>
      <w:r w:rsidRPr="00F21A76">
        <w:rPr>
          <w:noProof w:val="0"/>
        </w:rPr>
        <w:t>public interface ITriPlatformPA {</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5.6.1</w:t>
      </w:r>
      <w:r w:rsidRPr="00F21A76">
        <w:rPr>
          <w:noProof w:val="0"/>
        </w:rPr>
        <w:br/>
      </w:r>
      <w:r w:rsidRPr="00F21A76">
        <w:rPr>
          <w:noProof w:val="0"/>
        </w:rPr>
        <w:tab/>
        <w:t>TriStatus TriPAReset();</w:t>
      </w:r>
      <w:r w:rsidRPr="00F21A76">
        <w:rPr>
          <w:noProof w:val="0"/>
        </w:rPr>
        <w:br/>
      </w:r>
      <w:r w:rsidRPr="00F21A76">
        <w:rPr>
          <w:noProof w:val="0"/>
        </w:rPr>
        <w:br/>
      </w:r>
      <w:r w:rsidRPr="00F21A76">
        <w:rPr>
          <w:noProof w:val="0"/>
        </w:rPr>
        <w:tab/>
        <w:t>// Timer handling operations</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5.6.</w:t>
      </w:r>
      <w:r w:rsidR="001B0FDC" w:rsidRPr="00F21A76">
        <w:rPr>
          <w:noProof w:val="0"/>
        </w:rPr>
        <w:t>2</w:t>
      </w:r>
      <w:r w:rsidRPr="00F21A76">
        <w:rPr>
          <w:noProof w:val="0"/>
        </w:rPr>
        <w:t>.1</w:t>
      </w:r>
      <w:r w:rsidRPr="00F21A76">
        <w:rPr>
          <w:noProof w:val="0"/>
        </w:rPr>
        <w:br/>
      </w:r>
      <w:r w:rsidRPr="00F21A76">
        <w:rPr>
          <w:noProof w:val="0"/>
        </w:rPr>
        <w:tab/>
        <w:t>TriStatus TriSta</w:t>
      </w:r>
      <w:r w:rsidR="001B0FDC" w:rsidRPr="00F21A76">
        <w:rPr>
          <w:noProof w:val="0"/>
        </w:rPr>
        <w:t>r</w:t>
      </w:r>
      <w:r w:rsidRPr="00F21A76">
        <w:rPr>
          <w:noProof w:val="0"/>
        </w:rPr>
        <w:t>tTimer(ITriTimerId timerId, ITriTimerDuration duration);</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5.6</w:t>
      </w:r>
      <w:r w:rsidR="001B0FDC" w:rsidRPr="00F21A76">
        <w:rPr>
          <w:noProof w:val="0"/>
        </w:rPr>
        <w:t>.</w:t>
      </w:r>
      <w:r w:rsidRPr="00F21A76">
        <w:rPr>
          <w:noProof w:val="0"/>
        </w:rPr>
        <w:t>2.2</w:t>
      </w:r>
      <w:r w:rsidRPr="00F21A76">
        <w:rPr>
          <w:noProof w:val="0"/>
        </w:rPr>
        <w:br/>
      </w:r>
      <w:r w:rsidRPr="00F21A76">
        <w:rPr>
          <w:noProof w:val="0"/>
        </w:rPr>
        <w:tab/>
        <w:t>TriStatus TriStopTimer(ITriTimerId timerId);</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5.6</w:t>
      </w:r>
      <w:r w:rsidR="001B0FDC" w:rsidRPr="00F21A76">
        <w:rPr>
          <w:noProof w:val="0"/>
        </w:rPr>
        <w:t>.</w:t>
      </w:r>
      <w:r w:rsidRPr="00F21A76">
        <w:rPr>
          <w:noProof w:val="0"/>
        </w:rPr>
        <w:t>2.3</w:t>
      </w:r>
      <w:r w:rsidRPr="00F21A76">
        <w:rPr>
          <w:noProof w:val="0"/>
        </w:rPr>
        <w:br/>
      </w:r>
      <w:r w:rsidRPr="00F21A76">
        <w:rPr>
          <w:noProof w:val="0"/>
        </w:rPr>
        <w:tab/>
        <w:t>TriStatus TriRead</w:t>
      </w:r>
      <w:r w:rsidR="001B0FDC" w:rsidRPr="00F21A76">
        <w:rPr>
          <w:noProof w:val="0"/>
        </w:rPr>
        <w:t>t</w:t>
      </w:r>
      <w:r w:rsidRPr="00F21A76">
        <w:rPr>
          <w:noProof w:val="0"/>
        </w:rPr>
        <w:t>imer(ITriTimerId timerId,</w:t>
      </w:r>
      <w:r w:rsidRPr="00F21A76">
        <w:rPr>
          <w:noProof w:val="0"/>
        </w:rPr>
        <w:br/>
      </w:r>
      <w:r w:rsidRPr="00F21A76">
        <w:rPr>
          <w:noProof w:val="0"/>
        </w:rPr>
        <w:tab/>
      </w:r>
      <w:r w:rsidRPr="00F21A76">
        <w:rPr>
          <w:noProof w:val="0"/>
        </w:rPr>
        <w:tab/>
        <w:t>ITriTimerDuration elapsedTime);</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5.6.2.</w:t>
      </w:r>
      <w:r w:rsidR="001B0FDC" w:rsidRPr="00F21A76">
        <w:rPr>
          <w:noProof w:val="0"/>
        </w:rPr>
        <w:t>4</w:t>
      </w:r>
      <w:r w:rsidRPr="00F21A76">
        <w:rPr>
          <w:noProof w:val="0"/>
        </w:rPr>
        <w:br/>
      </w:r>
      <w:r w:rsidRPr="00F21A76">
        <w:rPr>
          <w:noProof w:val="0"/>
        </w:rPr>
        <w:tab/>
        <w:t>TriStatus TriTimer</w:t>
      </w:r>
      <w:r w:rsidR="001B0FDC" w:rsidRPr="00F21A76">
        <w:rPr>
          <w:noProof w:val="0"/>
        </w:rPr>
        <w:t>r</w:t>
      </w:r>
      <w:r w:rsidRPr="00F21A76">
        <w:rPr>
          <w:noProof w:val="0"/>
        </w:rPr>
        <w:t>unning(ITriTimerId timerId, ITriBoolean running);</w:t>
      </w:r>
      <w:r w:rsidRPr="00F21A76">
        <w:rPr>
          <w:noProof w:val="0"/>
        </w:rPr>
        <w:br/>
      </w:r>
      <w:r w:rsidRPr="00F21A76">
        <w:rPr>
          <w:noProof w:val="0"/>
        </w:rPr>
        <w:br/>
      </w:r>
      <w:r w:rsidRPr="00F21A76">
        <w:rPr>
          <w:noProof w:val="0"/>
        </w:rPr>
        <w:tab/>
        <w:t>// Miscellaneous operations</w:t>
      </w:r>
      <w:r w:rsidRPr="00F21A76">
        <w:rPr>
          <w:noProof w:val="0"/>
        </w:rPr>
        <w:br/>
      </w:r>
      <w:r w:rsidRPr="00F21A76">
        <w:rPr>
          <w:noProof w:val="0"/>
        </w:rPr>
        <w:tab/>
        <w:t xml:space="preserve">// Ref: TRI-Definition </w:t>
      </w:r>
      <w:r w:rsidR="00627443" w:rsidRPr="00F21A76">
        <w:rPr>
          <w:noProof w:val="0"/>
        </w:rPr>
        <w:t xml:space="preserve">clause </w:t>
      </w:r>
      <w:r w:rsidRPr="00F21A76">
        <w:rPr>
          <w:noProof w:val="0"/>
        </w:rPr>
        <w:t>5.6.3.1</w:t>
      </w:r>
      <w:r w:rsidRPr="00F21A76">
        <w:rPr>
          <w:noProof w:val="0"/>
        </w:rPr>
        <w:br/>
      </w:r>
      <w:r w:rsidRPr="00F21A76">
        <w:rPr>
          <w:noProof w:val="0"/>
        </w:rPr>
        <w:tab/>
        <w:t>T</w:t>
      </w:r>
      <w:r w:rsidR="001B0FDC" w:rsidRPr="00F21A76">
        <w:rPr>
          <w:noProof w:val="0"/>
        </w:rPr>
        <w:t>r</w:t>
      </w:r>
      <w:r w:rsidRPr="00F21A76">
        <w:rPr>
          <w:noProof w:val="0"/>
        </w:rPr>
        <w:t>iStatus TriExternalFunction(I</w:t>
      </w:r>
      <w:r w:rsidR="001B0FDC" w:rsidRPr="00F21A76">
        <w:rPr>
          <w:noProof w:val="0"/>
        </w:rPr>
        <w:t>t</w:t>
      </w:r>
      <w:r w:rsidRPr="00F21A76">
        <w:rPr>
          <w:noProof w:val="0"/>
        </w:rPr>
        <w:t xml:space="preserve">riFunctionId functionId, </w:t>
      </w:r>
      <w:r w:rsidRPr="00F21A76">
        <w:rPr>
          <w:noProof w:val="0"/>
        </w:rPr>
        <w:br/>
      </w:r>
      <w:r w:rsidRPr="00F21A76">
        <w:rPr>
          <w:noProof w:val="0"/>
        </w:rPr>
        <w:tab/>
      </w:r>
      <w:r w:rsidRPr="00F21A76">
        <w:rPr>
          <w:noProof w:val="0"/>
        </w:rPr>
        <w:tab/>
        <w:t>ITri</w:t>
      </w:r>
      <w:r w:rsidR="001B0FDC" w:rsidRPr="00F21A76">
        <w:rPr>
          <w:noProof w:val="0"/>
        </w:rPr>
        <w:t>p</w:t>
      </w:r>
      <w:r w:rsidRPr="00F21A76">
        <w:rPr>
          <w:noProof w:val="0"/>
        </w:rPr>
        <w:t>arameterList parameterList, ITriParame</w:t>
      </w:r>
      <w:r w:rsidR="001B0FDC" w:rsidRPr="00F21A76">
        <w:rPr>
          <w:noProof w:val="0"/>
        </w:rPr>
        <w:t>t</w:t>
      </w:r>
      <w:r w:rsidRPr="00F21A76">
        <w:rPr>
          <w:noProof w:val="0"/>
        </w:rPr>
        <w:t>er returnValue);</w:t>
      </w:r>
      <w:r w:rsidRPr="00F21A76">
        <w:rPr>
          <w:noProof w:val="0"/>
        </w:rPr>
        <w:br/>
        <w:t>}</w:t>
      </w:r>
    </w:p>
    <w:p w14:paraId="70A602D2" w14:textId="77777777" w:rsidR="00891D03" w:rsidRPr="00F21A76" w:rsidRDefault="00891D03" w:rsidP="00891D03">
      <w:pPr>
        <w:pStyle w:val="PL"/>
        <w:rPr>
          <w:noProof w:val="0"/>
        </w:rPr>
      </w:pPr>
    </w:p>
    <w:p w14:paraId="2BC72B00" w14:textId="77777777" w:rsidR="00AD5951" w:rsidRPr="00F21A76" w:rsidRDefault="00EA0876" w:rsidP="0018697F">
      <w:pPr>
        <w:pStyle w:val="Heading4"/>
      </w:pPr>
      <w:bookmarkStart w:id="1546" w:name="_Toc87872235"/>
      <w:r w:rsidRPr="00F21A76">
        <w:t>9.5.2.4</w:t>
      </w:r>
      <w:r w:rsidRPr="00F21A76">
        <w:tab/>
      </w:r>
      <w:r w:rsidR="00AD5951" w:rsidRPr="00F21A76">
        <w:t>ITriPlatformTE</w:t>
      </w:r>
      <w:bookmarkEnd w:id="1546"/>
    </w:p>
    <w:p w14:paraId="12C96A75" w14:textId="77777777" w:rsidR="00AD5951" w:rsidRPr="00F21A76" w:rsidRDefault="00AD5951" w:rsidP="0018697F">
      <w:pPr>
        <w:keepNext/>
        <w:keepLines/>
      </w:pPr>
      <w:r w:rsidRPr="00F21A76">
        <w:t>The</w:t>
      </w:r>
      <w:r w:rsidR="00FA71D8" w:rsidRPr="00F21A76">
        <w:t xml:space="preserve"> </w:t>
      </w:r>
      <w:r w:rsidRPr="00F21A76">
        <w:rPr>
          <w:rFonts w:ascii="Courier New" w:hAnsi="Courier New"/>
          <w:b/>
          <w:bCs/>
        </w:rPr>
        <w:t>ITriPlatformTE</w:t>
      </w:r>
      <w:r w:rsidRPr="00F21A76">
        <w:rPr>
          <w:rFonts w:ascii="Courier New" w:hAnsi="Courier New"/>
        </w:rPr>
        <w:t xml:space="preserve"> </w:t>
      </w:r>
      <w:r w:rsidRPr="00F21A76">
        <w:t xml:space="preserve">interface is defined </w:t>
      </w:r>
      <w:r w:rsidR="001B0FDC" w:rsidRPr="00F21A76">
        <w:t>a</w:t>
      </w:r>
      <w:r w:rsidRPr="00F21A76">
        <w:t>s follows:</w:t>
      </w:r>
    </w:p>
    <w:p w14:paraId="5405BA9B" w14:textId="77777777" w:rsidR="0044685C" w:rsidRPr="00F21A76" w:rsidRDefault="00AD5951" w:rsidP="0044685C">
      <w:pPr>
        <w:pStyle w:val="PL"/>
        <w:rPr>
          <w:noProof w:val="0"/>
        </w:rPr>
      </w:pPr>
      <w:proofErr w:type="gramStart"/>
      <w:r w:rsidRPr="00F21A76">
        <w:rPr>
          <w:noProof w:val="0"/>
        </w:rPr>
        <w:t>public</w:t>
      </w:r>
      <w:proofErr w:type="gramEnd"/>
      <w:r w:rsidRPr="00F21A76">
        <w:rPr>
          <w:noProof w:val="0"/>
        </w:rPr>
        <w:t xml:space="preserve"> interface ITriPlatformTE {</w:t>
      </w:r>
      <w:r w:rsidRPr="00F21A76">
        <w:rPr>
          <w:noProof w:val="0"/>
        </w:rPr>
        <w:br/>
      </w:r>
      <w:r w:rsidRPr="00F21A76">
        <w:rPr>
          <w:noProof w:val="0"/>
        </w:rPr>
        <w:tab/>
        <w:t>// Ref: TRI-Definit</w:t>
      </w:r>
      <w:r w:rsidR="001B0FDC" w:rsidRPr="00F21A76">
        <w:rPr>
          <w:noProof w:val="0"/>
        </w:rPr>
        <w:t>i</w:t>
      </w:r>
      <w:r w:rsidRPr="00F21A76">
        <w:rPr>
          <w:noProof w:val="0"/>
        </w:rPr>
        <w:t xml:space="preserve">on </w:t>
      </w:r>
      <w:r w:rsidR="00627443" w:rsidRPr="00F21A76">
        <w:rPr>
          <w:noProof w:val="0"/>
        </w:rPr>
        <w:t xml:space="preserve">clause </w:t>
      </w:r>
      <w:r w:rsidRPr="00F21A76">
        <w:rPr>
          <w:noProof w:val="0"/>
        </w:rPr>
        <w:t>5.6.2.5</w:t>
      </w:r>
      <w:r w:rsidRPr="00F21A76">
        <w:rPr>
          <w:noProof w:val="0"/>
        </w:rPr>
        <w:br/>
      </w:r>
      <w:r w:rsidRPr="00F21A76">
        <w:rPr>
          <w:noProof w:val="0"/>
        </w:rPr>
        <w:tab/>
        <w:t>void TriTimeout(ITriTimerId timerId);</w:t>
      </w:r>
      <w:r w:rsidRPr="00F21A76">
        <w:rPr>
          <w:noProof w:val="0"/>
        </w:rPr>
        <w:br/>
      </w:r>
      <w:r w:rsidR="0044685C" w:rsidRPr="00F21A76">
        <w:rPr>
          <w:noProof w:val="0"/>
        </w:rPr>
        <w:tab/>
        <w:t xml:space="preserve">// Ref: TRI Definition </w:t>
      </w:r>
      <w:r w:rsidR="00627443" w:rsidRPr="00F21A76">
        <w:rPr>
          <w:noProof w:val="0"/>
        </w:rPr>
        <w:t xml:space="preserve">clause </w:t>
      </w:r>
      <w:r w:rsidR="0044685C" w:rsidRPr="00F21A76">
        <w:rPr>
          <w:noProof w:val="0"/>
        </w:rPr>
        <w:t>5.2.2</w:t>
      </w:r>
    </w:p>
    <w:p w14:paraId="7AD4BDAC" w14:textId="77777777" w:rsidR="0044685C" w:rsidRPr="00F21A76" w:rsidRDefault="0044685C" w:rsidP="0044685C">
      <w:pPr>
        <w:pStyle w:val="PL"/>
        <w:rPr>
          <w:noProof w:val="0"/>
        </w:rPr>
      </w:pPr>
      <w:r w:rsidRPr="00F21A76">
        <w:rPr>
          <w:noProof w:val="0"/>
        </w:rPr>
        <w:tab/>
      </w:r>
      <w:proofErr w:type="gramStart"/>
      <w:r w:rsidRPr="00F21A76">
        <w:rPr>
          <w:noProof w:val="0"/>
        </w:rPr>
        <w:t>void</w:t>
      </w:r>
      <w:proofErr w:type="gramEnd"/>
      <w:r w:rsidRPr="00F21A76">
        <w:rPr>
          <w:noProof w:val="0"/>
        </w:rPr>
        <w:t xml:space="preserve"> TriPAErrorReq(string message);</w:t>
      </w:r>
    </w:p>
    <w:p w14:paraId="4E7D68DE" w14:textId="77777777" w:rsidR="003B2377" w:rsidRPr="00F21A76" w:rsidRDefault="003B2377" w:rsidP="003B2377">
      <w:pPr>
        <w:pStyle w:val="PL"/>
        <w:rPr>
          <w:noProof w:val="0"/>
        </w:rPr>
      </w:pPr>
      <w:r w:rsidRPr="00F21A76">
        <w:rPr>
          <w:noProof w:val="0"/>
        </w:rPr>
        <w:tab/>
        <w:t>// Ref: TRI Definition clause 5.6.3.2</w:t>
      </w:r>
    </w:p>
    <w:p w14:paraId="3C2CF061" w14:textId="77777777" w:rsidR="003B2377" w:rsidRPr="00F21A76" w:rsidRDefault="003B2377" w:rsidP="003B2377">
      <w:pPr>
        <w:pStyle w:val="PL"/>
        <w:rPr>
          <w:noProof w:val="0"/>
        </w:rPr>
      </w:pPr>
      <w:r w:rsidRPr="00F21A76">
        <w:rPr>
          <w:noProof w:val="0"/>
        </w:rPr>
        <w:tab/>
        <w:t xml:space="preserve">ITriComponentId </w:t>
      </w:r>
      <w:proofErr w:type="gramStart"/>
      <w:r w:rsidRPr="00F21A76">
        <w:rPr>
          <w:noProof w:val="0"/>
        </w:rPr>
        <w:t>TriSelf(</w:t>
      </w:r>
      <w:proofErr w:type="gramEnd"/>
      <w:r w:rsidRPr="00F21A76">
        <w:rPr>
          <w:noProof w:val="0"/>
        </w:rPr>
        <w:t>);</w:t>
      </w:r>
    </w:p>
    <w:p w14:paraId="230E8A03" w14:textId="77777777" w:rsidR="003B2377" w:rsidRPr="00F21A76" w:rsidRDefault="003B2377" w:rsidP="003B2377">
      <w:pPr>
        <w:pStyle w:val="PL"/>
        <w:rPr>
          <w:noProof w:val="0"/>
        </w:rPr>
      </w:pPr>
      <w:r w:rsidRPr="00F21A76">
        <w:rPr>
          <w:noProof w:val="0"/>
        </w:rPr>
        <w:tab/>
        <w:t>// Ref: TRI Definition clause 5.6.3.3</w:t>
      </w:r>
    </w:p>
    <w:p w14:paraId="7FD16795" w14:textId="77777777" w:rsidR="003B2377" w:rsidRPr="00F21A76" w:rsidRDefault="003B2377" w:rsidP="003B2377">
      <w:pPr>
        <w:pStyle w:val="PL"/>
        <w:rPr>
          <w:noProof w:val="0"/>
        </w:rPr>
      </w:pPr>
      <w:r w:rsidRPr="00F21A76">
        <w:rPr>
          <w:noProof w:val="0"/>
        </w:rPr>
        <w:tab/>
        <w:t xml:space="preserve">ITriMessage </w:t>
      </w:r>
      <w:proofErr w:type="gramStart"/>
      <w:r w:rsidRPr="00F21A76">
        <w:rPr>
          <w:noProof w:val="0"/>
        </w:rPr>
        <w:t>TriRnd(</w:t>
      </w:r>
      <w:proofErr w:type="gramEnd"/>
      <w:r w:rsidRPr="00F21A76">
        <w:rPr>
          <w:noProof w:val="0"/>
        </w:rPr>
        <w:t>ITriComponentId componentId, ITriMessage seed);</w:t>
      </w:r>
    </w:p>
    <w:p w14:paraId="1F7FBECF" w14:textId="77777777" w:rsidR="00AD5951" w:rsidRPr="00F21A76" w:rsidRDefault="00AD5951" w:rsidP="0044685C">
      <w:pPr>
        <w:pStyle w:val="PL"/>
        <w:rPr>
          <w:noProof w:val="0"/>
        </w:rPr>
      </w:pPr>
      <w:r w:rsidRPr="00F21A76">
        <w:rPr>
          <w:noProof w:val="0"/>
        </w:rPr>
        <w:t>}</w:t>
      </w:r>
    </w:p>
    <w:p w14:paraId="02C7D276" w14:textId="77777777" w:rsidR="00891D03" w:rsidRPr="00F21A76" w:rsidRDefault="00891D03" w:rsidP="00891D03">
      <w:pPr>
        <w:pStyle w:val="PL"/>
        <w:rPr>
          <w:noProof w:val="0"/>
        </w:rPr>
      </w:pPr>
    </w:p>
    <w:p w14:paraId="46E1A261" w14:textId="77777777" w:rsidR="00AD5951" w:rsidRPr="00F21A76" w:rsidRDefault="00EA0876" w:rsidP="00916E99">
      <w:pPr>
        <w:pStyle w:val="Heading2"/>
      </w:pPr>
      <w:bookmarkStart w:id="1547" w:name="_Toc87872236"/>
      <w:r w:rsidRPr="00F21A76">
        <w:t>9.6</w:t>
      </w:r>
      <w:r w:rsidRPr="00F21A76">
        <w:tab/>
      </w:r>
      <w:r w:rsidR="00AD5951" w:rsidRPr="00F21A76">
        <w:t>Optional parameters</w:t>
      </w:r>
      <w:bookmarkEnd w:id="1547"/>
    </w:p>
    <w:p w14:paraId="591F2ED8" w14:textId="77777777" w:rsidR="00AD5951" w:rsidRPr="00F21A76" w:rsidRDefault="00780656" w:rsidP="00916E99">
      <w:pPr>
        <w:keepNext/>
        <w:keepLines/>
      </w:pPr>
      <w:r w:rsidRPr="00F21A76">
        <w:t>Clause 5.4</w:t>
      </w:r>
      <w:r w:rsidR="00AD5951" w:rsidRPr="00F21A76">
        <w:t xml:space="preserve"> defines that a reserved value shall be used to indicate the absence of an optional parameter. For the </w:t>
      </w:r>
      <w:r w:rsidR="00763993" w:rsidRPr="00F21A76">
        <w:t xml:space="preserve">C# </w:t>
      </w:r>
      <w:r w:rsidR="00AD5951" w:rsidRPr="00F21A76">
        <w:t xml:space="preserve">language mapping the distinct value </w:t>
      </w:r>
      <w:r w:rsidR="00AD5951" w:rsidRPr="00F21A76">
        <w:rPr>
          <w:rFonts w:ascii="Courier New" w:hAnsi="Courier New"/>
        </w:rPr>
        <w:t>null</w:t>
      </w:r>
      <w:r w:rsidR="00AD5951" w:rsidRPr="00F21A76">
        <w:t xml:space="preserve"> shall be used to indicate the absence of an optional value. For example if in the triSend operation the address parameter shall be omitted the operation invocation shall be </w:t>
      </w:r>
      <w:proofErr w:type="gramStart"/>
      <w:r w:rsidR="00AD5951" w:rsidRPr="00F21A76">
        <w:t>TriSend(</w:t>
      </w:r>
      <w:proofErr w:type="gramEnd"/>
      <w:r w:rsidR="00AD5951" w:rsidRPr="00F21A76">
        <w:t>componentId, tsiPortId, null, sendMessage).</w:t>
      </w:r>
    </w:p>
    <w:bookmarkEnd w:id="1451"/>
    <w:p w14:paraId="1C54E984" w14:textId="25DCDF64" w:rsidR="0020187D" w:rsidRPr="00F21A76" w:rsidRDefault="0020187D" w:rsidP="00DD778F">
      <w:pPr>
        <w:pStyle w:val="Heading8"/>
      </w:pPr>
      <w:r w:rsidRPr="00F21A76">
        <w:br w:type="page"/>
      </w:r>
      <w:bookmarkStart w:id="1548" w:name="_Toc87872237"/>
      <w:r w:rsidRPr="00F21A76">
        <w:lastRenderedPageBreak/>
        <w:t>Annex A (normative</w:t>
      </w:r>
      <w:r w:rsidR="00B32AAE" w:rsidRPr="00F21A76">
        <w:t>)</w:t>
      </w:r>
      <w:proofErr w:type="gramStart"/>
      <w:r w:rsidR="00B32AAE" w:rsidRPr="00F21A76">
        <w:t>:</w:t>
      </w:r>
      <w:proofErr w:type="gramEnd"/>
      <w:r w:rsidR="00B32AAE" w:rsidRPr="00F21A76">
        <w:br/>
      </w:r>
      <w:r w:rsidRPr="00F21A76">
        <w:t>IDL Summary</w:t>
      </w:r>
      <w:bookmarkEnd w:id="1548"/>
    </w:p>
    <w:p w14:paraId="008F26A7" w14:textId="77777777" w:rsidR="0020187D" w:rsidRPr="00F21A76" w:rsidRDefault="0020187D" w:rsidP="0020187D">
      <w:r w:rsidRPr="00F21A76">
        <w:t>This clause summarizes the IDL definition of TRI operations as defined in clause </w:t>
      </w:r>
      <w:r w:rsidR="00C01D8D" w:rsidRPr="00F21A76">
        <w:t>5</w:t>
      </w:r>
      <w:r w:rsidRPr="00F21A76">
        <w:t>.</w:t>
      </w:r>
    </w:p>
    <w:p w14:paraId="0ECA82E7" w14:textId="77777777" w:rsidR="0020187D" w:rsidRPr="00F21A76" w:rsidRDefault="0020187D" w:rsidP="0020187D">
      <w:pPr>
        <w:pStyle w:val="PL"/>
        <w:rPr>
          <w:noProof w:val="0"/>
        </w:rPr>
      </w:pPr>
      <w:r w:rsidRPr="00F21A76">
        <w:rPr>
          <w:noProof w:val="0"/>
        </w:rPr>
        <w:t>// *************************************************************************</w:t>
      </w:r>
    </w:p>
    <w:p w14:paraId="0A0C8E2C" w14:textId="1768376E" w:rsidR="0020187D" w:rsidRPr="00F21A76" w:rsidRDefault="0020187D" w:rsidP="0020187D">
      <w:pPr>
        <w:pStyle w:val="PL"/>
        <w:rPr>
          <w:noProof w:val="0"/>
        </w:rPr>
      </w:pPr>
      <w:r w:rsidRPr="00F21A76">
        <w:rPr>
          <w:noProof w:val="0"/>
        </w:rPr>
        <w:t>// Interface definition for the TTCN</w:t>
      </w:r>
      <w:r w:rsidRPr="00F21A76">
        <w:rPr>
          <w:noProof w:val="0"/>
        </w:rPr>
        <w:noBreakHyphen/>
        <w:t xml:space="preserve">3 </w:t>
      </w:r>
      <w:r w:rsidR="00F61E36" w:rsidRPr="00F21A76">
        <w:rPr>
          <w:noProof w:val="0"/>
        </w:rPr>
        <w:t>Runtime</w:t>
      </w:r>
      <w:r w:rsidRPr="00F21A76">
        <w:rPr>
          <w:noProof w:val="0"/>
        </w:rPr>
        <w:t xml:space="preserve"> Interface</w:t>
      </w:r>
    </w:p>
    <w:p w14:paraId="1EB6DA15" w14:textId="77777777" w:rsidR="0020187D" w:rsidRPr="00F21A76" w:rsidRDefault="0020187D" w:rsidP="0020187D">
      <w:pPr>
        <w:pStyle w:val="PL"/>
        <w:rPr>
          <w:noProof w:val="0"/>
        </w:rPr>
      </w:pPr>
    </w:p>
    <w:p w14:paraId="67D91A47" w14:textId="77777777" w:rsidR="0020187D" w:rsidRPr="00F21A76" w:rsidRDefault="0020187D" w:rsidP="0020187D">
      <w:pPr>
        <w:pStyle w:val="PL"/>
        <w:rPr>
          <w:noProof w:val="0"/>
        </w:rPr>
      </w:pPr>
      <w:r w:rsidRPr="00F21A76">
        <w:rPr>
          <w:noProof w:val="0"/>
        </w:rPr>
        <w:t>// *************************************************************************</w:t>
      </w:r>
    </w:p>
    <w:p w14:paraId="0ED1F24C" w14:textId="77777777" w:rsidR="0020187D" w:rsidRPr="00F21A76" w:rsidRDefault="0020187D" w:rsidP="0020187D">
      <w:pPr>
        <w:pStyle w:val="PL"/>
        <w:rPr>
          <w:noProof w:val="0"/>
        </w:rPr>
      </w:pPr>
    </w:p>
    <w:p w14:paraId="2748F6F9" w14:textId="77777777" w:rsidR="0020187D" w:rsidRPr="00F21A76" w:rsidRDefault="0020187D" w:rsidP="0020187D">
      <w:pPr>
        <w:pStyle w:val="PL"/>
        <w:rPr>
          <w:noProof w:val="0"/>
        </w:rPr>
      </w:pPr>
      <w:proofErr w:type="gramStart"/>
      <w:r w:rsidRPr="00F21A76">
        <w:rPr>
          <w:noProof w:val="0"/>
        </w:rPr>
        <w:t>module</w:t>
      </w:r>
      <w:proofErr w:type="gramEnd"/>
      <w:r w:rsidRPr="00F21A76">
        <w:rPr>
          <w:noProof w:val="0"/>
        </w:rPr>
        <w:t xml:space="preserve"> triInterface</w:t>
      </w:r>
    </w:p>
    <w:p w14:paraId="35376C20" w14:textId="77777777" w:rsidR="0020187D" w:rsidRPr="00F21A76" w:rsidRDefault="0020187D" w:rsidP="0020187D">
      <w:pPr>
        <w:pStyle w:val="PL"/>
        <w:rPr>
          <w:noProof w:val="0"/>
        </w:rPr>
      </w:pPr>
      <w:r w:rsidRPr="00F21A76">
        <w:rPr>
          <w:noProof w:val="0"/>
        </w:rPr>
        <w:t>{</w:t>
      </w:r>
    </w:p>
    <w:p w14:paraId="2A3BCDE9" w14:textId="77777777" w:rsidR="0020187D" w:rsidRPr="00F21A76" w:rsidRDefault="0020187D" w:rsidP="0020187D">
      <w:pPr>
        <w:pStyle w:val="PL"/>
        <w:rPr>
          <w:noProof w:val="0"/>
        </w:rPr>
      </w:pPr>
    </w:p>
    <w:p w14:paraId="535725A8" w14:textId="77777777" w:rsidR="0020187D" w:rsidRPr="00F21A76" w:rsidRDefault="0020187D" w:rsidP="0020187D">
      <w:pPr>
        <w:pStyle w:val="PL"/>
        <w:rPr>
          <w:noProof w:val="0"/>
        </w:rPr>
      </w:pPr>
      <w:r w:rsidRPr="00F21A76">
        <w:rPr>
          <w:noProof w:val="0"/>
        </w:rPr>
        <w:t xml:space="preserve"> // </w:t>
      </w:r>
    </w:p>
    <w:p w14:paraId="514C78D8" w14:textId="77777777" w:rsidR="0020187D" w:rsidRPr="00F21A76" w:rsidRDefault="0020187D" w:rsidP="0020187D">
      <w:pPr>
        <w:pStyle w:val="PL"/>
        <w:rPr>
          <w:noProof w:val="0"/>
        </w:rPr>
      </w:pPr>
      <w:r w:rsidRPr="00F21A76">
        <w:rPr>
          <w:noProof w:val="0"/>
        </w:rPr>
        <w:t xml:space="preserve"> // *************************************************************************</w:t>
      </w:r>
    </w:p>
    <w:p w14:paraId="7DC4D600" w14:textId="77777777" w:rsidR="0020187D" w:rsidRPr="00F21A76" w:rsidRDefault="0020187D" w:rsidP="0020187D">
      <w:pPr>
        <w:pStyle w:val="PL"/>
        <w:rPr>
          <w:noProof w:val="0"/>
        </w:rPr>
      </w:pPr>
      <w:r w:rsidRPr="00F21A76">
        <w:rPr>
          <w:noProof w:val="0"/>
        </w:rPr>
        <w:t xml:space="preserve"> // Types</w:t>
      </w:r>
    </w:p>
    <w:p w14:paraId="0352AE8C" w14:textId="77777777" w:rsidR="0020187D" w:rsidRPr="00F21A76" w:rsidRDefault="0020187D" w:rsidP="0020187D">
      <w:pPr>
        <w:pStyle w:val="PL"/>
        <w:rPr>
          <w:noProof w:val="0"/>
        </w:rPr>
      </w:pPr>
      <w:r w:rsidRPr="00F21A76">
        <w:rPr>
          <w:noProof w:val="0"/>
        </w:rPr>
        <w:t xml:space="preserve"> // *************************************************************************</w:t>
      </w:r>
    </w:p>
    <w:p w14:paraId="15FEDDBF" w14:textId="77777777" w:rsidR="0020187D" w:rsidRPr="00F21A76" w:rsidRDefault="0020187D" w:rsidP="0020187D">
      <w:pPr>
        <w:pStyle w:val="PL"/>
        <w:rPr>
          <w:noProof w:val="0"/>
        </w:rPr>
      </w:pPr>
      <w:r w:rsidRPr="00F21A76">
        <w:rPr>
          <w:noProof w:val="0"/>
        </w:rPr>
        <w:t xml:space="preserve"> // </w:t>
      </w:r>
    </w:p>
    <w:p w14:paraId="6D8D944B" w14:textId="77777777" w:rsidR="0020187D" w:rsidRPr="00F21A76" w:rsidRDefault="0020187D" w:rsidP="0020187D">
      <w:pPr>
        <w:pStyle w:val="PL"/>
        <w:rPr>
          <w:noProof w:val="0"/>
        </w:rPr>
      </w:pPr>
      <w:r w:rsidRPr="00F21A76">
        <w:rPr>
          <w:noProof w:val="0"/>
        </w:rPr>
        <w:t xml:space="preserve"> </w:t>
      </w:r>
    </w:p>
    <w:p w14:paraId="6B7F0305" w14:textId="77777777" w:rsidR="0020187D" w:rsidRPr="00F21A76" w:rsidRDefault="0020187D" w:rsidP="0020187D">
      <w:pPr>
        <w:pStyle w:val="PL"/>
        <w:rPr>
          <w:noProof w:val="0"/>
        </w:rPr>
      </w:pPr>
      <w:r w:rsidRPr="00F21A76">
        <w:rPr>
          <w:noProof w:val="0"/>
        </w:rPr>
        <w:t xml:space="preserve"> // Connection</w:t>
      </w:r>
    </w:p>
    <w:p w14:paraId="02A3C7BD"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TriPortIdType;</w:t>
      </w:r>
    </w:p>
    <w:p w14:paraId="603246F2"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typedef</w:t>
      </w:r>
      <w:proofErr w:type="gramEnd"/>
      <w:r w:rsidRPr="00F21A76">
        <w:rPr>
          <w:noProof w:val="0"/>
        </w:rPr>
        <w:t xml:space="preserve"> sequence&lt;TriPortIdType&gt; TriPortIdListType;</w:t>
      </w:r>
    </w:p>
    <w:p w14:paraId="03D88EFB"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TriComponentIdType;</w:t>
      </w:r>
    </w:p>
    <w:p w14:paraId="25F1EE3B"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typedef</w:t>
      </w:r>
      <w:proofErr w:type="gramEnd"/>
      <w:r w:rsidRPr="00F21A76">
        <w:rPr>
          <w:noProof w:val="0"/>
        </w:rPr>
        <w:t xml:space="preserve"> sequence&lt;TriComponentIdType&gt; TriComponentIdListType;</w:t>
      </w:r>
    </w:p>
    <w:p w14:paraId="4D4D0601" w14:textId="77777777" w:rsidR="0020187D" w:rsidRPr="00F21A76" w:rsidRDefault="0020187D" w:rsidP="0020187D">
      <w:pPr>
        <w:pStyle w:val="PL"/>
        <w:rPr>
          <w:noProof w:val="0"/>
        </w:rPr>
      </w:pPr>
    </w:p>
    <w:p w14:paraId="1EEC3386" w14:textId="77777777" w:rsidR="0020187D" w:rsidRPr="00F21A76" w:rsidRDefault="0020187D" w:rsidP="0020187D">
      <w:pPr>
        <w:pStyle w:val="PL"/>
        <w:rPr>
          <w:noProof w:val="0"/>
        </w:rPr>
      </w:pPr>
      <w:r w:rsidRPr="00F21A76">
        <w:rPr>
          <w:noProof w:val="0"/>
        </w:rPr>
        <w:t xml:space="preserve"> // Communication</w:t>
      </w:r>
    </w:p>
    <w:p w14:paraId="66816961"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TriMessageType;</w:t>
      </w:r>
      <w:r w:rsidRPr="00F21A76">
        <w:rPr>
          <w:noProof w:val="0"/>
        </w:rPr>
        <w:tab/>
      </w:r>
    </w:p>
    <w:p w14:paraId="0DB495F1"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TriAddressType;</w:t>
      </w:r>
    </w:p>
    <w:p w14:paraId="63E90103"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typedef</w:t>
      </w:r>
      <w:proofErr w:type="gramEnd"/>
      <w:r w:rsidRPr="00F21A76">
        <w:rPr>
          <w:noProof w:val="0"/>
        </w:rPr>
        <w:t xml:space="preserve"> sequence&lt;TriAddressType&gt; TriAddressListType;</w:t>
      </w:r>
    </w:p>
    <w:p w14:paraId="7CD8AE59"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TriSignatureIdType;</w:t>
      </w:r>
    </w:p>
    <w:p w14:paraId="1FA57981"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TriParameterType;</w:t>
      </w:r>
    </w:p>
    <w:p w14:paraId="2A33165E"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typedef</w:t>
      </w:r>
      <w:proofErr w:type="gramEnd"/>
      <w:r w:rsidRPr="00F21A76">
        <w:rPr>
          <w:noProof w:val="0"/>
        </w:rPr>
        <w:t xml:space="preserve"> sequence&lt;TriParameterType&gt; TriParameterListType;</w:t>
      </w:r>
    </w:p>
    <w:p w14:paraId="04EDD916"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TriExceptionType;</w:t>
      </w:r>
    </w:p>
    <w:p w14:paraId="33ADD8AA" w14:textId="77777777" w:rsidR="0020187D" w:rsidRPr="00F21A76" w:rsidRDefault="0020187D" w:rsidP="0020187D">
      <w:pPr>
        <w:pStyle w:val="PL"/>
        <w:rPr>
          <w:noProof w:val="0"/>
        </w:rPr>
      </w:pPr>
      <w:r w:rsidRPr="00F21A76">
        <w:rPr>
          <w:noProof w:val="0"/>
        </w:rPr>
        <w:t xml:space="preserve"> </w:t>
      </w:r>
    </w:p>
    <w:p w14:paraId="2F5DCA06" w14:textId="77777777" w:rsidR="0020187D" w:rsidRPr="00F21A76" w:rsidRDefault="0020187D" w:rsidP="0020187D">
      <w:pPr>
        <w:pStyle w:val="PL"/>
        <w:rPr>
          <w:noProof w:val="0"/>
        </w:rPr>
      </w:pPr>
      <w:r w:rsidRPr="00F21A76">
        <w:rPr>
          <w:noProof w:val="0"/>
        </w:rPr>
        <w:t xml:space="preserve"> // Timing</w:t>
      </w:r>
    </w:p>
    <w:p w14:paraId="3C1C20F8"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TriTimerIdType;</w:t>
      </w:r>
    </w:p>
    <w:p w14:paraId="1E29AD4D"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TriTimerDurationType;</w:t>
      </w:r>
    </w:p>
    <w:p w14:paraId="3FEA2955" w14:textId="77777777" w:rsidR="0020187D" w:rsidRPr="00F21A76" w:rsidRDefault="0020187D" w:rsidP="0020187D">
      <w:pPr>
        <w:pStyle w:val="PL"/>
        <w:rPr>
          <w:noProof w:val="0"/>
        </w:rPr>
      </w:pPr>
      <w:r w:rsidRPr="00F21A76">
        <w:rPr>
          <w:noProof w:val="0"/>
        </w:rPr>
        <w:t xml:space="preserve"> </w:t>
      </w:r>
    </w:p>
    <w:p w14:paraId="15406ADD" w14:textId="77777777" w:rsidR="0020187D" w:rsidRPr="00F21A76" w:rsidRDefault="0020187D" w:rsidP="0020187D">
      <w:pPr>
        <w:pStyle w:val="PL"/>
        <w:rPr>
          <w:noProof w:val="0"/>
        </w:rPr>
      </w:pPr>
      <w:r w:rsidRPr="00F21A76">
        <w:rPr>
          <w:noProof w:val="0"/>
        </w:rPr>
        <w:t xml:space="preserve"> // Miscellaneous</w:t>
      </w:r>
    </w:p>
    <w:p w14:paraId="6350509D"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TriFunctionIdType;</w:t>
      </w:r>
    </w:p>
    <w:p w14:paraId="1B3176F2"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TriTestCaseIdType;</w:t>
      </w:r>
    </w:p>
    <w:p w14:paraId="53ACE892"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native</w:t>
      </w:r>
      <w:proofErr w:type="gramEnd"/>
      <w:r w:rsidRPr="00F21A76">
        <w:rPr>
          <w:noProof w:val="0"/>
        </w:rPr>
        <w:t xml:space="preserve"> TriStatusType;</w:t>
      </w:r>
    </w:p>
    <w:p w14:paraId="2B630DE5" w14:textId="77777777" w:rsidR="0020187D" w:rsidRPr="00F21A76" w:rsidRDefault="0020187D" w:rsidP="0020187D">
      <w:pPr>
        <w:pStyle w:val="PL"/>
        <w:rPr>
          <w:noProof w:val="0"/>
        </w:rPr>
      </w:pPr>
      <w:r w:rsidRPr="00F21A76">
        <w:rPr>
          <w:noProof w:val="0"/>
        </w:rPr>
        <w:t xml:space="preserve"> </w:t>
      </w:r>
    </w:p>
    <w:p w14:paraId="1218D067" w14:textId="77777777" w:rsidR="0020187D" w:rsidRPr="00F21A76" w:rsidRDefault="0020187D" w:rsidP="0020187D">
      <w:pPr>
        <w:pStyle w:val="PL"/>
        <w:rPr>
          <w:noProof w:val="0"/>
        </w:rPr>
      </w:pPr>
      <w:r w:rsidRPr="00F21A76">
        <w:rPr>
          <w:noProof w:val="0"/>
        </w:rPr>
        <w:t xml:space="preserve"> // </w:t>
      </w:r>
    </w:p>
    <w:p w14:paraId="5CFFBA76" w14:textId="77777777" w:rsidR="0020187D" w:rsidRPr="00F21A76" w:rsidRDefault="0020187D" w:rsidP="0020187D">
      <w:pPr>
        <w:pStyle w:val="PL"/>
        <w:rPr>
          <w:noProof w:val="0"/>
        </w:rPr>
      </w:pPr>
      <w:r w:rsidRPr="00F21A76">
        <w:rPr>
          <w:noProof w:val="0"/>
        </w:rPr>
        <w:t xml:space="preserve"> // *************************************************************************</w:t>
      </w:r>
    </w:p>
    <w:p w14:paraId="59A11FCD" w14:textId="77777777" w:rsidR="0020187D" w:rsidRPr="00F21A76" w:rsidRDefault="0020187D" w:rsidP="0020187D">
      <w:pPr>
        <w:pStyle w:val="PL"/>
        <w:rPr>
          <w:noProof w:val="0"/>
        </w:rPr>
      </w:pPr>
      <w:r w:rsidRPr="00F21A76">
        <w:rPr>
          <w:noProof w:val="0"/>
        </w:rPr>
        <w:t xml:space="preserve"> // Interfaces</w:t>
      </w:r>
    </w:p>
    <w:p w14:paraId="154DDAA2" w14:textId="77777777" w:rsidR="0020187D" w:rsidRPr="00F21A76" w:rsidRDefault="0020187D" w:rsidP="0020187D">
      <w:pPr>
        <w:pStyle w:val="PL"/>
        <w:rPr>
          <w:noProof w:val="0"/>
        </w:rPr>
      </w:pPr>
      <w:r w:rsidRPr="00F21A76">
        <w:rPr>
          <w:noProof w:val="0"/>
        </w:rPr>
        <w:t xml:space="preserve"> // *************************************************************************</w:t>
      </w:r>
    </w:p>
    <w:p w14:paraId="66C9468D" w14:textId="77777777" w:rsidR="0020187D" w:rsidRPr="00F21A76" w:rsidRDefault="0020187D" w:rsidP="0020187D">
      <w:pPr>
        <w:pStyle w:val="PL"/>
        <w:rPr>
          <w:noProof w:val="0"/>
        </w:rPr>
      </w:pPr>
      <w:r w:rsidRPr="00F21A76">
        <w:rPr>
          <w:noProof w:val="0"/>
        </w:rPr>
        <w:t xml:space="preserve"> // </w:t>
      </w:r>
    </w:p>
    <w:p w14:paraId="52A476EC" w14:textId="77777777" w:rsidR="0020187D" w:rsidRPr="00F21A76" w:rsidRDefault="0020187D" w:rsidP="0020187D">
      <w:pPr>
        <w:pStyle w:val="PL"/>
        <w:rPr>
          <w:noProof w:val="0"/>
        </w:rPr>
      </w:pPr>
      <w:r w:rsidRPr="00F21A76">
        <w:rPr>
          <w:noProof w:val="0"/>
        </w:rPr>
        <w:t xml:space="preserve"> </w:t>
      </w:r>
    </w:p>
    <w:p w14:paraId="0A732490" w14:textId="77777777" w:rsidR="0020187D" w:rsidRPr="00F21A76" w:rsidRDefault="0020187D" w:rsidP="0020187D">
      <w:pPr>
        <w:pStyle w:val="PL"/>
        <w:rPr>
          <w:noProof w:val="0"/>
        </w:rPr>
      </w:pPr>
      <w:r w:rsidRPr="00F21A76">
        <w:rPr>
          <w:noProof w:val="0"/>
        </w:rPr>
        <w:t xml:space="preserve"> // </w:t>
      </w:r>
    </w:p>
    <w:p w14:paraId="7E4E6035" w14:textId="77777777" w:rsidR="0020187D" w:rsidRPr="00F21A76" w:rsidRDefault="0020187D" w:rsidP="0020187D">
      <w:pPr>
        <w:pStyle w:val="PL"/>
        <w:rPr>
          <w:noProof w:val="0"/>
        </w:rPr>
      </w:pPr>
      <w:r w:rsidRPr="00F21A76">
        <w:rPr>
          <w:noProof w:val="0"/>
        </w:rPr>
        <w:t xml:space="preserve"> // *************************************************************************</w:t>
      </w:r>
    </w:p>
    <w:p w14:paraId="1FCDBE6D" w14:textId="77777777" w:rsidR="0020187D" w:rsidRPr="00F21A76" w:rsidRDefault="0020187D" w:rsidP="0020187D">
      <w:pPr>
        <w:pStyle w:val="PL"/>
        <w:rPr>
          <w:noProof w:val="0"/>
        </w:rPr>
      </w:pPr>
      <w:r w:rsidRPr="00F21A76">
        <w:rPr>
          <w:noProof w:val="0"/>
        </w:rPr>
        <w:t xml:space="preserve"> // </w:t>
      </w:r>
      <w:proofErr w:type="gramStart"/>
      <w:r w:rsidRPr="00F21A76">
        <w:rPr>
          <w:noProof w:val="0"/>
        </w:rPr>
        <w:t>The</w:t>
      </w:r>
      <w:proofErr w:type="gramEnd"/>
      <w:r w:rsidRPr="00F21A76">
        <w:rPr>
          <w:noProof w:val="0"/>
        </w:rPr>
        <w:t xml:space="preserve"> communication interface (Ref: TRI</w:t>
      </w:r>
      <w:r w:rsidRPr="00F21A76">
        <w:rPr>
          <w:noProof w:val="0"/>
        </w:rPr>
        <w:noBreakHyphen/>
        <w:t xml:space="preserve">Definition: </w:t>
      </w:r>
      <w:r w:rsidR="00627443" w:rsidRPr="00F21A76">
        <w:rPr>
          <w:noProof w:val="0"/>
        </w:rPr>
        <w:t xml:space="preserve">clauses </w:t>
      </w:r>
      <w:r w:rsidRPr="00F21A76">
        <w:rPr>
          <w:noProof w:val="0"/>
        </w:rPr>
        <w:t>5.5</w:t>
      </w:r>
      <w:r w:rsidR="0044685C" w:rsidRPr="00F21A76">
        <w:rPr>
          <w:noProof w:val="0"/>
        </w:rPr>
        <w:t xml:space="preserve"> and 5.2</w:t>
      </w:r>
      <w:r w:rsidRPr="00F21A76">
        <w:rPr>
          <w:noProof w:val="0"/>
        </w:rPr>
        <w:t>)</w:t>
      </w:r>
    </w:p>
    <w:p w14:paraId="330F281A" w14:textId="77777777" w:rsidR="0020187D" w:rsidRPr="00F21A76" w:rsidRDefault="0020187D" w:rsidP="0020187D">
      <w:pPr>
        <w:pStyle w:val="PL"/>
        <w:rPr>
          <w:noProof w:val="0"/>
        </w:rPr>
      </w:pPr>
      <w:r w:rsidRPr="00F21A76">
        <w:rPr>
          <w:noProof w:val="0"/>
        </w:rPr>
        <w:t xml:space="preserve"> // *************************************************************************</w:t>
      </w:r>
    </w:p>
    <w:p w14:paraId="67823261" w14:textId="77777777" w:rsidR="0020187D" w:rsidRPr="00F21A76" w:rsidRDefault="0020187D" w:rsidP="0020187D">
      <w:pPr>
        <w:pStyle w:val="PL"/>
        <w:rPr>
          <w:noProof w:val="0"/>
        </w:rPr>
      </w:pPr>
      <w:r w:rsidRPr="00F21A76">
        <w:rPr>
          <w:noProof w:val="0"/>
        </w:rPr>
        <w:t xml:space="preserve"> // </w:t>
      </w:r>
    </w:p>
    <w:p w14:paraId="08D39147"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interface</w:t>
      </w:r>
      <w:proofErr w:type="gramEnd"/>
      <w:r w:rsidRPr="00F21A76">
        <w:rPr>
          <w:noProof w:val="0"/>
        </w:rPr>
        <w:t xml:space="preserve"> triCommunication</w:t>
      </w:r>
    </w:p>
    <w:p w14:paraId="377902B2" w14:textId="77777777" w:rsidR="0020187D" w:rsidRPr="00F21A76" w:rsidRDefault="0020187D" w:rsidP="0020187D">
      <w:pPr>
        <w:pStyle w:val="PL"/>
        <w:rPr>
          <w:noProof w:val="0"/>
        </w:rPr>
      </w:pPr>
      <w:r w:rsidRPr="00F21A76">
        <w:rPr>
          <w:noProof w:val="0"/>
        </w:rPr>
        <w:t xml:space="preserve"> {</w:t>
      </w:r>
    </w:p>
    <w:p w14:paraId="38693F74" w14:textId="77777777" w:rsidR="0020187D" w:rsidRPr="00F21A76" w:rsidRDefault="0020187D" w:rsidP="0020187D">
      <w:pPr>
        <w:pStyle w:val="PL"/>
        <w:rPr>
          <w:noProof w:val="0"/>
        </w:rPr>
      </w:pPr>
      <w:r w:rsidRPr="00F21A76">
        <w:rPr>
          <w:noProof w:val="0"/>
        </w:rPr>
        <w:tab/>
      </w:r>
    </w:p>
    <w:p w14:paraId="38B42859" w14:textId="77777777" w:rsidR="0020187D" w:rsidRPr="00F21A76" w:rsidRDefault="0020187D" w:rsidP="0020187D">
      <w:pPr>
        <w:pStyle w:val="PL"/>
        <w:rPr>
          <w:noProof w:val="0"/>
        </w:rPr>
      </w:pPr>
      <w:r w:rsidRPr="00F21A76">
        <w:rPr>
          <w:noProof w:val="0"/>
        </w:rPr>
        <w:tab/>
        <w:t>// Reset operation</w:t>
      </w:r>
    </w:p>
    <w:p w14:paraId="727CA4B0" w14:textId="77777777" w:rsidR="0020187D" w:rsidRPr="00F21A76" w:rsidRDefault="0020187D" w:rsidP="0020187D">
      <w:pPr>
        <w:pStyle w:val="PL"/>
        <w:rPr>
          <w:noProof w:val="0"/>
        </w:rPr>
      </w:pPr>
      <w:r w:rsidRPr="00F21A76">
        <w:rPr>
          <w:noProof w:val="0"/>
        </w:rPr>
        <w:tab/>
      </w:r>
    </w:p>
    <w:p w14:paraId="32C6E348"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5.5.1</w:t>
      </w:r>
    </w:p>
    <w:p w14:paraId="130A1800"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triSAReset(</w:t>
      </w:r>
      <w:proofErr w:type="gramEnd"/>
      <w:r w:rsidRPr="00F21A76">
        <w:rPr>
          <w:noProof w:val="0"/>
        </w:rPr>
        <w:t>);</w:t>
      </w:r>
    </w:p>
    <w:p w14:paraId="05477F7C" w14:textId="77777777" w:rsidR="0020187D" w:rsidRPr="00F21A76" w:rsidRDefault="0020187D" w:rsidP="0020187D">
      <w:pPr>
        <w:pStyle w:val="PL"/>
        <w:rPr>
          <w:noProof w:val="0"/>
        </w:rPr>
      </w:pPr>
    </w:p>
    <w:p w14:paraId="22F27677" w14:textId="77777777" w:rsidR="0020187D" w:rsidRPr="00F21A76" w:rsidRDefault="0020187D" w:rsidP="0020187D">
      <w:pPr>
        <w:pStyle w:val="PL"/>
        <w:rPr>
          <w:noProof w:val="0"/>
        </w:rPr>
      </w:pPr>
    </w:p>
    <w:p w14:paraId="4AB77278" w14:textId="77777777" w:rsidR="0020187D" w:rsidRPr="00F21A76" w:rsidRDefault="0020187D" w:rsidP="0020187D">
      <w:pPr>
        <w:pStyle w:val="PL"/>
        <w:rPr>
          <w:noProof w:val="0"/>
        </w:rPr>
      </w:pPr>
      <w:r w:rsidRPr="00F21A76">
        <w:rPr>
          <w:noProof w:val="0"/>
        </w:rPr>
        <w:tab/>
        <w:t>// Connection handling operations</w:t>
      </w:r>
    </w:p>
    <w:p w14:paraId="7AAF4B1E" w14:textId="77777777" w:rsidR="0020187D" w:rsidRPr="00F21A76" w:rsidRDefault="0020187D" w:rsidP="0020187D">
      <w:pPr>
        <w:pStyle w:val="PL"/>
        <w:rPr>
          <w:noProof w:val="0"/>
        </w:rPr>
      </w:pPr>
    </w:p>
    <w:p w14:paraId="31E1C2D3"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5.5.2.1</w:t>
      </w:r>
    </w:p>
    <w:p w14:paraId="3CFBD51F"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triExecuteTestCase(</w:t>
      </w:r>
      <w:proofErr w:type="gramEnd"/>
      <w:r w:rsidRPr="00F21A76">
        <w:rPr>
          <w:noProof w:val="0"/>
        </w:rPr>
        <w:t>in T</w:t>
      </w:r>
      <w:r w:rsidR="00E70B73" w:rsidRPr="00F21A76">
        <w:rPr>
          <w:noProof w:val="0"/>
        </w:rPr>
        <w:t xml:space="preserve">riTestCaseIdType testCaseId, </w:t>
      </w:r>
      <w:r w:rsidRPr="00F21A76">
        <w:rPr>
          <w:noProof w:val="0"/>
        </w:rPr>
        <w:t xml:space="preserve"> </w:t>
      </w:r>
    </w:p>
    <w:p w14:paraId="242BD025"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TriPortIdListType tsiPortList);</w:t>
      </w:r>
    </w:p>
    <w:p w14:paraId="3FDCD2AA" w14:textId="77777777" w:rsidR="0020187D" w:rsidRPr="00F21A76" w:rsidRDefault="0020187D" w:rsidP="0020187D">
      <w:pPr>
        <w:pStyle w:val="PL"/>
        <w:rPr>
          <w:noProof w:val="0"/>
        </w:rPr>
      </w:pPr>
    </w:p>
    <w:p w14:paraId="158A9894"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5.5.2.2</w:t>
      </w:r>
    </w:p>
    <w:p w14:paraId="010C30EC"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triMap(</w:t>
      </w:r>
      <w:proofErr w:type="gramEnd"/>
      <w:r w:rsidRPr="00F21A76">
        <w:rPr>
          <w:noProof w:val="0"/>
        </w:rPr>
        <w:t>in TriPortIdType compPortId, in TriPortIdType tsiPortId);</w:t>
      </w:r>
    </w:p>
    <w:p w14:paraId="4BBD8854" w14:textId="77777777" w:rsidR="0020187D" w:rsidRPr="00F21A76" w:rsidRDefault="0020187D" w:rsidP="0020187D">
      <w:pPr>
        <w:pStyle w:val="PL"/>
        <w:rPr>
          <w:noProof w:val="0"/>
        </w:rPr>
      </w:pPr>
    </w:p>
    <w:p w14:paraId="4123DA01" w14:textId="77777777" w:rsidR="00C7390B" w:rsidRPr="00F21A76" w:rsidRDefault="00C7390B" w:rsidP="007E423E">
      <w:pPr>
        <w:pStyle w:val="PL"/>
        <w:keepNext/>
        <w:keepLines/>
        <w:rPr>
          <w:noProof w:val="0"/>
        </w:rPr>
      </w:pPr>
      <w:r w:rsidRPr="00F21A76">
        <w:rPr>
          <w:noProof w:val="0"/>
        </w:rPr>
        <w:lastRenderedPageBreak/>
        <w:tab/>
        <w:t>// Ref: TRI</w:t>
      </w:r>
      <w:r w:rsidRPr="00F21A76">
        <w:rPr>
          <w:noProof w:val="0"/>
        </w:rPr>
        <w:noBreakHyphen/>
        <w:t xml:space="preserve">Definition </w:t>
      </w:r>
      <w:r w:rsidR="00627443" w:rsidRPr="00F21A76">
        <w:rPr>
          <w:noProof w:val="0"/>
        </w:rPr>
        <w:t xml:space="preserve">clause </w:t>
      </w:r>
      <w:r w:rsidRPr="00F21A76">
        <w:rPr>
          <w:noProof w:val="0"/>
        </w:rPr>
        <w:t>5.5.2.3</w:t>
      </w:r>
    </w:p>
    <w:p w14:paraId="176F355A" w14:textId="77777777" w:rsidR="00C7390B" w:rsidRPr="00F21A76" w:rsidRDefault="00C7390B" w:rsidP="00C7390B">
      <w:pPr>
        <w:pStyle w:val="PL"/>
        <w:rPr>
          <w:noProof w:val="0"/>
        </w:rPr>
      </w:pPr>
      <w:r w:rsidRPr="00F21A76">
        <w:rPr>
          <w:noProof w:val="0"/>
        </w:rPr>
        <w:tab/>
        <w:t xml:space="preserve">TriStatusType </w:t>
      </w:r>
      <w:proofErr w:type="gramStart"/>
      <w:r w:rsidRPr="00F21A76">
        <w:rPr>
          <w:noProof w:val="0"/>
        </w:rPr>
        <w:t>triMap</w:t>
      </w:r>
      <w:r w:rsidR="00E17C92" w:rsidRPr="00F21A76">
        <w:rPr>
          <w:noProof w:val="0"/>
        </w:rPr>
        <w:t>Param</w:t>
      </w:r>
      <w:r w:rsidRPr="00F21A76">
        <w:rPr>
          <w:noProof w:val="0"/>
        </w:rPr>
        <w:t>(</w:t>
      </w:r>
      <w:proofErr w:type="gramEnd"/>
      <w:r w:rsidRPr="00F21A76">
        <w:rPr>
          <w:noProof w:val="0"/>
        </w:rPr>
        <w:t xml:space="preserve">in TriPortIdType compPortId, in TriPortIdType tsiPortId, in </w:t>
      </w:r>
      <w:r w:rsidRPr="00F21A76">
        <w:rPr>
          <w:noProof w:val="0"/>
        </w:rPr>
        <w:tab/>
        <w:t>TriParameterListType paramList);</w:t>
      </w:r>
    </w:p>
    <w:p w14:paraId="205E8122" w14:textId="77777777" w:rsidR="00C7390B" w:rsidRPr="00F21A76" w:rsidRDefault="00C7390B" w:rsidP="00C7390B">
      <w:pPr>
        <w:pStyle w:val="PL"/>
        <w:rPr>
          <w:noProof w:val="0"/>
        </w:rPr>
      </w:pPr>
    </w:p>
    <w:p w14:paraId="648CBB1C"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5.5.2.</w:t>
      </w:r>
      <w:r w:rsidR="00C7390B" w:rsidRPr="00F21A76">
        <w:rPr>
          <w:noProof w:val="0"/>
        </w:rPr>
        <w:t>4</w:t>
      </w:r>
    </w:p>
    <w:p w14:paraId="05F2FF23"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triUnmap(</w:t>
      </w:r>
      <w:proofErr w:type="gramEnd"/>
      <w:r w:rsidRPr="00F21A76">
        <w:rPr>
          <w:noProof w:val="0"/>
        </w:rPr>
        <w:t>in TriPortIdType compPortId, in TriPortIdType tsiPortId);</w:t>
      </w:r>
    </w:p>
    <w:p w14:paraId="56328CA6" w14:textId="77777777" w:rsidR="00C7390B" w:rsidRPr="00F21A76" w:rsidRDefault="00C7390B" w:rsidP="00C7390B">
      <w:pPr>
        <w:pStyle w:val="PL"/>
        <w:rPr>
          <w:noProof w:val="0"/>
        </w:rPr>
      </w:pPr>
    </w:p>
    <w:p w14:paraId="6C4A9937" w14:textId="77777777" w:rsidR="00C7390B" w:rsidRPr="00F21A76" w:rsidRDefault="00C7390B" w:rsidP="00C7390B">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5.5.2.5</w:t>
      </w:r>
    </w:p>
    <w:p w14:paraId="04E4B5D1" w14:textId="77777777" w:rsidR="00C7390B" w:rsidRPr="00F21A76" w:rsidRDefault="00C7390B" w:rsidP="00C7390B">
      <w:pPr>
        <w:pStyle w:val="PL"/>
        <w:rPr>
          <w:noProof w:val="0"/>
        </w:rPr>
      </w:pPr>
      <w:r w:rsidRPr="00F21A76">
        <w:rPr>
          <w:noProof w:val="0"/>
        </w:rPr>
        <w:tab/>
        <w:t xml:space="preserve">TriStatusType </w:t>
      </w:r>
      <w:proofErr w:type="gramStart"/>
      <w:r w:rsidRPr="00F21A76">
        <w:rPr>
          <w:noProof w:val="0"/>
        </w:rPr>
        <w:t>triUnmap</w:t>
      </w:r>
      <w:r w:rsidR="00E17C92" w:rsidRPr="00F21A76">
        <w:rPr>
          <w:noProof w:val="0"/>
        </w:rPr>
        <w:t>Param</w:t>
      </w:r>
      <w:r w:rsidRPr="00F21A76">
        <w:rPr>
          <w:noProof w:val="0"/>
        </w:rPr>
        <w:t>(</w:t>
      </w:r>
      <w:proofErr w:type="gramEnd"/>
      <w:r w:rsidRPr="00F21A76">
        <w:rPr>
          <w:noProof w:val="0"/>
        </w:rPr>
        <w:t xml:space="preserve">in TriPortIdType compPortId, in TriPortIdType tsiPortId, in </w:t>
      </w:r>
      <w:r w:rsidRPr="00F21A76">
        <w:rPr>
          <w:noProof w:val="0"/>
        </w:rPr>
        <w:tab/>
        <w:t>TriParameterListType paramList);</w:t>
      </w:r>
    </w:p>
    <w:p w14:paraId="551FB684" w14:textId="77777777" w:rsidR="00C7390B" w:rsidRPr="00F21A76" w:rsidRDefault="00C7390B" w:rsidP="0020187D">
      <w:pPr>
        <w:pStyle w:val="PL"/>
        <w:keepNext/>
        <w:keepLines/>
        <w:rPr>
          <w:noProof w:val="0"/>
        </w:rPr>
      </w:pPr>
    </w:p>
    <w:p w14:paraId="3CA9CA82" w14:textId="77777777" w:rsidR="0020187D" w:rsidRPr="00F21A76" w:rsidRDefault="0020187D" w:rsidP="0020187D">
      <w:pPr>
        <w:pStyle w:val="PL"/>
        <w:keepNext/>
        <w:keepLines/>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5.5.2.</w:t>
      </w:r>
      <w:r w:rsidR="00C7390B" w:rsidRPr="00F21A76">
        <w:rPr>
          <w:noProof w:val="0"/>
        </w:rPr>
        <w:t>6</w:t>
      </w:r>
    </w:p>
    <w:p w14:paraId="58CAADEC"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triEndTestCase(</w:t>
      </w:r>
      <w:proofErr w:type="gramEnd"/>
      <w:r w:rsidRPr="00F21A76">
        <w:rPr>
          <w:noProof w:val="0"/>
        </w:rPr>
        <w:t>);</w:t>
      </w:r>
    </w:p>
    <w:p w14:paraId="727F289F" w14:textId="77777777" w:rsidR="0020187D" w:rsidRPr="00F21A76" w:rsidRDefault="0020187D" w:rsidP="0020187D">
      <w:pPr>
        <w:pStyle w:val="PL"/>
        <w:rPr>
          <w:noProof w:val="0"/>
        </w:rPr>
      </w:pPr>
    </w:p>
    <w:p w14:paraId="13465F90" w14:textId="77777777" w:rsidR="0020187D" w:rsidRPr="00F21A76" w:rsidRDefault="0020187D" w:rsidP="0020187D">
      <w:pPr>
        <w:pStyle w:val="PL"/>
        <w:rPr>
          <w:noProof w:val="0"/>
        </w:rPr>
      </w:pPr>
      <w:r w:rsidRPr="00F21A76">
        <w:rPr>
          <w:noProof w:val="0"/>
        </w:rPr>
        <w:tab/>
        <w:t>// Message based communication operations</w:t>
      </w:r>
    </w:p>
    <w:p w14:paraId="0DCCDE46" w14:textId="77777777" w:rsidR="0020187D" w:rsidRPr="00F21A76" w:rsidRDefault="0020187D" w:rsidP="0020187D">
      <w:pPr>
        <w:pStyle w:val="PL"/>
        <w:rPr>
          <w:noProof w:val="0"/>
        </w:rPr>
      </w:pPr>
    </w:p>
    <w:p w14:paraId="0777D76F"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5.5.3.1</w:t>
      </w:r>
    </w:p>
    <w:p w14:paraId="1B90730D"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triSend(</w:t>
      </w:r>
      <w:proofErr w:type="gramEnd"/>
      <w:r w:rsidRPr="00F21A76">
        <w:rPr>
          <w:noProof w:val="0"/>
        </w:rPr>
        <w:t xml:space="preserve">in TriComponentIdType componentId, in TriPortIdType tsiPortId, </w:t>
      </w:r>
    </w:p>
    <w:p w14:paraId="0F9A7645"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TriAddressType SUTaddress, in TriMessageType sendMessage);</w:t>
      </w:r>
    </w:p>
    <w:p w14:paraId="33B7DF8D" w14:textId="77777777" w:rsidR="00C7390B" w:rsidRPr="00F21A76" w:rsidRDefault="00C7390B" w:rsidP="0020187D">
      <w:pPr>
        <w:pStyle w:val="PL"/>
        <w:rPr>
          <w:noProof w:val="0"/>
        </w:rPr>
      </w:pPr>
    </w:p>
    <w:p w14:paraId="3007FDB0"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5.5.3.2</w:t>
      </w:r>
    </w:p>
    <w:p w14:paraId="3D9C1E22"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triSendBC(</w:t>
      </w:r>
      <w:proofErr w:type="gramEnd"/>
      <w:r w:rsidRPr="00F21A76">
        <w:rPr>
          <w:noProof w:val="0"/>
        </w:rPr>
        <w:t xml:space="preserve">in TriComponentIdType componentId, in TriPortIdType tsiPortId, </w:t>
      </w:r>
    </w:p>
    <w:p w14:paraId="293CC5FC"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TriMessageType sendMessage);</w:t>
      </w:r>
    </w:p>
    <w:p w14:paraId="1B8420E7" w14:textId="77777777" w:rsidR="00C7390B" w:rsidRPr="00F21A76" w:rsidRDefault="00C7390B" w:rsidP="0020187D">
      <w:pPr>
        <w:pStyle w:val="PL"/>
        <w:rPr>
          <w:noProof w:val="0"/>
        </w:rPr>
      </w:pPr>
    </w:p>
    <w:p w14:paraId="36EEF4EB"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5.5.3.3</w:t>
      </w:r>
    </w:p>
    <w:p w14:paraId="08369B4A"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triSendMC(</w:t>
      </w:r>
      <w:proofErr w:type="gramEnd"/>
      <w:r w:rsidRPr="00F21A76">
        <w:rPr>
          <w:noProof w:val="0"/>
        </w:rPr>
        <w:t xml:space="preserve">in TriComponentIdType componentId, in TriPortIdType tsiPortId, </w:t>
      </w:r>
    </w:p>
    <w:p w14:paraId="31F01709"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TriAddressListType SUTaddresses, in TriMessageType sendMessage);</w:t>
      </w:r>
    </w:p>
    <w:p w14:paraId="62B0941A" w14:textId="77777777" w:rsidR="0020187D" w:rsidRPr="00F21A76" w:rsidRDefault="0020187D" w:rsidP="0020187D">
      <w:pPr>
        <w:pStyle w:val="PL"/>
        <w:rPr>
          <w:noProof w:val="0"/>
        </w:rPr>
      </w:pPr>
    </w:p>
    <w:p w14:paraId="2B2E8F80"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5.5.3.4</w:t>
      </w:r>
    </w:p>
    <w:p w14:paraId="3443E41D" w14:textId="77777777" w:rsidR="0020187D" w:rsidRPr="00F21A76" w:rsidRDefault="0020187D" w:rsidP="0020187D">
      <w:pPr>
        <w:pStyle w:val="PL"/>
        <w:rPr>
          <w:noProof w:val="0"/>
        </w:rPr>
      </w:pPr>
      <w:r w:rsidRPr="00F21A76">
        <w:rPr>
          <w:noProof w:val="0"/>
        </w:rPr>
        <w:tab/>
      </w:r>
      <w:proofErr w:type="gramStart"/>
      <w:r w:rsidRPr="00F21A76">
        <w:rPr>
          <w:noProof w:val="0"/>
        </w:rPr>
        <w:t>void</w:t>
      </w:r>
      <w:proofErr w:type="gramEnd"/>
      <w:r w:rsidRPr="00F21A76">
        <w:rPr>
          <w:noProof w:val="0"/>
        </w:rPr>
        <w:t xml:space="preserve"> triEnqueueMsg(in TriPortIdType tsiPortId , in TriAddressType SUTaddress, </w:t>
      </w:r>
    </w:p>
    <w:p w14:paraId="2B92F25F" w14:textId="77777777" w:rsidR="0020187D" w:rsidRPr="00F21A76" w:rsidRDefault="0020187D" w:rsidP="0020187D">
      <w:pPr>
        <w:pStyle w:val="PL"/>
        <w:rPr>
          <w:noProof w:val="0"/>
        </w:rPr>
      </w:pPr>
      <w:r w:rsidRPr="00F21A76">
        <w:rPr>
          <w:noProof w:val="0"/>
        </w:rPr>
        <w:tab/>
        <w:t xml:space="preserve"> </w:t>
      </w:r>
      <w:proofErr w:type="gramStart"/>
      <w:r w:rsidRPr="00F21A76">
        <w:rPr>
          <w:noProof w:val="0"/>
        </w:rPr>
        <w:t>in</w:t>
      </w:r>
      <w:proofErr w:type="gramEnd"/>
      <w:r w:rsidRPr="00F21A76">
        <w:rPr>
          <w:noProof w:val="0"/>
        </w:rPr>
        <w:t xml:space="preserve"> TriComponentIdType componentId, in TriMessageType receivedMessage);</w:t>
      </w:r>
    </w:p>
    <w:p w14:paraId="3F68E514" w14:textId="77777777" w:rsidR="0020187D" w:rsidRPr="00F21A76" w:rsidRDefault="0020187D" w:rsidP="0020187D">
      <w:pPr>
        <w:pStyle w:val="PL"/>
        <w:rPr>
          <w:noProof w:val="0"/>
        </w:rPr>
      </w:pPr>
    </w:p>
    <w:p w14:paraId="3628FD71" w14:textId="77777777" w:rsidR="0020187D" w:rsidRPr="00F21A76" w:rsidRDefault="0020187D" w:rsidP="0020187D">
      <w:pPr>
        <w:pStyle w:val="PL"/>
        <w:rPr>
          <w:noProof w:val="0"/>
        </w:rPr>
      </w:pPr>
    </w:p>
    <w:p w14:paraId="5D8FB556" w14:textId="77777777" w:rsidR="0020187D" w:rsidRPr="00F21A76" w:rsidRDefault="0020187D" w:rsidP="0020187D">
      <w:pPr>
        <w:pStyle w:val="PL"/>
        <w:rPr>
          <w:noProof w:val="0"/>
        </w:rPr>
      </w:pPr>
      <w:r w:rsidRPr="00F21A76">
        <w:rPr>
          <w:noProof w:val="0"/>
        </w:rPr>
        <w:tab/>
        <w:t>// Procedure based communication operations</w:t>
      </w:r>
    </w:p>
    <w:p w14:paraId="6D2C838C" w14:textId="77777777" w:rsidR="0020187D" w:rsidRPr="00F21A76" w:rsidRDefault="0020187D" w:rsidP="0020187D">
      <w:pPr>
        <w:pStyle w:val="PL"/>
        <w:rPr>
          <w:noProof w:val="0"/>
        </w:rPr>
      </w:pPr>
    </w:p>
    <w:p w14:paraId="5FBF93DC"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5.5.4.1</w:t>
      </w:r>
    </w:p>
    <w:p w14:paraId="53983E74"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triCall(</w:t>
      </w:r>
      <w:proofErr w:type="gramEnd"/>
      <w:r w:rsidRPr="00F21A76">
        <w:rPr>
          <w:noProof w:val="0"/>
        </w:rPr>
        <w:t xml:space="preserve">in TriComponentIdType componentId, in TriPortIdType tsiPortId, </w:t>
      </w:r>
    </w:p>
    <w:p w14:paraId="12A0D8B0"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TriAddressType SUTaddress, in TriSignatureIdType signatureId, </w:t>
      </w:r>
    </w:p>
    <w:p w14:paraId="3FA584AC"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w:t>
      </w:r>
    </w:p>
    <w:p w14:paraId="4BDF7ED2" w14:textId="77777777" w:rsidR="00C7390B" w:rsidRPr="00F21A76" w:rsidRDefault="00C7390B" w:rsidP="0020187D">
      <w:pPr>
        <w:pStyle w:val="PL"/>
        <w:rPr>
          <w:noProof w:val="0"/>
        </w:rPr>
      </w:pPr>
    </w:p>
    <w:p w14:paraId="58110AF1"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5.5.4.2</w:t>
      </w:r>
    </w:p>
    <w:p w14:paraId="20DD926C"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triCallBC(</w:t>
      </w:r>
      <w:proofErr w:type="gramEnd"/>
      <w:r w:rsidRPr="00F21A76">
        <w:rPr>
          <w:noProof w:val="0"/>
        </w:rPr>
        <w:t xml:space="preserve">in TriComponentIdType componentId, in TriPortIdType tsiPortId, </w:t>
      </w:r>
    </w:p>
    <w:p w14:paraId="6F470F06"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TriSignatureIdType signatureId, </w:t>
      </w:r>
    </w:p>
    <w:p w14:paraId="14185890"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w:t>
      </w:r>
    </w:p>
    <w:p w14:paraId="050A37B3" w14:textId="77777777" w:rsidR="00C7390B" w:rsidRPr="00F21A76" w:rsidRDefault="00C7390B" w:rsidP="0020187D">
      <w:pPr>
        <w:pStyle w:val="PL"/>
        <w:rPr>
          <w:noProof w:val="0"/>
        </w:rPr>
      </w:pPr>
    </w:p>
    <w:p w14:paraId="74078805"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5.5.4.3</w:t>
      </w:r>
    </w:p>
    <w:p w14:paraId="5FFA1848"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triCallMC(</w:t>
      </w:r>
      <w:proofErr w:type="gramEnd"/>
      <w:r w:rsidRPr="00F21A76">
        <w:rPr>
          <w:noProof w:val="0"/>
        </w:rPr>
        <w:t xml:space="preserve">in TriComponentIdType componentId, in TriPortIdType tsiPortId, </w:t>
      </w:r>
    </w:p>
    <w:p w14:paraId="188274B9"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TriAddressListType SUTaddresses, in TriSignatureIdType signatureId, </w:t>
      </w:r>
    </w:p>
    <w:p w14:paraId="5FC4ACA1"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w:t>
      </w:r>
    </w:p>
    <w:p w14:paraId="171F8B03" w14:textId="77777777" w:rsidR="0020187D" w:rsidRPr="00F21A76" w:rsidRDefault="0020187D" w:rsidP="0020187D">
      <w:pPr>
        <w:pStyle w:val="PL"/>
        <w:rPr>
          <w:noProof w:val="0"/>
        </w:rPr>
      </w:pPr>
    </w:p>
    <w:p w14:paraId="3024A27F"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5.5.4.4</w:t>
      </w:r>
    </w:p>
    <w:p w14:paraId="087AA2A7"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triReply(</w:t>
      </w:r>
      <w:proofErr w:type="gramEnd"/>
      <w:r w:rsidRPr="00F21A76">
        <w:rPr>
          <w:noProof w:val="0"/>
        </w:rPr>
        <w:t xml:space="preserve">in TriComponentIdType componentId, in TriPortIdType tsiPortId, </w:t>
      </w:r>
    </w:p>
    <w:p w14:paraId="63BEA334"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TriAddressType SUTaddress, in TriSignatureIdType signatureId, </w:t>
      </w:r>
    </w:p>
    <w:p w14:paraId="2387E71F"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 in TriParameterType returnValue );</w:t>
      </w:r>
    </w:p>
    <w:p w14:paraId="2FBA52F3" w14:textId="77777777" w:rsidR="00C7390B" w:rsidRPr="00F21A76" w:rsidRDefault="00C7390B" w:rsidP="0020187D">
      <w:pPr>
        <w:pStyle w:val="PL"/>
        <w:rPr>
          <w:noProof w:val="0"/>
        </w:rPr>
      </w:pPr>
    </w:p>
    <w:p w14:paraId="1A0D0115"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5.5.4.5</w:t>
      </w:r>
    </w:p>
    <w:p w14:paraId="7FEF3D12"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triReplyBC(</w:t>
      </w:r>
      <w:proofErr w:type="gramEnd"/>
      <w:r w:rsidRPr="00F21A76">
        <w:rPr>
          <w:noProof w:val="0"/>
        </w:rPr>
        <w:t xml:space="preserve">in TriComponentIdType componentId, in TriPortIdType tsiPortId, </w:t>
      </w:r>
    </w:p>
    <w:p w14:paraId="1806CF75"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TriSignatureIdType signatureId, </w:t>
      </w:r>
    </w:p>
    <w:p w14:paraId="58516EFA"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 in TriParameterType returnValue );</w:t>
      </w:r>
    </w:p>
    <w:p w14:paraId="471B64DB" w14:textId="77777777" w:rsidR="00C7390B" w:rsidRPr="00F21A76" w:rsidRDefault="00C7390B" w:rsidP="0020187D">
      <w:pPr>
        <w:pStyle w:val="PL"/>
        <w:rPr>
          <w:noProof w:val="0"/>
        </w:rPr>
      </w:pPr>
    </w:p>
    <w:p w14:paraId="00F8FEF4"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5.5.4.6</w:t>
      </w:r>
    </w:p>
    <w:p w14:paraId="6B597E80"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triReplyMC(</w:t>
      </w:r>
      <w:proofErr w:type="gramEnd"/>
      <w:r w:rsidRPr="00F21A76">
        <w:rPr>
          <w:noProof w:val="0"/>
        </w:rPr>
        <w:t xml:space="preserve">in TriComponentIdType componentId, in TriPortIdType tsiPortId, </w:t>
      </w:r>
    </w:p>
    <w:p w14:paraId="6356E69D"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TriAddressListType SUTaddresses, in TriSignatureIdType signatureId, </w:t>
      </w:r>
    </w:p>
    <w:p w14:paraId="17DA12FE"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 in TriParameterType returnValue );</w:t>
      </w:r>
    </w:p>
    <w:p w14:paraId="24175AB7" w14:textId="77777777" w:rsidR="0020187D" w:rsidRPr="00F21A76" w:rsidRDefault="0020187D" w:rsidP="0020187D">
      <w:pPr>
        <w:pStyle w:val="PL"/>
        <w:rPr>
          <w:noProof w:val="0"/>
        </w:rPr>
      </w:pPr>
    </w:p>
    <w:p w14:paraId="2EFFDA0D"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5.5.4.7</w:t>
      </w:r>
    </w:p>
    <w:p w14:paraId="285CE7B6"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triRaise(</w:t>
      </w:r>
      <w:proofErr w:type="gramEnd"/>
      <w:r w:rsidRPr="00F21A76">
        <w:rPr>
          <w:noProof w:val="0"/>
        </w:rPr>
        <w:t>in TriComponentIdType componentId, in TriPortIdType tsiPortId,</w:t>
      </w:r>
    </w:p>
    <w:p w14:paraId="0F31F36F"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TriAddressType SUTaddress, in TriSignatureIdType signatureId, </w:t>
      </w:r>
    </w:p>
    <w:p w14:paraId="0A54934A"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TriExceptionType exc);</w:t>
      </w:r>
    </w:p>
    <w:p w14:paraId="69A32691" w14:textId="77777777" w:rsidR="00C7390B" w:rsidRPr="00F21A76" w:rsidRDefault="00C7390B" w:rsidP="0020187D">
      <w:pPr>
        <w:pStyle w:val="PL"/>
        <w:rPr>
          <w:noProof w:val="0"/>
        </w:rPr>
      </w:pPr>
    </w:p>
    <w:p w14:paraId="330B7AB8"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5.5.4.8</w:t>
      </w:r>
    </w:p>
    <w:p w14:paraId="5A6FA9DA"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triRaiseBC(</w:t>
      </w:r>
      <w:proofErr w:type="gramEnd"/>
      <w:r w:rsidRPr="00F21A76">
        <w:rPr>
          <w:noProof w:val="0"/>
        </w:rPr>
        <w:t>in TriComponentIdType componentId, in TriPortIdType tsiPortId,</w:t>
      </w:r>
    </w:p>
    <w:p w14:paraId="08D3F534"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TriSignatureIdType signatureId, </w:t>
      </w:r>
    </w:p>
    <w:p w14:paraId="467279AC"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TriExceptionType exc);</w:t>
      </w:r>
    </w:p>
    <w:p w14:paraId="30B294A6" w14:textId="77777777" w:rsidR="00C7390B" w:rsidRPr="00F21A76" w:rsidRDefault="00C7390B" w:rsidP="0020187D">
      <w:pPr>
        <w:pStyle w:val="PL"/>
        <w:rPr>
          <w:noProof w:val="0"/>
        </w:rPr>
      </w:pPr>
    </w:p>
    <w:p w14:paraId="4DFD83FD" w14:textId="77777777" w:rsidR="0020187D" w:rsidRPr="00F21A76" w:rsidRDefault="0020187D" w:rsidP="007E423E">
      <w:pPr>
        <w:pStyle w:val="PL"/>
        <w:keepNext/>
        <w:keepLines/>
        <w:rPr>
          <w:noProof w:val="0"/>
        </w:rPr>
      </w:pPr>
      <w:r w:rsidRPr="00F21A76">
        <w:rPr>
          <w:noProof w:val="0"/>
        </w:rPr>
        <w:lastRenderedPageBreak/>
        <w:tab/>
        <w:t>// Ref: TRI</w:t>
      </w:r>
      <w:r w:rsidRPr="00F21A76">
        <w:rPr>
          <w:noProof w:val="0"/>
        </w:rPr>
        <w:noBreakHyphen/>
        <w:t xml:space="preserve">Definition </w:t>
      </w:r>
      <w:r w:rsidR="00627443" w:rsidRPr="00F21A76">
        <w:rPr>
          <w:noProof w:val="0"/>
        </w:rPr>
        <w:t xml:space="preserve">clause </w:t>
      </w:r>
      <w:r w:rsidRPr="00F21A76">
        <w:rPr>
          <w:noProof w:val="0"/>
        </w:rPr>
        <w:t>5.5.4.9</w:t>
      </w:r>
    </w:p>
    <w:p w14:paraId="11BD5907" w14:textId="77777777" w:rsidR="0020187D" w:rsidRPr="00F21A76" w:rsidRDefault="0020187D" w:rsidP="007E423E">
      <w:pPr>
        <w:pStyle w:val="PL"/>
        <w:keepNext/>
        <w:keepLines/>
        <w:rPr>
          <w:noProof w:val="0"/>
        </w:rPr>
      </w:pPr>
      <w:r w:rsidRPr="00F21A76">
        <w:rPr>
          <w:noProof w:val="0"/>
        </w:rPr>
        <w:tab/>
        <w:t xml:space="preserve">TriStatusType </w:t>
      </w:r>
      <w:proofErr w:type="gramStart"/>
      <w:r w:rsidRPr="00F21A76">
        <w:rPr>
          <w:noProof w:val="0"/>
        </w:rPr>
        <w:t>triRaiseMC(</w:t>
      </w:r>
      <w:proofErr w:type="gramEnd"/>
      <w:r w:rsidRPr="00F21A76">
        <w:rPr>
          <w:noProof w:val="0"/>
        </w:rPr>
        <w:t>in TriComponentIdType componentId, in TriPortIdType tsiPortId,</w:t>
      </w:r>
    </w:p>
    <w:p w14:paraId="280D2C66" w14:textId="77777777" w:rsidR="0020187D" w:rsidRPr="00F21A76" w:rsidRDefault="0020187D" w:rsidP="007E423E">
      <w:pPr>
        <w:pStyle w:val="PL"/>
        <w:keepNext/>
        <w:keepLines/>
        <w:rPr>
          <w:noProof w:val="0"/>
        </w:rPr>
      </w:pPr>
      <w:r w:rsidRPr="00F21A76">
        <w:rPr>
          <w:noProof w:val="0"/>
        </w:rPr>
        <w:t xml:space="preserve">    </w:t>
      </w:r>
      <w:proofErr w:type="gramStart"/>
      <w:r w:rsidRPr="00F21A76">
        <w:rPr>
          <w:noProof w:val="0"/>
        </w:rPr>
        <w:t>in</w:t>
      </w:r>
      <w:proofErr w:type="gramEnd"/>
      <w:r w:rsidRPr="00F21A76">
        <w:rPr>
          <w:noProof w:val="0"/>
        </w:rPr>
        <w:t xml:space="preserve"> TriAddressListType SUTaddresses, in TriSignatureIdType signatureId, </w:t>
      </w:r>
    </w:p>
    <w:p w14:paraId="1C6D0A24"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TriExceptionType exc);</w:t>
      </w:r>
    </w:p>
    <w:p w14:paraId="1E2ACCB0" w14:textId="77777777" w:rsidR="0020187D" w:rsidRPr="00F21A76" w:rsidRDefault="0020187D" w:rsidP="0020187D">
      <w:pPr>
        <w:pStyle w:val="PL"/>
        <w:rPr>
          <w:noProof w:val="0"/>
        </w:rPr>
      </w:pPr>
    </w:p>
    <w:p w14:paraId="6AFB4BF5" w14:textId="77777777" w:rsidR="0020187D" w:rsidRPr="00F21A76" w:rsidRDefault="0020187D" w:rsidP="00B40517">
      <w:pPr>
        <w:pStyle w:val="PL"/>
        <w:keepNext/>
        <w:keepLines/>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5.5.4.10</w:t>
      </w:r>
    </w:p>
    <w:p w14:paraId="459DF5E8" w14:textId="77777777" w:rsidR="0020187D" w:rsidRPr="00F21A76" w:rsidRDefault="0020187D" w:rsidP="0020187D">
      <w:pPr>
        <w:pStyle w:val="PL"/>
        <w:rPr>
          <w:noProof w:val="0"/>
        </w:rPr>
      </w:pPr>
      <w:r w:rsidRPr="00F21A76">
        <w:rPr>
          <w:noProof w:val="0"/>
        </w:rPr>
        <w:tab/>
      </w:r>
      <w:proofErr w:type="gramStart"/>
      <w:r w:rsidRPr="00F21A76">
        <w:rPr>
          <w:noProof w:val="0"/>
        </w:rPr>
        <w:t>void</w:t>
      </w:r>
      <w:proofErr w:type="gramEnd"/>
      <w:r w:rsidRPr="00F21A76">
        <w:rPr>
          <w:noProof w:val="0"/>
        </w:rPr>
        <w:t xml:space="preserve"> triEnqueueCall(in TriPortIdType tsiPortId, in TriAddressType SUTaddress, </w:t>
      </w:r>
    </w:p>
    <w:p w14:paraId="57EFA184"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TriComponentIdType componentId, in TriSignatureIdType signatureId, </w:t>
      </w:r>
    </w:p>
    <w:p w14:paraId="1F1435CC"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 );</w:t>
      </w:r>
    </w:p>
    <w:p w14:paraId="65609BB7" w14:textId="77777777" w:rsidR="0020187D" w:rsidRPr="00F21A76" w:rsidRDefault="0020187D" w:rsidP="0020187D">
      <w:pPr>
        <w:pStyle w:val="PL"/>
        <w:rPr>
          <w:noProof w:val="0"/>
        </w:rPr>
      </w:pPr>
    </w:p>
    <w:p w14:paraId="464295B2"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5.5.4.11</w:t>
      </w:r>
    </w:p>
    <w:p w14:paraId="03759BD1" w14:textId="77777777" w:rsidR="0020187D" w:rsidRPr="00F21A76" w:rsidRDefault="0020187D" w:rsidP="0020187D">
      <w:pPr>
        <w:pStyle w:val="PL"/>
        <w:rPr>
          <w:noProof w:val="0"/>
        </w:rPr>
      </w:pPr>
      <w:r w:rsidRPr="00F21A76">
        <w:rPr>
          <w:noProof w:val="0"/>
        </w:rPr>
        <w:tab/>
      </w:r>
      <w:proofErr w:type="gramStart"/>
      <w:r w:rsidRPr="00F21A76">
        <w:rPr>
          <w:noProof w:val="0"/>
        </w:rPr>
        <w:t>void</w:t>
      </w:r>
      <w:proofErr w:type="gramEnd"/>
      <w:r w:rsidRPr="00F21A76">
        <w:rPr>
          <w:noProof w:val="0"/>
        </w:rPr>
        <w:t xml:space="preserve"> triEnqueueReply(in TriPortIdType tsiPortId, in TriAddressType SUTaddress, </w:t>
      </w:r>
    </w:p>
    <w:p w14:paraId="51E765B6" w14:textId="77777777" w:rsidR="0020187D" w:rsidRPr="00F21A76" w:rsidRDefault="0020187D" w:rsidP="0020187D">
      <w:pPr>
        <w:pStyle w:val="PL"/>
        <w:rPr>
          <w:noProof w:val="0"/>
        </w:rPr>
      </w:pPr>
      <w:r w:rsidRPr="00F21A76">
        <w:rPr>
          <w:noProof w:val="0"/>
        </w:rPr>
        <w:tab/>
      </w:r>
      <w:proofErr w:type="gramStart"/>
      <w:r w:rsidRPr="00F21A76">
        <w:rPr>
          <w:noProof w:val="0"/>
        </w:rPr>
        <w:t>in</w:t>
      </w:r>
      <w:proofErr w:type="gramEnd"/>
      <w:r w:rsidRPr="00F21A76">
        <w:rPr>
          <w:noProof w:val="0"/>
        </w:rPr>
        <w:t xml:space="preserve"> TriComponentIdType componentId, in TriSignatureIdType signatureId, </w:t>
      </w:r>
    </w:p>
    <w:p w14:paraId="3535C737"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TriParameterListType parameterList, in TriParameterType returnValue );</w:t>
      </w:r>
    </w:p>
    <w:p w14:paraId="6B28697C" w14:textId="77777777" w:rsidR="0020187D" w:rsidRPr="00F21A76" w:rsidRDefault="0020187D" w:rsidP="0020187D">
      <w:pPr>
        <w:pStyle w:val="PL"/>
        <w:rPr>
          <w:noProof w:val="0"/>
        </w:rPr>
      </w:pPr>
    </w:p>
    <w:p w14:paraId="0863B874"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5.5.4.12</w:t>
      </w:r>
    </w:p>
    <w:p w14:paraId="74A7FE19" w14:textId="77777777" w:rsidR="0020187D" w:rsidRPr="00F21A76" w:rsidRDefault="0020187D" w:rsidP="0020187D">
      <w:pPr>
        <w:pStyle w:val="PL"/>
        <w:rPr>
          <w:noProof w:val="0"/>
        </w:rPr>
      </w:pPr>
      <w:r w:rsidRPr="00F21A76">
        <w:rPr>
          <w:noProof w:val="0"/>
        </w:rPr>
        <w:tab/>
      </w:r>
      <w:proofErr w:type="gramStart"/>
      <w:r w:rsidRPr="00F21A76">
        <w:rPr>
          <w:noProof w:val="0"/>
        </w:rPr>
        <w:t>void</w:t>
      </w:r>
      <w:proofErr w:type="gramEnd"/>
      <w:r w:rsidRPr="00F21A76">
        <w:rPr>
          <w:noProof w:val="0"/>
        </w:rPr>
        <w:t xml:space="preserve"> triEnqueueException(in TriPortIdType tsiPortId, in TriAddressType SUTaddress, </w:t>
      </w:r>
    </w:p>
    <w:p w14:paraId="6BCBFB9E" w14:textId="77777777" w:rsidR="0020187D" w:rsidRPr="00F21A76" w:rsidRDefault="0020187D" w:rsidP="0020187D">
      <w:pPr>
        <w:pStyle w:val="PL"/>
        <w:rPr>
          <w:noProof w:val="0"/>
        </w:rPr>
      </w:pPr>
      <w:r w:rsidRPr="00F21A76">
        <w:rPr>
          <w:noProof w:val="0"/>
        </w:rPr>
        <w:tab/>
      </w:r>
      <w:proofErr w:type="gramStart"/>
      <w:r w:rsidRPr="00F21A76">
        <w:rPr>
          <w:noProof w:val="0"/>
        </w:rPr>
        <w:t>in</w:t>
      </w:r>
      <w:proofErr w:type="gramEnd"/>
      <w:r w:rsidRPr="00F21A76">
        <w:rPr>
          <w:noProof w:val="0"/>
        </w:rPr>
        <w:t xml:space="preserve"> TriComponentIdType componentId, in TriSignatureIdType signatureId, </w:t>
      </w:r>
    </w:p>
    <w:p w14:paraId="0B80C407"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TriExceptionType exc);</w:t>
      </w:r>
    </w:p>
    <w:p w14:paraId="65ECFC1C" w14:textId="77777777" w:rsidR="0020187D" w:rsidRPr="00F21A76" w:rsidRDefault="0020187D" w:rsidP="0020187D">
      <w:pPr>
        <w:pStyle w:val="PL"/>
        <w:rPr>
          <w:noProof w:val="0"/>
        </w:rPr>
      </w:pPr>
    </w:p>
    <w:p w14:paraId="4F90A785" w14:textId="77777777" w:rsidR="0044685C" w:rsidRPr="00F21A76" w:rsidRDefault="0044685C" w:rsidP="0020187D">
      <w:pPr>
        <w:pStyle w:val="PL"/>
        <w:rPr>
          <w:noProof w:val="0"/>
        </w:rPr>
      </w:pPr>
    </w:p>
    <w:p w14:paraId="7B7781FD" w14:textId="77777777" w:rsidR="0020187D" w:rsidRPr="00F21A76" w:rsidRDefault="0020187D" w:rsidP="0020187D">
      <w:pPr>
        <w:pStyle w:val="PL"/>
        <w:keepNext/>
        <w:rPr>
          <w:noProof w:val="0"/>
        </w:rPr>
      </w:pPr>
      <w:r w:rsidRPr="00F21A76">
        <w:rPr>
          <w:noProof w:val="0"/>
        </w:rPr>
        <w:tab/>
        <w:t>// Miscellaneous operations</w:t>
      </w:r>
    </w:p>
    <w:p w14:paraId="32C2BD99" w14:textId="77777777" w:rsidR="0020187D" w:rsidRPr="00F21A76" w:rsidRDefault="0020187D" w:rsidP="0020187D">
      <w:pPr>
        <w:pStyle w:val="PL"/>
        <w:rPr>
          <w:noProof w:val="0"/>
        </w:rPr>
      </w:pPr>
    </w:p>
    <w:p w14:paraId="73F065A1"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5.5.5.1</w:t>
      </w:r>
    </w:p>
    <w:p w14:paraId="6877C387" w14:textId="0B3D3F89"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triSUTactionInformal(</w:t>
      </w:r>
      <w:proofErr w:type="gramEnd"/>
      <w:r w:rsidRPr="00F21A76">
        <w:rPr>
          <w:noProof w:val="0"/>
        </w:rPr>
        <w:t>in string description);</w:t>
      </w:r>
    </w:p>
    <w:p w14:paraId="3BA7D621" w14:textId="77777777" w:rsidR="00B032C6" w:rsidRDefault="00B032C6" w:rsidP="00B032C6">
      <w:pPr>
        <w:pStyle w:val="PL"/>
        <w:rPr>
          <w:ins w:id="1549" w:author="Tomáš Urban" w:date="2021-11-15T12:32:00Z"/>
          <w:noProof w:val="0"/>
        </w:rPr>
      </w:pPr>
      <w:ins w:id="1550" w:author="Tomáš Urban" w:date="2021-11-15T12:32:00Z">
        <w:r>
          <w:rPr>
            <w:noProof w:val="0"/>
          </w:rPr>
          <w:tab/>
          <w:t>// Ref: TRI</w:t>
        </w:r>
        <w:r>
          <w:rPr>
            <w:noProof w:val="0"/>
          </w:rPr>
          <w:noBreakHyphen/>
          <w:t>Definition clause 5.5.5.2</w:t>
        </w:r>
      </w:ins>
    </w:p>
    <w:p w14:paraId="30CE79CB" w14:textId="7136608A" w:rsidR="00B032C6" w:rsidRDefault="00B032C6" w:rsidP="00B032C6">
      <w:pPr>
        <w:pStyle w:val="PL"/>
        <w:rPr>
          <w:ins w:id="1551" w:author="Tomáš Urban" w:date="2021-11-15T12:32:00Z"/>
          <w:noProof w:val="0"/>
        </w:rPr>
      </w:pPr>
      <w:ins w:id="1552" w:author="Tomáš Urban" w:date="2021-11-15T12:32:00Z">
        <w:r>
          <w:rPr>
            <w:noProof w:val="0"/>
          </w:rPr>
          <w:tab/>
          <w:t xml:space="preserve">TriStatusType </w:t>
        </w:r>
        <w:proofErr w:type="gramStart"/>
        <w:r>
          <w:rPr>
            <w:noProof w:val="0"/>
          </w:rPr>
          <w:t>triSUT</w:t>
        </w:r>
      </w:ins>
      <w:ins w:id="1553" w:author="Tomáš Urban" w:date="2021-11-15T12:35:00Z">
        <w:r w:rsidR="003040A9">
          <w:rPr>
            <w:noProof w:val="0"/>
          </w:rPr>
          <w:t>a</w:t>
        </w:r>
      </w:ins>
      <w:ins w:id="1554" w:author="Tomáš Urban" w:date="2021-11-15T12:32:00Z">
        <w:r>
          <w:rPr>
            <w:noProof w:val="0"/>
          </w:rPr>
          <w:t>ctionParam(</w:t>
        </w:r>
        <w:proofErr w:type="gramEnd"/>
        <w:r>
          <w:rPr>
            <w:noProof w:val="0"/>
          </w:rPr>
          <w:t>in TriParameterListType parameterList);</w:t>
        </w:r>
      </w:ins>
    </w:p>
    <w:p w14:paraId="5594FD90" w14:textId="77777777" w:rsidR="0020187D" w:rsidRPr="00F21A76" w:rsidRDefault="0020187D" w:rsidP="0020187D">
      <w:pPr>
        <w:pStyle w:val="PL"/>
        <w:rPr>
          <w:noProof w:val="0"/>
        </w:rPr>
      </w:pPr>
    </w:p>
    <w:p w14:paraId="4FD07040" w14:textId="77777777" w:rsidR="0044685C" w:rsidRPr="00F21A76" w:rsidRDefault="0044685C" w:rsidP="0044685C">
      <w:pPr>
        <w:pStyle w:val="PL"/>
        <w:rPr>
          <w:noProof w:val="0"/>
        </w:rPr>
      </w:pPr>
    </w:p>
    <w:p w14:paraId="0A6F3985" w14:textId="77777777" w:rsidR="0044685C" w:rsidRPr="00F21A76" w:rsidRDefault="0044685C" w:rsidP="0044685C">
      <w:pPr>
        <w:pStyle w:val="PL"/>
        <w:rPr>
          <w:noProof w:val="0"/>
        </w:rPr>
      </w:pPr>
      <w:r w:rsidRPr="00F21A76">
        <w:rPr>
          <w:noProof w:val="0"/>
        </w:rPr>
        <w:tab/>
        <w:t>// Error Handling</w:t>
      </w:r>
    </w:p>
    <w:p w14:paraId="67FE56DD" w14:textId="77777777" w:rsidR="0044685C" w:rsidRPr="00F21A76" w:rsidRDefault="0044685C" w:rsidP="0044685C">
      <w:pPr>
        <w:pStyle w:val="PL"/>
        <w:rPr>
          <w:noProof w:val="0"/>
        </w:rPr>
      </w:pPr>
    </w:p>
    <w:p w14:paraId="23575B4A" w14:textId="77777777" w:rsidR="0044685C" w:rsidRPr="00F21A76" w:rsidRDefault="0044685C" w:rsidP="0044685C">
      <w:pPr>
        <w:pStyle w:val="PL"/>
        <w:rPr>
          <w:noProof w:val="0"/>
        </w:rPr>
      </w:pPr>
      <w:r w:rsidRPr="00F21A76">
        <w:rPr>
          <w:noProof w:val="0"/>
        </w:rPr>
        <w:tab/>
        <w:t xml:space="preserve">// Ref: TRI Definition </w:t>
      </w:r>
      <w:r w:rsidR="00627443" w:rsidRPr="00F21A76">
        <w:rPr>
          <w:noProof w:val="0"/>
        </w:rPr>
        <w:t xml:space="preserve">clause </w:t>
      </w:r>
      <w:r w:rsidRPr="00F21A76">
        <w:rPr>
          <w:noProof w:val="0"/>
        </w:rPr>
        <w:t>5.2.1</w:t>
      </w:r>
    </w:p>
    <w:p w14:paraId="6955FB26" w14:textId="77777777" w:rsidR="0044685C" w:rsidRPr="00F21A76" w:rsidRDefault="0044685C" w:rsidP="0044685C">
      <w:pPr>
        <w:pStyle w:val="PL"/>
        <w:rPr>
          <w:noProof w:val="0"/>
        </w:rPr>
      </w:pPr>
      <w:r w:rsidRPr="00F21A76">
        <w:rPr>
          <w:noProof w:val="0"/>
        </w:rPr>
        <w:tab/>
      </w:r>
      <w:proofErr w:type="gramStart"/>
      <w:r w:rsidRPr="00F21A76">
        <w:rPr>
          <w:noProof w:val="0"/>
        </w:rPr>
        <w:t>void</w:t>
      </w:r>
      <w:proofErr w:type="gramEnd"/>
      <w:r w:rsidRPr="00F21A76">
        <w:rPr>
          <w:noProof w:val="0"/>
        </w:rPr>
        <w:t xml:space="preserve"> triSAErrorReq(in string message);</w:t>
      </w:r>
    </w:p>
    <w:p w14:paraId="2290D5C5" w14:textId="77777777" w:rsidR="0020187D" w:rsidRPr="00F21A76" w:rsidRDefault="0020187D" w:rsidP="0020187D">
      <w:pPr>
        <w:pStyle w:val="PL"/>
        <w:rPr>
          <w:noProof w:val="0"/>
        </w:rPr>
      </w:pPr>
      <w:r w:rsidRPr="00F21A76">
        <w:rPr>
          <w:noProof w:val="0"/>
        </w:rPr>
        <w:t>};</w:t>
      </w:r>
    </w:p>
    <w:p w14:paraId="2965AECD" w14:textId="77777777" w:rsidR="0020187D" w:rsidRPr="00F21A76" w:rsidRDefault="0020187D" w:rsidP="0020187D">
      <w:pPr>
        <w:pStyle w:val="PL"/>
        <w:rPr>
          <w:noProof w:val="0"/>
        </w:rPr>
      </w:pPr>
    </w:p>
    <w:p w14:paraId="3CEFA5D8" w14:textId="77777777" w:rsidR="0020187D" w:rsidRPr="00F21A76" w:rsidRDefault="0020187D" w:rsidP="0020187D">
      <w:pPr>
        <w:pStyle w:val="PL"/>
        <w:rPr>
          <w:noProof w:val="0"/>
        </w:rPr>
      </w:pPr>
      <w:r w:rsidRPr="00F21A76">
        <w:rPr>
          <w:noProof w:val="0"/>
        </w:rPr>
        <w:t xml:space="preserve"> // </w:t>
      </w:r>
    </w:p>
    <w:p w14:paraId="50BA3239" w14:textId="77777777" w:rsidR="0020187D" w:rsidRPr="00F21A76" w:rsidRDefault="0020187D" w:rsidP="0020187D">
      <w:pPr>
        <w:pStyle w:val="PL"/>
        <w:rPr>
          <w:noProof w:val="0"/>
        </w:rPr>
      </w:pPr>
      <w:r w:rsidRPr="00F21A76">
        <w:rPr>
          <w:noProof w:val="0"/>
        </w:rPr>
        <w:t xml:space="preserve"> // *************************************************************************</w:t>
      </w:r>
    </w:p>
    <w:p w14:paraId="12259DFC" w14:textId="77777777" w:rsidR="0020187D" w:rsidRPr="00F21A76" w:rsidRDefault="0020187D" w:rsidP="0020187D">
      <w:pPr>
        <w:pStyle w:val="PL"/>
        <w:rPr>
          <w:noProof w:val="0"/>
        </w:rPr>
      </w:pPr>
      <w:r w:rsidRPr="00F21A76">
        <w:rPr>
          <w:noProof w:val="0"/>
        </w:rPr>
        <w:t xml:space="preserve"> // </w:t>
      </w:r>
      <w:proofErr w:type="gramStart"/>
      <w:r w:rsidRPr="00F21A76">
        <w:rPr>
          <w:noProof w:val="0"/>
        </w:rPr>
        <w:t>The</w:t>
      </w:r>
      <w:proofErr w:type="gramEnd"/>
      <w:r w:rsidRPr="00F21A76">
        <w:rPr>
          <w:noProof w:val="0"/>
        </w:rPr>
        <w:t xml:space="preserve"> platform interface (Ref: TRI</w:t>
      </w:r>
      <w:r w:rsidRPr="00F21A76">
        <w:rPr>
          <w:noProof w:val="0"/>
        </w:rPr>
        <w:noBreakHyphen/>
        <w:t xml:space="preserve">Definition: </w:t>
      </w:r>
      <w:r w:rsidR="00627443" w:rsidRPr="00F21A76">
        <w:rPr>
          <w:noProof w:val="0"/>
        </w:rPr>
        <w:t xml:space="preserve">clauses </w:t>
      </w:r>
      <w:r w:rsidRPr="00F21A76">
        <w:rPr>
          <w:noProof w:val="0"/>
        </w:rPr>
        <w:t>5.6</w:t>
      </w:r>
      <w:r w:rsidR="0044685C" w:rsidRPr="00F21A76">
        <w:rPr>
          <w:noProof w:val="0"/>
        </w:rPr>
        <w:t xml:space="preserve"> and 5.2</w:t>
      </w:r>
      <w:r w:rsidRPr="00F21A76">
        <w:rPr>
          <w:noProof w:val="0"/>
        </w:rPr>
        <w:t>)</w:t>
      </w:r>
    </w:p>
    <w:p w14:paraId="482A87E4" w14:textId="77777777" w:rsidR="0020187D" w:rsidRPr="00F21A76" w:rsidRDefault="0020187D" w:rsidP="0020187D">
      <w:pPr>
        <w:pStyle w:val="PL"/>
        <w:rPr>
          <w:noProof w:val="0"/>
        </w:rPr>
      </w:pPr>
      <w:r w:rsidRPr="00F21A76">
        <w:rPr>
          <w:noProof w:val="0"/>
        </w:rPr>
        <w:t xml:space="preserve"> // *************************************************************************</w:t>
      </w:r>
    </w:p>
    <w:p w14:paraId="22AC0A46" w14:textId="77777777" w:rsidR="0020187D" w:rsidRPr="00F21A76" w:rsidRDefault="0020187D" w:rsidP="0020187D">
      <w:pPr>
        <w:pStyle w:val="PL"/>
        <w:rPr>
          <w:noProof w:val="0"/>
        </w:rPr>
      </w:pPr>
      <w:r w:rsidRPr="00F21A76">
        <w:rPr>
          <w:noProof w:val="0"/>
        </w:rPr>
        <w:t xml:space="preserve"> // </w:t>
      </w:r>
    </w:p>
    <w:p w14:paraId="3D12EE1B"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interface</w:t>
      </w:r>
      <w:proofErr w:type="gramEnd"/>
      <w:r w:rsidRPr="00F21A76">
        <w:rPr>
          <w:noProof w:val="0"/>
        </w:rPr>
        <w:t xml:space="preserve"> triPlatform</w:t>
      </w:r>
    </w:p>
    <w:p w14:paraId="1A455103" w14:textId="77777777" w:rsidR="0020187D" w:rsidRPr="00F21A76" w:rsidRDefault="0020187D" w:rsidP="0020187D">
      <w:pPr>
        <w:pStyle w:val="PL"/>
        <w:rPr>
          <w:noProof w:val="0"/>
        </w:rPr>
      </w:pPr>
      <w:r w:rsidRPr="00F21A76">
        <w:rPr>
          <w:noProof w:val="0"/>
        </w:rPr>
        <w:t xml:space="preserve"> {</w:t>
      </w:r>
    </w:p>
    <w:p w14:paraId="70419357" w14:textId="77777777" w:rsidR="0020187D" w:rsidRPr="00F21A76" w:rsidRDefault="0020187D" w:rsidP="0020187D">
      <w:pPr>
        <w:pStyle w:val="PL"/>
        <w:rPr>
          <w:noProof w:val="0"/>
        </w:rPr>
      </w:pPr>
      <w:r w:rsidRPr="00F21A76">
        <w:rPr>
          <w:noProof w:val="0"/>
        </w:rPr>
        <w:t xml:space="preserve"> </w:t>
      </w:r>
    </w:p>
    <w:p w14:paraId="1EBE53BD" w14:textId="77777777" w:rsidR="0020187D" w:rsidRPr="00F21A76" w:rsidRDefault="0020187D" w:rsidP="0020187D">
      <w:pPr>
        <w:pStyle w:val="PL"/>
        <w:rPr>
          <w:noProof w:val="0"/>
        </w:rPr>
      </w:pPr>
      <w:r w:rsidRPr="00F21A76">
        <w:rPr>
          <w:noProof w:val="0"/>
        </w:rPr>
        <w:tab/>
        <w:t>// Reset Operation</w:t>
      </w:r>
    </w:p>
    <w:p w14:paraId="069F3921" w14:textId="77777777" w:rsidR="0020187D" w:rsidRPr="00F21A76" w:rsidRDefault="0020187D" w:rsidP="0020187D">
      <w:pPr>
        <w:pStyle w:val="PL"/>
        <w:rPr>
          <w:noProof w:val="0"/>
        </w:rPr>
      </w:pPr>
      <w:r w:rsidRPr="00F21A76">
        <w:rPr>
          <w:noProof w:val="0"/>
        </w:rPr>
        <w:t xml:space="preserve"> </w:t>
      </w:r>
    </w:p>
    <w:p w14:paraId="255F54B2"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5.6.1</w:t>
      </w:r>
    </w:p>
    <w:p w14:paraId="554102DC"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triPAReset(</w:t>
      </w:r>
      <w:proofErr w:type="gramEnd"/>
      <w:r w:rsidRPr="00F21A76">
        <w:rPr>
          <w:noProof w:val="0"/>
        </w:rPr>
        <w:t>);</w:t>
      </w:r>
    </w:p>
    <w:p w14:paraId="3A1795BA" w14:textId="77777777" w:rsidR="0020187D" w:rsidRPr="00F21A76" w:rsidRDefault="0020187D" w:rsidP="0020187D">
      <w:pPr>
        <w:pStyle w:val="PL"/>
        <w:rPr>
          <w:noProof w:val="0"/>
        </w:rPr>
      </w:pPr>
    </w:p>
    <w:p w14:paraId="35D7D850" w14:textId="77777777" w:rsidR="0020187D" w:rsidRPr="00F21A76" w:rsidRDefault="0020187D" w:rsidP="0020187D">
      <w:pPr>
        <w:pStyle w:val="PL"/>
        <w:rPr>
          <w:noProof w:val="0"/>
        </w:rPr>
      </w:pPr>
    </w:p>
    <w:p w14:paraId="34924370" w14:textId="77777777" w:rsidR="0020187D" w:rsidRPr="00F21A76" w:rsidRDefault="0020187D" w:rsidP="0020187D">
      <w:pPr>
        <w:pStyle w:val="PL"/>
        <w:rPr>
          <w:noProof w:val="0"/>
        </w:rPr>
      </w:pPr>
      <w:r w:rsidRPr="00F21A76">
        <w:rPr>
          <w:noProof w:val="0"/>
        </w:rPr>
        <w:tab/>
        <w:t>// Timer handling operations</w:t>
      </w:r>
    </w:p>
    <w:p w14:paraId="6A31F960" w14:textId="77777777" w:rsidR="0020187D" w:rsidRPr="00F21A76" w:rsidRDefault="0020187D" w:rsidP="0020187D">
      <w:pPr>
        <w:pStyle w:val="PL"/>
        <w:rPr>
          <w:noProof w:val="0"/>
        </w:rPr>
      </w:pPr>
    </w:p>
    <w:p w14:paraId="1A38C1FA"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5.6.2.1</w:t>
      </w:r>
    </w:p>
    <w:p w14:paraId="0E764F18"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triStartTimer(</w:t>
      </w:r>
      <w:proofErr w:type="gramEnd"/>
      <w:r w:rsidRPr="00F21A76">
        <w:rPr>
          <w:noProof w:val="0"/>
        </w:rPr>
        <w:t xml:space="preserve">in TriTimerIdType timerId, </w:t>
      </w:r>
    </w:p>
    <w:p w14:paraId="6BC4F2D4"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in</w:t>
      </w:r>
      <w:proofErr w:type="gramEnd"/>
      <w:r w:rsidRPr="00F21A76">
        <w:rPr>
          <w:noProof w:val="0"/>
        </w:rPr>
        <w:t xml:space="preserve"> TriTimerDurationType timerDuration);</w:t>
      </w:r>
    </w:p>
    <w:p w14:paraId="7DA4A82C" w14:textId="77777777" w:rsidR="0020187D" w:rsidRPr="00F21A76" w:rsidRDefault="0020187D" w:rsidP="0020187D">
      <w:pPr>
        <w:pStyle w:val="PL"/>
        <w:rPr>
          <w:noProof w:val="0"/>
        </w:rPr>
      </w:pPr>
    </w:p>
    <w:p w14:paraId="30D49540"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5.6.2.2</w:t>
      </w:r>
    </w:p>
    <w:p w14:paraId="666E7610"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triStopTimer(</w:t>
      </w:r>
      <w:proofErr w:type="gramEnd"/>
      <w:r w:rsidRPr="00F21A76">
        <w:rPr>
          <w:noProof w:val="0"/>
        </w:rPr>
        <w:t>in TriTimerIdType timerId);</w:t>
      </w:r>
    </w:p>
    <w:p w14:paraId="36B43E65" w14:textId="77777777" w:rsidR="0020187D" w:rsidRPr="00F21A76" w:rsidRDefault="0020187D" w:rsidP="0020187D">
      <w:pPr>
        <w:pStyle w:val="PL"/>
        <w:rPr>
          <w:noProof w:val="0"/>
        </w:rPr>
      </w:pPr>
    </w:p>
    <w:p w14:paraId="3BCA88D3"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5.6.2.3</w:t>
      </w:r>
    </w:p>
    <w:p w14:paraId="63EFE236"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triReadTimer(</w:t>
      </w:r>
      <w:proofErr w:type="gramEnd"/>
      <w:r w:rsidRPr="00F21A76">
        <w:rPr>
          <w:noProof w:val="0"/>
        </w:rPr>
        <w:t>in TriTimerIdType</w:t>
      </w:r>
      <w:r w:rsidR="00A60221" w:rsidRPr="00F21A76">
        <w:rPr>
          <w:noProof w:val="0"/>
        </w:rPr>
        <w:t xml:space="preserve"> timerId, </w:t>
      </w:r>
    </w:p>
    <w:p w14:paraId="04C6307A" w14:textId="77777777" w:rsidR="0020187D" w:rsidRPr="00F21A76" w:rsidRDefault="0020187D" w:rsidP="0020187D">
      <w:pPr>
        <w:pStyle w:val="PL"/>
        <w:rPr>
          <w:noProof w:val="0"/>
        </w:rPr>
      </w:pPr>
      <w:r w:rsidRPr="00F21A76">
        <w:rPr>
          <w:noProof w:val="0"/>
        </w:rPr>
        <w:t xml:space="preserve">    </w:t>
      </w:r>
      <w:proofErr w:type="gramStart"/>
      <w:r w:rsidRPr="00F21A76">
        <w:rPr>
          <w:noProof w:val="0"/>
        </w:rPr>
        <w:t>out</w:t>
      </w:r>
      <w:proofErr w:type="gramEnd"/>
      <w:r w:rsidRPr="00F21A76">
        <w:rPr>
          <w:noProof w:val="0"/>
        </w:rPr>
        <w:t xml:space="preserve"> TriTimerDurationType elapsedTime);</w:t>
      </w:r>
    </w:p>
    <w:p w14:paraId="423E594A" w14:textId="77777777" w:rsidR="0020187D" w:rsidRPr="00F21A76" w:rsidRDefault="0020187D" w:rsidP="0020187D">
      <w:pPr>
        <w:pStyle w:val="PL"/>
        <w:rPr>
          <w:noProof w:val="0"/>
        </w:rPr>
      </w:pPr>
    </w:p>
    <w:p w14:paraId="6CF442B9"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5.6.2.4</w:t>
      </w:r>
    </w:p>
    <w:p w14:paraId="71B0A10D"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triTimerRunning(</w:t>
      </w:r>
      <w:proofErr w:type="gramEnd"/>
      <w:r w:rsidRPr="00F21A76">
        <w:rPr>
          <w:noProof w:val="0"/>
        </w:rPr>
        <w:t>in TriTimerIdType timerId, out boolean running);</w:t>
      </w:r>
    </w:p>
    <w:p w14:paraId="201F54A7" w14:textId="77777777" w:rsidR="0020187D" w:rsidRPr="00F21A76" w:rsidRDefault="0020187D" w:rsidP="0020187D">
      <w:pPr>
        <w:pStyle w:val="PL"/>
        <w:rPr>
          <w:noProof w:val="0"/>
        </w:rPr>
      </w:pPr>
    </w:p>
    <w:p w14:paraId="6CFF57EB"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5.6.2.5</w:t>
      </w:r>
    </w:p>
    <w:p w14:paraId="1ADCB6A1" w14:textId="77777777" w:rsidR="0020187D" w:rsidRPr="00F21A76" w:rsidRDefault="0020187D" w:rsidP="0020187D">
      <w:pPr>
        <w:pStyle w:val="PL"/>
        <w:rPr>
          <w:noProof w:val="0"/>
        </w:rPr>
      </w:pPr>
      <w:r w:rsidRPr="00F21A76">
        <w:rPr>
          <w:noProof w:val="0"/>
        </w:rPr>
        <w:tab/>
      </w:r>
      <w:proofErr w:type="gramStart"/>
      <w:r w:rsidRPr="00F21A76">
        <w:rPr>
          <w:noProof w:val="0"/>
        </w:rPr>
        <w:t>void</w:t>
      </w:r>
      <w:proofErr w:type="gramEnd"/>
      <w:r w:rsidRPr="00F21A76">
        <w:rPr>
          <w:noProof w:val="0"/>
        </w:rPr>
        <w:t xml:space="preserve"> triTimeout(in TriTimerIdType timerId);</w:t>
      </w:r>
    </w:p>
    <w:p w14:paraId="2056F377" w14:textId="77777777" w:rsidR="0020187D" w:rsidRPr="00F21A76" w:rsidRDefault="0020187D" w:rsidP="0020187D">
      <w:pPr>
        <w:pStyle w:val="PL"/>
        <w:rPr>
          <w:noProof w:val="0"/>
        </w:rPr>
      </w:pPr>
    </w:p>
    <w:p w14:paraId="42C6DFD1" w14:textId="77777777" w:rsidR="0020187D" w:rsidRPr="00F21A76" w:rsidRDefault="0020187D" w:rsidP="0020187D">
      <w:pPr>
        <w:pStyle w:val="PL"/>
        <w:rPr>
          <w:noProof w:val="0"/>
        </w:rPr>
      </w:pPr>
    </w:p>
    <w:p w14:paraId="6285289E" w14:textId="77777777" w:rsidR="0020187D" w:rsidRPr="00F21A76" w:rsidRDefault="0020187D" w:rsidP="0020187D">
      <w:pPr>
        <w:pStyle w:val="PL"/>
        <w:rPr>
          <w:noProof w:val="0"/>
        </w:rPr>
      </w:pPr>
      <w:r w:rsidRPr="00F21A76">
        <w:rPr>
          <w:noProof w:val="0"/>
        </w:rPr>
        <w:tab/>
        <w:t>// Miscellaneous operations</w:t>
      </w:r>
    </w:p>
    <w:p w14:paraId="2974317B" w14:textId="77777777" w:rsidR="0020187D" w:rsidRPr="00F21A76" w:rsidRDefault="0020187D" w:rsidP="0020187D">
      <w:pPr>
        <w:pStyle w:val="PL"/>
        <w:rPr>
          <w:noProof w:val="0"/>
        </w:rPr>
      </w:pPr>
    </w:p>
    <w:p w14:paraId="699B0DBA" w14:textId="77777777" w:rsidR="0020187D" w:rsidRPr="00F21A76" w:rsidRDefault="0020187D" w:rsidP="0020187D">
      <w:pPr>
        <w:pStyle w:val="PL"/>
        <w:rPr>
          <w:noProof w:val="0"/>
        </w:rPr>
      </w:pPr>
      <w:r w:rsidRPr="00F21A76">
        <w:rPr>
          <w:noProof w:val="0"/>
        </w:rPr>
        <w:tab/>
        <w:t>// Ref: TRI</w:t>
      </w:r>
      <w:r w:rsidRPr="00F21A76">
        <w:rPr>
          <w:noProof w:val="0"/>
        </w:rPr>
        <w:noBreakHyphen/>
        <w:t xml:space="preserve">Definition </w:t>
      </w:r>
      <w:r w:rsidR="00627443" w:rsidRPr="00F21A76">
        <w:rPr>
          <w:noProof w:val="0"/>
        </w:rPr>
        <w:t xml:space="preserve">clause </w:t>
      </w:r>
      <w:r w:rsidRPr="00F21A76">
        <w:rPr>
          <w:noProof w:val="0"/>
        </w:rPr>
        <w:t>5.6.3.1</w:t>
      </w:r>
    </w:p>
    <w:p w14:paraId="7C6A94CC" w14:textId="77777777" w:rsidR="0020187D" w:rsidRPr="00F21A76" w:rsidRDefault="0020187D" w:rsidP="0020187D">
      <w:pPr>
        <w:pStyle w:val="PL"/>
        <w:rPr>
          <w:noProof w:val="0"/>
        </w:rPr>
      </w:pPr>
      <w:r w:rsidRPr="00F21A76">
        <w:rPr>
          <w:noProof w:val="0"/>
        </w:rPr>
        <w:tab/>
        <w:t xml:space="preserve">TriStatusType </w:t>
      </w:r>
      <w:proofErr w:type="gramStart"/>
      <w:r w:rsidRPr="00F21A76">
        <w:rPr>
          <w:noProof w:val="0"/>
        </w:rPr>
        <w:t>triExternalFunction(</w:t>
      </w:r>
      <w:proofErr w:type="gramEnd"/>
      <w:r w:rsidRPr="00F21A76">
        <w:rPr>
          <w:noProof w:val="0"/>
        </w:rPr>
        <w:t xml:space="preserve">in TriFunctionIdType functionId, </w:t>
      </w:r>
    </w:p>
    <w:p w14:paraId="1FDB5C75" w14:textId="77777777" w:rsidR="0020187D" w:rsidRPr="00F21A76" w:rsidRDefault="0020187D" w:rsidP="0020187D">
      <w:pPr>
        <w:pStyle w:val="PL"/>
        <w:rPr>
          <w:noProof w:val="0"/>
        </w:rPr>
      </w:pPr>
      <w:r w:rsidRPr="00F21A76">
        <w:rPr>
          <w:noProof w:val="0"/>
        </w:rPr>
        <w:tab/>
        <w:t xml:space="preserve"> </w:t>
      </w:r>
      <w:proofErr w:type="gramStart"/>
      <w:r w:rsidRPr="00F21A76">
        <w:rPr>
          <w:noProof w:val="0"/>
        </w:rPr>
        <w:t>inout</w:t>
      </w:r>
      <w:proofErr w:type="gramEnd"/>
      <w:r w:rsidRPr="00F21A76">
        <w:rPr>
          <w:noProof w:val="0"/>
        </w:rPr>
        <w:t xml:space="preserve"> TriParameterListType parameterList,</w:t>
      </w:r>
    </w:p>
    <w:p w14:paraId="3D76C234" w14:textId="77777777" w:rsidR="0020187D" w:rsidRPr="00F21A76" w:rsidRDefault="0020187D" w:rsidP="0020187D">
      <w:pPr>
        <w:pStyle w:val="PL"/>
        <w:rPr>
          <w:noProof w:val="0"/>
        </w:rPr>
      </w:pPr>
      <w:r w:rsidRPr="00F21A76">
        <w:rPr>
          <w:noProof w:val="0"/>
        </w:rPr>
        <w:tab/>
        <w:t xml:space="preserve"> </w:t>
      </w:r>
      <w:proofErr w:type="gramStart"/>
      <w:r w:rsidRPr="00F21A76">
        <w:rPr>
          <w:noProof w:val="0"/>
        </w:rPr>
        <w:t>out</w:t>
      </w:r>
      <w:proofErr w:type="gramEnd"/>
      <w:r w:rsidRPr="00F21A76">
        <w:rPr>
          <w:noProof w:val="0"/>
        </w:rPr>
        <w:t xml:space="preserve"> TriParameterType returnValue);</w:t>
      </w:r>
    </w:p>
    <w:p w14:paraId="10052C98" w14:textId="77777777" w:rsidR="0020187D" w:rsidRPr="00F21A76" w:rsidRDefault="0020187D" w:rsidP="0020187D">
      <w:pPr>
        <w:pStyle w:val="PL"/>
        <w:rPr>
          <w:noProof w:val="0"/>
        </w:rPr>
      </w:pPr>
    </w:p>
    <w:p w14:paraId="318C85AE" w14:textId="77777777" w:rsidR="003B2377" w:rsidRPr="00F21A76" w:rsidRDefault="003B2377" w:rsidP="003B2377">
      <w:pPr>
        <w:pStyle w:val="PL"/>
        <w:rPr>
          <w:noProof w:val="0"/>
        </w:rPr>
      </w:pPr>
    </w:p>
    <w:p w14:paraId="76F14278" w14:textId="77777777" w:rsidR="003B2377" w:rsidRPr="00F21A76" w:rsidRDefault="003B2377" w:rsidP="003B2377">
      <w:pPr>
        <w:pStyle w:val="PL"/>
        <w:rPr>
          <w:noProof w:val="0"/>
        </w:rPr>
      </w:pPr>
      <w:r w:rsidRPr="00F21A76">
        <w:rPr>
          <w:noProof w:val="0"/>
        </w:rPr>
        <w:tab/>
        <w:t>// Ref: TRI</w:t>
      </w:r>
      <w:r w:rsidRPr="00F21A76">
        <w:rPr>
          <w:noProof w:val="0"/>
        </w:rPr>
        <w:noBreakHyphen/>
        <w:t>Definition clause 5.6.3.2</w:t>
      </w:r>
    </w:p>
    <w:p w14:paraId="208FE2C4" w14:textId="77777777" w:rsidR="003B2377" w:rsidRPr="00F21A76" w:rsidRDefault="003B2377" w:rsidP="003B2377">
      <w:pPr>
        <w:pStyle w:val="PL"/>
        <w:rPr>
          <w:noProof w:val="0"/>
        </w:rPr>
      </w:pPr>
      <w:r w:rsidRPr="00F21A76">
        <w:rPr>
          <w:noProof w:val="0"/>
        </w:rPr>
        <w:lastRenderedPageBreak/>
        <w:tab/>
        <w:t xml:space="preserve">TriComponentIdType </w:t>
      </w:r>
      <w:proofErr w:type="gramStart"/>
      <w:r w:rsidRPr="00F21A76">
        <w:rPr>
          <w:noProof w:val="0"/>
        </w:rPr>
        <w:t>triSelf(</w:t>
      </w:r>
      <w:proofErr w:type="gramEnd"/>
      <w:r w:rsidRPr="00F21A76">
        <w:rPr>
          <w:noProof w:val="0"/>
        </w:rPr>
        <w:t>);</w:t>
      </w:r>
    </w:p>
    <w:p w14:paraId="4AFB45B4" w14:textId="77777777" w:rsidR="003B2377" w:rsidRPr="00F21A76" w:rsidRDefault="003B2377" w:rsidP="003B2377">
      <w:pPr>
        <w:pStyle w:val="PL"/>
        <w:rPr>
          <w:noProof w:val="0"/>
        </w:rPr>
      </w:pPr>
    </w:p>
    <w:p w14:paraId="24ADF5B1" w14:textId="77777777" w:rsidR="003B2377" w:rsidRPr="00F21A76" w:rsidRDefault="003B2377" w:rsidP="003B2377">
      <w:pPr>
        <w:pStyle w:val="PL"/>
        <w:rPr>
          <w:noProof w:val="0"/>
        </w:rPr>
      </w:pPr>
      <w:r w:rsidRPr="00F21A76">
        <w:rPr>
          <w:noProof w:val="0"/>
        </w:rPr>
        <w:tab/>
        <w:t>// Ref: TRI</w:t>
      </w:r>
      <w:r w:rsidRPr="00F21A76">
        <w:rPr>
          <w:noProof w:val="0"/>
        </w:rPr>
        <w:noBreakHyphen/>
        <w:t>Definition clause 5.6.3.3</w:t>
      </w:r>
    </w:p>
    <w:p w14:paraId="40B73EF9" w14:textId="77777777" w:rsidR="003B2377" w:rsidRPr="00F21A76" w:rsidRDefault="003B2377" w:rsidP="003B2377">
      <w:pPr>
        <w:pStyle w:val="PL"/>
        <w:rPr>
          <w:noProof w:val="0"/>
        </w:rPr>
      </w:pPr>
      <w:r w:rsidRPr="00F21A76">
        <w:rPr>
          <w:noProof w:val="0"/>
        </w:rPr>
        <w:tab/>
        <w:t xml:space="preserve">TriMessage </w:t>
      </w:r>
      <w:proofErr w:type="gramStart"/>
      <w:r w:rsidRPr="00F21A76">
        <w:rPr>
          <w:noProof w:val="0"/>
        </w:rPr>
        <w:t>triRnd(</w:t>
      </w:r>
      <w:proofErr w:type="gramEnd"/>
      <w:r w:rsidRPr="00F21A76">
        <w:rPr>
          <w:noProof w:val="0"/>
        </w:rPr>
        <w:t xml:space="preserve">in TriComponentIdType componentId, </w:t>
      </w:r>
    </w:p>
    <w:p w14:paraId="50F7AEB9" w14:textId="77777777" w:rsidR="003B2377" w:rsidRPr="00F21A76" w:rsidRDefault="003B2377" w:rsidP="003B2377">
      <w:pPr>
        <w:pStyle w:val="PL"/>
        <w:rPr>
          <w:noProof w:val="0"/>
        </w:rPr>
      </w:pPr>
      <w:r w:rsidRPr="00F21A76">
        <w:rPr>
          <w:noProof w:val="0"/>
        </w:rPr>
        <w:tab/>
      </w:r>
      <w:proofErr w:type="gramStart"/>
      <w:r w:rsidRPr="00F21A76">
        <w:rPr>
          <w:noProof w:val="0"/>
        </w:rPr>
        <w:t>in</w:t>
      </w:r>
      <w:proofErr w:type="gramEnd"/>
      <w:r w:rsidRPr="00F21A76">
        <w:rPr>
          <w:noProof w:val="0"/>
        </w:rPr>
        <w:t xml:space="preserve"> TriMessage seed);</w:t>
      </w:r>
    </w:p>
    <w:p w14:paraId="48F6C7FF" w14:textId="77777777" w:rsidR="0044685C" w:rsidRPr="00F21A76" w:rsidRDefault="0044685C" w:rsidP="0044685C">
      <w:pPr>
        <w:pStyle w:val="PL"/>
        <w:rPr>
          <w:noProof w:val="0"/>
        </w:rPr>
      </w:pPr>
    </w:p>
    <w:p w14:paraId="3E6364D8" w14:textId="77777777" w:rsidR="0044685C" w:rsidRPr="00F21A76" w:rsidRDefault="0044685C" w:rsidP="000D09C2">
      <w:pPr>
        <w:pStyle w:val="PL"/>
        <w:keepNext/>
        <w:rPr>
          <w:noProof w:val="0"/>
        </w:rPr>
      </w:pPr>
      <w:r w:rsidRPr="00F21A76">
        <w:rPr>
          <w:noProof w:val="0"/>
        </w:rPr>
        <w:tab/>
        <w:t>// Error Handling</w:t>
      </w:r>
    </w:p>
    <w:p w14:paraId="062078D5" w14:textId="77777777" w:rsidR="0044685C" w:rsidRPr="00F21A76" w:rsidRDefault="0044685C" w:rsidP="000D09C2">
      <w:pPr>
        <w:pStyle w:val="PL"/>
        <w:keepNext/>
        <w:rPr>
          <w:noProof w:val="0"/>
        </w:rPr>
      </w:pPr>
    </w:p>
    <w:p w14:paraId="26C825FF" w14:textId="77777777" w:rsidR="0044685C" w:rsidRPr="00F21A76" w:rsidRDefault="0044685C" w:rsidP="000D09C2">
      <w:pPr>
        <w:pStyle w:val="PL"/>
        <w:keepNext/>
        <w:rPr>
          <w:noProof w:val="0"/>
        </w:rPr>
      </w:pPr>
      <w:r w:rsidRPr="00F21A76">
        <w:rPr>
          <w:noProof w:val="0"/>
        </w:rPr>
        <w:tab/>
        <w:t xml:space="preserve">// Ref: TRI Definition </w:t>
      </w:r>
      <w:r w:rsidR="00627443" w:rsidRPr="00F21A76">
        <w:rPr>
          <w:noProof w:val="0"/>
        </w:rPr>
        <w:t xml:space="preserve">clause </w:t>
      </w:r>
      <w:r w:rsidRPr="00F21A76">
        <w:rPr>
          <w:noProof w:val="0"/>
        </w:rPr>
        <w:t>5.2.2</w:t>
      </w:r>
    </w:p>
    <w:p w14:paraId="67667E54" w14:textId="77777777" w:rsidR="0044685C" w:rsidRPr="00F21A76" w:rsidRDefault="0044685C" w:rsidP="0044685C">
      <w:pPr>
        <w:pStyle w:val="PL"/>
        <w:rPr>
          <w:noProof w:val="0"/>
        </w:rPr>
      </w:pPr>
      <w:r w:rsidRPr="00F21A76">
        <w:rPr>
          <w:noProof w:val="0"/>
        </w:rPr>
        <w:tab/>
      </w:r>
      <w:proofErr w:type="gramStart"/>
      <w:r w:rsidRPr="00F21A76">
        <w:rPr>
          <w:noProof w:val="0"/>
        </w:rPr>
        <w:t>void</w:t>
      </w:r>
      <w:proofErr w:type="gramEnd"/>
      <w:r w:rsidRPr="00F21A76">
        <w:rPr>
          <w:noProof w:val="0"/>
        </w:rPr>
        <w:t xml:space="preserve"> triPAErrorReq(in string message);</w:t>
      </w:r>
    </w:p>
    <w:p w14:paraId="62093C6C" w14:textId="77777777" w:rsidR="0020187D" w:rsidRPr="00F21A76" w:rsidRDefault="0020187D" w:rsidP="0020187D">
      <w:pPr>
        <w:pStyle w:val="PL"/>
        <w:rPr>
          <w:noProof w:val="0"/>
        </w:rPr>
      </w:pPr>
      <w:r w:rsidRPr="00F21A76">
        <w:rPr>
          <w:noProof w:val="0"/>
        </w:rPr>
        <w:t xml:space="preserve"> };</w:t>
      </w:r>
    </w:p>
    <w:p w14:paraId="175FE842" w14:textId="77777777" w:rsidR="0020187D" w:rsidRPr="00F21A76" w:rsidRDefault="0020187D" w:rsidP="0020187D">
      <w:pPr>
        <w:pStyle w:val="PL"/>
        <w:rPr>
          <w:noProof w:val="0"/>
        </w:rPr>
      </w:pPr>
      <w:r w:rsidRPr="00F21A76">
        <w:rPr>
          <w:noProof w:val="0"/>
        </w:rPr>
        <w:t>};</w:t>
      </w:r>
    </w:p>
    <w:p w14:paraId="555DEA77" w14:textId="2BDB4E61" w:rsidR="00313FC6" w:rsidRPr="00F21A76" w:rsidRDefault="0020187D" w:rsidP="00DD778F">
      <w:pPr>
        <w:pStyle w:val="Heading8"/>
      </w:pPr>
      <w:r w:rsidRPr="00F21A76">
        <w:br w:type="page"/>
      </w:r>
      <w:bookmarkStart w:id="1555" w:name="_Toc87872238"/>
      <w:r w:rsidR="00313FC6" w:rsidRPr="00F21A76">
        <w:lastRenderedPageBreak/>
        <w:t>Annex B (</w:t>
      </w:r>
      <w:r w:rsidR="007B64C9" w:rsidRPr="00F21A76">
        <w:t>i</w:t>
      </w:r>
      <w:r w:rsidR="00313FC6" w:rsidRPr="00F21A76">
        <w:t>nformative</w:t>
      </w:r>
      <w:r w:rsidR="00B32AAE" w:rsidRPr="00F21A76">
        <w:t>)</w:t>
      </w:r>
      <w:proofErr w:type="gramStart"/>
      <w:r w:rsidR="00B32AAE" w:rsidRPr="00F21A76">
        <w:t>:</w:t>
      </w:r>
      <w:proofErr w:type="gramEnd"/>
      <w:r w:rsidR="00B32AAE" w:rsidRPr="00F21A76">
        <w:br/>
      </w:r>
      <w:r w:rsidR="00313FC6" w:rsidRPr="00F21A76">
        <w:t>Use scenarios</w:t>
      </w:r>
      <w:bookmarkEnd w:id="1555"/>
    </w:p>
    <w:p w14:paraId="6521D7E1" w14:textId="77777777" w:rsidR="001F781F" w:rsidRPr="00F21A76" w:rsidRDefault="001F781F" w:rsidP="001F781F">
      <w:pPr>
        <w:pStyle w:val="Heading1"/>
      </w:pPr>
      <w:bookmarkStart w:id="1556" w:name="_Toc87872239"/>
      <w:r w:rsidRPr="00F21A76">
        <w:t>B.0</w:t>
      </w:r>
      <w:r w:rsidRPr="00F21A76">
        <w:tab/>
        <w:t>Introduction</w:t>
      </w:r>
      <w:bookmarkEnd w:id="1556"/>
    </w:p>
    <w:p w14:paraId="0EF8C3CE" w14:textId="77777777" w:rsidR="00313FC6" w:rsidRPr="00F21A76" w:rsidRDefault="00313FC6" w:rsidP="00313FC6">
      <w:r w:rsidRPr="00F21A76">
        <w:t>This annex contains use scenarios that should help users of the TRI and tool vendors providing the TRI understand the semantics of the operations defined within the present document.</w:t>
      </w:r>
    </w:p>
    <w:p w14:paraId="787C70E0" w14:textId="77777777" w:rsidR="00313FC6" w:rsidRPr="00F21A76" w:rsidRDefault="00313FC6" w:rsidP="00313FC6">
      <w:r w:rsidRPr="00F21A76">
        <w:t>Three scenarios are defined in terms of Message Sequence Charts (MSC). A scenario consists of a TTCN</w:t>
      </w:r>
      <w:r w:rsidRPr="00F21A76">
        <w:noBreakHyphen/>
        <w:t>3 code fragment that uses TTCN</w:t>
      </w:r>
      <w:r w:rsidRPr="00F21A76">
        <w:noBreakHyphen/>
        <w:t>3 communication functions to the SUT as well as timer handling functions. The MSC shows the interactions between the TE, SA and PA entities together with the SUT.</w:t>
      </w:r>
    </w:p>
    <w:p w14:paraId="590346AC" w14:textId="77777777" w:rsidR="00313FC6" w:rsidRPr="00F21A76" w:rsidRDefault="00313FC6" w:rsidP="00313FC6">
      <w:r w:rsidRPr="00F21A76">
        <w:t>Please note that the TTCN</w:t>
      </w:r>
      <w:r w:rsidRPr="00F21A76">
        <w:noBreakHyphen/>
        <w:t>3 fragments are not complete, as the main objective of the fragments is the usage of dynamic behaviour. All of the presented scenarios use a common preamble sequence of TRI operations shown in figure </w:t>
      </w:r>
      <w:r w:rsidR="002F5212" w:rsidRPr="00F21A76">
        <w:t>B.1</w:t>
      </w:r>
      <w:r w:rsidRPr="00F21A76">
        <w:t>.</w:t>
      </w:r>
    </w:p>
    <w:p w14:paraId="6DBB13B7" w14:textId="77777777" w:rsidR="00313FC6" w:rsidRPr="00F21A76" w:rsidRDefault="00313FC6" w:rsidP="00313FC6">
      <w:r w:rsidRPr="00F21A76">
        <w:t>Notice that the MSCs presented in this clause use message pairs to model each TRI operation. The MSC message triMap followed by triMapOK denotes, for example, that the TRI operation triMap has been invoked by the TE and it returns successfully from the SA. TRI operation calls are shown using abstract types and values, and are intended to serve only for illustration purposes. The concrete representation of these parameters in a particular target language is defined in the respective language mappings.</w:t>
      </w:r>
    </w:p>
    <w:p w14:paraId="3CF04E83" w14:textId="77777777" w:rsidR="00313FC6" w:rsidRPr="00F21A76" w:rsidRDefault="00F8067F" w:rsidP="006926A8">
      <w:pPr>
        <w:pStyle w:val="FL"/>
      </w:pPr>
      <w:r w:rsidRPr="00F21A76">
        <w:rPr>
          <w:noProof/>
          <w:lang w:eastAsia="en-GB"/>
        </w:rPr>
        <w:drawing>
          <wp:inline distT="0" distB="0" distL="0" distR="0" wp14:anchorId="52E97321" wp14:editId="60F29FA3">
            <wp:extent cx="5056505" cy="3896360"/>
            <wp:effectExtent l="0" t="0" r="0" b="8890"/>
            <wp:docPr id="1" name="Picture 2" descr="Pream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amb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56505" cy="3896360"/>
                    </a:xfrm>
                    <a:prstGeom prst="rect">
                      <a:avLst/>
                    </a:prstGeom>
                    <a:noFill/>
                    <a:ln>
                      <a:noFill/>
                    </a:ln>
                  </pic:spPr>
                </pic:pic>
              </a:graphicData>
            </a:graphic>
          </wp:inline>
        </w:drawing>
      </w:r>
    </w:p>
    <w:p w14:paraId="6A00DB51" w14:textId="77777777" w:rsidR="00313FC6" w:rsidRPr="00F21A76" w:rsidRDefault="00313FC6" w:rsidP="00313FC6">
      <w:pPr>
        <w:pStyle w:val="TF"/>
      </w:pPr>
      <w:r w:rsidRPr="00F21A76">
        <w:t xml:space="preserve">Figure </w:t>
      </w:r>
      <w:r w:rsidR="002F5212" w:rsidRPr="00F21A76">
        <w:t>B.1</w:t>
      </w:r>
      <w:r w:rsidRPr="00F21A76">
        <w:t>: Common MSC Preamble</w:t>
      </w:r>
    </w:p>
    <w:p w14:paraId="3DEAA990" w14:textId="77777777" w:rsidR="00313FC6" w:rsidRPr="00F21A76" w:rsidRDefault="00A91599" w:rsidP="00DD778F">
      <w:pPr>
        <w:pStyle w:val="Heading1"/>
      </w:pPr>
      <w:bookmarkStart w:id="1557" w:name="_Toc87872240"/>
      <w:r w:rsidRPr="00F21A76">
        <w:lastRenderedPageBreak/>
        <w:t>B.</w:t>
      </w:r>
      <w:r w:rsidR="00313FC6" w:rsidRPr="00F21A76">
        <w:t>1</w:t>
      </w:r>
      <w:r w:rsidR="00313FC6" w:rsidRPr="00F21A76">
        <w:tab/>
        <w:t>First scenario</w:t>
      </w:r>
      <w:bookmarkEnd w:id="1557"/>
    </w:p>
    <w:p w14:paraId="335EAA31" w14:textId="77777777" w:rsidR="001F781F" w:rsidRPr="00F21A76" w:rsidRDefault="001F781F" w:rsidP="001F781F">
      <w:pPr>
        <w:pStyle w:val="Heading2"/>
      </w:pPr>
      <w:bookmarkStart w:id="1558" w:name="_Toc87872241"/>
      <w:r w:rsidRPr="00F21A76">
        <w:t>B.1.0</w:t>
      </w:r>
      <w:r w:rsidRPr="00F21A76">
        <w:tab/>
        <w:t>Use case</w:t>
      </w:r>
      <w:bookmarkEnd w:id="1558"/>
    </w:p>
    <w:p w14:paraId="6E77CBCE" w14:textId="77777777" w:rsidR="00313FC6" w:rsidRPr="00F21A76" w:rsidRDefault="00313FC6" w:rsidP="009333D8">
      <w:pPr>
        <w:keepNext/>
      </w:pPr>
      <w:r w:rsidRPr="00F21A76">
        <w:t>The first scenario shows some TTCN</w:t>
      </w:r>
      <w:r w:rsidRPr="00F21A76">
        <w:noBreakHyphen/>
        <w:t>3 timer operations, i.e. start and timer running, message based communication operations, i.e. send and receive, as well as connection handling operations, i.e. map and unmap.</w:t>
      </w:r>
    </w:p>
    <w:p w14:paraId="04D29D85" w14:textId="77777777" w:rsidR="00313FC6" w:rsidRPr="00F21A76" w:rsidRDefault="00A91599" w:rsidP="00DD778F">
      <w:pPr>
        <w:pStyle w:val="Heading2"/>
      </w:pPr>
      <w:bookmarkStart w:id="1559" w:name="_Toc87872242"/>
      <w:r w:rsidRPr="00F21A76">
        <w:t>B.</w:t>
      </w:r>
      <w:r w:rsidR="00313FC6" w:rsidRPr="00F21A76">
        <w:t>1.1</w:t>
      </w:r>
      <w:r w:rsidR="00313FC6" w:rsidRPr="00F21A76">
        <w:tab/>
        <w:t>TTCN</w:t>
      </w:r>
      <w:r w:rsidR="00313FC6" w:rsidRPr="00F21A76">
        <w:noBreakHyphen/>
        <w:t>3 fragment</w:t>
      </w:r>
      <w:bookmarkEnd w:id="1559"/>
    </w:p>
    <w:p w14:paraId="1EF19836" w14:textId="77777777" w:rsidR="00313FC6" w:rsidRPr="00F21A76" w:rsidRDefault="00313FC6" w:rsidP="000D429D">
      <w:pPr>
        <w:pStyle w:val="PL"/>
        <w:keepNext/>
        <w:rPr>
          <w:noProof w:val="0"/>
        </w:rPr>
      </w:pPr>
      <w:proofErr w:type="gramStart"/>
      <w:r w:rsidRPr="00F21A76">
        <w:rPr>
          <w:noProof w:val="0"/>
        </w:rPr>
        <w:t>module</w:t>
      </w:r>
      <w:proofErr w:type="gramEnd"/>
      <w:r w:rsidRPr="00F21A76">
        <w:rPr>
          <w:noProof w:val="0"/>
        </w:rPr>
        <w:t xml:space="preserve"> triScenario1 </w:t>
      </w:r>
    </w:p>
    <w:p w14:paraId="35691F7E" w14:textId="77777777" w:rsidR="00313FC6" w:rsidRPr="00F21A76" w:rsidRDefault="00313FC6" w:rsidP="00313FC6">
      <w:pPr>
        <w:pStyle w:val="PL"/>
        <w:rPr>
          <w:noProof w:val="0"/>
        </w:rPr>
      </w:pPr>
      <w:r w:rsidRPr="00F21A76">
        <w:rPr>
          <w:noProof w:val="0"/>
        </w:rPr>
        <w:t>{</w:t>
      </w:r>
    </w:p>
    <w:p w14:paraId="1CE9F061"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external</w:t>
      </w:r>
      <w:proofErr w:type="gramEnd"/>
      <w:r w:rsidRPr="00F21A76">
        <w:rPr>
          <w:noProof w:val="0"/>
        </w:rPr>
        <w:t xml:space="preserve"> function MyFunction();</w:t>
      </w:r>
    </w:p>
    <w:p w14:paraId="55B77747" w14:textId="77777777" w:rsidR="00313FC6" w:rsidRPr="00F21A76" w:rsidRDefault="00313FC6" w:rsidP="00313FC6">
      <w:pPr>
        <w:pStyle w:val="PL"/>
        <w:rPr>
          <w:noProof w:val="0"/>
        </w:rPr>
      </w:pPr>
    </w:p>
    <w:p w14:paraId="7A67C7EA"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port PortTypeMsg message { inout integer } </w:t>
      </w:r>
    </w:p>
    <w:p w14:paraId="7A6D5623" w14:textId="77777777" w:rsidR="00313FC6" w:rsidRPr="00F21A76" w:rsidRDefault="00313FC6" w:rsidP="00313FC6">
      <w:pPr>
        <w:pStyle w:val="PL"/>
        <w:rPr>
          <w:noProof w:val="0"/>
        </w:rPr>
      </w:pPr>
    </w:p>
    <w:p w14:paraId="4F8E7FEA"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component MyComponent {</w:t>
      </w:r>
    </w:p>
    <w:p w14:paraId="28CE0FF2" w14:textId="77777777" w:rsidR="00313FC6" w:rsidRPr="00F21A76" w:rsidRDefault="00313FC6" w:rsidP="00313FC6">
      <w:pPr>
        <w:pStyle w:val="PL"/>
        <w:rPr>
          <w:noProof w:val="0"/>
        </w:rPr>
      </w:pPr>
      <w:r w:rsidRPr="00F21A76">
        <w:rPr>
          <w:noProof w:val="0"/>
        </w:rPr>
        <w:tab/>
      </w:r>
      <w:proofErr w:type="gramStart"/>
      <w:r w:rsidRPr="00F21A76">
        <w:rPr>
          <w:noProof w:val="0"/>
        </w:rPr>
        <w:t>port</w:t>
      </w:r>
      <w:proofErr w:type="gramEnd"/>
      <w:r w:rsidRPr="00F21A76">
        <w:rPr>
          <w:noProof w:val="0"/>
        </w:rPr>
        <w:t xml:space="preserve"> PortTypeMsg MyPort;</w:t>
      </w:r>
    </w:p>
    <w:p w14:paraId="04468BE3" w14:textId="77777777" w:rsidR="00313FC6" w:rsidRPr="00F21A76" w:rsidRDefault="00313FC6" w:rsidP="00313FC6">
      <w:pPr>
        <w:pStyle w:val="PL"/>
        <w:rPr>
          <w:noProof w:val="0"/>
        </w:rPr>
      </w:pPr>
      <w:r w:rsidRPr="00F21A76">
        <w:rPr>
          <w:noProof w:val="0"/>
        </w:rPr>
        <w:tab/>
      </w:r>
      <w:proofErr w:type="gramStart"/>
      <w:r w:rsidRPr="00F21A76">
        <w:rPr>
          <w:noProof w:val="0"/>
        </w:rPr>
        <w:t>timer</w:t>
      </w:r>
      <w:proofErr w:type="gramEnd"/>
      <w:r w:rsidRPr="00F21A76">
        <w:rPr>
          <w:noProof w:val="0"/>
        </w:rPr>
        <w:t xml:space="preserve"> MyTimer</w:t>
      </w:r>
    </w:p>
    <w:p w14:paraId="21713632" w14:textId="77777777" w:rsidR="00313FC6" w:rsidRPr="00F21A76" w:rsidRDefault="00313FC6" w:rsidP="00313FC6">
      <w:pPr>
        <w:pStyle w:val="PL"/>
        <w:rPr>
          <w:noProof w:val="0"/>
        </w:rPr>
      </w:pPr>
      <w:r w:rsidRPr="00F21A76">
        <w:rPr>
          <w:noProof w:val="0"/>
        </w:rPr>
        <w:t xml:space="preserve"> }</w:t>
      </w:r>
    </w:p>
    <w:p w14:paraId="0F38CE85" w14:textId="77777777" w:rsidR="00313FC6" w:rsidRPr="00F21A76" w:rsidRDefault="00313FC6" w:rsidP="00313FC6">
      <w:pPr>
        <w:pStyle w:val="PL"/>
        <w:rPr>
          <w:noProof w:val="0"/>
        </w:rPr>
      </w:pPr>
    </w:p>
    <w:p w14:paraId="11577A31"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component MyTSI {</w:t>
      </w:r>
    </w:p>
    <w:p w14:paraId="63F77447" w14:textId="77777777" w:rsidR="00313FC6" w:rsidRPr="00F21A76" w:rsidRDefault="00313FC6" w:rsidP="00313FC6">
      <w:pPr>
        <w:pStyle w:val="PL"/>
        <w:rPr>
          <w:noProof w:val="0"/>
        </w:rPr>
      </w:pPr>
      <w:r w:rsidRPr="00F21A76">
        <w:rPr>
          <w:noProof w:val="0"/>
        </w:rPr>
        <w:tab/>
      </w:r>
      <w:proofErr w:type="gramStart"/>
      <w:r w:rsidRPr="00F21A76">
        <w:rPr>
          <w:noProof w:val="0"/>
        </w:rPr>
        <w:t>port</w:t>
      </w:r>
      <w:proofErr w:type="gramEnd"/>
      <w:r w:rsidRPr="00F21A76">
        <w:rPr>
          <w:noProof w:val="0"/>
        </w:rPr>
        <w:t xml:space="preserve"> PortTypeMsg PCO1;</w:t>
      </w:r>
    </w:p>
    <w:p w14:paraId="2734B6C3" w14:textId="77777777" w:rsidR="00313FC6" w:rsidRPr="00F21A76" w:rsidRDefault="00313FC6" w:rsidP="00313FC6">
      <w:pPr>
        <w:pStyle w:val="PL"/>
        <w:rPr>
          <w:noProof w:val="0"/>
        </w:rPr>
      </w:pPr>
      <w:r w:rsidRPr="00F21A76">
        <w:rPr>
          <w:noProof w:val="0"/>
        </w:rPr>
        <w:t xml:space="preserve"> }</w:t>
      </w:r>
    </w:p>
    <w:p w14:paraId="2C54310E" w14:textId="77777777" w:rsidR="00313FC6" w:rsidRPr="00F21A76" w:rsidRDefault="00313FC6" w:rsidP="00313FC6">
      <w:pPr>
        <w:pStyle w:val="PL"/>
        <w:rPr>
          <w:noProof w:val="0"/>
        </w:rPr>
      </w:pPr>
    </w:p>
    <w:p w14:paraId="34EAB43D"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testcase</w:t>
      </w:r>
      <w:proofErr w:type="gramEnd"/>
      <w:r w:rsidRPr="00F21A76">
        <w:rPr>
          <w:noProof w:val="0"/>
        </w:rPr>
        <w:t xml:space="preserve"> scenario1() runs on MyComponent system MyTSI</w:t>
      </w:r>
    </w:p>
    <w:p w14:paraId="2B114CF2" w14:textId="77777777" w:rsidR="00313FC6" w:rsidRPr="00F21A76" w:rsidRDefault="00313FC6" w:rsidP="00313FC6">
      <w:pPr>
        <w:pStyle w:val="PL"/>
        <w:rPr>
          <w:noProof w:val="0"/>
        </w:rPr>
      </w:pPr>
      <w:r w:rsidRPr="00F21A76">
        <w:rPr>
          <w:noProof w:val="0"/>
        </w:rPr>
        <w:t xml:space="preserve"> {</w:t>
      </w:r>
    </w:p>
    <w:p w14:paraId="51C1B003" w14:textId="77777777" w:rsidR="00313FC6" w:rsidRPr="00F21A76" w:rsidRDefault="00313FC6" w:rsidP="00313FC6">
      <w:pPr>
        <w:pStyle w:val="PL"/>
        <w:rPr>
          <w:noProof w:val="0"/>
        </w:rPr>
      </w:pPr>
      <w:r w:rsidRPr="00F21A76">
        <w:rPr>
          <w:noProof w:val="0"/>
        </w:rPr>
        <w:tab/>
        <w:t>MyPort.clear;</w:t>
      </w:r>
    </w:p>
    <w:p w14:paraId="0E8A439A" w14:textId="77777777" w:rsidR="00313FC6" w:rsidRPr="00F21A76" w:rsidRDefault="00313FC6" w:rsidP="00313FC6">
      <w:pPr>
        <w:pStyle w:val="PL"/>
        <w:rPr>
          <w:noProof w:val="0"/>
        </w:rPr>
      </w:pPr>
      <w:r w:rsidRPr="00F21A76">
        <w:rPr>
          <w:noProof w:val="0"/>
        </w:rPr>
        <w:tab/>
        <w:t>MyPort.start;</w:t>
      </w:r>
    </w:p>
    <w:p w14:paraId="69501C9F" w14:textId="77777777" w:rsidR="00313FC6" w:rsidRPr="00F21A76" w:rsidRDefault="00313FC6" w:rsidP="00313FC6">
      <w:pPr>
        <w:pStyle w:val="PL"/>
        <w:rPr>
          <w:noProof w:val="0"/>
        </w:rPr>
      </w:pPr>
      <w:r w:rsidRPr="00F21A76">
        <w:rPr>
          <w:noProof w:val="0"/>
        </w:rPr>
        <w:tab/>
      </w:r>
      <w:proofErr w:type="gramStart"/>
      <w:r w:rsidRPr="00F21A76">
        <w:rPr>
          <w:noProof w:val="0"/>
        </w:rPr>
        <w:t>MyTimer.start(</w:t>
      </w:r>
      <w:proofErr w:type="gramEnd"/>
      <w:r w:rsidRPr="00F21A76">
        <w:rPr>
          <w:noProof w:val="0"/>
        </w:rPr>
        <w:t>2);</w:t>
      </w:r>
    </w:p>
    <w:p w14:paraId="4166EA03" w14:textId="77777777" w:rsidR="00313FC6" w:rsidRPr="00F21A76" w:rsidRDefault="00313FC6" w:rsidP="00313FC6">
      <w:pPr>
        <w:pStyle w:val="PL"/>
        <w:rPr>
          <w:noProof w:val="0"/>
        </w:rPr>
      </w:pPr>
    </w:p>
    <w:p w14:paraId="242C3E4C" w14:textId="77777777" w:rsidR="00313FC6" w:rsidRPr="00F21A76" w:rsidRDefault="00313FC6" w:rsidP="00313FC6">
      <w:pPr>
        <w:pStyle w:val="PL"/>
        <w:rPr>
          <w:noProof w:val="0"/>
        </w:rPr>
      </w:pPr>
      <w:r w:rsidRPr="00F21A76">
        <w:rPr>
          <w:noProof w:val="0"/>
        </w:rPr>
        <w:tab/>
      </w:r>
      <w:proofErr w:type="gramStart"/>
      <w:r w:rsidRPr="00F21A76">
        <w:rPr>
          <w:noProof w:val="0"/>
        </w:rPr>
        <w:t>map(</w:t>
      </w:r>
      <w:proofErr w:type="gramEnd"/>
      <w:r w:rsidRPr="00F21A76">
        <w:rPr>
          <w:noProof w:val="0"/>
        </w:rPr>
        <w:t>MyComponent: MyPort, system: PCO1);</w:t>
      </w:r>
    </w:p>
    <w:p w14:paraId="505EAED8" w14:textId="77777777" w:rsidR="00313FC6" w:rsidRPr="00F21A76" w:rsidRDefault="00313FC6" w:rsidP="00313FC6">
      <w:pPr>
        <w:pStyle w:val="PL"/>
        <w:rPr>
          <w:noProof w:val="0"/>
        </w:rPr>
      </w:pPr>
      <w:r w:rsidRPr="00F21A76">
        <w:rPr>
          <w:noProof w:val="0"/>
        </w:rPr>
        <w:tab/>
        <w:t>MyPort.send (</w:t>
      </w:r>
      <w:proofErr w:type="gramStart"/>
      <w:r w:rsidRPr="00F21A76">
        <w:rPr>
          <w:noProof w:val="0"/>
        </w:rPr>
        <w:t>integer :</w:t>
      </w:r>
      <w:proofErr w:type="gramEnd"/>
      <w:r w:rsidRPr="00F21A76">
        <w:rPr>
          <w:noProof w:val="0"/>
        </w:rPr>
        <w:t xml:space="preserve"> 5);</w:t>
      </w:r>
    </w:p>
    <w:p w14:paraId="5B666803" w14:textId="77777777" w:rsidR="00313FC6" w:rsidRPr="00F21A76" w:rsidRDefault="00313FC6" w:rsidP="00313FC6">
      <w:pPr>
        <w:pStyle w:val="PL"/>
        <w:rPr>
          <w:noProof w:val="0"/>
        </w:rPr>
      </w:pPr>
      <w:r w:rsidRPr="00F21A76">
        <w:rPr>
          <w:noProof w:val="0"/>
        </w:rPr>
        <w:tab/>
      </w:r>
      <w:proofErr w:type="gramStart"/>
      <w:r w:rsidRPr="00F21A76">
        <w:rPr>
          <w:noProof w:val="0"/>
        </w:rPr>
        <w:t>if</w:t>
      </w:r>
      <w:proofErr w:type="gramEnd"/>
      <w:r w:rsidRPr="00F21A76">
        <w:rPr>
          <w:noProof w:val="0"/>
        </w:rPr>
        <w:t xml:space="preserve"> (MyTimer.running)</w:t>
      </w:r>
    </w:p>
    <w:p w14:paraId="02B1293D" w14:textId="77777777" w:rsidR="00313FC6" w:rsidRPr="00F21A76" w:rsidRDefault="00313FC6" w:rsidP="00313FC6">
      <w:pPr>
        <w:pStyle w:val="PL"/>
        <w:rPr>
          <w:noProof w:val="0"/>
        </w:rPr>
      </w:pPr>
      <w:r w:rsidRPr="00F21A76">
        <w:rPr>
          <w:noProof w:val="0"/>
        </w:rPr>
        <w:tab/>
        <w:t>{</w:t>
      </w:r>
    </w:p>
    <w:p w14:paraId="6187BD15" w14:textId="77777777" w:rsidR="00313FC6" w:rsidRPr="00F21A76" w:rsidRDefault="00313FC6" w:rsidP="00313FC6">
      <w:pPr>
        <w:pStyle w:val="PL"/>
        <w:rPr>
          <w:noProof w:val="0"/>
        </w:rPr>
      </w:pPr>
      <w:r w:rsidRPr="00F21A76">
        <w:rPr>
          <w:noProof w:val="0"/>
        </w:rPr>
        <w:tab/>
        <w:t xml:space="preserve"> </w:t>
      </w:r>
      <w:proofErr w:type="gramStart"/>
      <w:r w:rsidRPr="00F21A76">
        <w:rPr>
          <w:noProof w:val="0"/>
        </w:rPr>
        <w:t>MyPort.receive(</w:t>
      </w:r>
      <w:proofErr w:type="gramEnd"/>
      <w:r w:rsidRPr="00F21A76">
        <w:rPr>
          <w:noProof w:val="0"/>
        </w:rPr>
        <w:t>integer:7);</w:t>
      </w:r>
    </w:p>
    <w:p w14:paraId="2F6DCA1D" w14:textId="77777777" w:rsidR="00313FC6" w:rsidRPr="00F21A76" w:rsidRDefault="00313FC6" w:rsidP="00313FC6">
      <w:pPr>
        <w:pStyle w:val="PL"/>
        <w:rPr>
          <w:noProof w:val="0"/>
        </w:rPr>
      </w:pPr>
      <w:r w:rsidRPr="00F21A76">
        <w:rPr>
          <w:noProof w:val="0"/>
        </w:rPr>
        <w:tab/>
        <w:t>}</w:t>
      </w:r>
    </w:p>
    <w:p w14:paraId="21EF9234" w14:textId="77777777" w:rsidR="00313FC6" w:rsidRPr="00F21A76" w:rsidRDefault="00313FC6" w:rsidP="00313FC6">
      <w:pPr>
        <w:pStyle w:val="PL"/>
        <w:rPr>
          <w:noProof w:val="0"/>
        </w:rPr>
      </w:pPr>
      <w:r w:rsidRPr="00F21A76">
        <w:rPr>
          <w:noProof w:val="0"/>
        </w:rPr>
        <w:tab/>
      </w:r>
      <w:proofErr w:type="gramStart"/>
      <w:r w:rsidRPr="00F21A76">
        <w:rPr>
          <w:noProof w:val="0"/>
        </w:rPr>
        <w:t>else</w:t>
      </w:r>
      <w:proofErr w:type="gramEnd"/>
    </w:p>
    <w:p w14:paraId="7EC89C4B" w14:textId="77777777" w:rsidR="00313FC6" w:rsidRPr="00F21A76" w:rsidRDefault="00313FC6" w:rsidP="00313FC6">
      <w:pPr>
        <w:pStyle w:val="PL"/>
        <w:rPr>
          <w:noProof w:val="0"/>
        </w:rPr>
      </w:pPr>
      <w:r w:rsidRPr="00F21A76">
        <w:rPr>
          <w:noProof w:val="0"/>
        </w:rPr>
        <w:tab/>
        <w:t>{</w:t>
      </w:r>
    </w:p>
    <w:p w14:paraId="7120ED6B" w14:textId="77777777" w:rsidR="00313FC6" w:rsidRPr="00F21A76" w:rsidRDefault="00313FC6" w:rsidP="00313FC6">
      <w:pPr>
        <w:pStyle w:val="PL"/>
        <w:rPr>
          <w:noProof w:val="0"/>
        </w:rPr>
      </w:pPr>
      <w:r w:rsidRPr="00F21A76">
        <w:rPr>
          <w:noProof w:val="0"/>
        </w:rPr>
        <w:tab/>
        <w:t xml:space="preserve"> </w:t>
      </w:r>
      <w:proofErr w:type="gramStart"/>
      <w:r w:rsidRPr="00F21A76">
        <w:rPr>
          <w:noProof w:val="0"/>
        </w:rPr>
        <w:t>MyFunction(</w:t>
      </w:r>
      <w:proofErr w:type="gramEnd"/>
      <w:r w:rsidRPr="00F21A76">
        <w:rPr>
          <w:noProof w:val="0"/>
        </w:rPr>
        <w:t>);</w:t>
      </w:r>
    </w:p>
    <w:p w14:paraId="17410B99" w14:textId="77777777" w:rsidR="00313FC6" w:rsidRPr="00F21A76" w:rsidRDefault="00313FC6" w:rsidP="00313FC6">
      <w:pPr>
        <w:pStyle w:val="PL"/>
        <w:rPr>
          <w:noProof w:val="0"/>
        </w:rPr>
      </w:pPr>
      <w:r w:rsidRPr="00F21A76">
        <w:rPr>
          <w:noProof w:val="0"/>
        </w:rPr>
        <w:tab/>
        <w:t>}</w:t>
      </w:r>
    </w:p>
    <w:p w14:paraId="3566AB73" w14:textId="77777777" w:rsidR="00313FC6" w:rsidRPr="00F21A76" w:rsidRDefault="00313FC6" w:rsidP="00313FC6">
      <w:pPr>
        <w:pStyle w:val="PL"/>
        <w:rPr>
          <w:noProof w:val="0"/>
        </w:rPr>
      </w:pPr>
      <w:r w:rsidRPr="00F21A76">
        <w:rPr>
          <w:noProof w:val="0"/>
        </w:rPr>
        <w:tab/>
      </w:r>
      <w:proofErr w:type="gramStart"/>
      <w:r w:rsidRPr="00F21A76">
        <w:rPr>
          <w:noProof w:val="0"/>
        </w:rPr>
        <w:t>unmap(</w:t>
      </w:r>
      <w:proofErr w:type="gramEnd"/>
      <w:r w:rsidRPr="00F21A76">
        <w:rPr>
          <w:noProof w:val="0"/>
        </w:rPr>
        <w:t>MyComponent: MyPort, system:PCO1);</w:t>
      </w:r>
    </w:p>
    <w:p w14:paraId="3ECC1D77" w14:textId="77777777" w:rsidR="00313FC6" w:rsidRPr="00F21A76" w:rsidRDefault="00313FC6" w:rsidP="00313FC6">
      <w:pPr>
        <w:pStyle w:val="PL"/>
        <w:rPr>
          <w:noProof w:val="0"/>
        </w:rPr>
      </w:pPr>
      <w:r w:rsidRPr="00F21A76">
        <w:rPr>
          <w:noProof w:val="0"/>
        </w:rPr>
        <w:tab/>
        <w:t>MyPort.stop;</w:t>
      </w:r>
    </w:p>
    <w:p w14:paraId="37932B08" w14:textId="77777777" w:rsidR="00313FC6" w:rsidRPr="00F21A76" w:rsidRDefault="00313FC6" w:rsidP="00313FC6">
      <w:pPr>
        <w:pStyle w:val="PL"/>
        <w:rPr>
          <w:noProof w:val="0"/>
        </w:rPr>
      </w:pPr>
      <w:r w:rsidRPr="00F21A76">
        <w:rPr>
          <w:noProof w:val="0"/>
        </w:rPr>
        <w:t xml:space="preserve"> }</w:t>
      </w:r>
    </w:p>
    <w:p w14:paraId="23E6B2B7" w14:textId="77777777" w:rsidR="00313FC6" w:rsidRPr="00F21A76" w:rsidRDefault="00313FC6" w:rsidP="00313FC6">
      <w:pPr>
        <w:pStyle w:val="PL"/>
        <w:rPr>
          <w:noProof w:val="0"/>
        </w:rPr>
      </w:pPr>
    </w:p>
    <w:p w14:paraId="6462E408" w14:textId="77777777" w:rsidR="00313FC6" w:rsidRPr="00F21A76" w:rsidRDefault="00313FC6" w:rsidP="00313FC6">
      <w:pPr>
        <w:pStyle w:val="PL"/>
        <w:rPr>
          <w:noProof w:val="0"/>
        </w:rPr>
      </w:pPr>
    </w:p>
    <w:p w14:paraId="40D2E0AC"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control</w:t>
      </w:r>
      <w:proofErr w:type="gramEnd"/>
      <w:r w:rsidRPr="00F21A76">
        <w:rPr>
          <w:noProof w:val="0"/>
        </w:rPr>
        <w:t xml:space="preserve"> {</w:t>
      </w:r>
    </w:p>
    <w:p w14:paraId="7501F12F" w14:textId="77777777" w:rsidR="00313FC6" w:rsidRPr="00F21A76" w:rsidRDefault="00313FC6" w:rsidP="00313FC6">
      <w:pPr>
        <w:pStyle w:val="PL"/>
        <w:rPr>
          <w:noProof w:val="0"/>
        </w:rPr>
      </w:pPr>
      <w:r w:rsidRPr="00F21A76">
        <w:rPr>
          <w:noProof w:val="0"/>
        </w:rPr>
        <w:tab/>
      </w:r>
      <w:proofErr w:type="gramStart"/>
      <w:r w:rsidRPr="00F21A76">
        <w:rPr>
          <w:noProof w:val="0"/>
        </w:rPr>
        <w:t>execute(</w:t>
      </w:r>
      <w:proofErr w:type="gramEnd"/>
      <w:r w:rsidRPr="00F21A76">
        <w:rPr>
          <w:noProof w:val="0"/>
        </w:rPr>
        <w:t xml:space="preserve"> scenario1() );</w:t>
      </w:r>
    </w:p>
    <w:p w14:paraId="668E9BF2" w14:textId="77777777" w:rsidR="00313FC6" w:rsidRPr="00F21A76" w:rsidRDefault="00313FC6" w:rsidP="00313FC6">
      <w:pPr>
        <w:pStyle w:val="PL"/>
        <w:rPr>
          <w:noProof w:val="0"/>
        </w:rPr>
      </w:pPr>
      <w:r w:rsidRPr="00F21A76">
        <w:rPr>
          <w:noProof w:val="0"/>
        </w:rPr>
        <w:t xml:space="preserve"> }</w:t>
      </w:r>
    </w:p>
    <w:p w14:paraId="08018722" w14:textId="77777777" w:rsidR="00313FC6" w:rsidRPr="00F21A76" w:rsidRDefault="00313FC6" w:rsidP="00313FC6">
      <w:pPr>
        <w:pStyle w:val="PL"/>
        <w:rPr>
          <w:noProof w:val="0"/>
        </w:rPr>
      </w:pPr>
    </w:p>
    <w:p w14:paraId="3DA9CC43" w14:textId="77777777" w:rsidR="00313FC6" w:rsidRPr="00F21A76" w:rsidRDefault="00313FC6" w:rsidP="00313FC6">
      <w:pPr>
        <w:pStyle w:val="PL"/>
        <w:rPr>
          <w:noProof w:val="0"/>
        </w:rPr>
      </w:pPr>
      <w:r w:rsidRPr="00F21A76">
        <w:rPr>
          <w:noProof w:val="0"/>
        </w:rPr>
        <w:t>}</w:t>
      </w:r>
    </w:p>
    <w:p w14:paraId="360E06EC" w14:textId="77777777" w:rsidR="00313FC6" w:rsidRPr="00F21A76" w:rsidRDefault="00313FC6" w:rsidP="00313FC6">
      <w:pPr>
        <w:pStyle w:val="PL"/>
        <w:rPr>
          <w:noProof w:val="0"/>
        </w:rPr>
      </w:pPr>
    </w:p>
    <w:p w14:paraId="532C6ABE" w14:textId="77777777" w:rsidR="00313FC6" w:rsidRPr="00F21A76" w:rsidRDefault="00A91599" w:rsidP="00DD778F">
      <w:pPr>
        <w:pStyle w:val="Heading2"/>
      </w:pPr>
      <w:bookmarkStart w:id="1560" w:name="_Toc87872243"/>
      <w:r w:rsidRPr="00F21A76">
        <w:lastRenderedPageBreak/>
        <w:t>B.</w:t>
      </w:r>
      <w:r w:rsidR="00313FC6" w:rsidRPr="00F21A76">
        <w:t>1.2</w:t>
      </w:r>
      <w:r w:rsidR="00313FC6" w:rsidRPr="00F21A76">
        <w:tab/>
        <w:t>Message sequence chart</w:t>
      </w:r>
      <w:bookmarkEnd w:id="1560"/>
    </w:p>
    <w:p w14:paraId="6A07E126" w14:textId="77777777" w:rsidR="00313FC6" w:rsidRPr="00F21A76" w:rsidRDefault="00F8067F" w:rsidP="006926A8">
      <w:pPr>
        <w:pStyle w:val="FL"/>
      </w:pPr>
      <w:r w:rsidRPr="00F21A76">
        <w:rPr>
          <w:noProof/>
          <w:lang w:eastAsia="en-GB"/>
        </w:rPr>
        <w:drawing>
          <wp:inline distT="0" distB="0" distL="0" distR="0" wp14:anchorId="56E32A92" wp14:editId="63E514A1">
            <wp:extent cx="4483100" cy="7622540"/>
            <wp:effectExtent l="0" t="0" r="0" b="0"/>
            <wp:docPr id="3" name="Picture 3" descr="scenari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enario1"/>
                    <pic:cNvPicPr>
                      <a:picLocks noChangeAspect="1" noChangeArrowheads="1"/>
                    </pic:cNvPicPr>
                  </pic:nvPicPr>
                  <pic:blipFill>
                    <a:blip r:embed="rId21">
                      <a:extLst>
                        <a:ext uri="{28A0092B-C50C-407E-A947-70E740481C1C}">
                          <a14:useLocalDpi xmlns:a14="http://schemas.microsoft.com/office/drawing/2010/main" val="0"/>
                        </a:ext>
                      </a:extLst>
                    </a:blip>
                    <a:srcRect l="1360" r="5461" b="4137"/>
                    <a:stretch>
                      <a:fillRect/>
                    </a:stretch>
                  </pic:blipFill>
                  <pic:spPr bwMode="auto">
                    <a:xfrm>
                      <a:off x="0" y="0"/>
                      <a:ext cx="4483100" cy="7622540"/>
                    </a:xfrm>
                    <a:prstGeom prst="rect">
                      <a:avLst/>
                    </a:prstGeom>
                    <a:noFill/>
                    <a:ln>
                      <a:noFill/>
                    </a:ln>
                  </pic:spPr>
                </pic:pic>
              </a:graphicData>
            </a:graphic>
          </wp:inline>
        </w:drawing>
      </w:r>
    </w:p>
    <w:p w14:paraId="4B555EBF" w14:textId="77777777" w:rsidR="00313FC6" w:rsidRPr="00F21A76" w:rsidRDefault="00313FC6" w:rsidP="00313FC6">
      <w:pPr>
        <w:pStyle w:val="TF"/>
      </w:pPr>
      <w:r w:rsidRPr="00F21A76">
        <w:t xml:space="preserve">Figure </w:t>
      </w:r>
      <w:r w:rsidR="002F5212" w:rsidRPr="00F21A76">
        <w:t>B.2</w:t>
      </w:r>
      <w:r w:rsidRPr="00F21A76">
        <w:t>: Use Scenario 1</w:t>
      </w:r>
    </w:p>
    <w:p w14:paraId="2520AD77" w14:textId="77777777" w:rsidR="00313FC6" w:rsidRPr="00F21A76" w:rsidRDefault="00A91599" w:rsidP="00DD778F">
      <w:pPr>
        <w:pStyle w:val="Heading1"/>
      </w:pPr>
      <w:bookmarkStart w:id="1561" w:name="_Toc87872244"/>
      <w:r w:rsidRPr="00F21A76">
        <w:lastRenderedPageBreak/>
        <w:t>B.</w:t>
      </w:r>
      <w:r w:rsidR="00313FC6" w:rsidRPr="00F21A76">
        <w:t>2</w:t>
      </w:r>
      <w:r w:rsidR="00313FC6" w:rsidRPr="00F21A76">
        <w:tab/>
        <w:t>Second scenario</w:t>
      </w:r>
      <w:bookmarkEnd w:id="1561"/>
    </w:p>
    <w:p w14:paraId="7F3210C6" w14:textId="77777777" w:rsidR="001F781F" w:rsidRPr="00F21A76" w:rsidRDefault="001F781F" w:rsidP="001F781F">
      <w:pPr>
        <w:pStyle w:val="Heading2"/>
      </w:pPr>
      <w:bookmarkStart w:id="1562" w:name="_Toc87872245"/>
      <w:r w:rsidRPr="00F21A76">
        <w:t>B.2.0</w:t>
      </w:r>
      <w:r w:rsidRPr="00F21A76">
        <w:tab/>
        <w:t>Use case</w:t>
      </w:r>
      <w:bookmarkEnd w:id="1562"/>
    </w:p>
    <w:p w14:paraId="71AB6D2B" w14:textId="77777777" w:rsidR="00313FC6" w:rsidRPr="00F21A76" w:rsidRDefault="00313FC6" w:rsidP="00313FC6">
      <w:r w:rsidRPr="00F21A76">
        <w:t xml:space="preserve">The second example shows a similar scenario which also uses timed procedure based communication operations which are initiated by the test component </w:t>
      </w:r>
      <w:r w:rsidRPr="00F21A76">
        <w:rPr>
          <w:rFonts w:ascii="Courier New" w:hAnsi="Courier New"/>
          <w:sz w:val="16"/>
          <w:szCs w:val="16"/>
        </w:rPr>
        <w:t>MyComponent</w:t>
      </w:r>
      <w:r w:rsidRPr="00F21A76">
        <w:t xml:space="preserve">. In this example </w:t>
      </w:r>
      <w:r w:rsidRPr="00F21A76">
        <w:rPr>
          <w:rFonts w:ascii="Courier New" w:hAnsi="Courier New"/>
          <w:sz w:val="16"/>
          <w:szCs w:val="16"/>
        </w:rPr>
        <w:t>MyComponent</w:t>
      </w:r>
      <w:r w:rsidRPr="00F21A76">
        <w:t xml:space="preserve"> is assumed to run as the MTC.</w:t>
      </w:r>
    </w:p>
    <w:p w14:paraId="5887FAA3" w14:textId="77777777" w:rsidR="00313FC6" w:rsidRPr="00F21A76" w:rsidRDefault="00A91599" w:rsidP="00DD778F">
      <w:pPr>
        <w:pStyle w:val="Heading2"/>
      </w:pPr>
      <w:bookmarkStart w:id="1563" w:name="_Toc87872246"/>
      <w:r w:rsidRPr="00F21A76">
        <w:t>B.</w:t>
      </w:r>
      <w:r w:rsidR="00313FC6" w:rsidRPr="00F21A76">
        <w:t>2.1</w:t>
      </w:r>
      <w:r w:rsidR="00313FC6" w:rsidRPr="00F21A76">
        <w:tab/>
        <w:t>TTCN</w:t>
      </w:r>
      <w:r w:rsidR="00313FC6" w:rsidRPr="00F21A76">
        <w:noBreakHyphen/>
        <w:t>3 fragment</w:t>
      </w:r>
      <w:bookmarkEnd w:id="1563"/>
    </w:p>
    <w:p w14:paraId="73A72E55" w14:textId="77777777" w:rsidR="00313FC6" w:rsidRPr="00F21A76" w:rsidRDefault="00313FC6" w:rsidP="00313FC6">
      <w:pPr>
        <w:pStyle w:val="PL"/>
        <w:rPr>
          <w:noProof w:val="0"/>
        </w:rPr>
      </w:pPr>
      <w:proofErr w:type="gramStart"/>
      <w:r w:rsidRPr="00F21A76">
        <w:rPr>
          <w:noProof w:val="0"/>
        </w:rPr>
        <w:t>module</w:t>
      </w:r>
      <w:proofErr w:type="gramEnd"/>
      <w:r w:rsidRPr="00F21A76">
        <w:rPr>
          <w:noProof w:val="0"/>
        </w:rPr>
        <w:t xml:space="preserve"> triScenario2 </w:t>
      </w:r>
    </w:p>
    <w:p w14:paraId="6FA95B07" w14:textId="77777777" w:rsidR="00313FC6" w:rsidRPr="00F21A76" w:rsidRDefault="00313FC6" w:rsidP="00313FC6">
      <w:pPr>
        <w:pStyle w:val="PL"/>
        <w:rPr>
          <w:noProof w:val="0"/>
        </w:rPr>
      </w:pPr>
      <w:r w:rsidRPr="00F21A76">
        <w:rPr>
          <w:noProof w:val="0"/>
        </w:rPr>
        <w:t>{</w:t>
      </w:r>
    </w:p>
    <w:p w14:paraId="4F1607F7" w14:textId="77777777" w:rsidR="00313FC6" w:rsidRPr="00F21A76" w:rsidRDefault="00313FC6" w:rsidP="00313FC6">
      <w:pPr>
        <w:pStyle w:val="PL"/>
        <w:rPr>
          <w:noProof w:val="0"/>
        </w:rPr>
      </w:pPr>
    </w:p>
    <w:p w14:paraId="1B3C6247"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signature</w:t>
      </w:r>
      <w:proofErr w:type="gramEnd"/>
      <w:r w:rsidRPr="00F21A76">
        <w:rPr>
          <w:noProof w:val="0"/>
        </w:rPr>
        <w:t xml:space="preserve"> MyProc ( in float par1, inout float par2)</w:t>
      </w:r>
    </w:p>
    <w:p w14:paraId="76930592" w14:textId="77777777" w:rsidR="00313FC6" w:rsidRPr="00F21A76" w:rsidRDefault="00313FC6" w:rsidP="00313FC6">
      <w:pPr>
        <w:pStyle w:val="PL"/>
        <w:rPr>
          <w:noProof w:val="0"/>
        </w:rPr>
      </w:pPr>
      <w:r w:rsidRPr="00F21A76">
        <w:rPr>
          <w:noProof w:val="0"/>
        </w:rPr>
        <w:tab/>
      </w:r>
      <w:proofErr w:type="gramStart"/>
      <w:r w:rsidRPr="00F21A76">
        <w:rPr>
          <w:noProof w:val="0"/>
        </w:rPr>
        <w:t>exception(</w:t>
      </w:r>
      <w:proofErr w:type="gramEnd"/>
      <w:r w:rsidRPr="00F21A76">
        <w:rPr>
          <w:noProof w:val="0"/>
        </w:rPr>
        <w:t>MyExceptionType);</w:t>
      </w:r>
    </w:p>
    <w:p w14:paraId="0149B2B2" w14:textId="77777777" w:rsidR="00313FC6" w:rsidRPr="00F21A76" w:rsidRDefault="00313FC6" w:rsidP="00313FC6">
      <w:pPr>
        <w:pStyle w:val="PL"/>
        <w:rPr>
          <w:noProof w:val="0"/>
        </w:rPr>
      </w:pPr>
      <w:r w:rsidRPr="00F21A76">
        <w:rPr>
          <w:noProof w:val="0"/>
        </w:rPr>
        <w:t xml:space="preserve"> </w:t>
      </w:r>
    </w:p>
    <w:p w14:paraId="03590580"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record MyExceptionType { FieldType1 par1, FieldType2 par2 }</w:t>
      </w:r>
    </w:p>
    <w:p w14:paraId="0934A0C6" w14:textId="77777777" w:rsidR="00313FC6" w:rsidRPr="00F21A76" w:rsidRDefault="00313FC6" w:rsidP="00313FC6">
      <w:pPr>
        <w:pStyle w:val="PL"/>
        <w:rPr>
          <w:noProof w:val="0"/>
        </w:rPr>
      </w:pPr>
    </w:p>
    <w:p w14:paraId="43087D6A"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port PortTypeProc procedure { out MyProc } </w:t>
      </w:r>
    </w:p>
    <w:p w14:paraId="37C02FE5" w14:textId="77777777" w:rsidR="00313FC6" w:rsidRPr="00F21A76" w:rsidRDefault="00313FC6" w:rsidP="00313FC6">
      <w:pPr>
        <w:pStyle w:val="PL"/>
        <w:rPr>
          <w:noProof w:val="0"/>
        </w:rPr>
      </w:pPr>
    </w:p>
    <w:p w14:paraId="62FA2ED1"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component MyComponent {</w:t>
      </w:r>
    </w:p>
    <w:p w14:paraId="32E304D5" w14:textId="77777777" w:rsidR="00313FC6" w:rsidRPr="00F21A76" w:rsidRDefault="00313FC6" w:rsidP="00313FC6">
      <w:pPr>
        <w:pStyle w:val="PL"/>
        <w:rPr>
          <w:noProof w:val="0"/>
        </w:rPr>
      </w:pPr>
      <w:r w:rsidRPr="00F21A76">
        <w:rPr>
          <w:noProof w:val="0"/>
        </w:rPr>
        <w:tab/>
      </w:r>
      <w:proofErr w:type="gramStart"/>
      <w:r w:rsidRPr="00F21A76">
        <w:rPr>
          <w:noProof w:val="0"/>
        </w:rPr>
        <w:t>port</w:t>
      </w:r>
      <w:proofErr w:type="gramEnd"/>
      <w:r w:rsidRPr="00F21A76">
        <w:rPr>
          <w:noProof w:val="0"/>
        </w:rPr>
        <w:t xml:space="preserve"> PortTypeProc MyPort;</w:t>
      </w:r>
    </w:p>
    <w:p w14:paraId="4A3D315A" w14:textId="77777777" w:rsidR="00313FC6" w:rsidRPr="00F21A76" w:rsidRDefault="00313FC6" w:rsidP="00313FC6">
      <w:pPr>
        <w:pStyle w:val="PL"/>
        <w:rPr>
          <w:noProof w:val="0"/>
        </w:rPr>
      </w:pPr>
      <w:r w:rsidRPr="00F21A76">
        <w:rPr>
          <w:noProof w:val="0"/>
        </w:rPr>
        <w:tab/>
      </w:r>
      <w:proofErr w:type="gramStart"/>
      <w:r w:rsidRPr="00F21A76">
        <w:rPr>
          <w:noProof w:val="0"/>
        </w:rPr>
        <w:t>timer</w:t>
      </w:r>
      <w:proofErr w:type="gramEnd"/>
      <w:r w:rsidRPr="00F21A76">
        <w:rPr>
          <w:noProof w:val="0"/>
        </w:rPr>
        <w:t xml:space="preserve"> MyTimer = 7</w:t>
      </w:r>
    </w:p>
    <w:p w14:paraId="289B1899" w14:textId="77777777" w:rsidR="00313FC6" w:rsidRPr="00F21A76" w:rsidRDefault="00313FC6" w:rsidP="00313FC6">
      <w:pPr>
        <w:pStyle w:val="PL"/>
        <w:rPr>
          <w:noProof w:val="0"/>
        </w:rPr>
      </w:pPr>
      <w:r w:rsidRPr="00F21A76">
        <w:rPr>
          <w:noProof w:val="0"/>
        </w:rPr>
        <w:t xml:space="preserve"> }</w:t>
      </w:r>
    </w:p>
    <w:p w14:paraId="610B6352" w14:textId="77777777" w:rsidR="00313FC6" w:rsidRPr="00F21A76" w:rsidRDefault="00313FC6" w:rsidP="00313FC6">
      <w:pPr>
        <w:pStyle w:val="PL"/>
        <w:rPr>
          <w:noProof w:val="0"/>
        </w:rPr>
      </w:pPr>
    </w:p>
    <w:p w14:paraId="0CEE3468"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testcase</w:t>
      </w:r>
      <w:proofErr w:type="gramEnd"/>
      <w:r w:rsidRPr="00F21A76">
        <w:rPr>
          <w:noProof w:val="0"/>
        </w:rPr>
        <w:t xml:space="preserve"> scenario2() runs on MyComponent</w:t>
      </w:r>
    </w:p>
    <w:p w14:paraId="295D37AC" w14:textId="77777777" w:rsidR="00313FC6" w:rsidRPr="00F21A76" w:rsidRDefault="00313FC6" w:rsidP="00313FC6">
      <w:pPr>
        <w:pStyle w:val="PL"/>
        <w:rPr>
          <w:noProof w:val="0"/>
        </w:rPr>
      </w:pPr>
      <w:r w:rsidRPr="00F21A76">
        <w:rPr>
          <w:noProof w:val="0"/>
        </w:rPr>
        <w:t xml:space="preserve"> {</w:t>
      </w:r>
    </w:p>
    <w:p w14:paraId="782D9CAB" w14:textId="77777777" w:rsidR="00313FC6" w:rsidRPr="00F21A76" w:rsidRDefault="00313FC6" w:rsidP="00313FC6">
      <w:pPr>
        <w:pStyle w:val="PL"/>
        <w:rPr>
          <w:noProof w:val="0"/>
        </w:rPr>
      </w:pPr>
      <w:r w:rsidRPr="00F21A76">
        <w:rPr>
          <w:noProof w:val="0"/>
        </w:rPr>
        <w:tab/>
      </w:r>
      <w:proofErr w:type="gramStart"/>
      <w:r w:rsidRPr="00F21A76">
        <w:rPr>
          <w:noProof w:val="0"/>
        </w:rPr>
        <w:t>var</w:t>
      </w:r>
      <w:proofErr w:type="gramEnd"/>
      <w:r w:rsidRPr="00F21A76">
        <w:rPr>
          <w:noProof w:val="0"/>
        </w:rPr>
        <w:t xml:space="preserve"> float MyVar;</w:t>
      </w:r>
    </w:p>
    <w:p w14:paraId="08E04E80" w14:textId="77777777" w:rsidR="00313FC6" w:rsidRPr="00F21A76" w:rsidRDefault="00313FC6" w:rsidP="00313FC6">
      <w:pPr>
        <w:pStyle w:val="PL"/>
        <w:rPr>
          <w:noProof w:val="0"/>
        </w:rPr>
      </w:pPr>
    </w:p>
    <w:p w14:paraId="20303A13" w14:textId="77777777" w:rsidR="00313FC6" w:rsidRPr="00F21A76" w:rsidRDefault="00313FC6" w:rsidP="00313FC6">
      <w:pPr>
        <w:pStyle w:val="PL"/>
        <w:rPr>
          <w:noProof w:val="0"/>
        </w:rPr>
      </w:pPr>
      <w:r w:rsidRPr="00F21A76">
        <w:rPr>
          <w:noProof w:val="0"/>
        </w:rPr>
        <w:tab/>
        <w:t>MyPort.clear;</w:t>
      </w:r>
    </w:p>
    <w:p w14:paraId="7530BFDE" w14:textId="77777777" w:rsidR="00313FC6" w:rsidRPr="00F21A76" w:rsidRDefault="00313FC6" w:rsidP="00313FC6">
      <w:pPr>
        <w:pStyle w:val="PL"/>
        <w:rPr>
          <w:noProof w:val="0"/>
        </w:rPr>
      </w:pPr>
      <w:r w:rsidRPr="00F21A76">
        <w:rPr>
          <w:noProof w:val="0"/>
        </w:rPr>
        <w:tab/>
        <w:t>MyPort.start;</w:t>
      </w:r>
    </w:p>
    <w:p w14:paraId="6A3DA719" w14:textId="77777777" w:rsidR="00313FC6" w:rsidRPr="00F21A76" w:rsidRDefault="00313FC6" w:rsidP="00313FC6">
      <w:pPr>
        <w:pStyle w:val="PL"/>
        <w:rPr>
          <w:noProof w:val="0"/>
        </w:rPr>
      </w:pPr>
      <w:r w:rsidRPr="00F21A76">
        <w:rPr>
          <w:noProof w:val="0"/>
        </w:rPr>
        <w:tab/>
        <w:t>MyTimer.start;</w:t>
      </w:r>
    </w:p>
    <w:p w14:paraId="5A40693C" w14:textId="77777777" w:rsidR="00313FC6" w:rsidRPr="00F21A76" w:rsidRDefault="00313FC6" w:rsidP="00313FC6">
      <w:pPr>
        <w:pStyle w:val="PL"/>
        <w:rPr>
          <w:noProof w:val="0"/>
        </w:rPr>
      </w:pPr>
      <w:r w:rsidRPr="00F21A76">
        <w:rPr>
          <w:noProof w:val="0"/>
        </w:rPr>
        <w:t xml:space="preserve"> </w:t>
      </w:r>
    </w:p>
    <w:p w14:paraId="74120600"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MyVar :=</w:t>
      </w:r>
      <w:proofErr w:type="gramEnd"/>
      <w:r w:rsidRPr="00F21A76">
        <w:rPr>
          <w:noProof w:val="0"/>
        </w:rPr>
        <w:t xml:space="preserve"> MyTimer.read;</w:t>
      </w:r>
      <w:r w:rsidRPr="00F21A76">
        <w:rPr>
          <w:noProof w:val="0"/>
        </w:rPr>
        <w:tab/>
      </w:r>
    </w:p>
    <w:p w14:paraId="727D1AB8" w14:textId="77777777" w:rsidR="00313FC6" w:rsidRPr="00F21A76" w:rsidRDefault="00313FC6" w:rsidP="00313FC6">
      <w:pPr>
        <w:pStyle w:val="PL"/>
        <w:rPr>
          <w:noProof w:val="0"/>
        </w:rPr>
      </w:pPr>
      <w:r w:rsidRPr="00F21A76">
        <w:rPr>
          <w:noProof w:val="0"/>
        </w:rPr>
        <w:t xml:space="preserve"> </w:t>
      </w:r>
    </w:p>
    <w:p w14:paraId="4476F443"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if</w:t>
      </w:r>
      <w:proofErr w:type="gramEnd"/>
      <w:r w:rsidRPr="00F21A76">
        <w:rPr>
          <w:noProof w:val="0"/>
        </w:rPr>
        <w:t xml:space="preserve"> (MyVar&gt;5.0) {</w:t>
      </w:r>
    </w:p>
    <w:p w14:paraId="22858C14" w14:textId="77777777" w:rsidR="00313FC6" w:rsidRPr="00F21A76" w:rsidRDefault="00313FC6" w:rsidP="00313FC6">
      <w:pPr>
        <w:pStyle w:val="PL"/>
        <w:rPr>
          <w:noProof w:val="0"/>
        </w:rPr>
      </w:pPr>
      <w:r w:rsidRPr="00F21A76">
        <w:rPr>
          <w:noProof w:val="0"/>
        </w:rPr>
        <w:tab/>
        <w:t xml:space="preserve"> MyPort.call (</w:t>
      </w:r>
      <w:proofErr w:type="gramStart"/>
      <w:r w:rsidRPr="00F21A76">
        <w:rPr>
          <w:noProof w:val="0"/>
        </w:rPr>
        <w:t>MyProc:</w:t>
      </w:r>
      <w:proofErr w:type="gramEnd"/>
      <w:r w:rsidRPr="00F21A76">
        <w:rPr>
          <w:noProof w:val="0"/>
        </w:rPr>
        <w:t>{MyVar, 5.7}, 5);</w:t>
      </w:r>
    </w:p>
    <w:p w14:paraId="785B97A8" w14:textId="77777777" w:rsidR="00313FC6" w:rsidRPr="00F21A76" w:rsidRDefault="00313FC6" w:rsidP="00313FC6">
      <w:pPr>
        <w:pStyle w:val="PL"/>
        <w:rPr>
          <w:noProof w:val="0"/>
        </w:rPr>
      </w:pPr>
      <w:r w:rsidRPr="00F21A76">
        <w:rPr>
          <w:noProof w:val="0"/>
        </w:rPr>
        <w:tab/>
        <w:t xml:space="preserve"> </w:t>
      </w:r>
      <w:proofErr w:type="gramStart"/>
      <w:r w:rsidRPr="00F21A76">
        <w:rPr>
          <w:noProof w:val="0"/>
        </w:rPr>
        <w:t>alt</w:t>
      </w:r>
      <w:proofErr w:type="gramEnd"/>
      <w:r w:rsidRPr="00F21A76">
        <w:rPr>
          <w:noProof w:val="0"/>
        </w:rPr>
        <w:t xml:space="preserve"> {</w:t>
      </w:r>
    </w:p>
    <w:p w14:paraId="6CD5F14E" w14:textId="77777777" w:rsidR="00313FC6" w:rsidRPr="00F21A76" w:rsidRDefault="00313FC6" w:rsidP="00313FC6">
      <w:pPr>
        <w:pStyle w:val="PL"/>
        <w:rPr>
          <w:noProof w:val="0"/>
        </w:rPr>
      </w:pPr>
      <w:r w:rsidRPr="00F21A76">
        <w:rPr>
          <w:noProof w:val="0"/>
        </w:rPr>
        <w:tab/>
        <w:t xml:space="preserve"> [] </w:t>
      </w:r>
      <w:proofErr w:type="gramStart"/>
      <w:r w:rsidRPr="00F21A76">
        <w:rPr>
          <w:noProof w:val="0"/>
        </w:rPr>
        <w:t>MyPort.getreply(</w:t>
      </w:r>
      <w:proofErr w:type="gramEnd"/>
      <w:r w:rsidRPr="00F21A76">
        <w:rPr>
          <w:noProof w:val="0"/>
        </w:rPr>
        <w:t>MyProc:{</w:t>
      </w:r>
      <w:r w:rsidRPr="00F21A76">
        <w:rPr>
          <w:noProof w:val="0"/>
        </w:rPr>
        <w:noBreakHyphen/>
        <w:t>,MyVar*5}) {}</w:t>
      </w:r>
    </w:p>
    <w:p w14:paraId="66971F1E" w14:textId="77777777" w:rsidR="00313FC6" w:rsidRPr="00F21A76" w:rsidRDefault="00313FC6" w:rsidP="00313FC6">
      <w:pPr>
        <w:pStyle w:val="PL"/>
        <w:rPr>
          <w:noProof w:val="0"/>
        </w:rPr>
      </w:pPr>
      <w:r w:rsidRPr="00F21A76">
        <w:rPr>
          <w:noProof w:val="0"/>
        </w:rPr>
        <w:tab/>
        <w:t xml:space="preserve"> [] MyPort.catch (MyProc, MyExceptionType:</w:t>
      </w:r>
      <w:proofErr w:type="gramStart"/>
      <w:r w:rsidRPr="00F21A76">
        <w:rPr>
          <w:noProof w:val="0"/>
        </w:rPr>
        <w:t>* )</w:t>
      </w:r>
      <w:proofErr w:type="gramEnd"/>
      <w:r w:rsidRPr="00F21A76">
        <w:rPr>
          <w:noProof w:val="0"/>
        </w:rPr>
        <w:t xml:space="preserve"> {}</w:t>
      </w:r>
    </w:p>
    <w:p w14:paraId="4E919D63" w14:textId="77777777" w:rsidR="00313FC6" w:rsidRPr="00F21A76" w:rsidRDefault="00313FC6" w:rsidP="00313FC6">
      <w:pPr>
        <w:pStyle w:val="PL"/>
        <w:rPr>
          <w:noProof w:val="0"/>
        </w:rPr>
      </w:pPr>
      <w:r w:rsidRPr="00F21A76">
        <w:rPr>
          <w:noProof w:val="0"/>
        </w:rPr>
        <w:tab/>
        <w:t xml:space="preserve"> [] MyPort.catch (timeout) {}</w:t>
      </w:r>
    </w:p>
    <w:p w14:paraId="434FB07D" w14:textId="77777777" w:rsidR="00313FC6" w:rsidRPr="00F21A76" w:rsidRDefault="00313FC6" w:rsidP="00313FC6">
      <w:pPr>
        <w:pStyle w:val="PL"/>
        <w:rPr>
          <w:noProof w:val="0"/>
        </w:rPr>
      </w:pPr>
      <w:r w:rsidRPr="00F21A76">
        <w:rPr>
          <w:noProof w:val="0"/>
        </w:rPr>
        <w:tab/>
        <w:t xml:space="preserve"> }</w:t>
      </w:r>
    </w:p>
    <w:p w14:paraId="633276DC" w14:textId="77777777" w:rsidR="00313FC6" w:rsidRPr="00F21A76" w:rsidRDefault="00313FC6" w:rsidP="00313FC6">
      <w:pPr>
        <w:pStyle w:val="PL"/>
        <w:rPr>
          <w:noProof w:val="0"/>
        </w:rPr>
      </w:pPr>
      <w:r w:rsidRPr="00F21A76">
        <w:rPr>
          <w:noProof w:val="0"/>
        </w:rPr>
        <w:tab/>
        <w:t>}</w:t>
      </w:r>
    </w:p>
    <w:p w14:paraId="2206D2C1" w14:textId="77777777" w:rsidR="00313FC6" w:rsidRPr="00F21A76" w:rsidRDefault="00313FC6" w:rsidP="00313FC6">
      <w:pPr>
        <w:pStyle w:val="PL"/>
        <w:rPr>
          <w:noProof w:val="0"/>
        </w:rPr>
      </w:pPr>
      <w:r w:rsidRPr="00F21A76">
        <w:rPr>
          <w:noProof w:val="0"/>
        </w:rPr>
        <w:t>MyTimer.stop;</w:t>
      </w:r>
    </w:p>
    <w:p w14:paraId="7AD0011D" w14:textId="77777777" w:rsidR="00313FC6" w:rsidRPr="00F21A76" w:rsidRDefault="00313FC6" w:rsidP="00313FC6">
      <w:pPr>
        <w:pStyle w:val="PL"/>
        <w:rPr>
          <w:noProof w:val="0"/>
        </w:rPr>
      </w:pPr>
      <w:r w:rsidRPr="00F21A76">
        <w:rPr>
          <w:noProof w:val="0"/>
        </w:rPr>
        <w:tab/>
        <w:t>MyPort.stop;</w:t>
      </w:r>
    </w:p>
    <w:p w14:paraId="18C7AEEC" w14:textId="77777777" w:rsidR="00313FC6" w:rsidRPr="00F21A76" w:rsidRDefault="00313FC6" w:rsidP="00313FC6">
      <w:pPr>
        <w:pStyle w:val="PL"/>
        <w:rPr>
          <w:noProof w:val="0"/>
        </w:rPr>
      </w:pPr>
      <w:r w:rsidRPr="00F21A76">
        <w:rPr>
          <w:noProof w:val="0"/>
        </w:rPr>
        <w:t xml:space="preserve"> }</w:t>
      </w:r>
    </w:p>
    <w:p w14:paraId="3F8E511A" w14:textId="77777777" w:rsidR="00313FC6" w:rsidRPr="00F21A76" w:rsidRDefault="00313FC6" w:rsidP="00313FC6">
      <w:pPr>
        <w:pStyle w:val="PL"/>
        <w:rPr>
          <w:noProof w:val="0"/>
        </w:rPr>
      </w:pPr>
    </w:p>
    <w:p w14:paraId="51CA2338"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control</w:t>
      </w:r>
      <w:proofErr w:type="gramEnd"/>
      <w:r w:rsidRPr="00F21A76">
        <w:rPr>
          <w:noProof w:val="0"/>
        </w:rPr>
        <w:t xml:space="preserve"> {</w:t>
      </w:r>
    </w:p>
    <w:p w14:paraId="52B5EDD7" w14:textId="77777777" w:rsidR="00313FC6" w:rsidRPr="00F21A76" w:rsidRDefault="00313FC6" w:rsidP="00313FC6">
      <w:pPr>
        <w:pStyle w:val="PL"/>
        <w:rPr>
          <w:noProof w:val="0"/>
        </w:rPr>
      </w:pPr>
      <w:r w:rsidRPr="00F21A76">
        <w:rPr>
          <w:noProof w:val="0"/>
        </w:rPr>
        <w:tab/>
      </w:r>
      <w:proofErr w:type="gramStart"/>
      <w:r w:rsidRPr="00F21A76">
        <w:rPr>
          <w:noProof w:val="0"/>
        </w:rPr>
        <w:t>execute(</w:t>
      </w:r>
      <w:proofErr w:type="gramEnd"/>
      <w:r w:rsidRPr="00F21A76">
        <w:rPr>
          <w:noProof w:val="0"/>
        </w:rPr>
        <w:t xml:space="preserve"> scenario2() );</w:t>
      </w:r>
    </w:p>
    <w:p w14:paraId="28722A6C" w14:textId="77777777" w:rsidR="00313FC6" w:rsidRPr="00F21A76" w:rsidRDefault="00313FC6" w:rsidP="00313FC6">
      <w:pPr>
        <w:pStyle w:val="PL"/>
        <w:rPr>
          <w:noProof w:val="0"/>
        </w:rPr>
      </w:pPr>
      <w:r w:rsidRPr="00F21A76">
        <w:rPr>
          <w:noProof w:val="0"/>
        </w:rPr>
        <w:t xml:space="preserve"> }</w:t>
      </w:r>
    </w:p>
    <w:p w14:paraId="3ED2387E" w14:textId="77777777" w:rsidR="00313FC6" w:rsidRPr="00F21A76" w:rsidRDefault="00313FC6" w:rsidP="00313FC6">
      <w:pPr>
        <w:pStyle w:val="PL"/>
        <w:rPr>
          <w:noProof w:val="0"/>
        </w:rPr>
      </w:pPr>
    </w:p>
    <w:p w14:paraId="21CE09A6" w14:textId="77777777" w:rsidR="00313FC6" w:rsidRPr="00F21A76" w:rsidRDefault="00313FC6" w:rsidP="00313FC6">
      <w:pPr>
        <w:pStyle w:val="PL"/>
        <w:rPr>
          <w:noProof w:val="0"/>
        </w:rPr>
      </w:pPr>
      <w:r w:rsidRPr="00F21A76">
        <w:rPr>
          <w:noProof w:val="0"/>
        </w:rPr>
        <w:t>}</w:t>
      </w:r>
    </w:p>
    <w:p w14:paraId="7854F0E7" w14:textId="77777777" w:rsidR="00313FC6" w:rsidRPr="00F21A76" w:rsidRDefault="00313FC6" w:rsidP="00313FC6">
      <w:pPr>
        <w:pStyle w:val="PL"/>
        <w:rPr>
          <w:noProof w:val="0"/>
        </w:rPr>
      </w:pPr>
    </w:p>
    <w:p w14:paraId="6DAAD8AF" w14:textId="77777777" w:rsidR="00313FC6" w:rsidRPr="00F21A76" w:rsidRDefault="00A91599" w:rsidP="00DD778F">
      <w:pPr>
        <w:pStyle w:val="Heading2"/>
      </w:pPr>
      <w:bookmarkStart w:id="1564" w:name="_Toc87872247"/>
      <w:r w:rsidRPr="00F21A76">
        <w:lastRenderedPageBreak/>
        <w:t>B.</w:t>
      </w:r>
      <w:r w:rsidR="00313FC6" w:rsidRPr="00F21A76">
        <w:t>2.2</w:t>
      </w:r>
      <w:r w:rsidR="00313FC6" w:rsidRPr="00F21A76">
        <w:tab/>
        <w:t>Message sequence chart</w:t>
      </w:r>
      <w:bookmarkEnd w:id="1564"/>
    </w:p>
    <w:p w14:paraId="4E479AB3" w14:textId="77777777" w:rsidR="00313FC6" w:rsidRPr="00F21A76" w:rsidRDefault="00F8067F" w:rsidP="00313FC6">
      <w:pPr>
        <w:pStyle w:val="FL"/>
      </w:pPr>
      <w:r w:rsidRPr="00F21A76">
        <w:rPr>
          <w:noProof/>
          <w:lang w:eastAsia="en-GB"/>
        </w:rPr>
        <w:drawing>
          <wp:inline distT="0" distB="0" distL="0" distR="0" wp14:anchorId="66554C69" wp14:editId="716155DF">
            <wp:extent cx="4817745" cy="8270240"/>
            <wp:effectExtent l="0" t="0" r="1905" b="0"/>
            <wp:docPr id="4" name="Picture 4" descr="scenar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enario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17745" cy="8270240"/>
                    </a:xfrm>
                    <a:prstGeom prst="rect">
                      <a:avLst/>
                    </a:prstGeom>
                    <a:noFill/>
                    <a:ln>
                      <a:noFill/>
                    </a:ln>
                  </pic:spPr>
                </pic:pic>
              </a:graphicData>
            </a:graphic>
          </wp:inline>
        </w:drawing>
      </w:r>
    </w:p>
    <w:p w14:paraId="2C0698E0" w14:textId="77777777" w:rsidR="00313FC6" w:rsidRPr="00F21A76" w:rsidRDefault="00313FC6" w:rsidP="00313FC6">
      <w:pPr>
        <w:pStyle w:val="TF"/>
      </w:pPr>
      <w:r w:rsidRPr="00F21A76">
        <w:t xml:space="preserve">Figure </w:t>
      </w:r>
      <w:r w:rsidR="002F5212" w:rsidRPr="00F21A76">
        <w:t>B.3</w:t>
      </w:r>
      <w:r w:rsidRPr="00F21A76">
        <w:t>: Use Scenario 2</w:t>
      </w:r>
    </w:p>
    <w:p w14:paraId="142386AB" w14:textId="77777777" w:rsidR="00313FC6" w:rsidRPr="00F21A76" w:rsidRDefault="00A91599" w:rsidP="00DD778F">
      <w:pPr>
        <w:pStyle w:val="Heading1"/>
      </w:pPr>
      <w:bookmarkStart w:id="1565" w:name="_Toc87872248"/>
      <w:r w:rsidRPr="00F21A76">
        <w:lastRenderedPageBreak/>
        <w:t>B.</w:t>
      </w:r>
      <w:r w:rsidR="00313FC6" w:rsidRPr="00F21A76">
        <w:t>3</w:t>
      </w:r>
      <w:r w:rsidR="00313FC6" w:rsidRPr="00F21A76">
        <w:tab/>
        <w:t>Third scenario</w:t>
      </w:r>
      <w:bookmarkEnd w:id="1565"/>
    </w:p>
    <w:p w14:paraId="11C626DC" w14:textId="77777777" w:rsidR="001F781F" w:rsidRPr="00F21A76" w:rsidRDefault="001F781F" w:rsidP="001F781F">
      <w:pPr>
        <w:pStyle w:val="Heading2"/>
      </w:pPr>
      <w:bookmarkStart w:id="1566" w:name="_Toc87872249"/>
      <w:r w:rsidRPr="00F21A76">
        <w:t>B.3.0</w:t>
      </w:r>
      <w:r w:rsidRPr="00F21A76">
        <w:tab/>
        <w:t>Use case</w:t>
      </w:r>
      <w:bookmarkEnd w:id="1566"/>
    </w:p>
    <w:p w14:paraId="31F217ED" w14:textId="77777777" w:rsidR="00313FC6" w:rsidRPr="00F21A76" w:rsidRDefault="00313FC6" w:rsidP="00313FC6">
      <w:r w:rsidRPr="00F21A76">
        <w:t xml:space="preserve">Use scenario 3 shows the reception of a procedure call as well as a reply and </w:t>
      </w:r>
      <w:proofErr w:type="gramStart"/>
      <w:r w:rsidRPr="00F21A76">
        <w:t>raising</w:t>
      </w:r>
      <w:proofErr w:type="gramEnd"/>
      <w:r w:rsidRPr="00F21A76">
        <w:t xml:space="preserve"> of an exception based on this received call. Again </w:t>
      </w:r>
      <w:r w:rsidRPr="00F21A76">
        <w:rPr>
          <w:rFonts w:ascii="Courier New" w:hAnsi="Courier New"/>
          <w:sz w:val="16"/>
          <w:szCs w:val="16"/>
        </w:rPr>
        <w:t>MyComponent</w:t>
      </w:r>
      <w:r w:rsidRPr="00F21A76">
        <w:t xml:space="preserve"> is assumed to run as the MTC. </w:t>
      </w:r>
      <w:r w:rsidRPr="00F21A76">
        <w:rPr>
          <w:rFonts w:ascii="Courier New" w:hAnsi="Courier New"/>
          <w:sz w:val="16"/>
          <w:szCs w:val="16"/>
        </w:rPr>
        <w:t>FieldType1</w:t>
      </w:r>
      <w:r w:rsidRPr="00F21A76">
        <w:t xml:space="preserve">, </w:t>
      </w:r>
      <w:r w:rsidRPr="00F21A76">
        <w:rPr>
          <w:rFonts w:ascii="Courier New" w:hAnsi="Courier New"/>
          <w:sz w:val="16"/>
          <w:szCs w:val="16"/>
        </w:rPr>
        <w:t>FieldType2</w:t>
      </w:r>
      <w:r w:rsidRPr="00F21A76">
        <w:t>,</w:t>
      </w:r>
      <w:r w:rsidRPr="00F21A76">
        <w:rPr>
          <w:rFonts w:ascii="Courier New" w:hAnsi="Courier New"/>
          <w:sz w:val="16"/>
          <w:szCs w:val="16"/>
        </w:rPr>
        <w:t xml:space="preserve"> p1</w:t>
      </w:r>
      <w:r w:rsidRPr="00F21A76">
        <w:t>, and</w:t>
      </w:r>
      <w:r w:rsidRPr="00F21A76">
        <w:rPr>
          <w:rFonts w:ascii="Courier New" w:hAnsi="Courier New"/>
          <w:sz w:val="16"/>
          <w:szCs w:val="16"/>
        </w:rPr>
        <w:t xml:space="preserve"> p2</w:t>
      </w:r>
      <w:r w:rsidRPr="00F21A76">
        <w:t xml:space="preserve"> are assumed to be defined elsewhere.</w:t>
      </w:r>
    </w:p>
    <w:p w14:paraId="2F8CB5B7" w14:textId="77777777" w:rsidR="00313FC6" w:rsidRPr="00F21A76" w:rsidRDefault="00A91599" w:rsidP="00DD778F">
      <w:pPr>
        <w:pStyle w:val="Heading2"/>
      </w:pPr>
      <w:bookmarkStart w:id="1567" w:name="_Toc87872250"/>
      <w:r w:rsidRPr="00F21A76">
        <w:t>B.</w:t>
      </w:r>
      <w:r w:rsidR="00313FC6" w:rsidRPr="00F21A76">
        <w:t>3.1</w:t>
      </w:r>
      <w:r w:rsidR="00313FC6" w:rsidRPr="00F21A76">
        <w:tab/>
        <w:t>TTCN</w:t>
      </w:r>
      <w:r w:rsidR="00313FC6" w:rsidRPr="00F21A76">
        <w:noBreakHyphen/>
        <w:t>3 fragment</w:t>
      </w:r>
      <w:bookmarkEnd w:id="1567"/>
    </w:p>
    <w:p w14:paraId="4424066C" w14:textId="77777777" w:rsidR="00313FC6" w:rsidRPr="00F21A76" w:rsidRDefault="00313FC6" w:rsidP="00313FC6">
      <w:pPr>
        <w:pStyle w:val="PL"/>
        <w:rPr>
          <w:noProof w:val="0"/>
        </w:rPr>
      </w:pPr>
      <w:proofErr w:type="gramStart"/>
      <w:r w:rsidRPr="00F21A76">
        <w:rPr>
          <w:noProof w:val="0"/>
        </w:rPr>
        <w:t>module</w:t>
      </w:r>
      <w:proofErr w:type="gramEnd"/>
      <w:r w:rsidRPr="00F21A76">
        <w:rPr>
          <w:noProof w:val="0"/>
        </w:rPr>
        <w:t xml:space="preserve"> triScenario3 </w:t>
      </w:r>
    </w:p>
    <w:p w14:paraId="35172804" w14:textId="77777777" w:rsidR="00313FC6" w:rsidRPr="00F21A76" w:rsidRDefault="00313FC6" w:rsidP="00313FC6">
      <w:pPr>
        <w:pStyle w:val="PL"/>
        <w:rPr>
          <w:noProof w:val="0"/>
        </w:rPr>
      </w:pPr>
      <w:r w:rsidRPr="00F21A76">
        <w:rPr>
          <w:noProof w:val="0"/>
        </w:rPr>
        <w:t>{</w:t>
      </w:r>
    </w:p>
    <w:p w14:paraId="5466DF91"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signature</w:t>
      </w:r>
      <w:proofErr w:type="gramEnd"/>
      <w:r w:rsidRPr="00F21A76">
        <w:rPr>
          <w:noProof w:val="0"/>
        </w:rPr>
        <w:t xml:space="preserve"> MyProc ( in float par1, inout float par2)</w:t>
      </w:r>
    </w:p>
    <w:p w14:paraId="099BADC6" w14:textId="77777777" w:rsidR="00313FC6" w:rsidRPr="00F21A76" w:rsidRDefault="00313FC6" w:rsidP="00313FC6">
      <w:pPr>
        <w:pStyle w:val="PL"/>
        <w:rPr>
          <w:noProof w:val="0"/>
        </w:rPr>
      </w:pPr>
      <w:r w:rsidRPr="00F21A76">
        <w:rPr>
          <w:noProof w:val="0"/>
        </w:rPr>
        <w:tab/>
      </w:r>
      <w:proofErr w:type="gramStart"/>
      <w:r w:rsidRPr="00F21A76">
        <w:rPr>
          <w:noProof w:val="0"/>
        </w:rPr>
        <w:t>exception(</w:t>
      </w:r>
      <w:proofErr w:type="gramEnd"/>
      <w:r w:rsidRPr="00F21A76">
        <w:rPr>
          <w:noProof w:val="0"/>
        </w:rPr>
        <w:t>MyExceptionType);</w:t>
      </w:r>
    </w:p>
    <w:p w14:paraId="34662E37" w14:textId="77777777" w:rsidR="00313FC6" w:rsidRPr="00F21A76" w:rsidRDefault="00313FC6" w:rsidP="00313FC6">
      <w:pPr>
        <w:pStyle w:val="PL"/>
        <w:rPr>
          <w:noProof w:val="0"/>
        </w:rPr>
      </w:pPr>
      <w:r w:rsidRPr="00F21A76">
        <w:rPr>
          <w:noProof w:val="0"/>
        </w:rPr>
        <w:t xml:space="preserve"> </w:t>
      </w:r>
    </w:p>
    <w:p w14:paraId="4F07D10A"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record MyExceptionType { FieldType1 par1, FieldType2 par2 }</w:t>
      </w:r>
    </w:p>
    <w:p w14:paraId="79EB5D66" w14:textId="77777777" w:rsidR="00313FC6" w:rsidRPr="00F21A76" w:rsidRDefault="00313FC6" w:rsidP="00313FC6">
      <w:pPr>
        <w:pStyle w:val="PL"/>
        <w:rPr>
          <w:noProof w:val="0"/>
        </w:rPr>
      </w:pPr>
    </w:p>
    <w:p w14:paraId="556AFA0E"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port PortTypeProc procedure { in MyProc } </w:t>
      </w:r>
    </w:p>
    <w:p w14:paraId="0407C96D" w14:textId="77777777" w:rsidR="00313FC6" w:rsidRPr="00F21A76" w:rsidRDefault="00313FC6" w:rsidP="00313FC6">
      <w:pPr>
        <w:pStyle w:val="PL"/>
        <w:rPr>
          <w:noProof w:val="0"/>
        </w:rPr>
      </w:pPr>
    </w:p>
    <w:p w14:paraId="39C70203"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type</w:t>
      </w:r>
      <w:proofErr w:type="gramEnd"/>
      <w:r w:rsidRPr="00F21A76">
        <w:rPr>
          <w:noProof w:val="0"/>
        </w:rPr>
        <w:t xml:space="preserve"> component MyComponent {</w:t>
      </w:r>
    </w:p>
    <w:p w14:paraId="22A4F566" w14:textId="77777777" w:rsidR="00313FC6" w:rsidRPr="00F21A76" w:rsidRDefault="00313FC6" w:rsidP="00313FC6">
      <w:pPr>
        <w:pStyle w:val="PL"/>
        <w:rPr>
          <w:noProof w:val="0"/>
        </w:rPr>
      </w:pPr>
      <w:r w:rsidRPr="00F21A76">
        <w:rPr>
          <w:noProof w:val="0"/>
        </w:rPr>
        <w:t xml:space="preserve"> </w:t>
      </w:r>
      <w:r w:rsidRPr="00F21A76">
        <w:rPr>
          <w:noProof w:val="0"/>
        </w:rPr>
        <w:tab/>
      </w:r>
      <w:proofErr w:type="gramStart"/>
      <w:r w:rsidRPr="00F21A76">
        <w:rPr>
          <w:noProof w:val="0"/>
        </w:rPr>
        <w:t>port</w:t>
      </w:r>
      <w:proofErr w:type="gramEnd"/>
      <w:r w:rsidRPr="00F21A76">
        <w:rPr>
          <w:noProof w:val="0"/>
        </w:rPr>
        <w:t xml:space="preserve"> PortTypeProc MyPort;</w:t>
      </w:r>
    </w:p>
    <w:p w14:paraId="2D670866" w14:textId="77777777" w:rsidR="00313FC6" w:rsidRPr="00F21A76" w:rsidRDefault="00313FC6" w:rsidP="00313FC6">
      <w:pPr>
        <w:pStyle w:val="PL"/>
        <w:rPr>
          <w:noProof w:val="0"/>
        </w:rPr>
      </w:pPr>
      <w:r w:rsidRPr="00F21A76">
        <w:rPr>
          <w:noProof w:val="0"/>
        </w:rPr>
        <w:tab/>
      </w:r>
      <w:proofErr w:type="gramStart"/>
      <w:r w:rsidRPr="00F21A76">
        <w:rPr>
          <w:noProof w:val="0"/>
        </w:rPr>
        <w:t>timer</w:t>
      </w:r>
      <w:proofErr w:type="gramEnd"/>
      <w:r w:rsidRPr="00F21A76">
        <w:rPr>
          <w:noProof w:val="0"/>
        </w:rPr>
        <w:t xml:space="preserve"> MyTimer = 3</w:t>
      </w:r>
    </w:p>
    <w:p w14:paraId="64B9E953" w14:textId="77777777" w:rsidR="00313FC6" w:rsidRPr="00F21A76" w:rsidRDefault="00313FC6" w:rsidP="00313FC6">
      <w:pPr>
        <w:pStyle w:val="PL"/>
        <w:rPr>
          <w:noProof w:val="0"/>
        </w:rPr>
      </w:pPr>
      <w:r w:rsidRPr="00F21A76">
        <w:rPr>
          <w:noProof w:val="0"/>
        </w:rPr>
        <w:t xml:space="preserve"> }</w:t>
      </w:r>
    </w:p>
    <w:p w14:paraId="4B38FECD" w14:textId="77777777" w:rsidR="00313FC6" w:rsidRPr="00F21A76" w:rsidRDefault="00313FC6" w:rsidP="00313FC6">
      <w:pPr>
        <w:pStyle w:val="PL"/>
        <w:rPr>
          <w:noProof w:val="0"/>
        </w:rPr>
      </w:pPr>
    </w:p>
    <w:p w14:paraId="6493DCA8"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testcase</w:t>
      </w:r>
      <w:proofErr w:type="gramEnd"/>
      <w:r w:rsidRPr="00F21A76">
        <w:rPr>
          <w:noProof w:val="0"/>
        </w:rPr>
        <w:t xml:space="preserve"> scenario3(integer x) runs on MyComponent </w:t>
      </w:r>
    </w:p>
    <w:p w14:paraId="1784FF3C" w14:textId="77777777" w:rsidR="00313FC6" w:rsidRPr="00F21A76" w:rsidRDefault="00313FC6" w:rsidP="00313FC6">
      <w:pPr>
        <w:pStyle w:val="PL"/>
        <w:rPr>
          <w:noProof w:val="0"/>
        </w:rPr>
      </w:pPr>
      <w:r w:rsidRPr="00F21A76">
        <w:rPr>
          <w:noProof w:val="0"/>
        </w:rPr>
        <w:t xml:space="preserve"> {</w:t>
      </w:r>
    </w:p>
    <w:p w14:paraId="64407158" w14:textId="77777777" w:rsidR="00313FC6" w:rsidRPr="00F21A76" w:rsidRDefault="00313FC6" w:rsidP="00313FC6">
      <w:pPr>
        <w:pStyle w:val="PL"/>
        <w:rPr>
          <w:noProof w:val="0"/>
        </w:rPr>
      </w:pPr>
      <w:r w:rsidRPr="00F21A76">
        <w:rPr>
          <w:noProof w:val="0"/>
        </w:rPr>
        <w:tab/>
        <w:t>MyPort.start;</w:t>
      </w:r>
    </w:p>
    <w:p w14:paraId="174920ED" w14:textId="77777777" w:rsidR="00313FC6" w:rsidRPr="00F21A76" w:rsidRDefault="00313FC6" w:rsidP="00313FC6">
      <w:pPr>
        <w:pStyle w:val="PL"/>
        <w:rPr>
          <w:noProof w:val="0"/>
        </w:rPr>
      </w:pPr>
      <w:r w:rsidRPr="00F21A76">
        <w:rPr>
          <w:noProof w:val="0"/>
        </w:rPr>
        <w:tab/>
        <w:t>MyTimer.start;</w:t>
      </w:r>
    </w:p>
    <w:p w14:paraId="6B80E369" w14:textId="77777777" w:rsidR="00313FC6" w:rsidRPr="00F21A76" w:rsidRDefault="00313FC6" w:rsidP="00313FC6">
      <w:pPr>
        <w:pStyle w:val="PL"/>
        <w:rPr>
          <w:noProof w:val="0"/>
        </w:rPr>
      </w:pPr>
      <w:r w:rsidRPr="00F21A76">
        <w:rPr>
          <w:noProof w:val="0"/>
        </w:rPr>
        <w:tab/>
      </w:r>
      <w:proofErr w:type="gramStart"/>
      <w:r w:rsidRPr="00F21A76">
        <w:rPr>
          <w:noProof w:val="0"/>
        </w:rPr>
        <w:t>alt</w:t>
      </w:r>
      <w:proofErr w:type="gramEnd"/>
      <w:r w:rsidRPr="00F21A76">
        <w:rPr>
          <w:noProof w:val="0"/>
        </w:rPr>
        <w:t xml:space="preserve"> </w:t>
      </w:r>
    </w:p>
    <w:p w14:paraId="4AA11FA4" w14:textId="77777777" w:rsidR="00313FC6" w:rsidRPr="00F21A76" w:rsidRDefault="00313FC6" w:rsidP="00313FC6">
      <w:pPr>
        <w:pStyle w:val="PL"/>
        <w:rPr>
          <w:noProof w:val="0"/>
        </w:rPr>
      </w:pPr>
      <w:r w:rsidRPr="00F21A76">
        <w:rPr>
          <w:noProof w:val="0"/>
        </w:rPr>
        <w:tab/>
        <w:t>{</w:t>
      </w:r>
    </w:p>
    <w:p w14:paraId="2247B105" w14:textId="77777777" w:rsidR="00313FC6" w:rsidRPr="00F21A76" w:rsidRDefault="00313FC6" w:rsidP="00313FC6">
      <w:pPr>
        <w:pStyle w:val="PL"/>
        <w:rPr>
          <w:noProof w:val="0"/>
        </w:rPr>
      </w:pPr>
      <w:r w:rsidRPr="00F21A76">
        <w:rPr>
          <w:noProof w:val="0"/>
        </w:rPr>
        <w:tab/>
        <w:t xml:space="preserve"> [] </w:t>
      </w:r>
      <w:proofErr w:type="gramStart"/>
      <w:r w:rsidRPr="00F21A76">
        <w:rPr>
          <w:noProof w:val="0"/>
        </w:rPr>
        <w:t>MyPort.getcall(</w:t>
      </w:r>
      <w:proofErr w:type="gramEnd"/>
      <w:r w:rsidRPr="00F21A76">
        <w:rPr>
          <w:noProof w:val="0"/>
        </w:rPr>
        <w:t>MyProc:{5.0, 6.0})</w:t>
      </w:r>
    </w:p>
    <w:p w14:paraId="335EC982" w14:textId="77777777" w:rsidR="00313FC6" w:rsidRPr="00F21A76" w:rsidRDefault="00313FC6" w:rsidP="00313FC6">
      <w:pPr>
        <w:pStyle w:val="PL"/>
        <w:rPr>
          <w:noProof w:val="0"/>
        </w:rPr>
      </w:pPr>
      <w:r w:rsidRPr="00F21A76">
        <w:rPr>
          <w:noProof w:val="0"/>
        </w:rPr>
        <w:tab/>
        <w:t xml:space="preserve"> {</w:t>
      </w:r>
    </w:p>
    <w:p w14:paraId="56655F03" w14:textId="77777777" w:rsidR="00313FC6" w:rsidRPr="00F21A76" w:rsidRDefault="00313FC6" w:rsidP="00313FC6">
      <w:pPr>
        <w:pStyle w:val="PL"/>
        <w:rPr>
          <w:noProof w:val="0"/>
        </w:rPr>
      </w:pPr>
      <w:r w:rsidRPr="00F21A76">
        <w:rPr>
          <w:noProof w:val="0"/>
        </w:rPr>
        <w:tab/>
        <w:t xml:space="preserve"> MyTimer.stop;</w:t>
      </w:r>
    </w:p>
    <w:p w14:paraId="09FAC751" w14:textId="77777777" w:rsidR="00313FC6" w:rsidRPr="00F21A76" w:rsidRDefault="00313FC6" w:rsidP="00313FC6">
      <w:pPr>
        <w:pStyle w:val="PL"/>
        <w:rPr>
          <w:noProof w:val="0"/>
        </w:rPr>
      </w:pPr>
      <w:r w:rsidRPr="00F21A76">
        <w:rPr>
          <w:noProof w:val="0"/>
        </w:rPr>
        <w:tab/>
        <w:t xml:space="preserve"> }</w:t>
      </w:r>
    </w:p>
    <w:p w14:paraId="74BD1E01" w14:textId="77777777" w:rsidR="00313FC6" w:rsidRPr="00F21A76" w:rsidRDefault="00313FC6" w:rsidP="00313FC6">
      <w:pPr>
        <w:pStyle w:val="PL"/>
        <w:rPr>
          <w:noProof w:val="0"/>
        </w:rPr>
      </w:pPr>
      <w:r w:rsidRPr="00F21A76">
        <w:rPr>
          <w:noProof w:val="0"/>
        </w:rPr>
        <w:tab/>
        <w:t xml:space="preserve"> [x&gt;5] MyTimer.timeout</w:t>
      </w:r>
    </w:p>
    <w:p w14:paraId="1634F351" w14:textId="77777777" w:rsidR="00313FC6" w:rsidRPr="00F21A76" w:rsidRDefault="00313FC6" w:rsidP="00313FC6">
      <w:pPr>
        <w:pStyle w:val="PL"/>
        <w:rPr>
          <w:noProof w:val="0"/>
        </w:rPr>
      </w:pPr>
      <w:r w:rsidRPr="00F21A76">
        <w:rPr>
          <w:noProof w:val="0"/>
        </w:rPr>
        <w:tab/>
        <w:t xml:space="preserve"> {</w:t>
      </w:r>
    </w:p>
    <w:p w14:paraId="08673416" w14:textId="77777777" w:rsidR="00313FC6" w:rsidRPr="00F21A76" w:rsidRDefault="00313FC6" w:rsidP="00313FC6">
      <w:pPr>
        <w:pStyle w:val="PL"/>
        <w:rPr>
          <w:noProof w:val="0"/>
        </w:rPr>
      </w:pPr>
      <w:r w:rsidRPr="00F21A76">
        <w:rPr>
          <w:noProof w:val="0"/>
        </w:rPr>
        <w:tab/>
        <w:t xml:space="preserve"> </w:t>
      </w:r>
      <w:proofErr w:type="gramStart"/>
      <w:r w:rsidRPr="00F21A76">
        <w:rPr>
          <w:noProof w:val="0"/>
        </w:rPr>
        <w:t>MyPort.reply(</w:t>
      </w:r>
      <w:proofErr w:type="gramEnd"/>
      <w:r w:rsidRPr="00F21A76">
        <w:rPr>
          <w:noProof w:val="0"/>
        </w:rPr>
        <w:t>MyProc:{</w:t>
      </w:r>
      <w:r w:rsidRPr="00F21A76">
        <w:rPr>
          <w:noProof w:val="0"/>
        </w:rPr>
        <w:noBreakHyphen/>
        <w:t>, 30.0});</w:t>
      </w:r>
    </w:p>
    <w:p w14:paraId="7A45D24E" w14:textId="77777777" w:rsidR="00313FC6" w:rsidRPr="00F21A76" w:rsidRDefault="00313FC6" w:rsidP="00313FC6">
      <w:pPr>
        <w:pStyle w:val="PL"/>
        <w:rPr>
          <w:noProof w:val="0"/>
        </w:rPr>
      </w:pPr>
      <w:r w:rsidRPr="00F21A76">
        <w:rPr>
          <w:noProof w:val="0"/>
        </w:rPr>
        <w:tab/>
        <w:t xml:space="preserve"> }</w:t>
      </w:r>
    </w:p>
    <w:p w14:paraId="63A201E1" w14:textId="77777777" w:rsidR="00313FC6" w:rsidRPr="00F21A76" w:rsidRDefault="00313FC6" w:rsidP="00313FC6">
      <w:pPr>
        <w:pStyle w:val="PL"/>
        <w:rPr>
          <w:noProof w:val="0"/>
        </w:rPr>
      </w:pPr>
      <w:r w:rsidRPr="00F21A76">
        <w:rPr>
          <w:noProof w:val="0"/>
        </w:rPr>
        <w:tab/>
        <w:t xml:space="preserve"> [x&lt;=5] MyTimer.timeout</w:t>
      </w:r>
    </w:p>
    <w:p w14:paraId="592F0534" w14:textId="77777777" w:rsidR="00313FC6" w:rsidRPr="00F21A76" w:rsidRDefault="00313FC6" w:rsidP="00313FC6">
      <w:pPr>
        <w:pStyle w:val="PL"/>
        <w:rPr>
          <w:noProof w:val="0"/>
        </w:rPr>
      </w:pPr>
      <w:r w:rsidRPr="00F21A76">
        <w:rPr>
          <w:noProof w:val="0"/>
        </w:rPr>
        <w:tab/>
        <w:t xml:space="preserve"> {</w:t>
      </w:r>
    </w:p>
    <w:p w14:paraId="7BE78E61" w14:textId="77777777" w:rsidR="00313FC6" w:rsidRPr="00F21A76" w:rsidRDefault="00313FC6" w:rsidP="00313FC6">
      <w:pPr>
        <w:pStyle w:val="PL"/>
        <w:rPr>
          <w:noProof w:val="0"/>
        </w:rPr>
      </w:pPr>
      <w:r w:rsidRPr="00F21A76">
        <w:rPr>
          <w:noProof w:val="0"/>
        </w:rPr>
        <w:tab/>
        <w:t xml:space="preserve"> </w:t>
      </w:r>
      <w:proofErr w:type="gramStart"/>
      <w:r w:rsidRPr="00F21A76">
        <w:rPr>
          <w:noProof w:val="0"/>
        </w:rPr>
        <w:t>MyPort.raise(</w:t>
      </w:r>
      <w:proofErr w:type="gramEnd"/>
      <w:r w:rsidRPr="00F21A76">
        <w:rPr>
          <w:noProof w:val="0"/>
        </w:rPr>
        <w:t>MyProc, MyExceptionType:{p1, p2} );</w:t>
      </w:r>
    </w:p>
    <w:p w14:paraId="7D4E0E0E" w14:textId="77777777" w:rsidR="00313FC6" w:rsidRPr="00F21A76" w:rsidRDefault="00313FC6" w:rsidP="00313FC6">
      <w:pPr>
        <w:pStyle w:val="PL"/>
        <w:rPr>
          <w:noProof w:val="0"/>
        </w:rPr>
      </w:pPr>
      <w:r w:rsidRPr="00F21A76">
        <w:rPr>
          <w:noProof w:val="0"/>
        </w:rPr>
        <w:tab/>
        <w:t xml:space="preserve"> }</w:t>
      </w:r>
    </w:p>
    <w:p w14:paraId="367E21CD" w14:textId="77777777" w:rsidR="00313FC6" w:rsidRPr="00F21A76" w:rsidRDefault="00313FC6" w:rsidP="00313FC6">
      <w:pPr>
        <w:pStyle w:val="PL"/>
        <w:rPr>
          <w:noProof w:val="0"/>
        </w:rPr>
      </w:pPr>
      <w:r w:rsidRPr="00F21A76">
        <w:rPr>
          <w:noProof w:val="0"/>
        </w:rPr>
        <w:tab/>
        <w:t xml:space="preserve">} </w:t>
      </w:r>
    </w:p>
    <w:p w14:paraId="1FE392E9" w14:textId="77777777" w:rsidR="00313FC6" w:rsidRPr="00F21A76" w:rsidRDefault="00313FC6" w:rsidP="00313FC6">
      <w:pPr>
        <w:pStyle w:val="PL"/>
        <w:rPr>
          <w:noProof w:val="0"/>
        </w:rPr>
      </w:pPr>
      <w:r w:rsidRPr="00F21A76">
        <w:rPr>
          <w:noProof w:val="0"/>
        </w:rPr>
        <w:tab/>
        <w:t>MyPort.stop;</w:t>
      </w:r>
    </w:p>
    <w:p w14:paraId="7887BB86" w14:textId="77777777" w:rsidR="00313FC6" w:rsidRPr="00F21A76" w:rsidRDefault="00313FC6" w:rsidP="00313FC6">
      <w:pPr>
        <w:pStyle w:val="PL"/>
        <w:rPr>
          <w:noProof w:val="0"/>
        </w:rPr>
      </w:pPr>
      <w:r w:rsidRPr="00F21A76">
        <w:rPr>
          <w:noProof w:val="0"/>
        </w:rPr>
        <w:t xml:space="preserve"> }</w:t>
      </w:r>
    </w:p>
    <w:p w14:paraId="0A31FD71" w14:textId="77777777" w:rsidR="00313FC6" w:rsidRPr="00F21A76" w:rsidRDefault="00313FC6" w:rsidP="00313FC6">
      <w:pPr>
        <w:pStyle w:val="PL"/>
        <w:rPr>
          <w:noProof w:val="0"/>
        </w:rPr>
      </w:pPr>
      <w:r w:rsidRPr="00F21A76">
        <w:rPr>
          <w:noProof w:val="0"/>
        </w:rPr>
        <w:t xml:space="preserve"> </w:t>
      </w:r>
    </w:p>
    <w:p w14:paraId="3AD491F9" w14:textId="77777777" w:rsidR="00313FC6" w:rsidRPr="00F21A76" w:rsidRDefault="00313FC6" w:rsidP="00313FC6">
      <w:pPr>
        <w:pStyle w:val="PL"/>
        <w:rPr>
          <w:noProof w:val="0"/>
        </w:rPr>
      </w:pPr>
      <w:r w:rsidRPr="00F21A76">
        <w:rPr>
          <w:noProof w:val="0"/>
        </w:rPr>
        <w:t xml:space="preserve"> </w:t>
      </w:r>
      <w:proofErr w:type="gramStart"/>
      <w:r w:rsidRPr="00F21A76">
        <w:rPr>
          <w:noProof w:val="0"/>
        </w:rPr>
        <w:t>control</w:t>
      </w:r>
      <w:proofErr w:type="gramEnd"/>
      <w:r w:rsidRPr="00F21A76">
        <w:rPr>
          <w:noProof w:val="0"/>
        </w:rPr>
        <w:t xml:space="preserve"> {</w:t>
      </w:r>
    </w:p>
    <w:p w14:paraId="07F0C099" w14:textId="77777777" w:rsidR="00313FC6" w:rsidRPr="00F21A76" w:rsidRDefault="00313FC6" w:rsidP="00313FC6">
      <w:pPr>
        <w:pStyle w:val="PL"/>
        <w:rPr>
          <w:noProof w:val="0"/>
        </w:rPr>
      </w:pPr>
      <w:r w:rsidRPr="00F21A76">
        <w:rPr>
          <w:noProof w:val="0"/>
        </w:rPr>
        <w:tab/>
      </w:r>
      <w:proofErr w:type="gramStart"/>
      <w:r w:rsidRPr="00F21A76">
        <w:rPr>
          <w:noProof w:val="0"/>
        </w:rPr>
        <w:t>execute(</w:t>
      </w:r>
      <w:proofErr w:type="gramEnd"/>
      <w:r w:rsidRPr="00F21A76">
        <w:rPr>
          <w:noProof w:val="0"/>
        </w:rPr>
        <w:t xml:space="preserve"> scenario3(4) );</w:t>
      </w:r>
    </w:p>
    <w:p w14:paraId="3A195778" w14:textId="77777777" w:rsidR="00313FC6" w:rsidRPr="00F21A76" w:rsidRDefault="00313FC6" w:rsidP="00313FC6">
      <w:pPr>
        <w:pStyle w:val="PL"/>
        <w:rPr>
          <w:noProof w:val="0"/>
        </w:rPr>
      </w:pPr>
      <w:r w:rsidRPr="00F21A76">
        <w:rPr>
          <w:noProof w:val="0"/>
        </w:rPr>
        <w:t xml:space="preserve"> }</w:t>
      </w:r>
    </w:p>
    <w:p w14:paraId="793D5EAC" w14:textId="77777777" w:rsidR="00313FC6" w:rsidRPr="00F21A76" w:rsidRDefault="00313FC6" w:rsidP="00313FC6">
      <w:pPr>
        <w:pStyle w:val="PL"/>
        <w:rPr>
          <w:noProof w:val="0"/>
        </w:rPr>
      </w:pPr>
      <w:r w:rsidRPr="00F21A76">
        <w:rPr>
          <w:noProof w:val="0"/>
        </w:rPr>
        <w:t>}</w:t>
      </w:r>
    </w:p>
    <w:p w14:paraId="4265E2A5" w14:textId="77777777" w:rsidR="00313FC6" w:rsidRPr="00F21A76" w:rsidRDefault="00313FC6" w:rsidP="00313FC6">
      <w:pPr>
        <w:pStyle w:val="PL"/>
        <w:rPr>
          <w:noProof w:val="0"/>
        </w:rPr>
      </w:pPr>
    </w:p>
    <w:p w14:paraId="59B4BF03" w14:textId="77777777" w:rsidR="00313FC6" w:rsidRPr="00F21A76" w:rsidRDefault="00A91599" w:rsidP="00DD778F">
      <w:pPr>
        <w:pStyle w:val="Heading2"/>
      </w:pPr>
      <w:bookmarkStart w:id="1568" w:name="_Toc87872251"/>
      <w:r w:rsidRPr="00F21A76">
        <w:lastRenderedPageBreak/>
        <w:t>B.</w:t>
      </w:r>
      <w:r w:rsidR="00313FC6" w:rsidRPr="00F21A76">
        <w:t>3.2</w:t>
      </w:r>
      <w:r w:rsidR="00313FC6" w:rsidRPr="00F21A76">
        <w:tab/>
        <w:t>Message sequence chart</w:t>
      </w:r>
      <w:bookmarkEnd w:id="1568"/>
    </w:p>
    <w:p w14:paraId="0610C596" w14:textId="77777777" w:rsidR="00313FC6" w:rsidRPr="00F21A76" w:rsidRDefault="00F8067F" w:rsidP="00313FC6">
      <w:pPr>
        <w:pStyle w:val="FL"/>
      </w:pPr>
      <w:r w:rsidRPr="00F21A76">
        <w:rPr>
          <w:noProof/>
          <w:lang w:eastAsia="en-GB"/>
        </w:rPr>
        <w:drawing>
          <wp:inline distT="0" distB="0" distL="0" distR="0" wp14:anchorId="3E284446" wp14:editId="29CFF970">
            <wp:extent cx="4639945" cy="6830695"/>
            <wp:effectExtent l="0" t="0" r="8255" b="8255"/>
            <wp:docPr id="5" name="Picture 5" descr="scenari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enario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39945" cy="6830695"/>
                    </a:xfrm>
                    <a:prstGeom prst="rect">
                      <a:avLst/>
                    </a:prstGeom>
                    <a:noFill/>
                    <a:ln>
                      <a:noFill/>
                    </a:ln>
                  </pic:spPr>
                </pic:pic>
              </a:graphicData>
            </a:graphic>
          </wp:inline>
        </w:drawing>
      </w:r>
    </w:p>
    <w:p w14:paraId="4C78C9C2" w14:textId="77777777" w:rsidR="00313FC6" w:rsidRPr="00F21A76" w:rsidRDefault="00313FC6" w:rsidP="00313FC6">
      <w:pPr>
        <w:pStyle w:val="TF"/>
      </w:pPr>
      <w:r w:rsidRPr="00F21A76">
        <w:t xml:space="preserve">Figure </w:t>
      </w:r>
      <w:r w:rsidR="002F5212" w:rsidRPr="00F21A76">
        <w:t>B.4</w:t>
      </w:r>
      <w:r w:rsidRPr="00F21A76">
        <w:t>: Use Scenario 3</w:t>
      </w:r>
    </w:p>
    <w:p w14:paraId="50E0EF24" w14:textId="3A06460E" w:rsidR="0020187D" w:rsidRPr="00F21A76" w:rsidRDefault="00313FC6" w:rsidP="00DD778F">
      <w:pPr>
        <w:pStyle w:val="Heading8"/>
      </w:pPr>
      <w:r w:rsidRPr="00F21A76">
        <w:br w:type="page"/>
      </w:r>
      <w:bookmarkStart w:id="1569" w:name="_Toc87872252"/>
      <w:r w:rsidR="0020187D" w:rsidRPr="00F21A76">
        <w:lastRenderedPageBreak/>
        <w:t xml:space="preserve">Annex </w:t>
      </w:r>
      <w:r w:rsidR="00150F87" w:rsidRPr="00F21A76">
        <w:t xml:space="preserve">C </w:t>
      </w:r>
      <w:r w:rsidR="0020187D" w:rsidRPr="00F21A76">
        <w:t>(informative</w:t>
      </w:r>
      <w:r w:rsidR="00B32AAE" w:rsidRPr="00F21A76">
        <w:t>)</w:t>
      </w:r>
      <w:proofErr w:type="gramStart"/>
      <w:r w:rsidR="00B32AAE" w:rsidRPr="00F21A76">
        <w:t>:</w:t>
      </w:r>
      <w:proofErr w:type="gramEnd"/>
      <w:r w:rsidR="00B32AAE" w:rsidRPr="00F21A76">
        <w:br/>
      </w:r>
      <w:r w:rsidR="0020187D" w:rsidRPr="00F21A76">
        <w:t>Bibliography</w:t>
      </w:r>
      <w:bookmarkEnd w:id="1569"/>
    </w:p>
    <w:p w14:paraId="604325D9" w14:textId="77777777" w:rsidR="0020187D" w:rsidRPr="00F21A76" w:rsidRDefault="0020187D" w:rsidP="0020187D">
      <w:pPr>
        <w:pStyle w:val="B1"/>
      </w:pPr>
      <w:r w:rsidRPr="00F21A76">
        <w:t>INTOOL CGI/NPL038 (V2.2): "Generic Compiler/Interpreter interface; GCI Interface Specification", Infrastructural Tools, December 1996.</w:t>
      </w:r>
    </w:p>
    <w:p w14:paraId="0B0FD3A5" w14:textId="77777777" w:rsidR="0020187D" w:rsidRPr="00F21A76" w:rsidRDefault="0020187D" w:rsidP="00DD778F">
      <w:pPr>
        <w:pStyle w:val="Heading1"/>
      </w:pPr>
      <w:r w:rsidRPr="00F21A76">
        <w:br w:type="page"/>
      </w:r>
      <w:bookmarkStart w:id="1570" w:name="_Toc87872253"/>
      <w:r w:rsidRPr="00F21A76">
        <w:lastRenderedPageBreak/>
        <w:t>History</w:t>
      </w:r>
      <w:bookmarkEnd w:id="1570"/>
    </w:p>
    <w:tbl>
      <w:tblPr>
        <w:tblW w:w="0" w:type="auto"/>
        <w:jc w:val="center"/>
        <w:tblLayout w:type="fixed"/>
        <w:tblCellMar>
          <w:left w:w="28" w:type="dxa"/>
          <w:right w:w="28" w:type="dxa"/>
        </w:tblCellMar>
        <w:tblLook w:val="0000" w:firstRow="0" w:lastRow="0" w:firstColumn="0" w:lastColumn="0" w:noHBand="0" w:noVBand="0"/>
      </w:tblPr>
      <w:tblGrid>
        <w:gridCol w:w="1247"/>
        <w:gridCol w:w="1588"/>
        <w:gridCol w:w="6804"/>
      </w:tblGrid>
      <w:tr w:rsidR="0020187D" w:rsidRPr="00F21A76" w14:paraId="53788320" w14:textId="77777777" w:rsidTr="00DE65B3">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7937244C" w14:textId="77777777" w:rsidR="0020187D" w:rsidRPr="00F21A76" w:rsidRDefault="0020187D" w:rsidP="00DE65B3">
            <w:pPr>
              <w:spacing w:before="60" w:after="60"/>
              <w:jc w:val="center"/>
              <w:rPr>
                <w:b/>
                <w:sz w:val="24"/>
              </w:rPr>
            </w:pPr>
            <w:r w:rsidRPr="00F21A76">
              <w:rPr>
                <w:b/>
                <w:sz w:val="24"/>
              </w:rPr>
              <w:t>Document history</w:t>
            </w:r>
          </w:p>
        </w:tc>
      </w:tr>
      <w:tr w:rsidR="0020187D" w:rsidRPr="00F21A76" w14:paraId="0F5A78A3" w14:textId="77777777" w:rsidTr="00DE65B3">
        <w:trPr>
          <w:cantSplit/>
          <w:jc w:val="center"/>
        </w:trPr>
        <w:tc>
          <w:tcPr>
            <w:tcW w:w="1247" w:type="dxa"/>
            <w:tcBorders>
              <w:top w:val="single" w:sz="6" w:space="0" w:color="auto"/>
              <w:left w:val="single" w:sz="6" w:space="0" w:color="auto"/>
              <w:bottom w:val="single" w:sz="6" w:space="0" w:color="auto"/>
              <w:right w:val="single" w:sz="6" w:space="0" w:color="auto"/>
            </w:tcBorders>
          </w:tcPr>
          <w:p w14:paraId="514B44DB" w14:textId="77777777" w:rsidR="0020187D" w:rsidRPr="00F21A76" w:rsidRDefault="0020187D" w:rsidP="00DE65B3">
            <w:pPr>
              <w:pStyle w:val="FP"/>
              <w:spacing w:before="80" w:after="80"/>
              <w:ind w:left="57"/>
            </w:pPr>
            <w:r w:rsidRPr="00F21A76">
              <w:t>V1.1.1</w:t>
            </w:r>
          </w:p>
        </w:tc>
        <w:tc>
          <w:tcPr>
            <w:tcW w:w="1588" w:type="dxa"/>
            <w:tcBorders>
              <w:top w:val="single" w:sz="6" w:space="0" w:color="auto"/>
              <w:left w:val="single" w:sz="6" w:space="0" w:color="auto"/>
              <w:bottom w:val="single" w:sz="6" w:space="0" w:color="auto"/>
              <w:right w:val="single" w:sz="6" w:space="0" w:color="auto"/>
            </w:tcBorders>
          </w:tcPr>
          <w:p w14:paraId="4F9D646B" w14:textId="77777777" w:rsidR="0020187D" w:rsidRPr="00F21A76" w:rsidRDefault="0020187D" w:rsidP="00DE65B3">
            <w:pPr>
              <w:pStyle w:val="FP"/>
              <w:spacing w:before="80" w:after="80"/>
              <w:ind w:left="57"/>
            </w:pPr>
            <w:r w:rsidRPr="00F21A76">
              <w:t>February 2003</w:t>
            </w:r>
          </w:p>
        </w:tc>
        <w:tc>
          <w:tcPr>
            <w:tcW w:w="6804" w:type="dxa"/>
            <w:tcBorders>
              <w:top w:val="single" w:sz="6" w:space="0" w:color="auto"/>
              <w:bottom w:val="single" w:sz="6" w:space="0" w:color="auto"/>
              <w:right w:val="single" w:sz="6" w:space="0" w:color="auto"/>
            </w:tcBorders>
          </w:tcPr>
          <w:p w14:paraId="6422350F" w14:textId="77777777" w:rsidR="0020187D" w:rsidRPr="00F21A76" w:rsidRDefault="0020187D" w:rsidP="00B32AAE">
            <w:pPr>
              <w:pStyle w:val="FP"/>
              <w:tabs>
                <w:tab w:val="left" w:pos="3118"/>
              </w:tabs>
              <w:spacing w:before="80" w:after="80"/>
              <w:ind w:left="57"/>
            </w:pPr>
            <w:r w:rsidRPr="00F21A76">
              <w:t>Publication</w:t>
            </w:r>
          </w:p>
        </w:tc>
      </w:tr>
      <w:tr w:rsidR="0020187D" w:rsidRPr="00F21A76" w14:paraId="5E20838E" w14:textId="77777777" w:rsidTr="00DE65B3">
        <w:trPr>
          <w:cantSplit/>
          <w:jc w:val="center"/>
        </w:trPr>
        <w:tc>
          <w:tcPr>
            <w:tcW w:w="1247" w:type="dxa"/>
            <w:tcBorders>
              <w:top w:val="single" w:sz="6" w:space="0" w:color="auto"/>
              <w:left w:val="single" w:sz="6" w:space="0" w:color="auto"/>
              <w:bottom w:val="single" w:sz="6" w:space="0" w:color="auto"/>
              <w:right w:val="single" w:sz="6" w:space="0" w:color="auto"/>
            </w:tcBorders>
          </w:tcPr>
          <w:p w14:paraId="1CD2C62E" w14:textId="77777777" w:rsidR="0020187D" w:rsidRPr="00F21A76" w:rsidRDefault="0020187D" w:rsidP="00DE65B3">
            <w:pPr>
              <w:pStyle w:val="FP"/>
              <w:spacing w:before="80" w:after="80"/>
              <w:ind w:left="57"/>
            </w:pPr>
            <w:r w:rsidRPr="00F21A76">
              <w:t>V3.1.1</w:t>
            </w:r>
          </w:p>
        </w:tc>
        <w:tc>
          <w:tcPr>
            <w:tcW w:w="1588" w:type="dxa"/>
            <w:tcBorders>
              <w:top w:val="single" w:sz="6" w:space="0" w:color="auto"/>
              <w:left w:val="single" w:sz="6" w:space="0" w:color="auto"/>
              <w:bottom w:val="single" w:sz="6" w:space="0" w:color="auto"/>
              <w:right w:val="single" w:sz="6" w:space="0" w:color="auto"/>
            </w:tcBorders>
          </w:tcPr>
          <w:p w14:paraId="5D0998B1" w14:textId="77777777" w:rsidR="0020187D" w:rsidRPr="00F21A76" w:rsidRDefault="0020187D" w:rsidP="00DE65B3">
            <w:pPr>
              <w:pStyle w:val="FP"/>
              <w:spacing w:before="80" w:after="80"/>
              <w:ind w:left="57"/>
            </w:pPr>
            <w:r w:rsidRPr="00F21A76">
              <w:t>June 2005</w:t>
            </w:r>
          </w:p>
        </w:tc>
        <w:tc>
          <w:tcPr>
            <w:tcW w:w="6804" w:type="dxa"/>
            <w:tcBorders>
              <w:top w:val="single" w:sz="6" w:space="0" w:color="auto"/>
              <w:bottom w:val="single" w:sz="6" w:space="0" w:color="auto"/>
              <w:right w:val="single" w:sz="6" w:space="0" w:color="auto"/>
            </w:tcBorders>
          </w:tcPr>
          <w:p w14:paraId="5433B12A" w14:textId="77777777" w:rsidR="0020187D" w:rsidRPr="00F21A76" w:rsidRDefault="0020187D" w:rsidP="00B32AAE">
            <w:pPr>
              <w:pStyle w:val="FP"/>
              <w:tabs>
                <w:tab w:val="left" w:pos="3118"/>
              </w:tabs>
              <w:spacing w:before="80" w:after="80"/>
              <w:ind w:left="57"/>
            </w:pPr>
            <w:r w:rsidRPr="00F21A76">
              <w:t>Publication</w:t>
            </w:r>
          </w:p>
        </w:tc>
      </w:tr>
      <w:tr w:rsidR="0020187D" w:rsidRPr="00F21A76" w14:paraId="36BD8916" w14:textId="77777777" w:rsidTr="00DE65B3">
        <w:trPr>
          <w:cantSplit/>
          <w:jc w:val="center"/>
        </w:trPr>
        <w:tc>
          <w:tcPr>
            <w:tcW w:w="1247" w:type="dxa"/>
            <w:tcBorders>
              <w:top w:val="single" w:sz="6" w:space="0" w:color="auto"/>
              <w:left w:val="single" w:sz="6" w:space="0" w:color="auto"/>
              <w:bottom w:val="single" w:sz="6" w:space="0" w:color="auto"/>
              <w:right w:val="single" w:sz="6" w:space="0" w:color="auto"/>
            </w:tcBorders>
          </w:tcPr>
          <w:p w14:paraId="2063BCA0" w14:textId="77777777" w:rsidR="0020187D" w:rsidRPr="00F21A76" w:rsidRDefault="0020187D" w:rsidP="00DE65B3">
            <w:pPr>
              <w:pStyle w:val="FP"/>
              <w:spacing w:before="80" w:after="80"/>
              <w:ind w:left="57"/>
            </w:pPr>
            <w:r w:rsidRPr="00F21A76">
              <w:t>V3.2.1</w:t>
            </w:r>
          </w:p>
        </w:tc>
        <w:tc>
          <w:tcPr>
            <w:tcW w:w="1588" w:type="dxa"/>
            <w:tcBorders>
              <w:top w:val="single" w:sz="6" w:space="0" w:color="auto"/>
              <w:left w:val="single" w:sz="6" w:space="0" w:color="auto"/>
              <w:bottom w:val="single" w:sz="6" w:space="0" w:color="auto"/>
              <w:right w:val="single" w:sz="6" w:space="0" w:color="auto"/>
            </w:tcBorders>
          </w:tcPr>
          <w:p w14:paraId="2D47F807" w14:textId="77777777" w:rsidR="0020187D" w:rsidRPr="00F21A76" w:rsidRDefault="0020187D" w:rsidP="00DE65B3">
            <w:pPr>
              <w:pStyle w:val="FP"/>
              <w:spacing w:before="80" w:after="80"/>
              <w:ind w:left="57"/>
            </w:pPr>
            <w:r w:rsidRPr="00F21A76">
              <w:t>February 2007</w:t>
            </w:r>
          </w:p>
        </w:tc>
        <w:tc>
          <w:tcPr>
            <w:tcW w:w="6804" w:type="dxa"/>
            <w:tcBorders>
              <w:top w:val="single" w:sz="6" w:space="0" w:color="auto"/>
              <w:bottom w:val="single" w:sz="6" w:space="0" w:color="auto"/>
              <w:right w:val="single" w:sz="6" w:space="0" w:color="auto"/>
            </w:tcBorders>
          </w:tcPr>
          <w:p w14:paraId="3D02FD55" w14:textId="77777777" w:rsidR="0020187D" w:rsidRPr="00F21A76" w:rsidRDefault="0020187D" w:rsidP="00B32AAE">
            <w:pPr>
              <w:pStyle w:val="FP"/>
              <w:tabs>
                <w:tab w:val="left" w:pos="3118"/>
              </w:tabs>
              <w:spacing w:before="80" w:after="80"/>
              <w:ind w:left="57"/>
            </w:pPr>
            <w:r w:rsidRPr="00F21A76">
              <w:t>Publication</w:t>
            </w:r>
          </w:p>
        </w:tc>
      </w:tr>
      <w:tr w:rsidR="0020187D" w:rsidRPr="00F21A76" w14:paraId="5EF5C51D" w14:textId="77777777" w:rsidTr="00DE65B3">
        <w:trPr>
          <w:cantSplit/>
          <w:jc w:val="center"/>
        </w:trPr>
        <w:tc>
          <w:tcPr>
            <w:tcW w:w="1247" w:type="dxa"/>
            <w:tcBorders>
              <w:top w:val="single" w:sz="6" w:space="0" w:color="auto"/>
              <w:left w:val="single" w:sz="6" w:space="0" w:color="auto"/>
              <w:bottom w:val="single" w:sz="6" w:space="0" w:color="auto"/>
              <w:right w:val="single" w:sz="6" w:space="0" w:color="auto"/>
            </w:tcBorders>
          </w:tcPr>
          <w:p w14:paraId="2040D75A" w14:textId="77777777" w:rsidR="0020187D" w:rsidRPr="00F21A76" w:rsidRDefault="0020187D" w:rsidP="00DE65B3">
            <w:pPr>
              <w:pStyle w:val="FP"/>
              <w:spacing w:before="80" w:after="80"/>
              <w:ind w:left="57"/>
            </w:pPr>
            <w:r w:rsidRPr="00F21A76">
              <w:t>V3.3.1</w:t>
            </w:r>
          </w:p>
        </w:tc>
        <w:tc>
          <w:tcPr>
            <w:tcW w:w="1588" w:type="dxa"/>
            <w:tcBorders>
              <w:top w:val="single" w:sz="6" w:space="0" w:color="auto"/>
              <w:left w:val="single" w:sz="6" w:space="0" w:color="auto"/>
              <w:bottom w:val="single" w:sz="6" w:space="0" w:color="auto"/>
              <w:right w:val="single" w:sz="6" w:space="0" w:color="auto"/>
            </w:tcBorders>
          </w:tcPr>
          <w:p w14:paraId="729260AC" w14:textId="77777777" w:rsidR="0020187D" w:rsidRPr="00F21A76" w:rsidRDefault="0020187D" w:rsidP="00DE65B3">
            <w:pPr>
              <w:pStyle w:val="FP"/>
              <w:spacing w:before="80" w:after="80"/>
              <w:ind w:left="57"/>
            </w:pPr>
            <w:r w:rsidRPr="00F21A76">
              <w:t>April 2008</w:t>
            </w:r>
          </w:p>
        </w:tc>
        <w:tc>
          <w:tcPr>
            <w:tcW w:w="6804" w:type="dxa"/>
            <w:tcBorders>
              <w:top w:val="single" w:sz="6" w:space="0" w:color="auto"/>
              <w:bottom w:val="single" w:sz="6" w:space="0" w:color="auto"/>
              <w:right w:val="single" w:sz="6" w:space="0" w:color="auto"/>
            </w:tcBorders>
          </w:tcPr>
          <w:p w14:paraId="7493A389" w14:textId="77777777" w:rsidR="0020187D" w:rsidRPr="00F21A76" w:rsidRDefault="0020187D" w:rsidP="00B32AAE">
            <w:pPr>
              <w:pStyle w:val="FP"/>
              <w:tabs>
                <w:tab w:val="left" w:pos="3118"/>
              </w:tabs>
              <w:spacing w:before="80" w:after="80"/>
              <w:ind w:left="57"/>
            </w:pPr>
            <w:r w:rsidRPr="00F21A76">
              <w:t>Publication</w:t>
            </w:r>
          </w:p>
        </w:tc>
      </w:tr>
      <w:tr w:rsidR="00547D0B" w:rsidRPr="00F21A76" w14:paraId="5D3CB384" w14:textId="77777777" w:rsidTr="00DE65B3">
        <w:trPr>
          <w:cantSplit/>
          <w:jc w:val="center"/>
        </w:trPr>
        <w:tc>
          <w:tcPr>
            <w:tcW w:w="1247" w:type="dxa"/>
            <w:tcBorders>
              <w:top w:val="single" w:sz="6" w:space="0" w:color="auto"/>
              <w:left w:val="single" w:sz="6" w:space="0" w:color="auto"/>
              <w:bottom w:val="single" w:sz="6" w:space="0" w:color="auto"/>
              <w:right w:val="single" w:sz="6" w:space="0" w:color="auto"/>
            </w:tcBorders>
          </w:tcPr>
          <w:p w14:paraId="1597DD9A" w14:textId="77777777" w:rsidR="00547D0B" w:rsidRPr="00F21A76" w:rsidRDefault="00547D0B" w:rsidP="00DE65B3">
            <w:pPr>
              <w:pStyle w:val="FP"/>
              <w:spacing w:before="80" w:after="80"/>
              <w:ind w:left="57"/>
            </w:pPr>
            <w:r w:rsidRPr="00F21A76">
              <w:t>V4.1.1</w:t>
            </w:r>
          </w:p>
        </w:tc>
        <w:tc>
          <w:tcPr>
            <w:tcW w:w="1588" w:type="dxa"/>
            <w:tcBorders>
              <w:top w:val="single" w:sz="6" w:space="0" w:color="auto"/>
              <w:left w:val="single" w:sz="6" w:space="0" w:color="auto"/>
              <w:bottom w:val="single" w:sz="6" w:space="0" w:color="auto"/>
              <w:right w:val="single" w:sz="6" w:space="0" w:color="auto"/>
            </w:tcBorders>
          </w:tcPr>
          <w:p w14:paraId="7E1D1E48" w14:textId="77777777" w:rsidR="00547D0B" w:rsidRPr="00F21A76" w:rsidRDefault="00547D0B" w:rsidP="00DE65B3">
            <w:pPr>
              <w:pStyle w:val="FP"/>
              <w:spacing w:before="80" w:after="80"/>
              <w:ind w:left="57"/>
            </w:pPr>
            <w:r w:rsidRPr="00F21A76">
              <w:t>June 2009</w:t>
            </w:r>
          </w:p>
        </w:tc>
        <w:tc>
          <w:tcPr>
            <w:tcW w:w="6804" w:type="dxa"/>
            <w:tcBorders>
              <w:top w:val="single" w:sz="6" w:space="0" w:color="auto"/>
              <w:bottom w:val="single" w:sz="6" w:space="0" w:color="auto"/>
              <w:right w:val="single" w:sz="6" w:space="0" w:color="auto"/>
            </w:tcBorders>
          </w:tcPr>
          <w:p w14:paraId="3E1F98FB" w14:textId="77777777" w:rsidR="00547D0B" w:rsidRPr="00F21A76" w:rsidRDefault="00547D0B" w:rsidP="00B32AAE">
            <w:pPr>
              <w:pStyle w:val="FP"/>
              <w:tabs>
                <w:tab w:val="left" w:pos="3118"/>
              </w:tabs>
              <w:spacing w:before="80" w:after="80"/>
              <w:ind w:left="57"/>
            </w:pPr>
            <w:r w:rsidRPr="00F21A76">
              <w:t>Publication</w:t>
            </w:r>
          </w:p>
        </w:tc>
      </w:tr>
      <w:tr w:rsidR="00A05A80" w:rsidRPr="00F21A76" w14:paraId="2ABFF69C" w14:textId="77777777" w:rsidTr="00A05A80">
        <w:trPr>
          <w:cantSplit/>
          <w:jc w:val="center"/>
        </w:trPr>
        <w:tc>
          <w:tcPr>
            <w:tcW w:w="1247" w:type="dxa"/>
            <w:tcBorders>
              <w:top w:val="single" w:sz="6" w:space="0" w:color="auto"/>
              <w:left w:val="single" w:sz="6" w:space="0" w:color="auto"/>
              <w:bottom w:val="single" w:sz="6" w:space="0" w:color="auto"/>
              <w:right w:val="single" w:sz="6" w:space="0" w:color="auto"/>
            </w:tcBorders>
          </w:tcPr>
          <w:p w14:paraId="7CBFC317" w14:textId="77777777" w:rsidR="00A05A80" w:rsidRPr="00F21A76" w:rsidRDefault="00A05A80" w:rsidP="004D0898">
            <w:pPr>
              <w:pStyle w:val="FP"/>
              <w:spacing w:before="80" w:after="80"/>
              <w:ind w:left="57"/>
            </w:pPr>
            <w:r w:rsidRPr="00F21A76">
              <w:t>V4.</w:t>
            </w:r>
            <w:r w:rsidR="004D0898" w:rsidRPr="00F21A76">
              <w:t>2.1</w:t>
            </w:r>
          </w:p>
        </w:tc>
        <w:tc>
          <w:tcPr>
            <w:tcW w:w="1588" w:type="dxa"/>
            <w:tcBorders>
              <w:top w:val="single" w:sz="6" w:space="0" w:color="auto"/>
              <w:left w:val="single" w:sz="6" w:space="0" w:color="auto"/>
              <w:bottom w:val="single" w:sz="6" w:space="0" w:color="auto"/>
              <w:right w:val="single" w:sz="6" w:space="0" w:color="auto"/>
            </w:tcBorders>
          </w:tcPr>
          <w:p w14:paraId="63AC3806" w14:textId="77777777" w:rsidR="00A05A80" w:rsidRPr="00F21A76" w:rsidRDefault="00DB198F" w:rsidP="00A05A80">
            <w:pPr>
              <w:pStyle w:val="FP"/>
              <w:spacing w:before="80" w:after="80"/>
              <w:ind w:left="57"/>
            </w:pPr>
            <w:r w:rsidRPr="00F21A76">
              <w:t>July</w:t>
            </w:r>
            <w:r w:rsidR="00A05A80" w:rsidRPr="00F21A76">
              <w:t xml:space="preserve"> 2010</w:t>
            </w:r>
          </w:p>
        </w:tc>
        <w:tc>
          <w:tcPr>
            <w:tcW w:w="6804" w:type="dxa"/>
            <w:tcBorders>
              <w:top w:val="single" w:sz="6" w:space="0" w:color="auto"/>
              <w:bottom w:val="single" w:sz="6" w:space="0" w:color="auto"/>
              <w:right w:val="single" w:sz="6" w:space="0" w:color="auto"/>
            </w:tcBorders>
          </w:tcPr>
          <w:p w14:paraId="60EE22F5" w14:textId="77777777" w:rsidR="00A05A80" w:rsidRPr="00F21A76" w:rsidRDefault="00DB198F" w:rsidP="00B32AAE">
            <w:pPr>
              <w:pStyle w:val="FP"/>
              <w:tabs>
                <w:tab w:val="left" w:pos="3118"/>
              </w:tabs>
              <w:spacing w:before="80" w:after="80"/>
              <w:ind w:left="57"/>
            </w:pPr>
            <w:r w:rsidRPr="00F21A76">
              <w:t>Publication</w:t>
            </w:r>
          </w:p>
        </w:tc>
      </w:tr>
      <w:tr w:rsidR="00163CAC" w:rsidRPr="00F21A76" w14:paraId="562405F9" w14:textId="77777777" w:rsidTr="00A05A80">
        <w:trPr>
          <w:cantSplit/>
          <w:jc w:val="center"/>
        </w:trPr>
        <w:tc>
          <w:tcPr>
            <w:tcW w:w="1247" w:type="dxa"/>
            <w:tcBorders>
              <w:top w:val="single" w:sz="6" w:space="0" w:color="auto"/>
              <w:left w:val="single" w:sz="6" w:space="0" w:color="auto"/>
              <w:bottom w:val="single" w:sz="6" w:space="0" w:color="auto"/>
              <w:right w:val="single" w:sz="6" w:space="0" w:color="auto"/>
            </w:tcBorders>
          </w:tcPr>
          <w:p w14:paraId="21647DD7" w14:textId="77777777" w:rsidR="00163CAC" w:rsidRPr="00F21A76" w:rsidRDefault="00163CAC" w:rsidP="004D0898">
            <w:pPr>
              <w:pStyle w:val="FP"/>
              <w:spacing w:before="80" w:after="80"/>
              <w:ind w:left="57"/>
            </w:pPr>
            <w:r w:rsidRPr="00F21A76">
              <w:t>V4.3.1</w:t>
            </w:r>
          </w:p>
        </w:tc>
        <w:tc>
          <w:tcPr>
            <w:tcW w:w="1588" w:type="dxa"/>
            <w:tcBorders>
              <w:top w:val="single" w:sz="6" w:space="0" w:color="auto"/>
              <w:left w:val="single" w:sz="6" w:space="0" w:color="auto"/>
              <w:bottom w:val="single" w:sz="6" w:space="0" w:color="auto"/>
              <w:right w:val="single" w:sz="6" w:space="0" w:color="auto"/>
            </w:tcBorders>
          </w:tcPr>
          <w:p w14:paraId="273C594E" w14:textId="77777777" w:rsidR="00163CAC" w:rsidRPr="00F21A76" w:rsidRDefault="00163CAC" w:rsidP="00A05A80">
            <w:pPr>
              <w:pStyle w:val="FP"/>
              <w:spacing w:before="80" w:after="80"/>
              <w:ind w:left="57"/>
            </w:pPr>
            <w:r w:rsidRPr="00F21A76">
              <w:t>June 2011</w:t>
            </w:r>
          </w:p>
        </w:tc>
        <w:tc>
          <w:tcPr>
            <w:tcW w:w="6804" w:type="dxa"/>
            <w:tcBorders>
              <w:top w:val="single" w:sz="6" w:space="0" w:color="auto"/>
              <w:bottom w:val="single" w:sz="6" w:space="0" w:color="auto"/>
              <w:right w:val="single" w:sz="6" w:space="0" w:color="auto"/>
            </w:tcBorders>
          </w:tcPr>
          <w:p w14:paraId="513AC1A7" w14:textId="77777777" w:rsidR="00163CAC" w:rsidRPr="00F21A76" w:rsidRDefault="00163CAC" w:rsidP="00B32AAE">
            <w:pPr>
              <w:pStyle w:val="FP"/>
              <w:tabs>
                <w:tab w:val="left" w:pos="3118"/>
              </w:tabs>
              <w:spacing w:before="80" w:after="80"/>
              <w:ind w:left="57"/>
            </w:pPr>
            <w:r w:rsidRPr="00F21A76">
              <w:t>Publication</w:t>
            </w:r>
          </w:p>
        </w:tc>
      </w:tr>
      <w:tr w:rsidR="00D872BA" w:rsidRPr="00F21A76" w14:paraId="7CF4A486" w14:textId="77777777" w:rsidTr="00EB7B9B">
        <w:trPr>
          <w:cantSplit/>
          <w:jc w:val="center"/>
        </w:trPr>
        <w:tc>
          <w:tcPr>
            <w:tcW w:w="1247" w:type="dxa"/>
            <w:tcBorders>
              <w:top w:val="single" w:sz="6" w:space="0" w:color="auto"/>
              <w:left w:val="single" w:sz="6" w:space="0" w:color="auto"/>
              <w:bottom w:val="single" w:sz="6" w:space="0" w:color="auto"/>
              <w:right w:val="single" w:sz="6" w:space="0" w:color="auto"/>
            </w:tcBorders>
          </w:tcPr>
          <w:p w14:paraId="3F060749" w14:textId="77777777" w:rsidR="00D872BA" w:rsidRPr="00F21A76" w:rsidRDefault="00D872BA" w:rsidP="00EB7B9B">
            <w:pPr>
              <w:pStyle w:val="FP"/>
              <w:spacing w:before="80" w:after="80"/>
              <w:ind w:left="57"/>
            </w:pPr>
            <w:r w:rsidRPr="00F21A76">
              <w:t>V4.4.1</w:t>
            </w:r>
          </w:p>
        </w:tc>
        <w:tc>
          <w:tcPr>
            <w:tcW w:w="1588" w:type="dxa"/>
            <w:tcBorders>
              <w:top w:val="single" w:sz="6" w:space="0" w:color="auto"/>
              <w:left w:val="single" w:sz="6" w:space="0" w:color="auto"/>
              <w:bottom w:val="single" w:sz="6" w:space="0" w:color="auto"/>
              <w:right w:val="single" w:sz="6" w:space="0" w:color="auto"/>
            </w:tcBorders>
          </w:tcPr>
          <w:p w14:paraId="65524F96" w14:textId="77777777" w:rsidR="00D872BA" w:rsidRPr="00F21A76" w:rsidRDefault="00D872BA" w:rsidP="00EB7B9B">
            <w:pPr>
              <w:pStyle w:val="FP"/>
              <w:spacing w:before="80" w:after="80"/>
              <w:ind w:left="57"/>
            </w:pPr>
            <w:r w:rsidRPr="00F21A76">
              <w:t>April 2012</w:t>
            </w:r>
          </w:p>
        </w:tc>
        <w:tc>
          <w:tcPr>
            <w:tcW w:w="6804" w:type="dxa"/>
            <w:tcBorders>
              <w:top w:val="single" w:sz="6" w:space="0" w:color="auto"/>
              <w:bottom w:val="single" w:sz="6" w:space="0" w:color="auto"/>
              <w:right w:val="single" w:sz="6" w:space="0" w:color="auto"/>
            </w:tcBorders>
          </w:tcPr>
          <w:p w14:paraId="21C4260E" w14:textId="77777777" w:rsidR="00D872BA" w:rsidRPr="00F21A76" w:rsidRDefault="00D872BA" w:rsidP="00B32AAE">
            <w:pPr>
              <w:pStyle w:val="FP"/>
              <w:tabs>
                <w:tab w:val="left" w:pos="3118"/>
              </w:tabs>
              <w:spacing w:before="80" w:after="80"/>
              <w:ind w:left="57"/>
            </w:pPr>
            <w:r w:rsidRPr="00F21A76">
              <w:t>Publication</w:t>
            </w:r>
          </w:p>
        </w:tc>
      </w:tr>
      <w:tr w:rsidR="000505A2" w:rsidRPr="00F21A76" w14:paraId="080CBC62" w14:textId="77777777" w:rsidTr="00052E31">
        <w:trPr>
          <w:cantSplit/>
          <w:jc w:val="center"/>
        </w:trPr>
        <w:tc>
          <w:tcPr>
            <w:tcW w:w="1247" w:type="dxa"/>
            <w:tcBorders>
              <w:top w:val="single" w:sz="6" w:space="0" w:color="auto"/>
              <w:left w:val="single" w:sz="6" w:space="0" w:color="auto"/>
              <w:bottom w:val="single" w:sz="6" w:space="0" w:color="auto"/>
              <w:right w:val="single" w:sz="6" w:space="0" w:color="auto"/>
            </w:tcBorders>
          </w:tcPr>
          <w:p w14:paraId="5058A6C9" w14:textId="77777777" w:rsidR="000505A2" w:rsidRPr="00F21A76" w:rsidRDefault="000505A2" w:rsidP="00052E31">
            <w:pPr>
              <w:pStyle w:val="FP"/>
              <w:spacing w:before="80" w:after="80"/>
              <w:ind w:left="57"/>
            </w:pPr>
            <w:r w:rsidRPr="00F21A76">
              <w:t>V4.5.1</w:t>
            </w:r>
          </w:p>
        </w:tc>
        <w:tc>
          <w:tcPr>
            <w:tcW w:w="1588" w:type="dxa"/>
            <w:tcBorders>
              <w:top w:val="single" w:sz="6" w:space="0" w:color="auto"/>
              <w:left w:val="single" w:sz="6" w:space="0" w:color="auto"/>
              <w:bottom w:val="single" w:sz="6" w:space="0" w:color="auto"/>
              <w:right w:val="single" w:sz="6" w:space="0" w:color="auto"/>
            </w:tcBorders>
          </w:tcPr>
          <w:p w14:paraId="74033B77" w14:textId="77777777" w:rsidR="000505A2" w:rsidRPr="00F21A76" w:rsidRDefault="000505A2" w:rsidP="00052E31">
            <w:pPr>
              <w:pStyle w:val="FP"/>
              <w:spacing w:before="80" w:after="80"/>
              <w:ind w:left="57"/>
            </w:pPr>
            <w:r w:rsidRPr="00F21A76">
              <w:t>April 2013</w:t>
            </w:r>
          </w:p>
        </w:tc>
        <w:tc>
          <w:tcPr>
            <w:tcW w:w="6804" w:type="dxa"/>
            <w:tcBorders>
              <w:top w:val="single" w:sz="6" w:space="0" w:color="auto"/>
              <w:bottom w:val="single" w:sz="6" w:space="0" w:color="auto"/>
              <w:right w:val="single" w:sz="6" w:space="0" w:color="auto"/>
            </w:tcBorders>
          </w:tcPr>
          <w:p w14:paraId="3B0D4B40" w14:textId="77777777" w:rsidR="000505A2" w:rsidRPr="00F21A76" w:rsidRDefault="000505A2" w:rsidP="00B32AAE">
            <w:pPr>
              <w:pStyle w:val="FP"/>
              <w:tabs>
                <w:tab w:val="left" w:pos="3118"/>
              </w:tabs>
              <w:spacing w:before="80" w:after="80"/>
              <w:ind w:left="57"/>
            </w:pPr>
            <w:r w:rsidRPr="00F21A76">
              <w:t>Publication</w:t>
            </w:r>
          </w:p>
        </w:tc>
      </w:tr>
      <w:tr w:rsidR="003705C6" w:rsidRPr="00F21A76" w14:paraId="42F62AF0" w14:textId="77777777" w:rsidTr="00EB7B9B">
        <w:trPr>
          <w:cantSplit/>
          <w:jc w:val="center"/>
        </w:trPr>
        <w:tc>
          <w:tcPr>
            <w:tcW w:w="1247" w:type="dxa"/>
            <w:tcBorders>
              <w:top w:val="single" w:sz="6" w:space="0" w:color="auto"/>
              <w:left w:val="single" w:sz="6" w:space="0" w:color="auto"/>
              <w:bottom w:val="single" w:sz="6" w:space="0" w:color="auto"/>
              <w:right w:val="single" w:sz="6" w:space="0" w:color="auto"/>
            </w:tcBorders>
          </w:tcPr>
          <w:p w14:paraId="6BA39ED1" w14:textId="77777777" w:rsidR="003705C6" w:rsidRPr="00F21A76" w:rsidRDefault="003705C6" w:rsidP="002327F4">
            <w:pPr>
              <w:pStyle w:val="FP"/>
              <w:spacing w:before="80" w:after="80"/>
              <w:ind w:left="57"/>
            </w:pPr>
            <w:r w:rsidRPr="00F21A76">
              <w:t>V4.6.1</w:t>
            </w:r>
          </w:p>
        </w:tc>
        <w:tc>
          <w:tcPr>
            <w:tcW w:w="1588" w:type="dxa"/>
            <w:tcBorders>
              <w:top w:val="single" w:sz="6" w:space="0" w:color="auto"/>
              <w:left w:val="single" w:sz="6" w:space="0" w:color="auto"/>
              <w:bottom w:val="single" w:sz="6" w:space="0" w:color="auto"/>
              <w:right w:val="single" w:sz="6" w:space="0" w:color="auto"/>
            </w:tcBorders>
          </w:tcPr>
          <w:p w14:paraId="7F109FFF" w14:textId="77777777" w:rsidR="003705C6" w:rsidRPr="00F21A76" w:rsidRDefault="003705C6" w:rsidP="00EB7B9B">
            <w:pPr>
              <w:pStyle w:val="FP"/>
              <w:spacing w:before="80" w:after="80"/>
              <w:ind w:left="57"/>
            </w:pPr>
            <w:r w:rsidRPr="00F21A76">
              <w:t>June 2014</w:t>
            </w:r>
          </w:p>
        </w:tc>
        <w:tc>
          <w:tcPr>
            <w:tcW w:w="6804" w:type="dxa"/>
            <w:tcBorders>
              <w:top w:val="single" w:sz="6" w:space="0" w:color="auto"/>
              <w:bottom w:val="single" w:sz="6" w:space="0" w:color="auto"/>
              <w:right w:val="single" w:sz="6" w:space="0" w:color="auto"/>
            </w:tcBorders>
          </w:tcPr>
          <w:p w14:paraId="3BD70561" w14:textId="77777777" w:rsidR="003705C6" w:rsidRPr="00F21A76" w:rsidRDefault="003705C6" w:rsidP="00B32AAE">
            <w:pPr>
              <w:pStyle w:val="FP"/>
              <w:tabs>
                <w:tab w:val="left" w:pos="3118"/>
              </w:tabs>
              <w:spacing w:before="80" w:after="80"/>
              <w:ind w:left="57"/>
            </w:pPr>
            <w:r w:rsidRPr="00F21A76">
              <w:t>Publication</w:t>
            </w:r>
          </w:p>
        </w:tc>
      </w:tr>
      <w:tr w:rsidR="002D4576" w:rsidRPr="00F21A76" w14:paraId="1E251BE2" w14:textId="77777777" w:rsidTr="00EB7B9B">
        <w:trPr>
          <w:cantSplit/>
          <w:jc w:val="center"/>
        </w:trPr>
        <w:tc>
          <w:tcPr>
            <w:tcW w:w="1247" w:type="dxa"/>
            <w:tcBorders>
              <w:top w:val="single" w:sz="6" w:space="0" w:color="auto"/>
              <w:left w:val="single" w:sz="6" w:space="0" w:color="auto"/>
              <w:bottom w:val="single" w:sz="6" w:space="0" w:color="auto"/>
              <w:right w:val="single" w:sz="6" w:space="0" w:color="auto"/>
            </w:tcBorders>
          </w:tcPr>
          <w:p w14:paraId="78DA04B6" w14:textId="77777777" w:rsidR="002D4576" w:rsidRPr="00F21A76" w:rsidRDefault="002D4576" w:rsidP="002327F4">
            <w:pPr>
              <w:pStyle w:val="FP"/>
              <w:spacing w:before="80" w:after="80"/>
              <w:ind w:left="57"/>
            </w:pPr>
            <w:r w:rsidRPr="00F21A76">
              <w:t>V4.7.1</w:t>
            </w:r>
          </w:p>
        </w:tc>
        <w:tc>
          <w:tcPr>
            <w:tcW w:w="1588" w:type="dxa"/>
            <w:tcBorders>
              <w:top w:val="single" w:sz="6" w:space="0" w:color="auto"/>
              <w:left w:val="single" w:sz="6" w:space="0" w:color="auto"/>
              <w:bottom w:val="single" w:sz="6" w:space="0" w:color="auto"/>
              <w:right w:val="single" w:sz="6" w:space="0" w:color="auto"/>
            </w:tcBorders>
          </w:tcPr>
          <w:p w14:paraId="5EF3BDEA" w14:textId="77777777" w:rsidR="002D4576" w:rsidRPr="00F21A76" w:rsidRDefault="0050509A" w:rsidP="00EB7B9B">
            <w:pPr>
              <w:pStyle w:val="FP"/>
              <w:spacing w:before="80" w:after="80"/>
              <w:ind w:left="57"/>
            </w:pPr>
            <w:r w:rsidRPr="00F21A76">
              <w:t xml:space="preserve">June </w:t>
            </w:r>
            <w:r w:rsidR="002D4576" w:rsidRPr="00F21A76">
              <w:t>2015</w:t>
            </w:r>
          </w:p>
        </w:tc>
        <w:tc>
          <w:tcPr>
            <w:tcW w:w="6804" w:type="dxa"/>
            <w:tcBorders>
              <w:top w:val="single" w:sz="6" w:space="0" w:color="auto"/>
              <w:bottom w:val="single" w:sz="6" w:space="0" w:color="auto"/>
              <w:right w:val="single" w:sz="6" w:space="0" w:color="auto"/>
            </w:tcBorders>
          </w:tcPr>
          <w:p w14:paraId="47C9A754" w14:textId="77777777" w:rsidR="002D4576" w:rsidRPr="00F21A76" w:rsidRDefault="002D4576" w:rsidP="00B32AAE">
            <w:pPr>
              <w:pStyle w:val="FP"/>
              <w:tabs>
                <w:tab w:val="left" w:pos="3118"/>
              </w:tabs>
              <w:spacing w:before="80" w:after="80"/>
              <w:ind w:left="57"/>
            </w:pPr>
            <w:r w:rsidRPr="00F21A76">
              <w:t>Publication</w:t>
            </w:r>
          </w:p>
        </w:tc>
      </w:tr>
      <w:tr w:rsidR="005B18A0" w:rsidRPr="00F21A76" w14:paraId="79E72492" w14:textId="77777777" w:rsidTr="00EB7B9B">
        <w:trPr>
          <w:cantSplit/>
          <w:jc w:val="center"/>
        </w:trPr>
        <w:tc>
          <w:tcPr>
            <w:tcW w:w="1247" w:type="dxa"/>
            <w:tcBorders>
              <w:top w:val="single" w:sz="6" w:space="0" w:color="auto"/>
              <w:left w:val="single" w:sz="6" w:space="0" w:color="auto"/>
              <w:bottom w:val="single" w:sz="6" w:space="0" w:color="auto"/>
              <w:right w:val="single" w:sz="6" w:space="0" w:color="auto"/>
            </w:tcBorders>
          </w:tcPr>
          <w:p w14:paraId="10AB62D4" w14:textId="77777777" w:rsidR="005B18A0" w:rsidRPr="00F21A76" w:rsidRDefault="005B18A0" w:rsidP="00F1582E">
            <w:pPr>
              <w:pStyle w:val="FP"/>
              <w:spacing w:before="80" w:after="80"/>
              <w:ind w:left="57"/>
            </w:pPr>
            <w:r w:rsidRPr="00F21A76">
              <w:t>V4.8.1</w:t>
            </w:r>
          </w:p>
        </w:tc>
        <w:tc>
          <w:tcPr>
            <w:tcW w:w="1588" w:type="dxa"/>
            <w:tcBorders>
              <w:top w:val="single" w:sz="6" w:space="0" w:color="auto"/>
              <w:left w:val="single" w:sz="6" w:space="0" w:color="auto"/>
              <w:bottom w:val="single" w:sz="6" w:space="0" w:color="auto"/>
              <w:right w:val="single" w:sz="6" w:space="0" w:color="auto"/>
            </w:tcBorders>
          </w:tcPr>
          <w:p w14:paraId="19FB1B8F" w14:textId="53516E56" w:rsidR="005B18A0" w:rsidRPr="00F21A76" w:rsidRDefault="001F781F" w:rsidP="00EB7B9B">
            <w:pPr>
              <w:pStyle w:val="FP"/>
              <w:spacing w:before="80" w:after="80"/>
              <w:ind w:left="57"/>
            </w:pPr>
            <w:r w:rsidRPr="00F21A76">
              <w:t>March</w:t>
            </w:r>
            <w:r w:rsidR="005B18A0" w:rsidRPr="00F21A76">
              <w:t xml:space="preserve"> 2017</w:t>
            </w:r>
          </w:p>
        </w:tc>
        <w:tc>
          <w:tcPr>
            <w:tcW w:w="6804" w:type="dxa"/>
            <w:tcBorders>
              <w:top w:val="single" w:sz="6" w:space="0" w:color="auto"/>
              <w:bottom w:val="single" w:sz="6" w:space="0" w:color="auto"/>
              <w:right w:val="single" w:sz="6" w:space="0" w:color="auto"/>
            </w:tcBorders>
          </w:tcPr>
          <w:p w14:paraId="515D0DCC" w14:textId="1032EDDE" w:rsidR="005B18A0" w:rsidRPr="00F21A76" w:rsidRDefault="00B32AAE" w:rsidP="00187937">
            <w:pPr>
              <w:pStyle w:val="FP"/>
              <w:widowControl w:val="0"/>
              <w:tabs>
                <w:tab w:val="left" w:pos="3118"/>
              </w:tabs>
              <w:spacing w:before="80" w:after="80"/>
              <w:ind w:left="57"/>
            </w:pPr>
            <w:r w:rsidRPr="00F21A76">
              <w:t>Membership Approval Procedure</w:t>
            </w:r>
            <w:r w:rsidRPr="00F21A76">
              <w:tab/>
              <w:t>MV 20170509:</w:t>
            </w:r>
            <w:r w:rsidR="00187937" w:rsidRPr="00F21A76">
              <w:tab/>
            </w:r>
            <w:r w:rsidRPr="00F21A76">
              <w:t>2017-03-10 to 2017-05-09</w:t>
            </w:r>
          </w:p>
        </w:tc>
      </w:tr>
      <w:tr w:rsidR="00B32AAE" w:rsidRPr="00F21A76" w14:paraId="5D9034A9" w14:textId="77777777" w:rsidTr="00EB7B9B">
        <w:trPr>
          <w:cantSplit/>
          <w:jc w:val="center"/>
        </w:trPr>
        <w:tc>
          <w:tcPr>
            <w:tcW w:w="1247" w:type="dxa"/>
            <w:tcBorders>
              <w:top w:val="single" w:sz="6" w:space="0" w:color="auto"/>
              <w:left w:val="single" w:sz="6" w:space="0" w:color="auto"/>
              <w:bottom w:val="single" w:sz="6" w:space="0" w:color="auto"/>
              <w:right w:val="single" w:sz="6" w:space="0" w:color="auto"/>
            </w:tcBorders>
          </w:tcPr>
          <w:p w14:paraId="767912E3" w14:textId="0041259E" w:rsidR="00B32AAE" w:rsidRPr="00F21A76" w:rsidRDefault="00B32AAE" w:rsidP="00F1582E">
            <w:pPr>
              <w:pStyle w:val="FP"/>
              <w:spacing w:before="80" w:after="80"/>
              <w:ind w:left="57"/>
            </w:pPr>
            <w:r w:rsidRPr="00F21A76">
              <w:t>V4.8.1</w:t>
            </w:r>
          </w:p>
        </w:tc>
        <w:tc>
          <w:tcPr>
            <w:tcW w:w="1588" w:type="dxa"/>
            <w:tcBorders>
              <w:top w:val="single" w:sz="6" w:space="0" w:color="auto"/>
              <w:left w:val="single" w:sz="6" w:space="0" w:color="auto"/>
              <w:bottom w:val="single" w:sz="6" w:space="0" w:color="auto"/>
              <w:right w:val="single" w:sz="6" w:space="0" w:color="auto"/>
            </w:tcBorders>
          </w:tcPr>
          <w:p w14:paraId="1DD68E38" w14:textId="5E4CD94A" w:rsidR="00B32AAE" w:rsidRPr="00F21A76" w:rsidRDefault="00B32AAE" w:rsidP="00EB7B9B">
            <w:pPr>
              <w:pStyle w:val="FP"/>
              <w:spacing w:before="80" w:after="80"/>
              <w:ind w:left="57"/>
            </w:pPr>
            <w:r w:rsidRPr="00F21A76">
              <w:t>May 2017</w:t>
            </w:r>
          </w:p>
        </w:tc>
        <w:tc>
          <w:tcPr>
            <w:tcW w:w="6804" w:type="dxa"/>
            <w:tcBorders>
              <w:top w:val="single" w:sz="6" w:space="0" w:color="auto"/>
              <w:bottom w:val="single" w:sz="6" w:space="0" w:color="auto"/>
              <w:right w:val="single" w:sz="6" w:space="0" w:color="auto"/>
            </w:tcBorders>
          </w:tcPr>
          <w:p w14:paraId="4B1AC8A5" w14:textId="4538E33F" w:rsidR="00B32AAE" w:rsidRPr="00F21A76" w:rsidRDefault="00B32AAE" w:rsidP="00B32AAE">
            <w:pPr>
              <w:pStyle w:val="FP"/>
              <w:widowControl w:val="0"/>
              <w:tabs>
                <w:tab w:val="left" w:pos="3118"/>
              </w:tabs>
              <w:spacing w:before="80" w:after="80"/>
              <w:ind w:left="57"/>
            </w:pPr>
            <w:r w:rsidRPr="00F21A76">
              <w:t>Publication</w:t>
            </w:r>
          </w:p>
        </w:tc>
      </w:tr>
    </w:tbl>
    <w:p w14:paraId="3372F099" w14:textId="77777777" w:rsidR="000F1CCA" w:rsidRPr="00F21A76" w:rsidRDefault="000F1CCA" w:rsidP="0020187D"/>
    <w:sectPr w:rsidR="000F1CCA" w:rsidRPr="00F21A76" w:rsidSect="00B32AAE">
      <w:headerReference w:type="default" r:id="rId24"/>
      <w:footerReference w:type="default" r:id="rId25"/>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5D380" w14:textId="77777777" w:rsidR="005C1312" w:rsidRDefault="005C1312">
      <w:r>
        <w:separator/>
      </w:r>
    </w:p>
  </w:endnote>
  <w:endnote w:type="continuationSeparator" w:id="0">
    <w:p w14:paraId="5BD4B8D3" w14:textId="77777777" w:rsidR="005C1312" w:rsidRDefault="005C1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9090C" w14:textId="77777777" w:rsidR="00E74513" w:rsidRDefault="00E74513">
    <w:pPr>
      <w:pStyle w:val="Footer"/>
    </w:pPr>
  </w:p>
  <w:p w14:paraId="69BCEF2B" w14:textId="77777777" w:rsidR="00E74513" w:rsidRDefault="00E745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96FBE" w14:textId="3ACCB0C0" w:rsidR="00E74513" w:rsidRPr="00B32AAE" w:rsidRDefault="00E74513" w:rsidP="00B32AAE">
    <w:pPr>
      <w:pStyle w:val="Footer"/>
    </w:pPr>
    <w:r>
      <w:t>ETSI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5D5967" w14:textId="77777777" w:rsidR="005C1312" w:rsidRDefault="005C1312">
      <w:r>
        <w:separator/>
      </w:r>
    </w:p>
  </w:footnote>
  <w:footnote w:type="continuationSeparator" w:id="0">
    <w:p w14:paraId="6D3BBB42" w14:textId="77777777" w:rsidR="005C1312" w:rsidRDefault="005C1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230DD" w14:textId="77777777" w:rsidR="00E74513" w:rsidRDefault="00E74513">
    <w:pPr>
      <w:pStyle w:val="Header"/>
    </w:pPr>
    <w:r>
      <w:rPr>
        <w:lang w:eastAsia="en-GB"/>
      </w:rPr>
      <w:drawing>
        <wp:anchor distT="0" distB="0" distL="114300" distR="114300" simplePos="0" relativeHeight="251659264" behindDoc="1" locked="0" layoutInCell="1" allowOverlap="1" wp14:anchorId="236ECB20" wp14:editId="6C734657">
          <wp:simplePos x="0" y="0"/>
          <wp:positionH relativeFrom="column">
            <wp:posOffset>-100965</wp:posOffset>
          </wp:positionH>
          <wp:positionV relativeFrom="paragraph">
            <wp:posOffset>998220</wp:posOffset>
          </wp:positionV>
          <wp:extent cx="6607810" cy="2876550"/>
          <wp:effectExtent l="19050" t="0" r="2540" b="0"/>
          <wp:wrapNone/>
          <wp:docPr id="13" name="Picture 13"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53A6" w14:textId="77777777" w:rsidR="00E74513" w:rsidRPr="00055551" w:rsidRDefault="00E74513" w:rsidP="00B32AAE">
    <w:pPr>
      <w:pStyle w:val="Header"/>
      <w:framePr w:wrap="auto" w:vAnchor="text" w:hAnchor="margin" w:xAlign="right" w:y="1"/>
      <w:widowControl/>
      <w:rPr>
        <w:noProof w:val="0"/>
      </w:rPr>
    </w:pPr>
    <w:r w:rsidRPr="00055551">
      <w:rPr>
        <w:noProof w:val="0"/>
      </w:rPr>
      <w:fldChar w:fldCharType="begin"/>
    </w:r>
    <w:r w:rsidRPr="00055551">
      <w:rPr>
        <w:noProof w:val="0"/>
      </w:rPr>
      <w:instrText xml:space="preserve">styleref ZA </w:instrText>
    </w:r>
    <w:r w:rsidRPr="00055551">
      <w:rPr>
        <w:noProof w:val="0"/>
      </w:rPr>
      <w:fldChar w:fldCharType="separate"/>
    </w:r>
    <w:r w:rsidR="001202DA">
      <w:t>ETSI ES 201 873-5 V4.8.1 2 (20172021-0512)</w:t>
    </w:r>
    <w:r w:rsidRPr="00055551">
      <w:rPr>
        <w:noProof w:val="0"/>
      </w:rPr>
      <w:fldChar w:fldCharType="end"/>
    </w:r>
  </w:p>
  <w:p w14:paraId="5DB7D9B9" w14:textId="77777777" w:rsidR="00E74513" w:rsidRPr="00055551" w:rsidRDefault="00E74513" w:rsidP="00B32AAE">
    <w:pPr>
      <w:pStyle w:val="Header"/>
      <w:framePr w:wrap="auto" w:vAnchor="text" w:hAnchor="margin" w:xAlign="center" w:y="1"/>
      <w:widowControl/>
      <w:rPr>
        <w:noProof w:val="0"/>
      </w:rPr>
    </w:pPr>
    <w:r w:rsidRPr="00055551">
      <w:rPr>
        <w:noProof w:val="0"/>
      </w:rPr>
      <w:fldChar w:fldCharType="begin"/>
    </w:r>
    <w:r w:rsidRPr="00055551">
      <w:rPr>
        <w:noProof w:val="0"/>
      </w:rPr>
      <w:instrText xml:space="preserve">page </w:instrText>
    </w:r>
    <w:r w:rsidRPr="00055551">
      <w:rPr>
        <w:noProof w:val="0"/>
      </w:rPr>
      <w:fldChar w:fldCharType="separate"/>
    </w:r>
    <w:r w:rsidR="001202DA">
      <w:t>84</w:t>
    </w:r>
    <w:r w:rsidRPr="00055551">
      <w:rPr>
        <w:noProof w:val="0"/>
      </w:rPr>
      <w:fldChar w:fldCharType="end"/>
    </w:r>
  </w:p>
  <w:p w14:paraId="712886EA" w14:textId="77777777" w:rsidR="00E74513" w:rsidRPr="00055551" w:rsidRDefault="00E74513" w:rsidP="00B32AAE">
    <w:pPr>
      <w:pStyle w:val="Header"/>
      <w:framePr w:wrap="auto" w:vAnchor="text" w:hAnchor="margin" w:y="1"/>
      <w:widowControl/>
      <w:rPr>
        <w:noProof w:val="0"/>
      </w:rPr>
    </w:pPr>
    <w:r w:rsidRPr="00055551">
      <w:rPr>
        <w:noProof w:val="0"/>
      </w:rPr>
      <w:fldChar w:fldCharType="begin"/>
    </w:r>
    <w:r w:rsidRPr="00055551">
      <w:rPr>
        <w:noProof w:val="0"/>
      </w:rPr>
      <w:instrText xml:space="preserve">styleref ZGSM </w:instrText>
    </w:r>
    <w:r w:rsidRPr="00055551">
      <w:rPr>
        <w:noProof w:val="0"/>
      </w:rPr>
      <w:fldChar w:fldCharType="end"/>
    </w:r>
  </w:p>
  <w:p w14:paraId="47375D50" w14:textId="77777777" w:rsidR="00E74513" w:rsidRPr="00B32AAE" w:rsidRDefault="00E74513" w:rsidP="00B32A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nsid w:val="FFFFFF7F"/>
    <w:multiLevelType w:val="singleLevel"/>
    <w:tmpl w:val="D99E36B8"/>
    <w:lvl w:ilvl="0">
      <w:start w:val="1"/>
      <w:numFmt w:val="decimal"/>
      <w:lvlText w:val="%1."/>
      <w:lvlJc w:val="left"/>
      <w:pPr>
        <w:tabs>
          <w:tab w:val="num" w:pos="643"/>
        </w:tabs>
        <w:ind w:left="643" w:hanging="360"/>
      </w:pPr>
    </w:lvl>
  </w:abstractNum>
  <w:abstractNum w:abstractNumId="4">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6147F26"/>
    <w:lvl w:ilvl="0">
      <w:start w:val="1"/>
      <w:numFmt w:val="decimal"/>
      <w:lvlText w:val="%1."/>
      <w:lvlJc w:val="left"/>
      <w:pPr>
        <w:tabs>
          <w:tab w:val="num" w:pos="360"/>
        </w:tabs>
        <w:ind w:left="360" w:hanging="360"/>
      </w:pPr>
    </w:lvl>
  </w:abstractNum>
  <w:abstractNum w:abstractNumId="9">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1">
    <w:nsid w:val="00000003"/>
    <w:multiLevelType w:val="multilevel"/>
    <w:tmpl w:val="00000003"/>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2">
    <w:nsid w:val="00000004"/>
    <w:multiLevelType w:val="multilevel"/>
    <w:tmpl w:val="00000004"/>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3">
    <w:nsid w:val="00000005"/>
    <w:multiLevelType w:val="multilevel"/>
    <w:tmpl w:val="00000005"/>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4">
    <w:nsid w:val="00000006"/>
    <w:multiLevelType w:val="multilevel"/>
    <w:tmpl w:val="00000006"/>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5">
    <w:nsid w:val="00000007"/>
    <w:multiLevelType w:val="multilevel"/>
    <w:tmpl w:val="00000007"/>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6">
    <w:nsid w:val="00000008"/>
    <w:multiLevelType w:val="multilevel"/>
    <w:tmpl w:val="00000008"/>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7">
    <w:nsid w:val="00000009"/>
    <w:multiLevelType w:val="multilevel"/>
    <w:tmpl w:val="00000009"/>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8">
    <w:nsid w:val="0000000A"/>
    <w:multiLevelType w:val="multilevel"/>
    <w:tmpl w:val="0000000A"/>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9">
    <w:nsid w:val="0000000B"/>
    <w:multiLevelType w:val="multilevel"/>
    <w:tmpl w:val="0000000B"/>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20">
    <w:nsid w:val="0000000C"/>
    <w:multiLevelType w:val="multilevel"/>
    <w:tmpl w:val="0000000C"/>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21">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34475248"/>
    <w:multiLevelType w:val="multilevel"/>
    <w:tmpl w:val="F6361D68"/>
    <w:lvl w:ilvl="0">
      <w:start w:val="9"/>
      <w:numFmt w:val="decimal"/>
      <w:isLgl/>
      <w:lvlText w:val="%1"/>
      <w:lvlJc w:val="left"/>
      <w:pPr>
        <w:tabs>
          <w:tab w:val="num" w:pos="1140"/>
        </w:tabs>
        <w:ind w:left="1140" w:hanging="1140"/>
      </w:pPr>
    </w:lvl>
    <w:lvl w:ilvl="1">
      <w:start w:val="1"/>
      <w:numFmt w:val="decimal"/>
      <w:isLgl/>
      <w:lvlText w:val="%1.%2"/>
      <w:lvlJc w:val="left"/>
      <w:pPr>
        <w:tabs>
          <w:tab w:val="num" w:pos="1140"/>
        </w:tabs>
        <w:ind w:left="1140" w:hanging="1140"/>
      </w:pPr>
    </w:lvl>
    <w:lvl w:ilvl="2">
      <w:start w:val="1"/>
      <w:numFmt w:val="decimal"/>
      <w:isLgl/>
      <w:lvlText w:val="%1.%2.%3"/>
      <w:lvlJc w:val="left"/>
      <w:pPr>
        <w:tabs>
          <w:tab w:val="num" w:pos="1140"/>
        </w:tabs>
        <w:ind w:left="1140" w:hanging="1140"/>
      </w:pPr>
    </w:lvl>
    <w:lvl w:ilvl="3">
      <w:start w:val="1"/>
      <w:numFmt w:val="decimal"/>
      <w:isLgl/>
      <w:lvlText w:val="%1.%2.%3.%4"/>
      <w:lvlJc w:val="left"/>
      <w:pPr>
        <w:tabs>
          <w:tab w:val="num" w:pos="1140"/>
        </w:tabs>
        <w:ind w:left="1140" w:hanging="1140"/>
      </w:pPr>
    </w:lvl>
    <w:lvl w:ilvl="4">
      <w:start w:val="1"/>
      <w:numFmt w:val="decimal"/>
      <w:isLgl/>
      <w:lvlText w:val="%1.%2.%3.%4.%5"/>
      <w:lvlJc w:val="left"/>
      <w:pPr>
        <w:tabs>
          <w:tab w:val="num" w:pos="1140"/>
        </w:tabs>
        <w:ind w:left="1140" w:hanging="1140"/>
      </w:pPr>
    </w:lvl>
    <w:lvl w:ilvl="5">
      <w:start w:val="1"/>
      <w:numFmt w:val="decimal"/>
      <w:isLgl/>
      <w:lvlText w:val="%1.%2.%3.%4.%5.%6"/>
      <w:lvlJc w:val="left"/>
      <w:pPr>
        <w:tabs>
          <w:tab w:val="num" w:pos="1140"/>
        </w:tabs>
        <w:ind w:left="1140" w:hanging="1140"/>
      </w:pPr>
    </w:lvl>
    <w:lvl w:ilvl="6">
      <w:start w:val="1"/>
      <w:numFmt w:val="decimal"/>
      <w:isLgl/>
      <w:lvlText w:val="%1.%2.%3.%4.%5.%6.%7"/>
      <w:lvlJc w:val="left"/>
      <w:pPr>
        <w:tabs>
          <w:tab w:val="num" w:pos="1140"/>
        </w:tabs>
        <w:ind w:left="1140" w:hanging="1140"/>
      </w:pPr>
    </w:lvl>
    <w:lvl w:ilvl="7">
      <w:start w:val="1"/>
      <w:numFmt w:val="decimal"/>
      <w:isLgl/>
      <w:lvlText w:val="%1.%2.%3.%4.%5.%6.%7.%8"/>
      <w:lvlJc w:val="left"/>
      <w:pPr>
        <w:tabs>
          <w:tab w:val="num" w:pos="1140"/>
        </w:tabs>
        <w:ind w:left="1140" w:hanging="1140"/>
      </w:pPr>
    </w:lvl>
    <w:lvl w:ilvl="8">
      <w:start w:val="1"/>
      <w:numFmt w:val="decimal"/>
      <w:isLgl/>
      <w:lvlText w:val="%1.%2.%3.%4.%5.%6.%7.%8.%9"/>
      <w:lvlJc w:val="left"/>
      <w:pPr>
        <w:tabs>
          <w:tab w:val="num" w:pos="1140"/>
        </w:tabs>
        <w:ind w:left="1140" w:hanging="1140"/>
      </w:pPr>
    </w:lvl>
  </w:abstractNum>
  <w:abstractNum w:abstractNumId="31">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392F7D47"/>
    <w:multiLevelType w:val="hybridMultilevel"/>
    <w:tmpl w:val="13A4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3FB53E2A"/>
    <w:multiLevelType w:val="hybridMultilevel"/>
    <w:tmpl w:val="56C077FE"/>
    <w:lvl w:ilvl="0" w:tplc="E01AC85E">
      <w:start w:val="2"/>
      <w:numFmt w:val="upperLetter"/>
      <w:lvlText w:val="%1"/>
      <w:lvlJc w:val="left"/>
      <w:pPr>
        <w:ind w:left="1500" w:hanging="1140"/>
      </w:pPr>
      <w:rPr>
        <w:rFonts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57785785"/>
    <w:multiLevelType w:val="hybridMultilevel"/>
    <w:tmpl w:val="AE1254EC"/>
    <w:lvl w:ilvl="0" w:tplc="88E8AC7E">
      <w:start w:val="1"/>
      <w:numFmt w:val="bullet"/>
      <w:lvlText w:val="-"/>
      <w:lvlJc w:val="left"/>
      <w:pPr>
        <w:tabs>
          <w:tab w:val="num" w:pos="1004"/>
        </w:tabs>
        <w:ind w:left="1004" w:hanging="360"/>
      </w:pPr>
      <w:rPr>
        <w:rFonts w:ascii="Times New Roman" w:hAnsi="Times New Roman" w:cs="Times New Roman"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1">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5DF6A08"/>
    <w:multiLevelType w:val="multilevel"/>
    <w:tmpl w:val="E78C9CCA"/>
    <w:lvl w:ilvl="0">
      <w:start w:val="2"/>
      <w:numFmt w:val="upperLetter"/>
      <w:lvlText w:val="%1"/>
      <w:lvlJc w:val="left"/>
      <w:pPr>
        <w:ind w:left="1140" w:hanging="1140"/>
      </w:pPr>
      <w:rPr>
        <w:rFonts w:hint="default"/>
        <w:b/>
        <w:sz w:val="20"/>
      </w:rPr>
    </w:lvl>
    <w:lvl w:ilvl="1">
      <w:start w:val="3"/>
      <w:numFmt w:val="decimal"/>
      <w:lvlText w:val="%1.%2"/>
      <w:lvlJc w:val="left"/>
      <w:pPr>
        <w:ind w:left="1140" w:hanging="1140"/>
      </w:pPr>
      <w:rPr>
        <w:rFonts w:hint="default"/>
        <w:b/>
        <w:sz w:val="20"/>
      </w:rPr>
    </w:lvl>
    <w:lvl w:ilvl="2">
      <w:start w:val="1"/>
      <w:numFmt w:val="decimal"/>
      <w:lvlText w:val="%1.%2.%3"/>
      <w:lvlJc w:val="left"/>
      <w:pPr>
        <w:ind w:left="1140" w:hanging="1140"/>
      </w:pPr>
      <w:rPr>
        <w:rFonts w:hint="default"/>
        <w:b/>
        <w:sz w:val="20"/>
      </w:rPr>
    </w:lvl>
    <w:lvl w:ilvl="3">
      <w:start w:val="1"/>
      <w:numFmt w:val="decimal"/>
      <w:lvlText w:val="%1.%2.%3.%4"/>
      <w:lvlJc w:val="left"/>
      <w:pPr>
        <w:ind w:left="1140" w:hanging="1140"/>
      </w:pPr>
      <w:rPr>
        <w:rFonts w:hint="default"/>
        <w:b/>
        <w:sz w:val="20"/>
      </w:rPr>
    </w:lvl>
    <w:lvl w:ilvl="4">
      <w:start w:val="1"/>
      <w:numFmt w:val="decimal"/>
      <w:lvlText w:val="%1.%2.%3.%4.%5"/>
      <w:lvlJc w:val="left"/>
      <w:pPr>
        <w:ind w:left="1140" w:hanging="1140"/>
      </w:pPr>
      <w:rPr>
        <w:rFonts w:hint="default"/>
        <w:b/>
        <w:sz w:val="20"/>
      </w:rPr>
    </w:lvl>
    <w:lvl w:ilvl="5">
      <w:start w:val="1"/>
      <w:numFmt w:val="decimal"/>
      <w:lvlText w:val="%1.%2.%3.%4.%5.%6"/>
      <w:lvlJc w:val="left"/>
      <w:pPr>
        <w:ind w:left="1140" w:hanging="1140"/>
      </w:pPr>
      <w:rPr>
        <w:rFonts w:hint="default"/>
        <w:b/>
        <w:sz w:val="20"/>
      </w:rPr>
    </w:lvl>
    <w:lvl w:ilvl="6">
      <w:start w:val="1"/>
      <w:numFmt w:val="decimal"/>
      <w:lvlText w:val="%1.%2.%3.%4.%5.%6.%7"/>
      <w:lvlJc w:val="left"/>
      <w:pPr>
        <w:ind w:left="1140" w:hanging="1140"/>
      </w:pPr>
      <w:rPr>
        <w:rFonts w:hint="default"/>
        <w:b/>
        <w:sz w:val="20"/>
      </w:rPr>
    </w:lvl>
    <w:lvl w:ilvl="7">
      <w:start w:val="1"/>
      <w:numFmt w:val="decimal"/>
      <w:lvlText w:val="%1.%2.%3.%4.%5.%6.%7.%8"/>
      <w:lvlJc w:val="left"/>
      <w:pPr>
        <w:ind w:left="1440" w:hanging="1440"/>
      </w:pPr>
      <w:rPr>
        <w:rFonts w:hint="default"/>
        <w:b/>
        <w:sz w:val="20"/>
      </w:rPr>
    </w:lvl>
    <w:lvl w:ilvl="8">
      <w:start w:val="1"/>
      <w:numFmt w:val="decimal"/>
      <w:lvlText w:val="%1.%2.%3.%4.%5.%6.%7.%8.%9"/>
      <w:lvlJc w:val="left"/>
      <w:pPr>
        <w:ind w:left="1440" w:hanging="1440"/>
      </w:pPr>
      <w:rPr>
        <w:rFonts w:hint="default"/>
        <w:b/>
        <w:sz w:val="20"/>
      </w:rPr>
    </w:lvl>
  </w:abstractNum>
  <w:abstractNum w:abstractNumId="43">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8"/>
  </w:num>
  <w:num w:numId="2">
    <w:abstractNumId w:val="46"/>
  </w:num>
  <w:num w:numId="3">
    <w:abstractNumId w:val="23"/>
  </w:num>
  <w:num w:numId="4">
    <w:abstractNumId w:val="31"/>
  </w:num>
  <w:num w:numId="5">
    <w:abstractNumId w:val="38"/>
  </w:num>
  <w:num w:numId="6">
    <w:abstractNumId w:val="2"/>
  </w:num>
  <w:num w:numId="7">
    <w:abstractNumId w:val="1"/>
  </w:num>
  <w:num w:numId="8">
    <w:abstractNumId w:val="0"/>
  </w:num>
  <w:num w:numId="9">
    <w:abstractNumId w:val="7"/>
  </w:num>
  <w:num w:numId="10">
    <w:abstractNumId w:val="22"/>
  </w:num>
  <w:num w:numId="11">
    <w:abstractNumId w:val="40"/>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9"/>
  </w:num>
  <w:num w:numId="24">
    <w:abstractNumId w:val="6"/>
  </w:num>
  <w:num w:numId="25">
    <w:abstractNumId w:val="5"/>
  </w:num>
  <w:num w:numId="26">
    <w:abstractNumId w:val="4"/>
  </w:num>
  <w:num w:numId="27">
    <w:abstractNumId w:val="8"/>
  </w:num>
  <w:num w:numId="28">
    <w:abstractNumId w:val="3"/>
  </w:num>
  <w:num w:numId="29">
    <w:abstractNumId w:val="27"/>
  </w:num>
  <w:num w:numId="30">
    <w:abstractNumId w:val="41"/>
  </w:num>
  <w:num w:numId="31">
    <w:abstractNumId w:val="35"/>
  </w:num>
  <w:num w:numId="32">
    <w:abstractNumId w:val="39"/>
  </w:num>
  <w:num w:numId="33">
    <w:abstractNumId w:val="26"/>
  </w:num>
  <w:num w:numId="34">
    <w:abstractNumId w:val="24"/>
  </w:num>
  <w:num w:numId="35">
    <w:abstractNumId w:val="36"/>
  </w:num>
  <w:num w:numId="36">
    <w:abstractNumId w:val="44"/>
  </w:num>
  <w:num w:numId="37">
    <w:abstractNumId w:val="32"/>
  </w:num>
  <w:num w:numId="38">
    <w:abstractNumId w:val="21"/>
  </w:num>
  <w:num w:numId="39">
    <w:abstractNumId w:val="34"/>
  </w:num>
  <w:num w:numId="40">
    <w:abstractNumId w:val="25"/>
  </w:num>
  <w:num w:numId="41">
    <w:abstractNumId w:val="29"/>
  </w:num>
  <w:num w:numId="42">
    <w:abstractNumId w:val="43"/>
  </w:num>
  <w:num w:numId="43">
    <w:abstractNumId w:val="30"/>
  </w:num>
  <w:num w:numId="44">
    <w:abstractNumId w:val="45"/>
  </w:num>
  <w:num w:numId="45">
    <w:abstractNumId w:val="37"/>
  </w:num>
  <w:num w:numId="46">
    <w:abstractNumId w:val="42"/>
  </w:num>
  <w:num w:numId="47">
    <w:abstractNumId w:val="33"/>
  </w:num>
  <w:num w:numId="48">
    <w:abstractNumId w:val="47"/>
  </w:num>
  <w:num w:numId="49">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283"/>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5B"/>
    <w:rsid w:val="000018F1"/>
    <w:rsid w:val="00006D6E"/>
    <w:rsid w:val="000111E4"/>
    <w:rsid w:val="0001186F"/>
    <w:rsid w:val="000119B3"/>
    <w:rsid w:val="00011BC7"/>
    <w:rsid w:val="000135DA"/>
    <w:rsid w:val="00025334"/>
    <w:rsid w:val="00025494"/>
    <w:rsid w:val="00035C31"/>
    <w:rsid w:val="0003741B"/>
    <w:rsid w:val="000374AC"/>
    <w:rsid w:val="000400BC"/>
    <w:rsid w:val="00040AB8"/>
    <w:rsid w:val="0004139F"/>
    <w:rsid w:val="00041B22"/>
    <w:rsid w:val="000463C6"/>
    <w:rsid w:val="00046AFB"/>
    <w:rsid w:val="000505A2"/>
    <w:rsid w:val="0005077D"/>
    <w:rsid w:val="00052D85"/>
    <w:rsid w:val="00052E31"/>
    <w:rsid w:val="00055551"/>
    <w:rsid w:val="00060AE9"/>
    <w:rsid w:val="0006142C"/>
    <w:rsid w:val="00061484"/>
    <w:rsid w:val="00065204"/>
    <w:rsid w:val="000664F1"/>
    <w:rsid w:val="00072818"/>
    <w:rsid w:val="00072908"/>
    <w:rsid w:val="000732E3"/>
    <w:rsid w:val="00076354"/>
    <w:rsid w:val="000765E5"/>
    <w:rsid w:val="00082BEB"/>
    <w:rsid w:val="000A2314"/>
    <w:rsid w:val="000A36F6"/>
    <w:rsid w:val="000A50F9"/>
    <w:rsid w:val="000A5D23"/>
    <w:rsid w:val="000B07CD"/>
    <w:rsid w:val="000B3662"/>
    <w:rsid w:val="000B4C63"/>
    <w:rsid w:val="000B7813"/>
    <w:rsid w:val="000C5895"/>
    <w:rsid w:val="000D09C2"/>
    <w:rsid w:val="000D2A57"/>
    <w:rsid w:val="000D2E0F"/>
    <w:rsid w:val="000D375C"/>
    <w:rsid w:val="000D429D"/>
    <w:rsid w:val="000D74F2"/>
    <w:rsid w:val="000D7A6E"/>
    <w:rsid w:val="000E0164"/>
    <w:rsid w:val="000E73ED"/>
    <w:rsid w:val="000F1CCA"/>
    <w:rsid w:val="000F55CC"/>
    <w:rsid w:val="000F6C06"/>
    <w:rsid w:val="001021A2"/>
    <w:rsid w:val="00102F78"/>
    <w:rsid w:val="00106157"/>
    <w:rsid w:val="001067C7"/>
    <w:rsid w:val="00106D21"/>
    <w:rsid w:val="00112D39"/>
    <w:rsid w:val="00113AC0"/>
    <w:rsid w:val="0011482A"/>
    <w:rsid w:val="00115FF1"/>
    <w:rsid w:val="001202DA"/>
    <w:rsid w:val="001273A8"/>
    <w:rsid w:val="0013151C"/>
    <w:rsid w:val="00131627"/>
    <w:rsid w:val="00134148"/>
    <w:rsid w:val="00135001"/>
    <w:rsid w:val="00135871"/>
    <w:rsid w:val="001405C2"/>
    <w:rsid w:val="0014396B"/>
    <w:rsid w:val="00150A4D"/>
    <w:rsid w:val="00150F87"/>
    <w:rsid w:val="00155B41"/>
    <w:rsid w:val="001563D1"/>
    <w:rsid w:val="00156F2C"/>
    <w:rsid w:val="00157B01"/>
    <w:rsid w:val="0016056E"/>
    <w:rsid w:val="001606EC"/>
    <w:rsid w:val="00163CAC"/>
    <w:rsid w:val="00167B5E"/>
    <w:rsid w:val="001716EE"/>
    <w:rsid w:val="00172FEA"/>
    <w:rsid w:val="001769ED"/>
    <w:rsid w:val="0018697F"/>
    <w:rsid w:val="00187937"/>
    <w:rsid w:val="00190607"/>
    <w:rsid w:val="001909B1"/>
    <w:rsid w:val="0019460D"/>
    <w:rsid w:val="00194A93"/>
    <w:rsid w:val="001A55D4"/>
    <w:rsid w:val="001A6595"/>
    <w:rsid w:val="001A7257"/>
    <w:rsid w:val="001B0FDC"/>
    <w:rsid w:val="001B14FB"/>
    <w:rsid w:val="001B2730"/>
    <w:rsid w:val="001B75D5"/>
    <w:rsid w:val="001C369E"/>
    <w:rsid w:val="001C7CC2"/>
    <w:rsid w:val="001D1E5C"/>
    <w:rsid w:val="001D63C1"/>
    <w:rsid w:val="001E1011"/>
    <w:rsid w:val="001E1BF2"/>
    <w:rsid w:val="001E5356"/>
    <w:rsid w:val="001F00ED"/>
    <w:rsid w:val="001F1E0D"/>
    <w:rsid w:val="001F4B2B"/>
    <w:rsid w:val="001F781F"/>
    <w:rsid w:val="00200806"/>
    <w:rsid w:val="00200A45"/>
    <w:rsid w:val="0020187D"/>
    <w:rsid w:val="002029D2"/>
    <w:rsid w:val="00215EB8"/>
    <w:rsid w:val="00220D35"/>
    <w:rsid w:val="00222B9B"/>
    <w:rsid w:val="00226E7A"/>
    <w:rsid w:val="00230437"/>
    <w:rsid w:val="00232744"/>
    <w:rsid w:val="002327F4"/>
    <w:rsid w:val="00244F3C"/>
    <w:rsid w:val="00244FC7"/>
    <w:rsid w:val="00245C1A"/>
    <w:rsid w:val="00246EDD"/>
    <w:rsid w:val="00253DA0"/>
    <w:rsid w:val="00254992"/>
    <w:rsid w:val="0025530E"/>
    <w:rsid w:val="0025577A"/>
    <w:rsid w:val="00256287"/>
    <w:rsid w:val="00262722"/>
    <w:rsid w:val="00264F28"/>
    <w:rsid w:val="00266854"/>
    <w:rsid w:val="00270C45"/>
    <w:rsid w:val="0027418E"/>
    <w:rsid w:val="00275906"/>
    <w:rsid w:val="002774F4"/>
    <w:rsid w:val="002839F5"/>
    <w:rsid w:val="00294A12"/>
    <w:rsid w:val="00294B6A"/>
    <w:rsid w:val="0029525B"/>
    <w:rsid w:val="00297FB8"/>
    <w:rsid w:val="002A1C41"/>
    <w:rsid w:val="002A2004"/>
    <w:rsid w:val="002A230C"/>
    <w:rsid w:val="002A4EED"/>
    <w:rsid w:val="002A4F51"/>
    <w:rsid w:val="002A5B89"/>
    <w:rsid w:val="002A7565"/>
    <w:rsid w:val="002A7D92"/>
    <w:rsid w:val="002B16C6"/>
    <w:rsid w:val="002B17C6"/>
    <w:rsid w:val="002B757F"/>
    <w:rsid w:val="002C1685"/>
    <w:rsid w:val="002C21AB"/>
    <w:rsid w:val="002C31C9"/>
    <w:rsid w:val="002C5A38"/>
    <w:rsid w:val="002C7DF5"/>
    <w:rsid w:val="002D3504"/>
    <w:rsid w:val="002D4576"/>
    <w:rsid w:val="002D4C71"/>
    <w:rsid w:val="002E1DAD"/>
    <w:rsid w:val="002E4B06"/>
    <w:rsid w:val="002F12A7"/>
    <w:rsid w:val="002F4B3D"/>
    <w:rsid w:val="002F516F"/>
    <w:rsid w:val="002F5212"/>
    <w:rsid w:val="002F799D"/>
    <w:rsid w:val="0030208B"/>
    <w:rsid w:val="003040A9"/>
    <w:rsid w:val="003074D9"/>
    <w:rsid w:val="00313FC6"/>
    <w:rsid w:val="003165B1"/>
    <w:rsid w:val="00320CBA"/>
    <w:rsid w:val="00320F6B"/>
    <w:rsid w:val="00327330"/>
    <w:rsid w:val="00332770"/>
    <w:rsid w:val="00334CD1"/>
    <w:rsid w:val="003434EE"/>
    <w:rsid w:val="00343A78"/>
    <w:rsid w:val="0034573F"/>
    <w:rsid w:val="0035049A"/>
    <w:rsid w:val="00354D2F"/>
    <w:rsid w:val="00355C86"/>
    <w:rsid w:val="00357706"/>
    <w:rsid w:val="00357FBF"/>
    <w:rsid w:val="003623E2"/>
    <w:rsid w:val="00363DDB"/>
    <w:rsid w:val="0036603A"/>
    <w:rsid w:val="0036653A"/>
    <w:rsid w:val="00367E0B"/>
    <w:rsid w:val="00370138"/>
    <w:rsid w:val="003705C6"/>
    <w:rsid w:val="00372291"/>
    <w:rsid w:val="00376C51"/>
    <w:rsid w:val="00386448"/>
    <w:rsid w:val="003914F4"/>
    <w:rsid w:val="003A1A6F"/>
    <w:rsid w:val="003A33A3"/>
    <w:rsid w:val="003A4A6D"/>
    <w:rsid w:val="003B1AE6"/>
    <w:rsid w:val="003B2377"/>
    <w:rsid w:val="003B62AF"/>
    <w:rsid w:val="003B6EDB"/>
    <w:rsid w:val="003C0B6A"/>
    <w:rsid w:val="003C12A0"/>
    <w:rsid w:val="003C2AA8"/>
    <w:rsid w:val="003D0A50"/>
    <w:rsid w:val="003D1BEA"/>
    <w:rsid w:val="003D38B7"/>
    <w:rsid w:val="003D6FC1"/>
    <w:rsid w:val="003E6402"/>
    <w:rsid w:val="003E666C"/>
    <w:rsid w:val="003F10CF"/>
    <w:rsid w:val="003F13C9"/>
    <w:rsid w:val="003F2180"/>
    <w:rsid w:val="003F5DD0"/>
    <w:rsid w:val="003F5E89"/>
    <w:rsid w:val="003F5EE8"/>
    <w:rsid w:val="00412775"/>
    <w:rsid w:val="00413C53"/>
    <w:rsid w:val="00414118"/>
    <w:rsid w:val="004173CA"/>
    <w:rsid w:val="00422C79"/>
    <w:rsid w:val="004269D1"/>
    <w:rsid w:val="004312AB"/>
    <w:rsid w:val="00431746"/>
    <w:rsid w:val="00433A77"/>
    <w:rsid w:val="00434DFD"/>
    <w:rsid w:val="00441693"/>
    <w:rsid w:val="0044311A"/>
    <w:rsid w:val="004438DD"/>
    <w:rsid w:val="0044403E"/>
    <w:rsid w:val="00446584"/>
    <w:rsid w:val="0044685C"/>
    <w:rsid w:val="004526B7"/>
    <w:rsid w:val="00465E5F"/>
    <w:rsid w:val="00467D2A"/>
    <w:rsid w:val="00472CC4"/>
    <w:rsid w:val="004745CC"/>
    <w:rsid w:val="00481049"/>
    <w:rsid w:val="004834D9"/>
    <w:rsid w:val="00483AD5"/>
    <w:rsid w:val="00485FDC"/>
    <w:rsid w:val="004863BD"/>
    <w:rsid w:val="004970E8"/>
    <w:rsid w:val="004976FF"/>
    <w:rsid w:val="004A0A81"/>
    <w:rsid w:val="004A0CB8"/>
    <w:rsid w:val="004A5E13"/>
    <w:rsid w:val="004A6E38"/>
    <w:rsid w:val="004B1EEA"/>
    <w:rsid w:val="004B7665"/>
    <w:rsid w:val="004C11E9"/>
    <w:rsid w:val="004D04D5"/>
    <w:rsid w:val="004D0898"/>
    <w:rsid w:val="004D1E57"/>
    <w:rsid w:val="004D7311"/>
    <w:rsid w:val="004D7439"/>
    <w:rsid w:val="004E153F"/>
    <w:rsid w:val="004E16D2"/>
    <w:rsid w:val="004F047E"/>
    <w:rsid w:val="0050012A"/>
    <w:rsid w:val="00501B3E"/>
    <w:rsid w:val="0050509A"/>
    <w:rsid w:val="005069EF"/>
    <w:rsid w:val="00513A8D"/>
    <w:rsid w:val="00513D21"/>
    <w:rsid w:val="00522667"/>
    <w:rsid w:val="005405D4"/>
    <w:rsid w:val="005409E6"/>
    <w:rsid w:val="005446FB"/>
    <w:rsid w:val="00547D0B"/>
    <w:rsid w:val="00553168"/>
    <w:rsid w:val="00555A7F"/>
    <w:rsid w:val="00560463"/>
    <w:rsid w:val="0057480E"/>
    <w:rsid w:val="00575F4A"/>
    <w:rsid w:val="0057664D"/>
    <w:rsid w:val="00580646"/>
    <w:rsid w:val="00582316"/>
    <w:rsid w:val="00590CB4"/>
    <w:rsid w:val="00591890"/>
    <w:rsid w:val="00592743"/>
    <w:rsid w:val="0059468E"/>
    <w:rsid w:val="005946BD"/>
    <w:rsid w:val="00594737"/>
    <w:rsid w:val="005964C2"/>
    <w:rsid w:val="005A048B"/>
    <w:rsid w:val="005A0952"/>
    <w:rsid w:val="005B18A0"/>
    <w:rsid w:val="005C1312"/>
    <w:rsid w:val="005C2786"/>
    <w:rsid w:val="005C29CE"/>
    <w:rsid w:val="005C53C6"/>
    <w:rsid w:val="005C64BE"/>
    <w:rsid w:val="005D1D6B"/>
    <w:rsid w:val="005D2773"/>
    <w:rsid w:val="005D7B2C"/>
    <w:rsid w:val="005E1389"/>
    <w:rsid w:val="005E2930"/>
    <w:rsid w:val="005E2D80"/>
    <w:rsid w:val="005E5F57"/>
    <w:rsid w:val="005F2780"/>
    <w:rsid w:val="005F304B"/>
    <w:rsid w:val="00600CBF"/>
    <w:rsid w:val="00601DD5"/>
    <w:rsid w:val="0060418F"/>
    <w:rsid w:val="00605A0E"/>
    <w:rsid w:val="00605B3D"/>
    <w:rsid w:val="0060607E"/>
    <w:rsid w:val="00621155"/>
    <w:rsid w:val="00626E99"/>
    <w:rsid w:val="00627443"/>
    <w:rsid w:val="00630E22"/>
    <w:rsid w:val="006318CE"/>
    <w:rsid w:val="00631AC8"/>
    <w:rsid w:val="006373FD"/>
    <w:rsid w:val="00640603"/>
    <w:rsid w:val="00644E5B"/>
    <w:rsid w:val="00650EF0"/>
    <w:rsid w:val="00652251"/>
    <w:rsid w:val="00667997"/>
    <w:rsid w:val="00667F08"/>
    <w:rsid w:val="006704DD"/>
    <w:rsid w:val="00671125"/>
    <w:rsid w:val="006728ED"/>
    <w:rsid w:val="00674583"/>
    <w:rsid w:val="00676D76"/>
    <w:rsid w:val="006843DB"/>
    <w:rsid w:val="00687BAE"/>
    <w:rsid w:val="006926A8"/>
    <w:rsid w:val="00693F44"/>
    <w:rsid w:val="00694D5B"/>
    <w:rsid w:val="00695EFE"/>
    <w:rsid w:val="006A6CD2"/>
    <w:rsid w:val="006B6DCB"/>
    <w:rsid w:val="006C2CFD"/>
    <w:rsid w:val="006C3380"/>
    <w:rsid w:val="006C36D7"/>
    <w:rsid w:val="006C730E"/>
    <w:rsid w:val="006C7EB0"/>
    <w:rsid w:val="006D1BF4"/>
    <w:rsid w:val="006D20EA"/>
    <w:rsid w:val="006D72A3"/>
    <w:rsid w:val="006E0124"/>
    <w:rsid w:val="006E1053"/>
    <w:rsid w:val="006E1395"/>
    <w:rsid w:val="006E59F8"/>
    <w:rsid w:val="006E64C3"/>
    <w:rsid w:val="006F27FA"/>
    <w:rsid w:val="006F5AFC"/>
    <w:rsid w:val="006F67AE"/>
    <w:rsid w:val="00701D02"/>
    <w:rsid w:val="007031F2"/>
    <w:rsid w:val="00703D56"/>
    <w:rsid w:val="00704B08"/>
    <w:rsid w:val="00724BE8"/>
    <w:rsid w:val="00724FF9"/>
    <w:rsid w:val="00725143"/>
    <w:rsid w:val="007326CC"/>
    <w:rsid w:val="0073669E"/>
    <w:rsid w:val="00743ADF"/>
    <w:rsid w:val="00745533"/>
    <w:rsid w:val="007455D2"/>
    <w:rsid w:val="0075059D"/>
    <w:rsid w:val="00752C1A"/>
    <w:rsid w:val="00753F3E"/>
    <w:rsid w:val="00762AB6"/>
    <w:rsid w:val="00762ECD"/>
    <w:rsid w:val="00763993"/>
    <w:rsid w:val="00763C69"/>
    <w:rsid w:val="00765742"/>
    <w:rsid w:val="00770FA8"/>
    <w:rsid w:val="0077508C"/>
    <w:rsid w:val="00775DAB"/>
    <w:rsid w:val="00780656"/>
    <w:rsid w:val="007855B0"/>
    <w:rsid w:val="007909C8"/>
    <w:rsid w:val="007937F2"/>
    <w:rsid w:val="00794A7A"/>
    <w:rsid w:val="007A0D0D"/>
    <w:rsid w:val="007A19F3"/>
    <w:rsid w:val="007A599E"/>
    <w:rsid w:val="007A6763"/>
    <w:rsid w:val="007A750B"/>
    <w:rsid w:val="007B035B"/>
    <w:rsid w:val="007B5A31"/>
    <w:rsid w:val="007B5BC4"/>
    <w:rsid w:val="007B64C9"/>
    <w:rsid w:val="007C0559"/>
    <w:rsid w:val="007C26E9"/>
    <w:rsid w:val="007C37C4"/>
    <w:rsid w:val="007C66AA"/>
    <w:rsid w:val="007D1B9C"/>
    <w:rsid w:val="007D1C58"/>
    <w:rsid w:val="007E31B3"/>
    <w:rsid w:val="007E423E"/>
    <w:rsid w:val="007E42F7"/>
    <w:rsid w:val="007E5B5A"/>
    <w:rsid w:val="007F2D23"/>
    <w:rsid w:val="007F6CEA"/>
    <w:rsid w:val="008027C4"/>
    <w:rsid w:val="00804AC6"/>
    <w:rsid w:val="00805A80"/>
    <w:rsid w:val="008118F2"/>
    <w:rsid w:val="0081319C"/>
    <w:rsid w:val="00815056"/>
    <w:rsid w:val="00817877"/>
    <w:rsid w:val="0082047A"/>
    <w:rsid w:val="00820673"/>
    <w:rsid w:val="00820AE8"/>
    <w:rsid w:val="00822EE1"/>
    <w:rsid w:val="00823D25"/>
    <w:rsid w:val="00824585"/>
    <w:rsid w:val="00824FD6"/>
    <w:rsid w:val="0082772F"/>
    <w:rsid w:val="0083043F"/>
    <w:rsid w:val="008320BA"/>
    <w:rsid w:val="008343D7"/>
    <w:rsid w:val="00835914"/>
    <w:rsid w:val="00841B07"/>
    <w:rsid w:val="00847D66"/>
    <w:rsid w:val="0085119A"/>
    <w:rsid w:val="0085246B"/>
    <w:rsid w:val="00853E90"/>
    <w:rsid w:val="0086709D"/>
    <w:rsid w:val="00870A62"/>
    <w:rsid w:val="008748FF"/>
    <w:rsid w:val="00882CB5"/>
    <w:rsid w:val="00884078"/>
    <w:rsid w:val="00891D03"/>
    <w:rsid w:val="00894A3D"/>
    <w:rsid w:val="00897DE4"/>
    <w:rsid w:val="008A2CC5"/>
    <w:rsid w:val="008A4DE6"/>
    <w:rsid w:val="008A536A"/>
    <w:rsid w:val="008A68D9"/>
    <w:rsid w:val="008B2DEF"/>
    <w:rsid w:val="008B3571"/>
    <w:rsid w:val="008B3A60"/>
    <w:rsid w:val="008B535F"/>
    <w:rsid w:val="008C055B"/>
    <w:rsid w:val="008C27F9"/>
    <w:rsid w:val="008C3C29"/>
    <w:rsid w:val="008D5C7A"/>
    <w:rsid w:val="008D7863"/>
    <w:rsid w:val="008D79BE"/>
    <w:rsid w:val="008E0D3D"/>
    <w:rsid w:val="008F0AC4"/>
    <w:rsid w:val="008F6105"/>
    <w:rsid w:val="008F635C"/>
    <w:rsid w:val="00903BDD"/>
    <w:rsid w:val="00907017"/>
    <w:rsid w:val="00910C4E"/>
    <w:rsid w:val="009132BE"/>
    <w:rsid w:val="00913EB0"/>
    <w:rsid w:val="0091478A"/>
    <w:rsid w:val="00916E99"/>
    <w:rsid w:val="009205AD"/>
    <w:rsid w:val="00924E88"/>
    <w:rsid w:val="00927708"/>
    <w:rsid w:val="00927D8E"/>
    <w:rsid w:val="00927FB4"/>
    <w:rsid w:val="009309CE"/>
    <w:rsid w:val="009310A9"/>
    <w:rsid w:val="009333D8"/>
    <w:rsid w:val="00933DE8"/>
    <w:rsid w:val="0093681A"/>
    <w:rsid w:val="009378F6"/>
    <w:rsid w:val="00952D2C"/>
    <w:rsid w:val="009532E6"/>
    <w:rsid w:val="00955C98"/>
    <w:rsid w:val="00960620"/>
    <w:rsid w:val="009630D6"/>
    <w:rsid w:val="0097085F"/>
    <w:rsid w:val="00973721"/>
    <w:rsid w:val="009914EC"/>
    <w:rsid w:val="009A015B"/>
    <w:rsid w:val="009A770E"/>
    <w:rsid w:val="009B3607"/>
    <w:rsid w:val="009B7DE0"/>
    <w:rsid w:val="009C3901"/>
    <w:rsid w:val="009C3A3A"/>
    <w:rsid w:val="009D23A5"/>
    <w:rsid w:val="009F3632"/>
    <w:rsid w:val="00A05A80"/>
    <w:rsid w:val="00A26AC1"/>
    <w:rsid w:val="00A336B5"/>
    <w:rsid w:val="00A41103"/>
    <w:rsid w:val="00A41ACB"/>
    <w:rsid w:val="00A4252C"/>
    <w:rsid w:val="00A520E2"/>
    <w:rsid w:val="00A54305"/>
    <w:rsid w:val="00A60221"/>
    <w:rsid w:val="00A63B2C"/>
    <w:rsid w:val="00A63B7B"/>
    <w:rsid w:val="00A640FC"/>
    <w:rsid w:val="00A72EF9"/>
    <w:rsid w:val="00A80986"/>
    <w:rsid w:val="00A817F2"/>
    <w:rsid w:val="00A83CD1"/>
    <w:rsid w:val="00A8487C"/>
    <w:rsid w:val="00A91599"/>
    <w:rsid w:val="00A91EDE"/>
    <w:rsid w:val="00A92F29"/>
    <w:rsid w:val="00A94DA0"/>
    <w:rsid w:val="00AA21AA"/>
    <w:rsid w:val="00AA5A6B"/>
    <w:rsid w:val="00AA723B"/>
    <w:rsid w:val="00AB00DA"/>
    <w:rsid w:val="00AB2565"/>
    <w:rsid w:val="00AB582F"/>
    <w:rsid w:val="00AB6BFC"/>
    <w:rsid w:val="00AC2AF6"/>
    <w:rsid w:val="00AD072D"/>
    <w:rsid w:val="00AD1B32"/>
    <w:rsid w:val="00AD42BB"/>
    <w:rsid w:val="00AD5951"/>
    <w:rsid w:val="00AD6179"/>
    <w:rsid w:val="00AE5737"/>
    <w:rsid w:val="00AE5C46"/>
    <w:rsid w:val="00AE7E09"/>
    <w:rsid w:val="00AF1636"/>
    <w:rsid w:val="00AF2D3C"/>
    <w:rsid w:val="00AF409E"/>
    <w:rsid w:val="00B0236E"/>
    <w:rsid w:val="00B032C6"/>
    <w:rsid w:val="00B04231"/>
    <w:rsid w:val="00B048D1"/>
    <w:rsid w:val="00B04D6D"/>
    <w:rsid w:val="00B20FBF"/>
    <w:rsid w:val="00B31DE0"/>
    <w:rsid w:val="00B32962"/>
    <w:rsid w:val="00B32AAE"/>
    <w:rsid w:val="00B40014"/>
    <w:rsid w:val="00B40517"/>
    <w:rsid w:val="00B418CC"/>
    <w:rsid w:val="00B42927"/>
    <w:rsid w:val="00B458C5"/>
    <w:rsid w:val="00B62257"/>
    <w:rsid w:val="00B67A23"/>
    <w:rsid w:val="00B67CBE"/>
    <w:rsid w:val="00B70469"/>
    <w:rsid w:val="00B74705"/>
    <w:rsid w:val="00B75823"/>
    <w:rsid w:val="00B76EB8"/>
    <w:rsid w:val="00B82800"/>
    <w:rsid w:val="00B84ED1"/>
    <w:rsid w:val="00B9658B"/>
    <w:rsid w:val="00B97851"/>
    <w:rsid w:val="00BA0F6B"/>
    <w:rsid w:val="00BA3419"/>
    <w:rsid w:val="00BA5A94"/>
    <w:rsid w:val="00BA698B"/>
    <w:rsid w:val="00BA7260"/>
    <w:rsid w:val="00BB0670"/>
    <w:rsid w:val="00BB1645"/>
    <w:rsid w:val="00BB1E5D"/>
    <w:rsid w:val="00BB3BB5"/>
    <w:rsid w:val="00BB5DCB"/>
    <w:rsid w:val="00BC2B95"/>
    <w:rsid w:val="00BD3D19"/>
    <w:rsid w:val="00BD486A"/>
    <w:rsid w:val="00BD4A56"/>
    <w:rsid w:val="00BE4928"/>
    <w:rsid w:val="00BE59B2"/>
    <w:rsid w:val="00BE68ED"/>
    <w:rsid w:val="00C01D8D"/>
    <w:rsid w:val="00C04F6E"/>
    <w:rsid w:val="00C04F79"/>
    <w:rsid w:val="00C11AF5"/>
    <w:rsid w:val="00C1446F"/>
    <w:rsid w:val="00C16982"/>
    <w:rsid w:val="00C17D95"/>
    <w:rsid w:val="00C22E97"/>
    <w:rsid w:val="00C25ECB"/>
    <w:rsid w:val="00C27A07"/>
    <w:rsid w:val="00C31179"/>
    <w:rsid w:val="00C34420"/>
    <w:rsid w:val="00C35091"/>
    <w:rsid w:val="00C36243"/>
    <w:rsid w:val="00C4113E"/>
    <w:rsid w:val="00C4197A"/>
    <w:rsid w:val="00C419B9"/>
    <w:rsid w:val="00C41B71"/>
    <w:rsid w:val="00C43167"/>
    <w:rsid w:val="00C54204"/>
    <w:rsid w:val="00C571DF"/>
    <w:rsid w:val="00C608DE"/>
    <w:rsid w:val="00C61A38"/>
    <w:rsid w:val="00C65752"/>
    <w:rsid w:val="00C72B3E"/>
    <w:rsid w:val="00C73521"/>
    <w:rsid w:val="00C73773"/>
    <w:rsid w:val="00C7390B"/>
    <w:rsid w:val="00C74BB3"/>
    <w:rsid w:val="00C7624D"/>
    <w:rsid w:val="00C76663"/>
    <w:rsid w:val="00C81092"/>
    <w:rsid w:val="00C92095"/>
    <w:rsid w:val="00C92BAB"/>
    <w:rsid w:val="00C956C5"/>
    <w:rsid w:val="00CA35B6"/>
    <w:rsid w:val="00CA4804"/>
    <w:rsid w:val="00CA5F09"/>
    <w:rsid w:val="00CA6CAE"/>
    <w:rsid w:val="00CA7F1B"/>
    <w:rsid w:val="00CB388C"/>
    <w:rsid w:val="00CC1F36"/>
    <w:rsid w:val="00CC375B"/>
    <w:rsid w:val="00CC65CA"/>
    <w:rsid w:val="00CC78A7"/>
    <w:rsid w:val="00CD0548"/>
    <w:rsid w:val="00CD1F6F"/>
    <w:rsid w:val="00CD5422"/>
    <w:rsid w:val="00CD56FC"/>
    <w:rsid w:val="00CD7971"/>
    <w:rsid w:val="00CE21F4"/>
    <w:rsid w:val="00CE3676"/>
    <w:rsid w:val="00CF066C"/>
    <w:rsid w:val="00CF2034"/>
    <w:rsid w:val="00CF49AF"/>
    <w:rsid w:val="00CF5375"/>
    <w:rsid w:val="00CF570B"/>
    <w:rsid w:val="00D12C15"/>
    <w:rsid w:val="00D17F01"/>
    <w:rsid w:val="00D21806"/>
    <w:rsid w:val="00D2323E"/>
    <w:rsid w:val="00D26C47"/>
    <w:rsid w:val="00D341F5"/>
    <w:rsid w:val="00D3457D"/>
    <w:rsid w:val="00D34E75"/>
    <w:rsid w:val="00D410C7"/>
    <w:rsid w:val="00D42A86"/>
    <w:rsid w:val="00D4376E"/>
    <w:rsid w:val="00D44DB3"/>
    <w:rsid w:val="00D46E18"/>
    <w:rsid w:val="00D50074"/>
    <w:rsid w:val="00D51B4A"/>
    <w:rsid w:val="00D54ACB"/>
    <w:rsid w:val="00D54C98"/>
    <w:rsid w:val="00D5533A"/>
    <w:rsid w:val="00D60B4E"/>
    <w:rsid w:val="00D6266C"/>
    <w:rsid w:val="00D64267"/>
    <w:rsid w:val="00D643C9"/>
    <w:rsid w:val="00D67061"/>
    <w:rsid w:val="00D67BE4"/>
    <w:rsid w:val="00D74C06"/>
    <w:rsid w:val="00D75DC7"/>
    <w:rsid w:val="00D872BA"/>
    <w:rsid w:val="00D90246"/>
    <w:rsid w:val="00D973D1"/>
    <w:rsid w:val="00DA0494"/>
    <w:rsid w:val="00DA4C2E"/>
    <w:rsid w:val="00DA77F2"/>
    <w:rsid w:val="00DB03B6"/>
    <w:rsid w:val="00DB1267"/>
    <w:rsid w:val="00DB198F"/>
    <w:rsid w:val="00DB4720"/>
    <w:rsid w:val="00DB4D88"/>
    <w:rsid w:val="00DB5DF3"/>
    <w:rsid w:val="00DC066C"/>
    <w:rsid w:val="00DC309D"/>
    <w:rsid w:val="00DD0F3D"/>
    <w:rsid w:val="00DD32E6"/>
    <w:rsid w:val="00DD6FE1"/>
    <w:rsid w:val="00DD778F"/>
    <w:rsid w:val="00DE16C9"/>
    <w:rsid w:val="00DE20AD"/>
    <w:rsid w:val="00DE65B3"/>
    <w:rsid w:val="00DF7CFF"/>
    <w:rsid w:val="00E01447"/>
    <w:rsid w:val="00E015A2"/>
    <w:rsid w:val="00E065B7"/>
    <w:rsid w:val="00E17C92"/>
    <w:rsid w:val="00E21B9B"/>
    <w:rsid w:val="00E239AD"/>
    <w:rsid w:val="00E262B6"/>
    <w:rsid w:val="00E27293"/>
    <w:rsid w:val="00E30009"/>
    <w:rsid w:val="00E3259D"/>
    <w:rsid w:val="00E34D8E"/>
    <w:rsid w:val="00E4005A"/>
    <w:rsid w:val="00E40399"/>
    <w:rsid w:val="00E41007"/>
    <w:rsid w:val="00E42EC2"/>
    <w:rsid w:val="00E43C4A"/>
    <w:rsid w:val="00E44097"/>
    <w:rsid w:val="00E45705"/>
    <w:rsid w:val="00E47F9A"/>
    <w:rsid w:val="00E53C28"/>
    <w:rsid w:val="00E55351"/>
    <w:rsid w:val="00E5799E"/>
    <w:rsid w:val="00E6708A"/>
    <w:rsid w:val="00E67576"/>
    <w:rsid w:val="00E6763F"/>
    <w:rsid w:val="00E67B71"/>
    <w:rsid w:val="00E67BF5"/>
    <w:rsid w:val="00E70B73"/>
    <w:rsid w:val="00E741B9"/>
    <w:rsid w:val="00E74513"/>
    <w:rsid w:val="00E75C28"/>
    <w:rsid w:val="00E75CE2"/>
    <w:rsid w:val="00E76CEA"/>
    <w:rsid w:val="00E81C1B"/>
    <w:rsid w:val="00E9049A"/>
    <w:rsid w:val="00E97D8F"/>
    <w:rsid w:val="00EA0876"/>
    <w:rsid w:val="00EA3A5F"/>
    <w:rsid w:val="00EA53CA"/>
    <w:rsid w:val="00EA5BB3"/>
    <w:rsid w:val="00EA7C59"/>
    <w:rsid w:val="00EB1F1D"/>
    <w:rsid w:val="00EB4083"/>
    <w:rsid w:val="00EB7B9B"/>
    <w:rsid w:val="00EC1DC4"/>
    <w:rsid w:val="00EC5F37"/>
    <w:rsid w:val="00ED19ED"/>
    <w:rsid w:val="00ED4EE0"/>
    <w:rsid w:val="00ED5305"/>
    <w:rsid w:val="00ED781B"/>
    <w:rsid w:val="00EE1437"/>
    <w:rsid w:val="00EE1F2C"/>
    <w:rsid w:val="00EE68C7"/>
    <w:rsid w:val="00EF1D4D"/>
    <w:rsid w:val="00EF3396"/>
    <w:rsid w:val="00F00419"/>
    <w:rsid w:val="00F01925"/>
    <w:rsid w:val="00F0256A"/>
    <w:rsid w:val="00F043E5"/>
    <w:rsid w:val="00F10C10"/>
    <w:rsid w:val="00F11CBE"/>
    <w:rsid w:val="00F11D41"/>
    <w:rsid w:val="00F122E7"/>
    <w:rsid w:val="00F138A9"/>
    <w:rsid w:val="00F13B04"/>
    <w:rsid w:val="00F1582E"/>
    <w:rsid w:val="00F2188B"/>
    <w:rsid w:val="00F21A76"/>
    <w:rsid w:val="00F31FD5"/>
    <w:rsid w:val="00F32E82"/>
    <w:rsid w:val="00F41224"/>
    <w:rsid w:val="00F602D5"/>
    <w:rsid w:val="00F61E36"/>
    <w:rsid w:val="00F63862"/>
    <w:rsid w:val="00F73941"/>
    <w:rsid w:val="00F77216"/>
    <w:rsid w:val="00F77A2E"/>
    <w:rsid w:val="00F8010A"/>
    <w:rsid w:val="00F8067F"/>
    <w:rsid w:val="00F81175"/>
    <w:rsid w:val="00F82B07"/>
    <w:rsid w:val="00F913C2"/>
    <w:rsid w:val="00F92E1B"/>
    <w:rsid w:val="00F9574C"/>
    <w:rsid w:val="00F95DBA"/>
    <w:rsid w:val="00FA71D8"/>
    <w:rsid w:val="00FB1F6E"/>
    <w:rsid w:val="00FC113D"/>
    <w:rsid w:val="00FC2EA8"/>
    <w:rsid w:val="00FC37F3"/>
    <w:rsid w:val="00FD7431"/>
    <w:rsid w:val="00FE242C"/>
    <w:rsid w:val="00FE5EFE"/>
    <w:rsid w:val="00FF0678"/>
    <w:rsid w:val="00FF0A70"/>
    <w:rsid w:val="00FF54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6D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AAE"/>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B32AA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qFormat/>
    <w:rsid w:val="00B32AAE"/>
    <w:pPr>
      <w:pBdr>
        <w:top w:val="none" w:sz="0" w:space="0" w:color="auto"/>
      </w:pBdr>
      <w:spacing w:before="180"/>
      <w:outlineLvl w:val="1"/>
    </w:pPr>
    <w:rPr>
      <w:sz w:val="32"/>
    </w:rPr>
  </w:style>
  <w:style w:type="paragraph" w:styleId="Heading3">
    <w:name w:val="heading 3"/>
    <w:basedOn w:val="Heading2"/>
    <w:next w:val="Normal"/>
    <w:qFormat/>
    <w:rsid w:val="00B32AAE"/>
    <w:pPr>
      <w:spacing w:before="120"/>
      <w:outlineLvl w:val="2"/>
    </w:pPr>
    <w:rPr>
      <w:sz w:val="28"/>
    </w:rPr>
  </w:style>
  <w:style w:type="paragraph" w:styleId="Heading4">
    <w:name w:val="heading 4"/>
    <w:basedOn w:val="Heading3"/>
    <w:next w:val="Normal"/>
    <w:link w:val="Heading4Char"/>
    <w:qFormat/>
    <w:rsid w:val="00B32AAE"/>
    <w:pPr>
      <w:ind w:left="1418" w:hanging="1418"/>
      <w:outlineLvl w:val="3"/>
    </w:pPr>
    <w:rPr>
      <w:sz w:val="24"/>
    </w:rPr>
  </w:style>
  <w:style w:type="paragraph" w:styleId="Heading5">
    <w:name w:val="heading 5"/>
    <w:basedOn w:val="Heading4"/>
    <w:next w:val="Normal"/>
    <w:qFormat/>
    <w:rsid w:val="00B32AAE"/>
    <w:pPr>
      <w:ind w:left="1701" w:hanging="1701"/>
      <w:outlineLvl w:val="4"/>
    </w:pPr>
    <w:rPr>
      <w:sz w:val="22"/>
    </w:rPr>
  </w:style>
  <w:style w:type="paragraph" w:styleId="Heading6">
    <w:name w:val="heading 6"/>
    <w:basedOn w:val="H6"/>
    <w:next w:val="Normal"/>
    <w:qFormat/>
    <w:rsid w:val="00B32AAE"/>
    <w:pPr>
      <w:outlineLvl w:val="5"/>
    </w:pPr>
  </w:style>
  <w:style w:type="paragraph" w:styleId="Heading7">
    <w:name w:val="heading 7"/>
    <w:basedOn w:val="H6"/>
    <w:next w:val="Normal"/>
    <w:qFormat/>
    <w:rsid w:val="00B32AAE"/>
    <w:pPr>
      <w:outlineLvl w:val="6"/>
    </w:pPr>
  </w:style>
  <w:style w:type="paragraph" w:styleId="Heading8">
    <w:name w:val="heading 8"/>
    <w:basedOn w:val="Heading1"/>
    <w:next w:val="Normal"/>
    <w:qFormat/>
    <w:rsid w:val="00B32AAE"/>
    <w:pPr>
      <w:ind w:left="0" w:firstLine="0"/>
      <w:outlineLvl w:val="7"/>
    </w:pPr>
  </w:style>
  <w:style w:type="paragraph" w:styleId="Heading9">
    <w:name w:val="heading 9"/>
    <w:basedOn w:val="Heading8"/>
    <w:next w:val="Normal"/>
    <w:qFormat/>
    <w:rsid w:val="00B32AA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32AAE"/>
    <w:pPr>
      <w:ind w:left="1985" w:hanging="1985"/>
      <w:outlineLvl w:val="9"/>
    </w:pPr>
    <w:rPr>
      <w:sz w:val="20"/>
    </w:rPr>
  </w:style>
  <w:style w:type="paragraph" w:styleId="TOC9">
    <w:name w:val="toc 9"/>
    <w:basedOn w:val="TOC8"/>
    <w:uiPriority w:val="39"/>
    <w:rsid w:val="00B32AAE"/>
    <w:pPr>
      <w:ind w:left="1418" w:hanging="1418"/>
    </w:pPr>
  </w:style>
  <w:style w:type="paragraph" w:styleId="TOC8">
    <w:name w:val="toc 8"/>
    <w:basedOn w:val="TOC1"/>
    <w:uiPriority w:val="39"/>
    <w:rsid w:val="00B32AAE"/>
    <w:pPr>
      <w:spacing w:before="180"/>
      <w:ind w:left="2693" w:hanging="2693"/>
    </w:pPr>
    <w:rPr>
      <w:b/>
    </w:rPr>
  </w:style>
  <w:style w:type="paragraph" w:styleId="TOC1">
    <w:name w:val="toc 1"/>
    <w:uiPriority w:val="39"/>
    <w:rsid w:val="00B32AAE"/>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B32AAE"/>
    <w:pPr>
      <w:keepLines/>
      <w:tabs>
        <w:tab w:val="center" w:pos="4536"/>
        <w:tab w:val="right" w:pos="9072"/>
      </w:tabs>
    </w:pPr>
    <w:rPr>
      <w:noProof/>
    </w:rPr>
  </w:style>
  <w:style w:type="character" w:customStyle="1" w:styleId="ZGSM">
    <w:name w:val="ZGSM"/>
    <w:rsid w:val="00B32AAE"/>
  </w:style>
  <w:style w:type="paragraph" w:styleId="Header">
    <w:name w:val="header"/>
    <w:rsid w:val="00B32AAE"/>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B32AAE"/>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B32AAE"/>
    <w:pPr>
      <w:ind w:left="1701" w:hanging="1701"/>
    </w:pPr>
  </w:style>
  <w:style w:type="paragraph" w:styleId="TOC4">
    <w:name w:val="toc 4"/>
    <w:basedOn w:val="TOC3"/>
    <w:uiPriority w:val="39"/>
    <w:rsid w:val="00B32AAE"/>
    <w:pPr>
      <w:ind w:left="1418" w:hanging="1418"/>
    </w:pPr>
  </w:style>
  <w:style w:type="paragraph" w:styleId="TOC3">
    <w:name w:val="toc 3"/>
    <w:basedOn w:val="TOC2"/>
    <w:uiPriority w:val="39"/>
    <w:rsid w:val="00B32AAE"/>
    <w:pPr>
      <w:ind w:left="1134" w:hanging="1134"/>
    </w:pPr>
  </w:style>
  <w:style w:type="paragraph" w:styleId="TOC2">
    <w:name w:val="toc 2"/>
    <w:basedOn w:val="TOC1"/>
    <w:uiPriority w:val="39"/>
    <w:rsid w:val="00B32AAE"/>
    <w:pPr>
      <w:spacing w:before="0"/>
      <w:ind w:left="851" w:hanging="851"/>
    </w:pPr>
    <w:rPr>
      <w:sz w:val="20"/>
    </w:rPr>
  </w:style>
  <w:style w:type="paragraph" w:styleId="Index1">
    <w:name w:val="index 1"/>
    <w:basedOn w:val="Normal"/>
    <w:semiHidden/>
    <w:rsid w:val="00B32AAE"/>
    <w:pPr>
      <w:keepLines/>
    </w:pPr>
  </w:style>
  <w:style w:type="paragraph" w:styleId="Index2">
    <w:name w:val="index 2"/>
    <w:basedOn w:val="Index1"/>
    <w:semiHidden/>
    <w:rsid w:val="00B32AAE"/>
    <w:pPr>
      <w:ind w:left="284"/>
    </w:pPr>
  </w:style>
  <w:style w:type="paragraph" w:customStyle="1" w:styleId="TT">
    <w:name w:val="TT"/>
    <w:basedOn w:val="Heading1"/>
    <w:next w:val="Normal"/>
    <w:rsid w:val="00B32AAE"/>
    <w:pPr>
      <w:outlineLvl w:val="9"/>
    </w:pPr>
  </w:style>
  <w:style w:type="paragraph" w:styleId="Footer">
    <w:name w:val="footer"/>
    <w:basedOn w:val="Header"/>
    <w:link w:val="FooterChar"/>
    <w:rsid w:val="00B32AAE"/>
    <w:pPr>
      <w:jc w:val="center"/>
    </w:pPr>
    <w:rPr>
      <w:i/>
    </w:rPr>
  </w:style>
  <w:style w:type="character" w:styleId="FootnoteReference">
    <w:name w:val="footnote reference"/>
    <w:basedOn w:val="DefaultParagraphFont"/>
    <w:semiHidden/>
    <w:rsid w:val="00B32AAE"/>
    <w:rPr>
      <w:b/>
      <w:position w:val="6"/>
      <w:sz w:val="16"/>
    </w:rPr>
  </w:style>
  <w:style w:type="paragraph" w:styleId="FootnoteText">
    <w:name w:val="footnote text"/>
    <w:basedOn w:val="Normal"/>
    <w:semiHidden/>
    <w:rsid w:val="00B32AAE"/>
    <w:pPr>
      <w:keepLines/>
      <w:ind w:left="454" w:hanging="454"/>
    </w:pPr>
    <w:rPr>
      <w:sz w:val="16"/>
    </w:rPr>
  </w:style>
  <w:style w:type="paragraph" w:customStyle="1" w:styleId="NF">
    <w:name w:val="NF"/>
    <w:basedOn w:val="NO"/>
    <w:rsid w:val="00B32AAE"/>
    <w:pPr>
      <w:keepNext/>
      <w:spacing w:after="0"/>
    </w:pPr>
    <w:rPr>
      <w:rFonts w:ascii="Arial" w:hAnsi="Arial"/>
      <w:sz w:val="18"/>
    </w:rPr>
  </w:style>
  <w:style w:type="paragraph" w:customStyle="1" w:styleId="NO">
    <w:name w:val="NO"/>
    <w:basedOn w:val="Normal"/>
    <w:link w:val="NOChar"/>
    <w:rsid w:val="00B32AAE"/>
    <w:pPr>
      <w:keepLines/>
      <w:ind w:left="1135" w:hanging="851"/>
    </w:pPr>
  </w:style>
  <w:style w:type="paragraph" w:customStyle="1" w:styleId="PL">
    <w:name w:val="PL"/>
    <w:link w:val="PLChar"/>
    <w:rsid w:val="00B32A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753F3E"/>
    <w:rPr>
      <w:rFonts w:ascii="Courier New" w:hAnsi="Courier New"/>
      <w:noProof/>
      <w:sz w:val="16"/>
      <w:lang w:eastAsia="en-US"/>
    </w:rPr>
  </w:style>
  <w:style w:type="paragraph" w:customStyle="1" w:styleId="TAR">
    <w:name w:val="TAR"/>
    <w:basedOn w:val="TAL"/>
    <w:rsid w:val="00B32AAE"/>
    <w:pPr>
      <w:jc w:val="right"/>
    </w:pPr>
  </w:style>
  <w:style w:type="paragraph" w:customStyle="1" w:styleId="TAL">
    <w:name w:val="TAL"/>
    <w:basedOn w:val="Normal"/>
    <w:link w:val="TALChar"/>
    <w:rsid w:val="00B32AAE"/>
    <w:pPr>
      <w:keepNext/>
      <w:keepLines/>
      <w:spacing w:after="0"/>
    </w:pPr>
    <w:rPr>
      <w:rFonts w:ascii="Arial" w:hAnsi="Arial"/>
      <w:sz w:val="18"/>
    </w:rPr>
  </w:style>
  <w:style w:type="character" w:customStyle="1" w:styleId="TALChar">
    <w:name w:val="TAL Char"/>
    <w:link w:val="TAL"/>
    <w:rsid w:val="0020187D"/>
    <w:rPr>
      <w:rFonts w:ascii="Arial" w:hAnsi="Arial"/>
      <w:sz w:val="18"/>
      <w:lang w:eastAsia="en-US"/>
    </w:rPr>
  </w:style>
  <w:style w:type="paragraph" w:styleId="ListNumber2">
    <w:name w:val="List Number 2"/>
    <w:basedOn w:val="ListNumber"/>
    <w:rsid w:val="00B32AAE"/>
    <w:pPr>
      <w:ind w:left="851"/>
    </w:pPr>
  </w:style>
  <w:style w:type="paragraph" w:styleId="ListNumber">
    <w:name w:val="List Number"/>
    <w:basedOn w:val="List"/>
    <w:rsid w:val="00B32AAE"/>
  </w:style>
  <w:style w:type="paragraph" w:styleId="List">
    <w:name w:val="List"/>
    <w:basedOn w:val="Normal"/>
    <w:rsid w:val="00B32AAE"/>
    <w:pPr>
      <w:ind w:left="568" w:hanging="284"/>
    </w:pPr>
  </w:style>
  <w:style w:type="paragraph" w:customStyle="1" w:styleId="TAH">
    <w:name w:val="TAH"/>
    <w:basedOn w:val="TAC"/>
    <w:rsid w:val="00B32AAE"/>
    <w:rPr>
      <w:b/>
    </w:rPr>
  </w:style>
  <w:style w:type="paragraph" w:customStyle="1" w:styleId="TAC">
    <w:name w:val="TAC"/>
    <w:basedOn w:val="TAL"/>
    <w:rsid w:val="00B32AAE"/>
    <w:pPr>
      <w:jc w:val="center"/>
    </w:pPr>
  </w:style>
  <w:style w:type="paragraph" w:customStyle="1" w:styleId="LD">
    <w:name w:val="LD"/>
    <w:rsid w:val="00B32AAE"/>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B32AAE"/>
    <w:pPr>
      <w:keepLines/>
      <w:ind w:left="1702" w:hanging="1418"/>
    </w:pPr>
  </w:style>
  <w:style w:type="paragraph" w:customStyle="1" w:styleId="FP">
    <w:name w:val="FP"/>
    <w:basedOn w:val="Normal"/>
    <w:rsid w:val="00B32AAE"/>
    <w:pPr>
      <w:spacing w:after="0"/>
    </w:pPr>
  </w:style>
  <w:style w:type="paragraph" w:customStyle="1" w:styleId="NW">
    <w:name w:val="NW"/>
    <w:basedOn w:val="NO"/>
    <w:rsid w:val="00B32AAE"/>
    <w:pPr>
      <w:spacing w:after="0"/>
    </w:pPr>
  </w:style>
  <w:style w:type="paragraph" w:customStyle="1" w:styleId="EW">
    <w:name w:val="EW"/>
    <w:basedOn w:val="EX"/>
    <w:rsid w:val="00B32AAE"/>
    <w:pPr>
      <w:spacing w:after="0"/>
    </w:pPr>
  </w:style>
  <w:style w:type="paragraph" w:customStyle="1" w:styleId="B10">
    <w:name w:val="B1"/>
    <w:basedOn w:val="List"/>
    <w:rsid w:val="00B32AAE"/>
    <w:pPr>
      <w:ind w:left="738" w:hanging="454"/>
    </w:pPr>
  </w:style>
  <w:style w:type="paragraph" w:styleId="TOC6">
    <w:name w:val="toc 6"/>
    <w:basedOn w:val="TOC5"/>
    <w:next w:val="Normal"/>
    <w:uiPriority w:val="39"/>
    <w:rsid w:val="00B32AAE"/>
    <w:pPr>
      <w:ind w:left="1985" w:hanging="1985"/>
    </w:pPr>
  </w:style>
  <w:style w:type="paragraph" w:styleId="TOC7">
    <w:name w:val="toc 7"/>
    <w:basedOn w:val="TOC6"/>
    <w:next w:val="Normal"/>
    <w:uiPriority w:val="39"/>
    <w:rsid w:val="00B32AAE"/>
    <w:pPr>
      <w:ind w:left="2268" w:hanging="2268"/>
    </w:pPr>
  </w:style>
  <w:style w:type="paragraph" w:styleId="ListBullet2">
    <w:name w:val="List Bullet 2"/>
    <w:basedOn w:val="ListBullet"/>
    <w:rsid w:val="00B32AAE"/>
    <w:pPr>
      <w:ind w:left="851"/>
    </w:pPr>
  </w:style>
  <w:style w:type="paragraph" w:styleId="ListBullet">
    <w:name w:val="List Bullet"/>
    <w:basedOn w:val="List"/>
    <w:rsid w:val="00B32AAE"/>
  </w:style>
  <w:style w:type="paragraph" w:customStyle="1" w:styleId="EditorsNote">
    <w:name w:val="Editor's Note"/>
    <w:basedOn w:val="NO"/>
    <w:rsid w:val="00B32AAE"/>
    <w:rPr>
      <w:color w:val="FF0000"/>
    </w:rPr>
  </w:style>
  <w:style w:type="paragraph" w:customStyle="1" w:styleId="TH">
    <w:name w:val="TH"/>
    <w:basedOn w:val="FL"/>
    <w:next w:val="FL"/>
    <w:rsid w:val="00B32AAE"/>
  </w:style>
  <w:style w:type="paragraph" w:customStyle="1" w:styleId="FL">
    <w:name w:val="FL"/>
    <w:basedOn w:val="Normal"/>
    <w:rsid w:val="00B32AAE"/>
    <w:pPr>
      <w:keepNext/>
      <w:keepLines/>
      <w:spacing w:before="60"/>
      <w:jc w:val="center"/>
    </w:pPr>
    <w:rPr>
      <w:rFonts w:ascii="Arial" w:hAnsi="Arial"/>
      <w:b/>
    </w:rPr>
  </w:style>
  <w:style w:type="paragraph" w:customStyle="1" w:styleId="ZA">
    <w:name w:val="ZA"/>
    <w:rsid w:val="00B32A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B32A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B32AAE"/>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B32A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B32AAE"/>
    <w:pPr>
      <w:ind w:left="851" w:hanging="851"/>
    </w:pPr>
  </w:style>
  <w:style w:type="paragraph" w:customStyle="1" w:styleId="ZH">
    <w:name w:val="ZH"/>
    <w:rsid w:val="00B32AAE"/>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B32AAE"/>
    <w:pPr>
      <w:keepNext w:val="0"/>
      <w:spacing w:before="0" w:after="240"/>
    </w:pPr>
  </w:style>
  <w:style w:type="paragraph" w:customStyle="1" w:styleId="ZG">
    <w:name w:val="ZG"/>
    <w:rsid w:val="00B32AAE"/>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B32AAE"/>
    <w:pPr>
      <w:ind w:left="1135"/>
    </w:pPr>
  </w:style>
  <w:style w:type="paragraph" w:styleId="List2">
    <w:name w:val="List 2"/>
    <w:basedOn w:val="List"/>
    <w:rsid w:val="00B32AAE"/>
    <w:pPr>
      <w:ind w:left="851"/>
    </w:pPr>
  </w:style>
  <w:style w:type="paragraph" w:styleId="List3">
    <w:name w:val="List 3"/>
    <w:basedOn w:val="List2"/>
    <w:rsid w:val="00B32AAE"/>
    <w:pPr>
      <w:ind w:left="1135"/>
    </w:pPr>
  </w:style>
  <w:style w:type="paragraph" w:styleId="List4">
    <w:name w:val="List 4"/>
    <w:basedOn w:val="List3"/>
    <w:rsid w:val="00B32AAE"/>
    <w:pPr>
      <w:ind w:left="1418"/>
    </w:pPr>
  </w:style>
  <w:style w:type="paragraph" w:styleId="List5">
    <w:name w:val="List 5"/>
    <w:basedOn w:val="List4"/>
    <w:rsid w:val="00B32AAE"/>
    <w:pPr>
      <w:ind w:left="1702"/>
    </w:pPr>
  </w:style>
  <w:style w:type="paragraph" w:styleId="ListBullet4">
    <w:name w:val="List Bullet 4"/>
    <w:basedOn w:val="ListBullet3"/>
    <w:rsid w:val="00B32AAE"/>
    <w:pPr>
      <w:ind w:left="1418"/>
    </w:pPr>
  </w:style>
  <w:style w:type="paragraph" w:styleId="ListBullet5">
    <w:name w:val="List Bullet 5"/>
    <w:basedOn w:val="ListBullet4"/>
    <w:rsid w:val="00B32AAE"/>
    <w:pPr>
      <w:ind w:left="1702"/>
    </w:pPr>
  </w:style>
  <w:style w:type="paragraph" w:customStyle="1" w:styleId="B20">
    <w:name w:val="B2"/>
    <w:basedOn w:val="List2"/>
    <w:rsid w:val="00B32AAE"/>
    <w:pPr>
      <w:ind w:left="1191" w:hanging="454"/>
    </w:pPr>
  </w:style>
  <w:style w:type="paragraph" w:customStyle="1" w:styleId="B30">
    <w:name w:val="B3"/>
    <w:basedOn w:val="List3"/>
    <w:rsid w:val="00B32AAE"/>
    <w:pPr>
      <w:ind w:left="1645" w:hanging="454"/>
    </w:pPr>
  </w:style>
  <w:style w:type="paragraph" w:customStyle="1" w:styleId="B4">
    <w:name w:val="B4"/>
    <w:basedOn w:val="List4"/>
    <w:rsid w:val="00B32AAE"/>
    <w:pPr>
      <w:ind w:left="2098" w:hanging="454"/>
    </w:pPr>
  </w:style>
  <w:style w:type="paragraph" w:customStyle="1" w:styleId="B5">
    <w:name w:val="B5"/>
    <w:basedOn w:val="List5"/>
    <w:rsid w:val="00B32AAE"/>
    <w:pPr>
      <w:ind w:left="2552" w:hanging="454"/>
    </w:pPr>
  </w:style>
  <w:style w:type="paragraph" w:customStyle="1" w:styleId="ZTD">
    <w:name w:val="ZTD"/>
    <w:basedOn w:val="ZB"/>
    <w:rsid w:val="00B32AAE"/>
    <w:pPr>
      <w:framePr w:hRule="auto" w:wrap="notBeside" w:y="852"/>
    </w:pPr>
    <w:rPr>
      <w:i w:val="0"/>
      <w:sz w:val="40"/>
    </w:rPr>
  </w:style>
  <w:style w:type="paragraph" w:customStyle="1" w:styleId="ZV">
    <w:name w:val="ZV"/>
    <w:basedOn w:val="ZU"/>
    <w:rsid w:val="00B32AAE"/>
    <w:pPr>
      <w:framePr w:wrap="notBeside" w:y="16161"/>
    </w:pPr>
  </w:style>
  <w:style w:type="paragraph" w:styleId="IndexHeading">
    <w:name w:val="index heading"/>
    <w:basedOn w:val="Normal"/>
    <w:next w:val="Normal"/>
    <w:semiHidden/>
    <w:rsid w:val="004970E8"/>
    <w:pPr>
      <w:pBdr>
        <w:top w:val="single" w:sz="12" w:space="0" w:color="auto"/>
      </w:pBdr>
      <w:spacing w:before="360" w:after="240"/>
    </w:pPr>
    <w:rPr>
      <w:b/>
      <w:i/>
      <w:sz w:val="26"/>
    </w:rPr>
  </w:style>
  <w:style w:type="character" w:styleId="Hyperlink">
    <w:name w:val="Hyperlink"/>
    <w:uiPriority w:val="99"/>
    <w:rsid w:val="004970E8"/>
    <w:rPr>
      <w:color w:val="0000FF"/>
      <w:u w:val="single"/>
    </w:rPr>
  </w:style>
  <w:style w:type="character" w:styleId="FollowedHyperlink">
    <w:name w:val="FollowedHyperlink"/>
    <w:rsid w:val="004970E8"/>
    <w:rPr>
      <w:color w:val="800080"/>
      <w:u w:val="single"/>
    </w:rPr>
  </w:style>
  <w:style w:type="paragraph" w:customStyle="1" w:styleId="B3">
    <w:name w:val="B3+"/>
    <w:basedOn w:val="B30"/>
    <w:rsid w:val="00B32AAE"/>
    <w:pPr>
      <w:numPr>
        <w:numId w:val="3"/>
      </w:numPr>
      <w:tabs>
        <w:tab w:val="left" w:pos="1134"/>
      </w:tabs>
    </w:pPr>
  </w:style>
  <w:style w:type="paragraph" w:customStyle="1" w:styleId="B1">
    <w:name w:val="B1+"/>
    <w:basedOn w:val="B10"/>
    <w:link w:val="B1Car"/>
    <w:rsid w:val="00B32AAE"/>
    <w:pPr>
      <w:numPr>
        <w:numId w:val="1"/>
      </w:numPr>
    </w:pPr>
  </w:style>
  <w:style w:type="paragraph" w:customStyle="1" w:styleId="B2">
    <w:name w:val="B2+"/>
    <w:basedOn w:val="B20"/>
    <w:rsid w:val="00B32AAE"/>
    <w:pPr>
      <w:numPr>
        <w:numId w:val="2"/>
      </w:numPr>
    </w:pPr>
  </w:style>
  <w:style w:type="paragraph" w:customStyle="1" w:styleId="BL">
    <w:name w:val="BL"/>
    <w:basedOn w:val="Normal"/>
    <w:rsid w:val="00B32AAE"/>
    <w:pPr>
      <w:numPr>
        <w:numId w:val="5"/>
      </w:numPr>
      <w:tabs>
        <w:tab w:val="left" w:pos="851"/>
      </w:tabs>
    </w:pPr>
  </w:style>
  <w:style w:type="paragraph" w:customStyle="1" w:styleId="BN">
    <w:name w:val="BN"/>
    <w:basedOn w:val="Normal"/>
    <w:rsid w:val="00B32AAE"/>
    <w:pPr>
      <w:numPr>
        <w:numId w:val="4"/>
      </w:numPr>
    </w:pPr>
  </w:style>
  <w:style w:type="paragraph" w:styleId="BodyText">
    <w:name w:val="Body Text"/>
    <w:basedOn w:val="Normal"/>
    <w:link w:val="BodyTextChar"/>
    <w:rsid w:val="004970E8"/>
    <w:pPr>
      <w:keepNext/>
      <w:spacing w:after="140"/>
    </w:pPr>
    <w:rPr>
      <w:lang w:val="x-none"/>
    </w:rPr>
  </w:style>
  <w:style w:type="character" w:customStyle="1" w:styleId="BodyTextChar">
    <w:name w:val="Body Text Char"/>
    <w:link w:val="BodyText"/>
    <w:rsid w:val="0020187D"/>
    <w:rPr>
      <w:lang w:eastAsia="en-US"/>
    </w:rPr>
  </w:style>
  <w:style w:type="paragraph" w:styleId="BlockText">
    <w:name w:val="Block Text"/>
    <w:basedOn w:val="Normal"/>
    <w:rsid w:val="004970E8"/>
    <w:pPr>
      <w:spacing w:after="120"/>
      <w:ind w:left="1440" w:right="1440"/>
    </w:pPr>
  </w:style>
  <w:style w:type="paragraph" w:styleId="BodyText2">
    <w:name w:val="Body Text 2"/>
    <w:basedOn w:val="Normal"/>
    <w:rsid w:val="004970E8"/>
    <w:pPr>
      <w:spacing w:after="120" w:line="480" w:lineRule="auto"/>
    </w:pPr>
  </w:style>
  <w:style w:type="paragraph" w:styleId="BodyText3">
    <w:name w:val="Body Text 3"/>
    <w:basedOn w:val="Normal"/>
    <w:rsid w:val="004970E8"/>
    <w:pPr>
      <w:spacing w:after="120"/>
    </w:pPr>
    <w:rPr>
      <w:sz w:val="16"/>
      <w:szCs w:val="16"/>
    </w:rPr>
  </w:style>
  <w:style w:type="paragraph" w:styleId="BodyTextFirstIndent">
    <w:name w:val="Body Text First Indent"/>
    <w:basedOn w:val="BodyText"/>
    <w:rsid w:val="004970E8"/>
    <w:pPr>
      <w:keepNext w:val="0"/>
      <w:spacing w:after="120"/>
      <w:ind w:firstLine="210"/>
    </w:pPr>
  </w:style>
  <w:style w:type="paragraph" w:styleId="BodyTextIndent">
    <w:name w:val="Body Text Indent"/>
    <w:basedOn w:val="Normal"/>
    <w:rsid w:val="004970E8"/>
    <w:pPr>
      <w:spacing w:after="120"/>
      <w:ind w:left="283"/>
    </w:pPr>
  </w:style>
  <w:style w:type="paragraph" w:styleId="BodyTextFirstIndent2">
    <w:name w:val="Body Text First Indent 2"/>
    <w:basedOn w:val="BodyTextIndent"/>
    <w:rsid w:val="004970E8"/>
    <w:pPr>
      <w:ind w:firstLine="210"/>
    </w:pPr>
  </w:style>
  <w:style w:type="paragraph" w:styleId="BodyTextIndent2">
    <w:name w:val="Body Text Indent 2"/>
    <w:basedOn w:val="Normal"/>
    <w:rsid w:val="004970E8"/>
    <w:pPr>
      <w:spacing w:after="120" w:line="480" w:lineRule="auto"/>
      <w:ind w:left="283"/>
    </w:pPr>
  </w:style>
  <w:style w:type="paragraph" w:styleId="BodyTextIndent3">
    <w:name w:val="Body Text Indent 3"/>
    <w:basedOn w:val="Normal"/>
    <w:rsid w:val="004970E8"/>
    <w:pPr>
      <w:spacing w:after="120"/>
      <w:ind w:left="283"/>
    </w:pPr>
    <w:rPr>
      <w:sz w:val="16"/>
      <w:szCs w:val="16"/>
    </w:rPr>
  </w:style>
  <w:style w:type="paragraph" w:styleId="Caption">
    <w:name w:val="caption"/>
    <w:basedOn w:val="Normal"/>
    <w:next w:val="Normal"/>
    <w:qFormat/>
    <w:rsid w:val="004970E8"/>
    <w:pPr>
      <w:spacing w:before="120" w:after="120"/>
    </w:pPr>
    <w:rPr>
      <w:b/>
      <w:bCs/>
    </w:rPr>
  </w:style>
  <w:style w:type="paragraph" w:styleId="Closing">
    <w:name w:val="Closing"/>
    <w:basedOn w:val="Normal"/>
    <w:rsid w:val="004970E8"/>
    <w:pPr>
      <w:ind w:left="4252"/>
    </w:pPr>
  </w:style>
  <w:style w:type="character" w:styleId="CommentReference">
    <w:name w:val="annotation reference"/>
    <w:semiHidden/>
    <w:rsid w:val="004970E8"/>
    <w:rPr>
      <w:sz w:val="16"/>
      <w:szCs w:val="16"/>
    </w:rPr>
  </w:style>
  <w:style w:type="paragraph" w:styleId="CommentText">
    <w:name w:val="annotation text"/>
    <w:basedOn w:val="Normal"/>
    <w:link w:val="CommentTextChar"/>
    <w:semiHidden/>
    <w:rsid w:val="004970E8"/>
    <w:rPr>
      <w:lang w:val="x-none"/>
    </w:rPr>
  </w:style>
  <w:style w:type="paragraph" w:styleId="Date">
    <w:name w:val="Date"/>
    <w:basedOn w:val="Normal"/>
    <w:next w:val="Normal"/>
    <w:rsid w:val="004970E8"/>
  </w:style>
  <w:style w:type="paragraph" w:styleId="DocumentMap">
    <w:name w:val="Document Map"/>
    <w:basedOn w:val="Normal"/>
    <w:semiHidden/>
    <w:rsid w:val="004970E8"/>
    <w:pPr>
      <w:shd w:val="clear" w:color="auto" w:fill="000080"/>
    </w:pPr>
    <w:rPr>
      <w:rFonts w:ascii="Tahoma" w:hAnsi="Tahoma" w:cs="Tahoma"/>
    </w:rPr>
  </w:style>
  <w:style w:type="paragraph" w:styleId="E-mailSignature">
    <w:name w:val="E-mail Signature"/>
    <w:basedOn w:val="Normal"/>
    <w:rsid w:val="004970E8"/>
  </w:style>
  <w:style w:type="character" w:styleId="Emphasis">
    <w:name w:val="Emphasis"/>
    <w:qFormat/>
    <w:rsid w:val="004970E8"/>
    <w:rPr>
      <w:i/>
      <w:iCs/>
    </w:rPr>
  </w:style>
  <w:style w:type="character" w:styleId="EndnoteReference">
    <w:name w:val="endnote reference"/>
    <w:semiHidden/>
    <w:rsid w:val="004970E8"/>
    <w:rPr>
      <w:vertAlign w:val="superscript"/>
    </w:rPr>
  </w:style>
  <w:style w:type="paragraph" w:styleId="EndnoteText">
    <w:name w:val="endnote text"/>
    <w:basedOn w:val="Normal"/>
    <w:semiHidden/>
    <w:rsid w:val="004970E8"/>
  </w:style>
  <w:style w:type="paragraph" w:styleId="EnvelopeAddress">
    <w:name w:val="envelope address"/>
    <w:basedOn w:val="Normal"/>
    <w:rsid w:val="004970E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4970E8"/>
    <w:rPr>
      <w:rFonts w:ascii="Arial" w:hAnsi="Arial" w:cs="Arial"/>
    </w:rPr>
  </w:style>
  <w:style w:type="character" w:styleId="HTMLAcronym">
    <w:name w:val="HTML Acronym"/>
    <w:basedOn w:val="DefaultParagraphFont"/>
    <w:rsid w:val="004970E8"/>
  </w:style>
  <w:style w:type="paragraph" w:styleId="HTMLAddress">
    <w:name w:val="HTML Address"/>
    <w:basedOn w:val="Normal"/>
    <w:rsid w:val="004970E8"/>
    <w:rPr>
      <w:i/>
      <w:iCs/>
    </w:rPr>
  </w:style>
  <w:style w:type="character" w:styleId="HTMLCite">
    <w:name w:val="HTML Cite"/>
    <w:rsid w:val="004970E8"/>
    <w:rPr>
      <w:i/>
      <w:iCs/>
    </w:rPr>
  </w:style>
  <w:style w:type="character" w:styleId="HTMLCode">
    <w:name w:val="HTML Code"/>
    <w:rsid w:val="004970E8"/>
    <w:rPr>
      <w:rFonts w:ascii="Courier New" w:hAnsi="Courier New"/>
      <w:sz w:val="20"/>
      <w:szCs w:val="20"/>
    </w:rPr>
  </w:style>
  <w:style w:type="character" w:styleId="HTMLDefinition">
    <w:name w:val="HTML Definition"/>
    <w:rsid w:val="004970E8"/>
    <w:rPr>
      <w:i/>
      <w:iCs/>
    </w:rPr>
  </w:style>
  <w:style w:type="character" w:styleId="HTMLKeyboard">
    <w:name w:val="HTML Keyboard"/>
    <w:rsid w:val="004970E8"/>
    <w:rPr>
      <w:rFonts w:ascii="Courier New" w:hAnsi="Courier New"/>
      <w:sz w:val="20"/>
      <w:szCs w:val="20"/>
    </w:rPr>
  </w:style>
  <w:style w:type="paragraph" w:styleId="HTMLPreformatted">
    <w:name w:val="HTML Preformatted"/>
    <w:basedOn w:val="Normal"/>
    <w:rsid w:val="004970E8"/>
    <w:rPr>
      <w:rFonts w:ascii="Courier New" w:hAnsi="Courier New" w:cs="Courier New"/>
    </w:rPr>
  </w:style>
  <w:style w:type="character" w:styleId="HTMLSample">
    <w:name w:val="HTML Sample"/>
    <w:rsid w:val="004970E8"/>
    <w:rPr>
      <w:rFonts w:ascii="Courier New" w:hAnsi="Courier New"/>
    </w:rPr>
  </w:style>
  <w:style w:type="character" w:styleId="HTMLTypewriter">
    <w:name w:val="HTML Typewriter"/>
    <w:rsid w:val="004970E8"/>
    <w:rPr>
      <w:rFonts w:ascii="Courier New" w:hAnsi="Courier New"/>
      <w:sz w:val="20"/>
      <w:szCs w:val="20"/>
    </w:rPr>
  </w:style>
  <w:style w:type="character" w:styleId="HTMLVariable">
    <w:name w:val="HTML Variable"/>
    <w:rsid w:val="004970E8"/>
    <w:rPr>
      <w:i/>
      <w:iCs/>
    </w:rPr>
  </w:style>
  <w:style w:type="paragraph" w:styleId="Index3">
    <w:name w:val="index 3"/>
    <w:basedOn w:val="Normal"/>
    <w:next w:val="Normal"/>
    <w:autoRedefine/>
    <w:semiHidden/>
    <w:rsid w:val="004970E8"/>
    <w:pPr>
      <w:ind w:left="600" w:hanging="200"/>
    </w:pPr>
  </w:style>
  <w:style w:type="paragraph" w:styleId="Index4">
    <w:name w:val="index 4"/>
    <w:basedOn w:val="Normal"/>
    <w:next w:val="Normal"/>
    <w:autoRedefine/>
    <w:semiHidden/>
    <w:rsid w:val="004970E8"/>
    <w:pPr>
      <w:ind w:left="800" w:hanging="200"/>
    </w:pPr>
  </w:style>
  <w:style w:type="paragraph" w:styleId="Index5">
    <w:name w:val="index 5"/>
    <w:basedOn w:val="Normal"/>
    <w:next w:val="Normal"/>
    <w:autoRedefine/>
    <w:semiHidden/>
    <w:rsid w:val="004970E8"/>
    <w:pPr>
      <w:ind w:left="1000" w:hanging="200"/>
    </w:pPr>
  </w:style>
  <w:style w:type="paragraph" w:styleId="Index6">
    <w:name w:val="index 6"/>
    <w:basedOn w:val="Normal"/>
    <w:next w:val="Normal"/>
    <w:autoRedefine/>
    <w:semiHidden/>
    <w:rsid w:val="004970E8"/>
    <w:pPr>
      <w:ind w:left="1200" w:hanging="200"/>
    </w:pPr>
  </w:style>
  <w:style w:type="paragraph" w:styleId="Index7">
    <w:name w:val="index 7"/>
    <w:basedOn w:val="Normal"/>
    <w:next w:val="Normal"/>
    <w:autoRedefine/>
    <w:semiHidden/>
    <w:rsid w:val="004970E8"/>
    <w:pPr>
      <w:ind w:left="1400" w:hanging="200"/>
    </w:pPr>
  </w:style>
  <w:style w:type="paragraph" w:styleId="Index8">
    <w:name w:val="index 8"/>
    <w:basedOn w:val="Normal"/>
    <w:next w:val="Normal"/>
    <w:autoRedefine/>
    <w:semiHidden/>
    <w:rsid w:val="004970E8"/>
    <w:pPr>
      <w:ind w:left="1600" w:hanging="200"/>
    </w:pPr>
  </w:style>
  <w:style w:type="paragraph" w:styleId="Index9">
    <w:name w:val="index 9"/>
    <w:basedOn w:val="Normal"/>
    <w:next w:val="Normal"/>
    <w:autoRedefine/>
    <w:semiHidden/>
    <w:rsid w:val="004970E8"/>
    <w:pPr>
      <w:ind w:left="1800" w:hanging="200"/>
    </w:pPr>
  </w:style>
  <w:style w:type="character" w:styleId="LineNumber">
    <w:name w:val="line number"/>
    <w:basedOn w:val="DefaultParagraphFont"/>
    <w:rsid w:val="004970E8"/>
  </w:style>
  <w:style w:type="paragraph" w:styleId="ListContinue">
    <w:name w:val="List Continue"/>
    <w:basedOn w:val="Normal"/>
    <w:rsid w:val="004970E8"/>
    <w:pPr>
      <w:spacing w:after="120"/>
      <w:ind w:left="283"/>
    </w:pPr>
  </w:style>
  <w:style w:type="paragraph" w:styleId="ListContinue2">
    <w:name w:val="List Continue 2"/>
    <w:basedOn w:val="Normal"/>
    <w:rsid w:val="004970E8"/>
    <w:pPr>
      <w:spacing w:after="120"/>
      <w:ind w:left="566"/>
    </w:pPr>
  </w:style>
  <w:style w:type="paragraph" w:styleId="ListContinue3">
    <w:name w:val="List Continue 3"/>
    <w:basedOn w:val="Normal"/>
    <w:rsid w:val="004970E8"/>
    <w:pPr>
      <w:spacing w:after="120"/>
      <w:ind w:left="849"/>
    </w:pPr>
  </w:style>
  <w:style w:type="paragraph" w:styleId="ListContinue4">
    <w:name w:val="List Continue 4"/>
    <w:basedOn w:val="Normal"/>
    <w:rsid w:val="004970E8"/>
    <w:pPr>
      <w:spacing w:after="120"/>
      <w:ind w:left="1132"/>
    </w:pPr>
  </w:style>
  <w:style w:type="paragraph" w:styleId="ListContinue5">
    <w:name w:val="List Continue 5"/>
    <w:basedOn w:val="Normal"/>
    <w:rsid w:val="004970E8"/>
    <w:pPr>
      <w:spacing w:after="120"/>
      <w:ind w:left="1415"/>
    </w:pPr>
  </w:style>
  <w:style w:type="paragraph" w:styleId="ListNumber3">
    <w:name w:val="List Number 3"/>
    <w:basedOn w:val="Normal"/>
    <w:rsid w:val="004970E8"/>
    <w:pPr>
      <w:numPr>
        <w:numId w:val="6"/>
      </w:numPr>
    </w:pPr>
  </w:style>
  <w:style w:type="paragraph" w:styleId="ListNumber4">
    <w:name w:val="List Number 4"/>
    <w:basedOn w:val="Normal"/>
    <w:rsid w:val="004970E8"/>
    <w:pPr>
      <w:numPr>
        <w:numId w:val="7"/>
      </w:numPr>
    </w:pPr>
  </w:style>
  <w:style w:type="paragraph" w:styleId="ListNumber5">
    <w:name w:val="List Number 5"/>
    <w:basedOn w:val="Normal"/>
    <w:rsid w:val="004970E8"/>
    <w:pPr>
      <w:numPr>
        <w:numId w:val="8"/>
      </w:numPr>
    </w:pPr>
  </w:style>
  <w:style w:type="paragraph" w:styleId="MacroText">
    <w:name w:val="macro"/>
    <w:semiHidden/>
    <w:rsid w:val="004970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4970E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4970E8"/>
    <w:rPr>
      <w:sz w:val="24"/>
      <w:szCs w:val="24"/>
    </w:rPr>
  </w:style>
  <w:style w:type="paragraph" w:styleId="NormalIndent">
    <w:name w:val="Normal Indent"/>
    <w:basedOn w:val="Normal"/>
    <w:rsid w:val="004970E8"/>
    <w:pPr>
      <w:ind w:left="720"/>
    </w:pPr>
  </w:style>
  <w:style w:type="paragraph" w:styleId="NoteHeading">
    <w:name w:val="Note Heading"/>
    <w:basedOn w:val="Normal"/>
    <w:next w:val="Normal"/>
    <w:rsid w:val="004970E8"/>
  </w:style>
  <w:style w:type="character" w:styleId="PageNumber">
    <w:name w:val="page number"/>
    <w:basedOn w:val="DefaultParagraphFont"/>
    <w:rsid w:val="004970E8"/>
  </w:style>
  <w:style w:type="paragraph" w:styleId="PlainText">
    <w:name w:val="Plain Text"/>
    <w:basedOn w:val="Normal"/>
    <w:link w:val="PlainTextChar"/>
    <w:uiPriority w:val="99"/>
    <w:rsid w:val="004970E8"/>
    <w:rPr>
      <w:rFonts w:ascii="Courier New" w:hAnsi="Courier New"/>
      <w:lang w:val="x-none"/>
    </w:rPr>
  </w:style>
  <w:style w:type="character" w:customStyle="1" w:styleId="PlainTextChar">
    <w:name w:val="Plain Text Char"/>
    <w:link w:val="PlainText"/>
    <w:uiPriority w:val="99"/>
    <w:rsid w:val="0020187D"/>
    <w:rPr>
      <w:rFonts w:ascii="Courier New" w:hAnsi="Courier New" w:cs="Courier New"/>
      <w:lang w:eastAsia="en-US"/>
    </w:rPr>
  </w:style>
  <w:style w:type="paragraph" w:styleId="Salutation">
    <w:name w:val="Salutation"/>
    <w:basedOn w:val="Normal"/>
    <w:next w:val="Normal"/>
    <w:rsid w:val="004970E8"/>
  </w:style>
  <w:style w:type="paragraph" w:styleId="Signature">
    <w:name w:val="Signature"/>
    <w:basedOn w:val="Normal"/>
    <w:rsid w:val="004970E8"/>
    <w:pPr>
      <w:ind w:left="4252"/>
    </w:pPr>
  </w:style>
  <w:style w:type="character" w:styleId="Strong">
    <w:name w:val="Strong"/>
    <w:qFormat/>
    <w:rsid w:val="004970E8"/>
    <w:rPr>
      <w:b/>
      <w:bCs/>
    </w:rPr>
  </w:style>
  <w:style w:type="paragraph" w:styleId="Subtitle">
    <w:name w:val="Subtitle"/>
    <w:basedOn w:val="Normal"/>
    <w:qFormat/>
    <w:rsid w:val="004970E8"/>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4970E8"/>
    <w:pPr>
      <w:ind w:left="200" w:hanging="200"/>
    </w:pPr>
  </w:style>
  <w:style w:type="paragraph" w:styleId="TableofFigures">
    <w:name w:val="table of figures"/>
    <w:basedOn w:val="Normal"/>
    <w:next w:val="Normal"/>
    <w:semiHidden/>
    <w:rsid w:val="004970E8"/>
    <w:pPr>
      <w:ind w:left="400" w:hanging="400"/>
    </w:pPr>
  </w:style>
  <w:style w:type="paragraph" w:styleId="Title">
    <w:name w:val="Title"/>
    <w:basedOn w:val="Normal"/>
    <w:qFormat/>
    <w:rsid w:val="004970E8"/>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970E8"/>
    <w:pPr>
      <w:spacing w:before="120"/>
    </w:pPr>
    <w:rPr>
      <w:rFonts w:ascii="Arial" w:hAnsi="Arial" w:cs="Arial"/>
      <w:b/>
      <w:bCs/>
      <w:sz w:val="24"/>
      <w:szCs w:val="24"/>
    </w:rPr>
  </w:style>
  <w:style w:type="paragraph" w:customStyle="1" w:styleId="TAJ">
    <w:name w:val="TAJ"/>
    <w:basedOn w:val="Normal"/>
    <w:rsid w:val="00B32AAE"/>
    <w:pPr>
      <w:keepNext/>
      <w:keepLines/>
      <w:spacing w:after="0"/>
      <w:jc w:val="both"/>
    </w:pPr>
    <w:rPr>
      <w:rFonts w:ascii="Arial" w:hAnsi="Arial"/>
      <w:sz w:val="18"/>
    </w:rPr>
  </w:style>
  <w:style w:type="paragraph" w:styleId="BalloonText">
    <w:name w:val="Balloon Text"/>
    <w:basedOn w:val="Normal"/>
    <w:semiHidden/>
    <w:rsid w:val="00A54305"/>
    <w:rPr>
      <w:rFonts w:ascii="Tahoma" w:hAnsi="Tahoma" w:cs="Tahoma"/>
      <w:sz w:val="16"/>
      <w:szCs w:val="16"/>
    </w:rPr>
  </w:style>
  <w:style w:type="paragraph" w:customStyle="1" w:styleId="SignatureDefLong">
    <w:name w:val="SignatureDefLong"/>
    <w:basedOn w:val="Normal"/>
    <w:rsid w:val="0020187D"/>
    <w:pPr>
      <w:keepLines/>
      <w:numPr>
        <w:ilvl w:val="12"/>
      </w:numPr>
      <w:tabs>
        <w:tab w:val="left" w:pos="1716"/>
        <w:tab w:val="right" w:pos="8970"/>
      </w:tabs>
      <w:spacing w:before="60" w:after="0"/>
      <w:ind w:left="3600" w:hanging="3600"/>
    </w:pPr>
  </w:style>
  <w:style w:type="paragraph" w:customStyle="1" w:styleId="SignatureDefCont">
    <w:name w:val="SignatureDefCont"/>
    <w:basedOn w:val="Normal"/>
    <w:rsid w:val="0020187D"/>
    <w:pPr>
      <w:keepNext/>
      <w:tabs>
        <w:tab w:val="left" w:pos="1716"/>
      </w:tabs>
      <w:spacing w:after="0"/>
      <w:ind w:left="2886" w:hanging="2886"/>
    </w:pPr>
    <w:rPr>
      <w:lang w:val="en-US"/>
    </w:rPr>
  </w:style>
  <w:style w:type="paragraph" w:customStyle="1" w:styleId="TB1">
    <w:name w:val="TB1"/>
    <w:basedOn w:val="Normal"/>
    <w:qFormat/>
    <w:rsid w:val="00B32AAE"/>
    <w:pPr>
      <w:keepNext/>
      <w:keepLines/>
      <w:numPr>
        <w:numId w:val="44"/>
      </w:numPr>
      <w:tabs>
        <w:tab w:val="left" w:pos="720"/>
      </w:tabs>
      <w:spacing w:after="0"/>
      <w:ind w:left="737" w:hanging="380"/>
    </w:pPr>
    <w:rPr>
      <w:rFonts w:ascii="Arial" w:hAnsi="Arial"/>
      <w:sz w:val="18"/>
    </w:rPr>
  </w:style>
  <w:style w:type="character" w:customStyle="1" w:styleId="Nummerdussmbolid">
    <w:name w:val="Nummerdussümbolid"/>
    <w:rsid w:val="00AD5951"/>
  </w:style>
  <w:style w:type="character" w:customStyle="1" w:styleId="Tpploend">
    <w:name w:val="Täpploend"/>
    <w:rsid w:val="00AD5951"/>
    <w:rPr>
      <w:rFonts w:ascii="Courier New" w:eastAsia="Courier New" w:hAnsi="Courier New" w:cs="Courier New"/>
    </w:rPr>
  </w:style>
  <w:style w:type="paragraph" w:customStyle="1" w:styleId="TB2">
    <w:name w:val="TB2"/>
    <w:basedOn w:val="Normal"/>
    <w:qFormat/>
    <w:rsid w:val="00B32AAE"/>
    <w:pPr>
      <w:keepNext/>
      <w:keepLines/>
      <w:numPr>
        <w:numId w:val="48"/>
      </w:numPr>
      <w:tabs>
        <w:tab w:val="left" w:pos="1109"/>
      </w:tabs>
      <w:spacing w:after="0"/>
      <w:ind w:left="1100" w:hanging="380"/>
    </w:pPr>
    <w:rPr>
      <w:rFonts w:ascii="Arial" w:hAnsi="Arial"/>
      <w:sz w:val="18"/>
    </w:rPr>
  </w:style>
  <w:style w:type="character" w:customStyle="1" w:styleId="FooterChar">
    <w:name w:val="Footer Char"/>
    <w:link w:val="Footer"/>
    <w:rsid w:val="00A63B2C"/>
    <w:rPr>
      <w:rFonts w:ascii="Arial" w:hAnsi="Arial"/>
      <w:b/>
      <w:i/>
      <w:noProof/>
      <w:sz w:val="18"/>
      <w:lang w:eastAsia="en-US"/>
    </w:rPr>
  </w:style>
  <w:style w:type="character" w:customStyle="1" w:styleId="EXChar">
    <w:name w:val="EX Char"/>
    <w:link w:val="EX"/>
    <w:rsid w:val="00270C45"/>
    <w:rPr>
      <w:lang w:eastAsia="en-US"/>
    </w:rPr>
  </w:style>
  <w:style w:type="paragraph" w:styleId="CommentSubject">
    <w:name w:val="annotation subject"/>
    <w:basedOn w:val="CommentText"/>
    <w:next w:val="CommentText"/>
    <w:link w:val="CommentSubjectChar"/>
    <w:rsid w:val="00483AD5"/>
    <w:rPr>
      <w:b/>
      <w:bCs/>
    </w:rPr>
  </w:style>
  <w:style w:type="character" w:customStyle="1" w:styleId="CommentTextChar">
    <w:name w:val="Comment Text Char"/>
    <w:link w:val="CommentText"/>
    <w:semiHidden/>
    <w:rsid w:val="00483AD5"/>
    <w:rPr>
      <w:lang w:eastAsia="en-US"/>
    </w:rPr>
  </w:style>
  <w:style w:type="character" w:customStyle="1" w:styleId="CommentSubjectChar">
    <w:name w:val="Comment Subject Char"/>
    <w:basedOn w:val="CommentTextChar"/>
    <w:link w:val="CommentSubject"/>
    <w:rsid w:val="00483AD5"/>
    <w:rPr>
      <w:lang w:eastAsia="en-US"/>
    </w:rPr>
  </w:style>
  <w:style w:type="character" w:customStyle="1" w:styleId="Heading1Char">
    <w:name w:val="Heading 1 Char"/>
    <w:link w:val="Heading1"/>
    <w:uiPriority w:val="9"/>
    <w:rsid w:val="00072818"/>
    <w:rPr>
      <w:rFonts w:ascii="Arial" w:hAnsi="Arial"/>
      <w:sz w:val="36"/>
      <w:lang w:eastAsia="en-US"/>
    </w:rPr>
  </w:style>
  <w:style w:type="character" w:customStyle="1" w:styleId="NOChar">
    <w:name w:val="NO Char"/>
    <w:link w:val="NO"/>
    <w:rsid w:val="00C1446F"/>
    <w:rPr>
      <w:lang w:eastAsia="en-US"/>
    </w:rPr>
  </w:style>
  <w:style w:type="paragraph" w:styleId="Revision">
    <w:name w:val="Revision"/>
    <w:hidden/>
    <w:uiPriority w:val="99"/>
    <w:semiHidden/>
    <w:rsid w:val="007D1B9C"/>
    <w:rPr>
      <w:lang w:eastAsia="en-US"/>
    </w:rPr>
  </w:style>
  <w:style w:type="character" w:customStyle="1" w:styleId="B1Car">
    <w:name w:val="B1+ Car"/>
    <w:link w:val="B1"/>
    <w:rsid w:val="001716EE"/>
    <w:rPr>
      <w:lang w:eastAsia="en-US"/>
    </w:rPr>
  </w:style>
  <w:style w:type="character" w:customStyle="1" w:styleId="Heading4Char">
    <w:name w:val="Heading 4 Char"/>
    <w:link w:val="Heading4"/>
    <w:rsid w:val="001716EE"/>
    <w:rPr>
      <w:rFonts w:ascii="Arial" w:hAnsi="Arial"/>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AAE"/>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B32AAE"/>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qFormat/>
    <w:rsid w:val="00B32AAE"/>
    <w:pPr>
      <w:pBdr>
        <w:top w:val="none" w:sz="0" w:space="0" w:color="auto"/>
      </w:pBdr>
      <w:spacing w:before="180"/>
      <w:outlineLvl w:val="1"/>
    </w:pPr>
    <w:rPr>
      <w:sz w:val="32"/>
    </w:rPr>
  </w:style>
  <w:style w:type="paragraph" w:styleId="Heading3">
    <w:name w:val="heading 3"/>
    <w:basedOn w:val="Heading2"/>
    <w:next w:val="Normal"/>
    <w:qFormat/>
    <w:rsid w:val="00B32AAE"/>
    <w:pPr>
      <w:spacing w:before="120"/>
      <w:outlineLvl w:val="2"/>
    </w:pPr>
    <w:rPr>
      <w:sz w:val="28"/>
    </w:rPr>
  </w:style>
  <w:style w:type="paragraph" w:styleId="Heading4">
    <w:name w:val="heading 4"/>
    <w:basedOn w:val="Heading3"/>
    <w:next w:val="Normal"/>
    <w:link w:val="Heading4Char"/>
    <w:qFormat/>
    <w:rsid w:val="00B32AAE"/>
    <w:pPr>
      <w:ind w:left="1418" w:hanging="1418"/>
      <w:outlineLvl w:val="3"/>
    </w:pPr>
    <w:rPr>
      <w:sz w:val="24"/>
    </w:rPr>
  </w:style>
  <w:style w:type="paragraph" w:styleId="Heading5">
    <w:name w:val="heading 5"/>
    <w:basedOn w:val="Heading4"/>
    <w:next w:val="Normal"/>
    <w:qFormat/>
    <w:rsid w:val="00B32AAE"/>
    <w:pPr>
      <w:ind w:left="1701" w:hanging="1701"/>
      <w:outlineLvl w:val="4"/>
    </w:pPr>
    <w:rPr>
      <w:sz w:val="22"/>
    </w:rPr>
  </w:style>
  <w:style w:type="paragraph" w:styleId="Heading6">
    <w:name w:val="heading 6"/>
    <w:basedOn w:val="H6"/>
    <w:next w:val="Normal"/>
    <w:qFormat/>
    <w:rsid w:val="00B32AAE"/>
    <w:pPr>
      <w:outlineLvl w:val="5"/>
    </w:pPr>
  </w:style>
  <w:style w:type="paragraph" w:styleId="Heading7">
    <w:name w:val="heading 7"/>
    <w:basedOn w:val="H6"/>
    <w:next w:val="Normal"/>
    <w:qFormat/>
    <w:rsid w:val="00B32AAE"/>
    <w:pPr>
      <w:outlineLvl w:val="6"/>
    </w:pPr>
  </w:style>
  <w:style w:type="paragraph" w:styleId="Heading8">
    <w:name w:val="heading 8"/>
    <w:basedOn w:val="Heading1"/>
    <w:next w:val="Normal"/>
    <w:qFormat/>
    <w:rsid w:val="00B32AAE"/>
    <w:pPr>
      <w:ind w:left="0" w:firstLine="0"/>
      <w:outlineLvl w:val="7"/>
    </w:pPr>
  </w:style>
  <w:style w:type="paragraph" w:styleId="Heading9">
    <w:name w:val="heading 9"/>
    <w:basedOn w:val="Heading8"/>
    <w:next w:val="Normal"/>
    <w:qFormat/>
    <w:rsid w:val="00B32AA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B32AAE"/>
    <w:pPr>
      <w:ind w:left="1985" w:hanging="1985"/>
      <w:outlineLvl w:val="9"/>
    </w:pPr>
    <w:rPr>
      <w:sz w:val="20"/>
    </w:rPr>
  </w:style>
  <w:style w:type="paragraph" w:styleId="TOC9">
    <w:name w:val="toc 9"/>
    <w:basedOn w:val="TOC8"/>
    <w:uiPriority w:val="39"/>
    <w:rsid w:val="00B32AAE"/>
    <w:pPr>
      <w:ind w:left="1418" w:hanging="1418"/>
    </w:pPr>
  </w:style>
  <w:style w:type="paragraph" w:styleId="TOC8">
    <w:name w:val="toc 8"/>
    <w:basedOn w:val="TOC1"/>
    <w:uiPriority w:val="39"/>
    <w:rsid w:val="00B32AAE"/>
    <w:pPr>
      <w:spacing w:before="180"/>
      <w:ind w:left="2693" w:hanging="2693"/>
    </w:pPr>
    <w:rPr>
      <w:b/>
    </w:rPr>
  </w:style>
  <w:style w:type="paragraph" w:styleId="TOC1">
    <w:name w:val="toc 1"/>
    <w:uiPriority w:val="39"/>
    <w:rsid w:val="00B32AAE"/>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B32AAE"/>
    <w:pPr>
      <w:keepLines/>
      <w:tabs>
        <w:tab w:val="center" w:pos="4536"/>
        <w:tab w:val="right" w:pos="9072"/>
      </w:tabs>
    </w:pPr>
    <w:rPr>
      <w:noProof/>
    </w:rPr>
  </w:style>
  <w:style w:type="character" w:customStyle="1" w:styleId="ZGSM">
    <w:name w:val="ZGSM"/>
    <w:rsid w:val="00B32AAE"/>
  </w:style>
  <w:style w:type="paragraph" w:styleId="Header">
    <w:name w:val="header"/>
    <w:rsid w:val="00B32AAE"/>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B32AAE"/>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B32AAE"/>
    <w:pPr>
      <w:ind w:left="1701" w:hanging="1701"/>
    </w:pPr>
  </w:style>
  <w:style w:type="paragraph" w:styleId="TOC4">
    <w:name w:val="toc 4"/>
    <w:basedOn w:val="TOC3"/>
    <w:uiPriority w:val="39"/>
    <w:rsid w:val="00B32AAE"/>
    <w:pPr>
      <w:ind w:left="1418" w:hanging="1418"/>
    </w:pPr>
  </w:style>
  <w:style w:type="paragraph" w:styleId="TOC3">
    <w:name w:val="toc 3"/>
    <w:basedOn w:val="TOC2"/>
    <w:uiPriority w:val="39"/>
    <w:rsid w:val="00B32AAE"/>
    <w:pPr>
      <w:ind w:left="1134" w:hanging="1134"/>
    </w:pPr>
  </w:style>
  <w:style w:type="paragraph" w:styleId="TOC2">
    <w:name w:val="toc 2"/>
    <w:basedOn w:val="TOC1"/>
    <w:uiPriority w:val="39"/>
    <w:rsid w:val="00B32AAE"/>
    <w:pPr>
      <w:spacing w:before="0"/>
      <w:ind w:left="851" w:hanging="851"/>
    </w:pPr>
    <w:rPr>
      <w:sz w:val="20"/>
    </w:rPr>
  </w:style>
  <w:style w:type="paragraph" w:styleId="Index1">
    <w:name w:val="index 1"/>
    <w:basedOn w:val="Normal"/>
    <w:semiHidden/>
    <w:rsid w:val="00B32AAE"/>
    <w:pPr>
      <w:keepLines/>
    </w:pPr>
  </w:style>
  <w:style w:type="paragraph" w:styleId="Index2">
    <w:name w:val="index 2"/>
    <w:basedOn w:val="Index1"/>
    <w:semiHidden/>
    <w:rsid w:val="00B32AAE"/>
    <w:pPr>
      <w:ind w:left="284"/>
    </w:pPr>
  </w:style>
  <w:style w:type="paragraph" w:customStyle="1" w:styleId="TT">
    <w:name w:val="TT"/>
    <w:basedOn w:val="Heading1"/>
    <w:next w:val="Normal"/>
    <w:rsid w:val="00B32AAE"/>
    <w:pPr>
      <w:outlineLvl w:val="9"/>
    </w:pPr>
  </w:style>
  <w:style w:type="paragraph" w:styleId="Footer">
    <w:name w:val="footer"/>
    <w:basedOn w:val="Header"/>
    <w:link w:val="FooterChar"/>
    <w:rsid w:val="00B32AAE"/>
    <w:pPr>
      <w:jc w:val="center"/>
    </w:pPr>
    <w:rPr>
      <w:i/>
    </w:rPr>
  </w:style>
  <w:style w:type="character" w:styleId="FootnoteReference">
    <w:name w:val="footnote reference"/>
    <w:basedOn w:val="DefaultParagraphFont"/>
    <w:semiHidden/>
    <w:rsid w:val="00B32AAE"/>
    <w:rPr>
      <w:b/>
      <w:position w:val="6"/>
      <w:sz w:val="16"/>
    </w:rPr>
  </w:style>
  <w:style w:type="paragraph" w:styleId="FootnoteText">
    <w:name w:val="footnote text"/>
    <w:basedOn w:val="Normal"/>
    <w:semiHidden/>
    <w:rsid w:val="00B32AAE"/>
    <w:pPr>
      <w:keepLines/>
      <w:ind w:left="454" w:hanging="454"/>
    </w:pPr>
    <w:rPr>
      <w:sz w:val="16"/>
    </w:rPr>
  </w:style>
  <w:style w:type="paragraph" w:customStyle="1" w:styleId="NF">
    <w:name w:val="NF"/>
    <w:basedOn w:val="NO"/>
    <w:rsid w:val="00B32AAE"/>
    <w:pPr>
      <w:keepNext/>
      <w:spacing w:after="0"/>
    </w:pPr>
    <w:rPr>
      <w:rFonts w:ascii="Arial" w:hAnsi="Arial"/>
      <w:sz w:val="18"/>
    </w:rPr>
  </w:style>
  <w:style w:type="paragraph" w:customStyle="1" w:styleId="NO">
    <w:name w:val="NO"/>
    <w:basedOn w:val="Normal"/>
    <w:link w:val="NOChar"/>
    <w:rsid w:val="00B32AAE"/>
    <w:pPr>
      <w:keepLines/>
      <w:ind w:left="1135" w:hanging="851"/>
    </w:pPr>
  </w:style>
  <w:style w:type="paragraph" w:customStyle="1" w:styleId="PL">
    <w:name w:val="PL"/>
    <w:link w:val="PLChar"/>
    <w:rsid w:val="00B32A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753F3E"/>
    <w:rPr>
      <w:rFonts w:ascii="Courier New" w:hAnsi="Courier New"/>
      <w:noProof/>
      <w:sz w:val="16"/>
      <w:lang w:eastAsia="en-US"/>
    </w:rPr>
  </w:style>
  <w:style w:type="paragraph" w:customStyle="1" w:styleId="TAR">
    <w:name w:val="TAR"/>
    <w:basedOn w:val="TAL"/>
    <w:rsid w:val="00B32AAE"/>
    <w:pPr>
      <w:jc w:val="right"/>
    </w:pPr>
  </w:style>
  <w:style w:type="paragraph" w:customStyle="1" w:styleId="TAL">
    <w:name w:val="TAL"/>
    <w:basedOn w:val="Normal"/>
    <w:link w:val="TALChar"/>
    <w:rsid w:val="00B32AAE"/>
    <w:pPr>
      <w:keepNext/>
      <w:keepLines/>
      <w:spacing w:after="0"/>
    </w:pPr>
    <w:rPr>
      <w:rFonts w:ascii="Arial" w:hAnsi="Arial"/>
      <w:sz w:val="18"/>
    </w:rPr>
  </w:style>
  <w:style w:type="character" w:customStyle="1" w:styleId="TALChar">
    <w:name w:val="TAL Char"/>
    <w:link w:val="TAL"/>
    <w:rsid w:val="0020187D"/>
    <w:rPr>
      <w:rFonts w:ascii="Arial" w:hAnsi="Arial"/>
      <w:sz w:val="18"/>
      <w:lang w:eastAsia="en-US"/>
    </w:rPr>
  </w:style>
  <w:style w:type="paragraph" w:styleId="ListNumber2">
    <w:name w:val="List Number 2"/>
    <w:basedOn w:val="ListNumber"/>
    <w:rsid w:val="00B32AAE"/>
    <w:pPr>
      <w:ind w:left="851"/>
    </w:pPr>
  </w:style>
  <w:style w:type="paragraph" w:styleId="ListNumber">
    <w:name w:val="List Number"/>
    <w:basedOn w:val="List"/>
    <w:rsid w:val="00B32AAE"/>
  </w:style>
  <w:style w:type="paragraph" w:styleId="List">
    <w:name w:val="List"/>
    <w:basedOn w:val="Normal"/>
    <w:rsid w:val="00B32AAE"/>
    <w:pPr>
      <w:ind w:left="568" w:hanging="284"/>
    </w:pPr>
  </w:style>
  <w:style w:type="paragraph" w:customStyle="1" w:styleId="TAH">
    <w:name w:val="TAH"/>
    <w:basedOn w:val="TAC"/>
    <w:rsid w:val="00B32AAE"/>
    <w:rPr>
      <w:b/>
    </w:rPr>
  </w:style>
  <w:style w:type="paragraph" w:customStyle="1" w:styleId="TAC">
    <w:name w:val="TAC"/>
    <w:basedOn w:val="TAL"/>
    <w:rsid w:val="00B32AAE"/>
    <w:pPr>
      <w:jc w:val="center"/>
    </w:pPr>
  </w:style>
  <w:style w:type="paragraph" w:customStyle="1" w:styleId="LD">
    <w:name w:val="LD"/>
    <w:rsid w:val="00B32AAE"/>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B32AAE"/>
    <w:pPr>
      <w:keepLines/>
      <w:ind w:left="1702" w:hanging="1418"/>
    </w:pPr>
  </w:style>
  <w:style w:type="paragraph" w:customStyle="1" w:styleId="FP">
    <w:name w:val="FP"/>
    <w:basedOn w:val="Normal"/>
    <w:rsid w:val="00B32AAE"/>
    <w:pPr>
      <w:spacing w:after="0"/>
    </w:pPr>
  </w:style>
  <w:style w:type="paragraph" w:customStyle="1" w:styleId="NW">
    <w:name w:val="NW"/>
    <w:basedOn w:val="NO"/>
    <w:rsid w:val="00B32AAE"/>
    <w:pPr>
      <w:spacing w:after="0"/>
    </w:pPr>
  </w:style>
  <w:style w:type="paragraph" w:customStyle="1" w:styleId="EW">
    <w:name w:val="EW"/>
    <w:basedOn w:val="EX"/>
    <w:rsid w:val="00B32AAE"/>
    <w:pPr>
      <w:spacing w:after="0"/>
    </w:pPr>
  </w:style>
  <w:style w:type="paragraph" w:customStyle="1" w:styleId="B10">
    <w:name w:val="B1"/>
    <w:basedOn w:val="List"/>
    <w:rsid w:val="00B32AAE"/>
    <w:pPr>
      <w:ind w:left="738" w:hanging="454"/>
    </w:pPr>
  </w:style>
  <w:style w:type="paragraph" w:styleId="TOC6">
    <w:name w:val="toc 6"/>
    <w:basedOn w:val="TOC5"/>
    <w:next w:val="Normal"/>
    <w:uiPriority w:val="39"/>
    <w:rsid w:val="00B32AAE"/>
    <w:pPr>
      <w:ind w:left="1985" w:hanging="1985"/>
    </w:pPr>
  </w:style>
  <w:style w:type="paragraph" w:styleId="TOC7">
    <w:name w:val="toc 7"/>
    <w:basedOn w:val="TOC6"/>
    <w:next w:val="Normal"/>
    <w:uiPriority w:val="39"/>
    <w:rsid w:val="00B32AAE"/>
    <w:pPr>
      <w:ind w:left="2268" w:hanging="2268"/>
    </w:pPr>
  </w:style>
  <w:style w:type="paragraph" w:styleId="ListBullet2">
    <w:name w:val="List Bullet 2"/>
    <w:basedOn w:val="ListBullet"/>
    <w:rsid w:val="00B32AAE"/>
    <w:pPr>
      <w:ind w:left="851"/>
    </w:pPr>
  </w:style>
  <w:style w:type="paragraph" w:styleId="ListBullet">
    <w:name w:val="List Bullet"/>
    <w:basedOn w:val="List"/>
    <w:rsid w:val="00B32AAE"/>
  </w:style>
  <w:style w:type="paragraph" w:customStyle="1" w:styleId="EditorsNote">
    <w:name w:val="Editor's Note"/>
    <w:basedOn w:val="NO"/>
    <w:rsid w:val="00B32AAE"/>
    <w:rPr>
      <w:color w:val="FF0000"/>
    </w:rPr>
  </w:style>
  <w:style w:type="paragraph" w:customStyle="1" w:styleId="TH">
    <w:name w:val="TH"/>
    <w:basedOn w:val="FL"/>
    <w:next w:val="FL"/>
    <w:rsid w:val="00B32AAE"/>
  </w:style>
  <w:style w:type="paragraph" w:customStyle="1" w:styleId="FL">
    <w:name w:val="FL"/>
    <w:basedOn w:val="Normal"/>
    <w:rsid w:val="00B32AAE"/>
    <w:pPr>
      <w:keepNext/>
      <w:keepLines/>
      <w:spacing w:before="60"/>
      <w:jc w:val="center"/>
    </w:pPr>
    <w:rPr>
      <w:rFonts w:ascii="Arial" w:hAnsi="Arial"/>
      <w:b/>
    </w:rPr>
  </w:style>
  <w:style w:type="paragraph" w:customStyle="1" w:styleId="ZA">
    <w:name w:val="ZA"/>
    <w:rsid w:val="00B32A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B32A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B32AAE"/>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B32A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B32AAE"/>
    <w:pPr>
      <w:ind w:left="851" w:hanging="851"/>
    </w:pPr>
  </w:style>
  <w:style w:type="paragraph" w:customStyle="1" w:styleId="ZH">
    <w:name w:val="ZH"/>
    <w:rsid w:val="00B32AAE"/>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B32AAE"/>
    <w:pPr>
      <w:keepNext w:val="0"/>
      <w:spacing w:before="0" w:after="240"/>
    </w:pPr>
  </w:style>
  <w:style w:type="paragraph" w:customStyle="1" w:styleId="ZG">
    <w:name w:val="ZG"/>
    <w:rsid w:val="00B32AAE"/>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B32AAE"/>
    <w:pPr>
      <w:ind w:left="1135"/>
    </w:pPr>
  </w:style>
  <w:style w:type="paragraph" w:styleId="List2">
    <w:name w:val="List 2"/>
    <w:basedOn w:val="List"/>
    <w:rsid w:val="00B32AAE"/>
    <w:pPr>
      <w:ind w:left="851"/>
    </w:pPr>
  </w:style>
  <w:style w:type="paragraph" w:styleId="List3">
    <w:name w:val="List 3"/>
    <w:basedOn w:val="List2"/>
    <w:rsid w:val="00B32AAE"/>
    <w:pPr>
      <w:ind w:left="1135"/>
    </w:pPr>
  </w:style>
  <w:style w:type="paragraph" w:styleId="List4">
    <w:name w:val="List 4"/>
    <w:basedOn w:val="List3"/>
    <w:rsid w:val="00B32AAE"/>
    <w:pPr>
      <w:ind w:left="1418"/>
    </w:pPr>
  </w:style>
  <w:style w:type="paragraph" w:styleId="List5">
    <w:name w:val="List 5"/>
    <w:basedOn w:val="List4"/>
    <w:rsid w:val="00B32AAE"/>
    <w:pPr>
      <w:ind w:left="1702"/>
    </w:pPr>
  </w:style>
  <w:style w:type="paragraph" w:styleId="ListBullet4">
    <w:name w:val="List Bullet 4"/>
    <w:basedOn w:val="ListBullet3"/>
    <w:rsid w:val="00B32AAE"/>
    <w:pPr>
      <w:ind w:left="1418"/>
    </w:pPr>
  </w:style>
  <w:style w:type="paragraph" w:styleId="ListBullet5">
    <w:name w:val="List Bullet 5"/>
    <w:basedOn w:val="ListBullet4"/>
    <w:rsid w:val="00B32AAE"/>
    <w:pPr>
      <w:ind w:left="1702"/>
    </w:pPr>
  </w:style>
  <w:style w:type="paragraph" w:customStyle="1" w:styleId="B20">
    <w:name w:val="B2"/>
    <w:basedOn w:val="List2"/>
    <w:rsid w:val="00B32AAE"/>
    <w:pPr>
      <w:ind w:left="1191" w:hanging="454"/>
    </w:pPr>
  </w:style>
  <w:style w:type="paragraph" w:customStyle="1" w:styleId="B30">
    <w:name w:val="B3"/>
    <w:basedOn w:val="List3"/>
    <w:rsid w:val="00B32AAE"/>
    <w:pPr>
      <w:ind w:left="1645" w:hanging="454"/>
    </w:pPr>
  </w:style>
  <w:style w:type="paragraph" w:customStyle="1" w:styleId="B4">
    <w:name w:val="B4"/>
    <w:basedOn w:val="List4"/>
    <w:rsid w:val="00B32AAE"/>
    <w:pPr>
      <w:ind w:left="2098" w:hanging="454"/>
    </w:pPr>
  </w:style>
  <w:style w:type="paragraph" w:customStyle="1" w:styleId="B5">
    <w:name w:val="B5"/>
    <w:basedOn w:val="List5"/>
    <w:rsid w:val="00B32AAE"/>
    <w:pPr>
      <w:ind w:left="2552" w:hanging="454"/>
    </w:pPr>
  </w:style>
  <w:style w:type="paragraph" w:customStyle="1" w:styleId="ZTD">
    <w:name w:val="ZTD"/>
    <w:basedOn w:val="ZB"/>
    <w:rsid w:val="00B32AAE"/>
    <w:pPr>
      <w:framePr w:hRule="auto" w:wrap="notBeside" w:y="852"/>
    </w:pPr>
    <w:rPr>
      <w:i w:val="0"/>
      <w:sz w:val="40"/>
    </w:rPr>
  </w:style>
  <w:style w:type="paragraph" w:customStyle="1" w:styleId="ZV">
    <w:name w:val="ZV"/>
    <w:basedOn w:val="ZU"/>
    <w:rsid w:val="00B32AAE"/>
    <w:pPr>
      <w:framePr w:wrap="notBeside" w:y="16161"/>
    </w:pPr>
  </w:style>
  <w:style w:type="paragraph" w:styleId="IndexHeading">
    <w:name w:val="index heading"/>
    <w:basedOn w:val="Normal"/>
    <w:next w:val="Normal"/>
    <w:semiHidden/>
    <w:rsid w:val="004970E8"/>
    <w:pPr>
      <w:pBdr>
        <w:top w:val="single" w:sz="12" w:space="0" w:color="auto"/>
      </w:pBdr>
      <w:spacing w:before="360" w:after="240"/>
    </w:pPr>
    <w:rPr>
      <w:b/>
      <w:i/>
      <w:sz w:val="26"/>
    </w:rPr>
  </w:style>
  <w:style w:type="character" w:styleId="Hyperlink">
    <w:name w:val="Hyperlink"/>
    <w:uiPriority w:val="99"/>
    <w:rsid w:val="004970E8"/>
    <w:rPr>
      <w:color w:val="0000FF"/>
      <w:u w:val="single"/>
    </w:rPr>
  </w:style>
  <w:style w:type="character" w:styleId="FollowedHyperlink">
    <w:name w:val="FollowedHyperlink"/>
    <w:rsid w:val="004970E8"/>
    <w:rPr>
      <w:color w:val="800080"/>
      <w:u w:val="single"/>
    </w:rPr>
  </w:style>
  <w:style w:type="paragraph" w:customStyle="1" w:styleId="B3">
    <w:name w:val="B3+"/>
    <w:basedOn w:val="B30"/>
    <w:rsid w:val="00B32AAE"/>
    <w:pPr>
      <w:numPr>
        <w:numId w:val="3"/>
      </w:numPr>
      <w:tabs>
        <w:tab w:val="left" w:pos="1134"/>
      </w:tabs>
    </w:pPr>
  </w:style>
  <w:style w:type="paragraph" w:customStyle="1" w:styleId="B1">
    <w:name w:val="B1+"/>
    <w:basedOn w:val="B10"/>
    <w:link w:val="B1Car"/>
    <w:rsid w:val="00B32AAE"/>
    <w:pPr>
      <w:numPr>
        <w:numId w:val="1"/>
      </w:numPr>
    </w:pPr>
  </w:style>
  <w:style w:type="paragraph" w:customStyle="1" w:styleId="B2">
    <w:name w:val="B2+"/>
    <w:basedOn w:val="B20"/>
    <w:rsid w:val="00B32AAE"/>
    <w:pPr>
      <w:numPr>
        <w:numId w:val="2"/>
      </w:numPr>
    </w:pPr>
  </w:style>
  <w:style w:type="paragraph" w:customStyle="1" w:styleId="BL">
    <w:name w:val="BL"/>
    <w:basedOn w:val="Normal"/>
    <w:rsid w:val="00B32AAE"/>
    <w:pPr>
      <w:numPr>
        <w:numId w:val="5"/>
      </w:numPr>
      <w:tabs>
        <w:tab w:val="left" w:pos="851"/>
      </w:tabs>
    </w:pPr>
  </w:style>
  <w:style w:type="paragraph" w:customStyle="1" w:styleId="BN">
    <w:name w:val="BN"/>
    <w:basedOn w:val="Normal"/>
    <w:rsid w:val="00B32AAE"/>
    <w:pPr>
      <w:numPr>
        <w:numId w:val="4"/>
      </w:numPr>
    </w:pPr>
  </w:style>
  <w:style w:type="paragraph" w:styleId="BodyText">
    <w:name w:val="Body Text"/>
    <w:basedOn w:val="Normal"/>
    <w:link w:val="BodyTextChar"/>
    <w:rsid w:val="004970E8"/>
    <w:pPr>
      <w:keepNext/>
      <w:spacing w:after="140"/>
    </w:pPr>
    <w:rPr>
      <w:lang w:val="x-none"/>
    </w:rPr>
  </w:style>
  <w:style w:type="character" w:customStyle="1" w:styleId="BodyTextChar">
    <w:name w:val="Body Text Char"/>
    <w:link w:val="BodyText"/>
    <w:rsid w:val="0020187D"/>
    <w:rPr>
      <w:lang w:eastAsia="en-US"/>
    </w:rPr>
  </w:style>
  <w:style w:type="paragraph" w:styleId="BlockText">
    <w:name w:val="Block Text"/>
    <w:basedOn w:val="Normal"/>
    <w:rsid w:val="004970E8"/>
    <w:pPr>
      <w:spacing w:after="120"/>
      <w:ind w:left="1440" w:right="1440"/>
    </w:pPr>
  </w:style>
  <w:style w:type="paragraph" w:styleId="BodyText2">
    <w:name w:val="Body Text 2"/>
    <w:basedOn w:val="Normal"/>
    <w:rsid w:val="004970E8"/>
    <w:pPr>
      <w:spacing w:after="120" w:line="480" w:lineRule="auto"/>
    </w:pPr>
  </w:style>
  <w:style w:type="paragraph" w:styleId="BodyText3">
    <w:name w:val="Body Text 3"/>
    <w:basedOn w:val="Normal"/>
    <w:rsid w:val="004970E8"/>
    <w:pPr>
      <w:spacing w:after="120"/>
    </w:pPr>
    <w:rPr>
      <w:sz w:val="16"/>
      <w:szCs w:val="16"/>
    </w:rPr>
  </w:style>
  <w:style w:type="paragraph" w:styleId="BodyTextFirstIndent">
    <w:name w:val="Body Text First Indent"/>
    <w:basedOn w:val="BodyText"/>
    <w:rsid w:val="004970E8"/>
    <w:pPr>
      <w:keepNext w:val="0"/>
      <w:spacing w:after="120"/>
      <w:ind w:firstLine="210"/>
    </w:pPr>
  </w:style>
  <w:style w:type="paragraph" w:styleId="BodyTextIndent">
    <w:name w:val="Body Text Indent"/>
    <w:basedOn w:val="Normal"/>
    <w:rsid w:val="004970E8"/>
    <w:pPr>
      <w:spacing w:after="120"/>
      <w:ind w:left="283"/>
    </w:pPr>
  </w:style>
  <w:style w:type="paragraph" w:styleId="BodyTextFirstIndent2">
    <w:name w:val="Body Text First Indent 2"/>
    <w:basedOn w:val="BodyTextIndent"/>
    <w:rsid w:val="004970E8"/>
    <w:pPr>
      <w:ind w:firstLine="210"/>
    </w:pPr>
  </w:style>
  <w:style w:type="paragraph" w:styleId="BodyTextIndent2">
    <w:name w:val="Body Text Indent 2"/>
    <w:basedOn w:val="Normal"/>
    <w:rsid w:val="004970E8"/>
    <w:pPr>
      <w:spacing w:after="120" w:line="480" w:lineRule="auto"/>
      <w:ind w:left="283"/>
    </w:pPr>
  </w:style>
  <w:style w:type="paragraph" w:styleId="BodyTextIndent3">
    <w:name w:val="Body Text Indent 3"/>
    <w:basedOn w:val="Normal"/>
    <w:rsid w:val="004970E8"/>
    <w:pPr>
      <w:spacing w:after="120"/>
      <w:ind w:left="283"/>
    </w:pPr>
    <w:rPr>
      <w:sz w:val="16"/>
      <w:szCs w:val="16"/>
    </w:rPr>
  </w:style>
  <w:style w:type="paragraph" w:styleId="Caption">
    <w:name w:val="caption"/>
    <w:basedOn w:val="Normal"/>
    <w:next w:val="Normal"/>
    <w:qFormat/>
    <w:rsid w:val="004970E8"/>
    <w:pPr>
      <w:spacing w:before="120" w:after="120"/>
    </w:pPr>
    <w:rPr>
      <w:b/>
      <w:bCs/>
    </w:rPr>
  </w:style>
  <w:style w:type="paragraph" w:styleId="Closing">
    <w:name w:val="Closing"/>
    <w:basedOn w:val="Normal"/>
    <w:rsid w:val="004970E8"/>
    <w:pPr>
      <w:ind w:left="4252"/>
    </w:pPr>
  </w:style>
  <w:style w:type="character" w:styleId="CommentReference">
    <w:name w:val="annotation reference"/>
    <w:semiHidden/>
    <w:rsid w:val="004970E8"/>
    <w:rPr>
      <w:sz w:val="16"/>
      <w:szCs w:val="16"/>
    </w:rPr>
  </w:style>
  <w:style w:type="paragraph" w:styleId="CommentText">
    <w:name w:val="annotation text"/>
    <w:basedOn w:val="Normal"/>
    <w:link w:val="CommentTextChar"/>
    <w:semiHidden/>
    <w:rsid w:val="004970E8"/>
    <w:rPr>
      <w:lang w:val="x-none"/>
    </w:rPr>
  </w:style>
  <w:style w:type="paragraph" w:styleId="Date">
    <w:name w:val="Date"/>
    <w:basedOn w:val="Normal"/>
    <w:next w:val="Normal"/>
    <w:rsid w:val="004970E8"/>
  </w:style>
  <w:style w:type="paragraph" w:styleId="DocumentMap">
    <w:name w:val="Document Map"/>
    <w:basedOn w:val="Normal"/>
    <w:semiHidden/>
    <w:rsid w:val="004970E8"/>
    <w:pPr>
      <w:shd w:val="clear" w:color="auto" w:fill="000080"/>
    </w:pPr>
    <w:rPr>
      <w:rFonts w:ascii="Tahoma" w:hAnsi="Tahoma" w:cs="Tahoma"/>
    </w:rPr>
  </w:style>
  <w:style w:type="paragraph" w:styleId="E-mailSignature">
    <w:name w:val="E-mail Signature"/>
    <w:basedOn w:val="Normal"/>
    <w:rsid w:val="004970E8"/>
  </w:style>
  <w:style w:type="character" w:styleId="Emphasis">
    <w:name w:val="Emphasis"/>
    <w:qFormat/>
    <w:rsid w:val="004970E8"/>
    <w:rPr>
      <w:i/>
      <w:iCs/>
    </w:rPr>
  </w:style>
  <w:style w:type="character" w:styleId="EndnoteReference">
    <w:name w:val="endnote reference"/>
    <w:semiHidden/>
    <w:rsid w:val="004970E8"/>
    <w:rPr>
      <w:vertAlign w:val="superscript"/>
    </w:rPr>
  </w:style>
  <w:style w:type="paragraph" w:styleId="EndnoteText">
    <w:name w:val="endnote text"/>
    <w:basedOn w:val="Normal"/>
    <w:semiHidden/>
    <w:rsid w:val="004970E8"/>
  </w:style>
  <w:style w:type="paragraph" w:styleId="EnvelopeAddress">
    <w:name w:val="envelope address"/>
    <w:basedOn w:val="Normal"/>
    <w:rsid w:val="004970E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4970E8"/>
    <w:rPr>
      <w:rFonts w:ascii="Arial" w:hAnsi="Arial" w:cs="Arial"/>
    </w:rPr>
  </w:style>
  <w:style w:type="character" w:styleId="HTMLAcronym">
    <w:name w:val="HTML Acronym"/>
    <w:basedOn w:val="DefaultParagraphFont"/>
    <w:rsid w:val="004970E8"/>
  </w:style>
  <w:style w:type="paragraph" w:styleId="HTMLAddress">
    <w:name w:val="HTML Address"/>
    <w:basedOn w:val="Normal"/>
    <w:rsid w:val="004970E8"/>
    <w:rPr>
      <w:i/>
      <w:iCs/>
    </w:rPr>
  </w:style>
  <w:style w:type="character" w:styleId="HTMLCite">
    <w:name w:val="HTML Cite"/>
    <w:rsid w:val="004970E8"/>
    <w:rPr>
      <w:i/>
      <w:iCs/>
    </w:rPr>
  </w:style>
  <w:style w:type="character" w:styleId="HTMLCode">
    <w:name w:val="HTML Code"/>
    <w:rsid w:val="004970E8"/>
    <w:rPr>
      <w:rFonts w:ascii="Courier New" w:hAnsi="Courier New"/>
      <w:sz w:val="20"/>
      <w:szCs w:val="20"/>
    </w:rPr>
  </w:style>
  <w:style w:type="character" w:styleId="HTMLDefinition">
    <w:name w:val="HTML Definition"/>
    <w:rsid w:val="004970E8"/>
    <w:rPr>
      <w:i/>
      <w:iCs/>
    </w:rPr>
  </w:style>
  <w:style w:type="character" w:styleId="HTMLKeyboard">
    <w:name w:val="HTML Keyboard"/>
    <w:rsid w:val="004970E8"/>
    <w:rPr>
      <w:rFonts w:ascii="Courier New" w:hAnsi="Courier New"/>
      <w:sz w:val="20"/>
      <w:szCs w:val="20"/>
    </w:rPr>
  </w:style>
  <w:style w:type="paragraph" w:styleId="HTMLPreformatted">
    <w:name w:val="HTML Preformatted"/>
    <w:basedOn w:val="Normal"/>
    <w:rsid w:val="004970E8"/>
    <w:rPr>
      <w:rFonts w:ascii="Courier New" w:hAnsi="Courier New" w:cs="Courier New"/>
    </w:rPr>
  </w:style>
  <w:style w:type="character" w:styleId="HTMLSample">
    <w:name w:val="HTML Sample"/>
    <w:rsid w:val="004970E8"/>
    <w:rPr>
      <w:rFonts w:ascii="Courier New" w:hAnsi="Courier New"/>
    </w:rPr>
  </w:style>
  <w:style w:type="character" w:styleId="HTMLTypewriter">
    <w:name w:val="HTML Typewriter"/>
    <w:rsid w:val="004970E8"/>
    <w:rPr>
      <w:rFonts w:ascii="Courier New" w:hAnsi="Courier New"/>
      <w:sz w:val="20"/>
      <w:szCs w:val="20"/>
    </w:rPr>
  </w:style>
  <w:style w:type="character" w:styleId="HTMLVariable">
    <w:name w:val="HTML Variable"/>
    <w:rsid w:val="004970E8"/>
    <w:rPr>
      <w:i/>
      <w:iCs/>
    </w:rPr>
  </w:style>
  <w:style w:type="paragraph" w:styleId="Index3">
    <w:name w:val="index 3"/>
    <w:basedOn w:val="Normal"/>
    <w:next w:val="Normal"/>
    <w:autoRedefine/>
    <w:semiHidden/>
    <w:rsid w:val="004970E8"/>
    <w:pPr>
      <w:ind w:left="600" w:hanging="200"/>
    </w:pPr>
  </w:style>
  <w:style w:type="paragraph" w:styleId="Index4">
    <w:name w:val="index 4"/>
    <w:basedOn w:val="Normal"/>
    <w:next w:val="Normal"/>
    <w:autoRedefine/>
    <w:semiHidden/>
    <w:rsid w:val="004970E8"/>
    <w:pPr>
      <w:ind w:left="800" w:hanging="200"/>
    </w:pPr>
  </w:style>
  <w:style w:type="paragraph" w:styleId="Index5">
    <w:name w:val="index 5"/>
    <w:basedOn w:val="Normal"/>
    <w:next w:val="Normal"/>
    <w:autoRedefine/>
    <w:semiHidden/>
    <w:rsid w:val="004970E8"/>
    <w:pPr>
      <w:ind w:left="1000" w:hanging="200"/>
    </w:pPr>
  </w:style>
  <w:style w:type="paragraph" w:styleId="Index6">
    <w:name w:val="index 6"/>
    <w:basedOn w:val="Normal"/>
    <w:next w:val="Normal"/>
    <w:autoRedefine/>
    <w:semiHidden/>
    <w:rsid w:val="004970E8"/>
    <w:pPr>
      <w:ind w:left="1200" w:hanging="200"/>
    </w:pPr>
  </w:style>
  <w:style w:type="paragraph" w:styleId="Index7">
    <w:name w:val="index 7"/>
    <w:basedOn w:val="Normal"/>
    <w:next w:val="Normal"/>
    <w:autoRedefine/>
    <w:semiHidden/>
    <w:rsid w:val="004970E8"/>
    <w:pPr>
      <w:ind w:left="1400" w:hanging="200"/>
    </w:pPr>
  </w:style>
  <w:style w:type="paragraph" w:styleId="Index8">
    <w:name w:val="index 8"/>
    <w:basedOn w:val="Normal"/>
    <w:next w:val="Normal"/>
    <w:autoRedefine/>
    <w:semiHidden/>
    <w:rsid w:val="004970E8"/>
    <w:pPr>
      <w:ind w:left="1600" w:hanging="200"/>
    </w:pPr>
  </w:style>
  <w:style w:type="paragraph" w:styleId="Index9">
    <w:name w:val="index 9"/>
    <w:basedOn w:val="Normal"/>
    <w:next w:val="Normal"/>
    <w:autoRedefine/>
    <w:semiHidden/>
    <w:rsid w:val="004970E8"/>
    <w:pPr>
      <w:ind w:left="1800" w:hanging="200"/>
    </w:pPr>
  </w:style>
  <w:style w:type="character" w:styleId="LineNumber">
    <w:name w:val="line number"/>
    <w:basedOn w:val="DefaultParagraphFont"/>
    <w:rsid w:val="004970E8"/>
  </w:style>
  <w:style w:type="paragraph" w:styleId="ListContinue">
    <w:name w:val="List Continue"/>
    <w:basedOn w:val="Normal"/>
    <w:rsid w:val="004970E8"/>
    <w:pPr>
      <w:spacing w:after="120"/>
      <w:ind w:left="283"/>
    </w:pPr>
  </w:style>
  <w:style w:type="paragraph" w:styleId="ListContinue2">
    <w:name w:val="List Continue 2"/>
    <w:basedOn w:val="Normal"/>
    <w:rsid w:val="004970E8"/>
    <w:pPr>
      <w:spacing w:after="120"/>
      <w:ind w:left="566"/>
    </w:pPr>
  </w:style>
  <w:style w:type="paragraph" w:styleId="ListContinue3">
    <w:name w:val="List Continue 3"/>
    <w:basedOn w:val="Normal"/>
    <w:rsid w:val="004970E8"/>
    <w:pPr>
      <w:spacing w:after="120"/>
      <w:ind w:left="849"/>
    </w:pPr>
  </w:style>
  <w:style w:type="paragraph" w:styleId="ListContinue4">
    <w:name w:val="List Continue 4"/>
    <w:basedOn w:val="Normal"/>
    <w:rsid w:val="004970E8"/>
    <w:pPr>
      <w:spacing w:after="120"/>
      <w:ind w:left="1132"/>
    </w:pPr>
  </w:style>
  <w:style w:type="paragraph" w:styleId="ListContinue5">
    <w:name w:val="List Continue 5"/>
    <w:basedOn w:val="Normal"/>
    <w:rsid w:val="004970E8"/>
    <w:pPr>
      <w:spacing w:after="120"/>
      <w:ind w:left="1415"/>
    </w:pPr>
  </w:style>
  <w:style w:type="paragraph" w:styleId="ListNumber3">
    <w:name w:val="List Number 3"/>
    <w:basedOn w:val="Normal"/>
    <w:rsid w:val="004970E8"/>
    <w:pPr>
      <w:numPr>
        <w:numId w:val="6"/>
      </w:numPr>
    </w:pPr>
  </w:style>
  <w:style w:type="paragraph" w:styleId="ListNumber4">
    <w:name w:val="List Number 4"/>
    <w:basedOn w:val="Normal"/>
    <w:rsid w:val="004970E8"/>
    <w:pPr>
      <w:numPr>
        <w:numId w:val="7"/>
      </w:numPr>
    </w:pPr>
  </w:style>
  <w:style w:type="paragraph" w:styleId="ListNumber5">
    <w:name w:val="List Number 5"/>
    <w:basedOn w:val="Normal"/>
    <w:rsid w:val="004970E8"/>
    <w:pPr>
      <w:numPr>
        <w:numId w:val="8"/>
      </w:numPr>
    </w:pPr>
  </w:style>
  <w:style w:type="paragraph" w:styleId="MacroText">
    <w:name w:val="macro"/>
    <w:semiHidden/>
    <w:rsid w:val="004970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4970E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4970E8"/>
    <w:rPr>
      <w:sz w:val="24"/>
      <w:szCs w:val="24"/>
    </w:rPr>
  </w:style>
  <w:style w:type="paragraph" w:styleId="NormalIndent">
    <w:name w:val="Normal Indent"/>
    <w:basedOn w:val="Normal"/>
    <w:rsid w:val="004970E8"/>
    <w:pPr>
      <w:ind w:left="720"/>
    </w:pPr>
  </w:style>
  <w:style w:type="paragraph" w:styleId="NoteHeading">
    <w:name w:val="Note Heading"/>
    <w:basedOn w:val="Normal"/>
    <w:next w:val="Normal"/>
    <w:rsid w:val="004970E8"/>
  </w:style>
  <w:style w:type="character" w:styleId="PageNumber">
    <w:name w:val="page number"/>
    <w:basedOn w:val="DefaultParagraphFont"/>
    <w:rsid w:val="004970E8"/>
  </w:style>
  <w:style w:type="paragraph" w:styleId="PlainText">
    <w:name w:val="Plain Text"/>
    <w:basedOn w:val="Normal"/>
    <w:link w:val="PlainTextChar"/>
    <w:uiPriority w:val="99"/>
    <w:rsid w:val="004970E8"/>
    <w:rPr>
      <w:rFonts w:ascii="Courier New" w:hAnsi="Courier New"/>
      <w:lang w:val="x-none"/>
    </w:rPr>
  </w:style>
  <w:style w:type="character" w:customStyle="1" w:styleId="PlainTextChar">
    <w:name w:val="Plain Text Char"/>
    <w:link w:val="PlainText"/>
    <w:uiPriority w:val="99"/>
    <w:rsid w:val="0020187D"/>
    <w:rPr>
      <w:rFonts w:ascii="Courier New" w:hAnsi="Courier New" w:cs="Courier New"/>
      <w:lang w:eastAsia="en-US"/>
    </w:rPr>
  </w:style>
  <w:style w:type="paragraph" w:styleId="Salutation">
    <w:name w:val="Salutation"/>
    <w:basedOn w:val="Normal"/>
    <w:next w:val="Normal"/>
    <w:rsid w:val="004970E8"/>
  </w:style>
  <w:style w:type="paragraph" w:styleId="Signature">
    <w:name w:val="Signature"/>
    <w:basedOn w:val="Normal"/>
    <w:rsid w:val="004970E8"/>
    <w:pPr>
      <w:ind w:left="4252"/>
    </w:pPr>
  </w:style>
  <w:style w:type="character" w:styleId="Strong">
    <w:name w:val="Strong"/>
    <w:qFormat/>
    <w:rsid w:val="004970E8"/>
    <w:rPr>
      <w:b/>
      <w:bCs/>
    </w:rPr>
  </w:style>
  <w:style w:type="paragraph" w:styleId="Subtitle">
    <w:name w:val="Subtitle"/>
    <w:basedOn w:val="Normal"/>
    <w:qFormat/>
    <w:rsid w:val="004970E8"/>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4970E8"/>
    <w:pPr>
      <w:ind w:left="200" w:hanging="200"/>
    </w:pPr>
  </w:style>
  <w:style w:type="paragraph" w:styleId="TableofFigures">
    <w:name w:val="table of figures"/>
    <w:basedOn w:val="Normal"/>
    <w:next w:val="Normal"/>
    <w:semiHidden/>
    <w:rsid w:val="004970E8"/>
    <w:pPr>
      <w:ind w:left="400" w:hanging="400"/>
    </w:pPr>
  </w:style>
  <w:style w:type="paragraph" w:styleId="Title">
    <w:name w:val="Title"/>
    <w:basedOn w:val="Normal"/>
    <w:qFormat/>
    <w:rsid w:val="004970E8"/>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970E8"/>
    <w:pPr>
      <w:spacing w:before="120"/>
    </w:pPr>
    <w:rPr>
      <w:rFonts w:ascii="Arial" w:hAnsi="Arial" w:cs="Arial"/>
      <w:b/>
      <w:bCs/>
      <w:sz w:val="24"/>
      <w:szCs w:val="24"/>
    </w:rPr>
  </w:style>
  <w:style w:type="paragraph" w:customStyle="1" w:styleId="TAJ">
    <w:name w:val="TAJ"/>
    <w:basedOn w:val="Normal"/>
    <w:rsid w:val="00B32AAE"/>
    <w:pPr>
      <w:keepNext/>
      <w:keepLines/>
      <w:spacing w:after="0"/>
      <w:jc w:val="both"/>
    </w:pPr>
    <w:rPr>
      <w:rFonts w:ascii="Arial" w:hAnsi="Arial"/>
      <w:sz w:val="18"/>
    </w:rPr>
  </w:style>
  <w:style w:type="paragraph" w:styleId="BalloonText">
    <w:name w:val="Balloon Text"/>
    <w:basedOn w:val="Normal"/>
    <w:semiHidden/>
    <w:rsid w:val="00A54305"/>
    <w:rPr>
      <w:rFonts w:ascii="Tahoma" w:hAnsi="Tahoma" w:cs="Tahoma"/>
      <w:sz w:val="16"/>
      <w:szCs w:val="16"/>
    </w:rPr>
  </w:style>
  <w:style w:type="paragraph" w:customStyle="1" w:styleId="SignatureDefLong">
    <w:name w:val="SignatureDefLong"/>
    <w:basedOn w:val="Normal"/>
    <w:rsid w:val="0020187D"/>
    <w:pPr>
      <w:keepLines/>
      <w:numPr>
        <w:ilvl w:val="12"/>
      </w:numPr>
      <w:tabs>
        <w:tab w:val="left" w:pos="1716"/>
        <w:tab w:val="right" w:pos="8970"/>
      </w:tabs>
      <w:spacing w:before="60" w:after="0"/>
      <w:ind w:left="3600" w:hanging="3600"/>
    </w:pPr>
  </w:style>
  <w:style w:type="paragraph" w:customStyle="1" w:styleId="SignatureDefCont">
    <w:name w:val="SignatureDefCont"/>
    <w:basedOn w:val="Normal"/>
    <w:rsid w:val="0020187D"/>
    <w:pPr>
      <w:keepNext/>
      <w:tabs>
        <w:tab w:val="left" w:pos="1716"/>
      </w:tabs>
      <w:spacing w:after="0"/>
      <w:ind w:left="2886" w:hanging="2886"/>
    </w:pPr>
    <w:rPr>
      <w:lang w:val="en-US"/>
    </w:rPr>
  </w:style>
  <w:style w:type="paragraph" w:customStyle="1" w:styleId="TB1">
    <w:name w:val="TB1"/>
    <w:basedOn w:val="Normal"/>
    <w:qFormat/>
    <w:rsid w:val="00B32AAE"/>
    <w:pPr>
      <w:keepNext/>
      <w:keepLines/>
      <w:numPr>
        <w:numId w:val="44"/>
      </w:numPr>
      <w:tabs>
        <w:tab w:val="left" w:pos="720"/>
      </w:tabs>
      <w:spacing w:after="0"/>
      <w:ind w:left="737" w:hanging="380"/>
    </w:pPr>
    <w:rPr>
      <w:rFonts w:ascii="Arial" w:hAnsi="Arial"/>
      <w:sz w:val="18"/>
    </w:rPr>
  </w:style>
  <w:style w:type="character" w:customStyle="1" w:styleId="Nummerdussmbolid">
    <w:name w:val="Nummerdussümbolid"/>
    <w:rsid w:val="00AD5951"/>
  </w:style>
  <w:style w:type="character" w:customStyle="1" w:styleId="Tpploend">
    <w:name w:val="Täpploend"/>
    <w:rsid w:val="00AD5951"/>
    <w:rPr>
      <w:rFonts w:ascii="Courier New" w:eastAsia="Courier New" w:hAnsi="Courier New" w:cs="Courier New"/>
    </w:rPr>
  </w:style>
  <w:style w:type="paragraph" w:customStyle="1" w:styleId="TB2">
    <w:name w:val="TB2"/>
    <w:basedOn w:val="Normal"/>
    <w:qFormat/>
    <w:rsid w:val="00B32AAE"/>
    <w:pPr>
      <w:keepNext/>
      <w:keepLines/>
      <w:numPr>
        <w:numId w:val="48"/>
      </w:numPr>
      <w:tabs>
        <w:tab w:val="left" w:pos="1109"/>
      </w:tabs>
      <w:spacing w:after="0"/>
      <w:ind w:left="1100" w:hanging="380"/>
    </w:pPr>
    <w:rPr>
      <w:rFonts w:ascii="Arial" w:hAnsi="Arial"/>
      <w:sz w:val="18"/>
    </w:rPr>
  </w:style>
  <w:style w:type="character" w:customStyle="1" w:styleId="FooterChar">
    <w:name w:val="Footer Char"/>
    <w:link w:val="Footer"/>
    <w:rsid w:val="00A63B2C"/>
    <w:rPr>
      <w:rFonts w:ascii="Arial" w:hAnsi="Arial"/>
      <w:b/>
      <w:i/>
      <w:noProof/>
      <w:sz w:val="18"/>
      <w:lang w:eastAsia="en-US"/>
    </w:rPr>
  </w:style>
  <w:style w:type="character" w:customStyle="1" w:styleId="EXChar">
    <w:name w:val="EX Char"/>
    <w:link w:val="EX"/>
    <w:rsid w:val="00270C45"/>
    <w:rPr>
      <w:lang w:eastAsia="en-US"/>
    </w:rPr>
  </w:style>
  <w:style w:type="paragraph" w:styleId="CommentSubject">
    <w:name w:val="annotation subject"/>
    <w:basedOn w:val="CommentText"/>
    <w:next w:val="CommentText"/>
    <w:link w:val="CommentSubjectChar"/>
    <w:rsid w:val="00483AD5"/>
    <w:rPr>
      <w:b/>
      <w:bCs/>
    </w:rPr>
  </w:style>
  <w:style w:type="character" w:customStyle="1" w:styleId="CommentTextChar">
    <w:name w:val="Comment Text Char"/>
    <w:link w:val="CommentText"/>
    <w:semiHidden/>
    <w:rsid w:val="00483AD5"/>
    <w:rPr>
      <w:lang w:eastAsia="en-US"/>
    </w:rPr>
  </w:style>
  <w:style w:type="character" w:customStyle="1" w:styleId="CommentSubjectChar">
    <w:name w:val="Comment Subject Char"/>
    <w:basedOn w:val="CommentTextChar"/>
    <w:link w:val="CommentSubject"/>
    <w:rsid w:val="00483AD5"/>
    <w:rPr>
      <w:lang w:eastAsia="en-US"/>
    </w:rPr>
  </w:style>
  <w:style w:type="character" w:customStyle="1" w:styleId="Heading1Char">
    <w:name w:val="Heading 1 Char"/>
    <w:link w:val="Heading1"/>
    <w:uiPriority w:val="9"/>
    <w:rsid w:val="00072818"/>
    <w:rPr>
      <w:rFonts w:ascii="Arial" w:hAnsi="Arial"/>
      <w:sz w:val="36"/>
      <w:lang w:eastAsia="en-US"/>
    </w:rPr>
  </w:style>
  <w:style w:type="character" w:customStyle="1" w:styleId="NOChar">
    <w:name w:val="NO Char"/>
    <w:link w:val="NO"/>
    <w:rsid w:val="00C1446F"/>
    <w:rPr>
      <w:lang w:eastAsia="en-US"/>
    </w:rPr>
  </w:style>
  <w:style w:type="paragraph" w:styleId="Revision">
    <w:name w:val="Revision"/>
    <w:hidden/>
    <w:uiPriority w:val="99"/>
    <w:semiHidden/>
    <w:rsid w:val="007D1B9C"/>
    <w:rPr>
      <w:lang w:eastAsia="en-US"/>
    </w:rPr>
  </w:style>
  <w:style w:type="character" w:customStyle="1" w:styleId="B1Car">
    <w:name w:val="B1+ Car"/>
    <w:link w:val="B1"/>
    <w:rsid w:val="001716EE"/>
    <w:rPr>
      <w:lang w:eastAsia="en-US"/>
    </w:rPr>
  </w:style>
  <w:style w:type="character" w:customStyle="1" w:styleId="Heading4Char">
    <w:name w:val="Heading 4 Char"/>
    <w:link w:val="Heading4"/>
    <w:rsid w:val="001716EE"/>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2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975938">
          <w:marLeft w:val="0"/>
          <w:marRight w:val="0"/>
          <w:marTop w:val="0"/>
          <w:marBottom w:val="0"/>
          <w:divBdr>
            <w:top w:val="none" w:sz="0" w:space="0" w:color="auto"/>
            <w:left w:val="none" w:sz="0" w:space="0" w:color="auto"/>
            <w:bottom w:val="none" w:sz="0" w:space="0" w:color="auto"/>
            <w:right w:val="none" w:sz="0" w:space="0" w:color="auto"/>
          </w:divBdr>
          <w:divsChild>
            <w:div w:id="1900090538">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551309676">
      <w:bodyDiv w:val="1"/>
      <w:marLeft w:val="0"/>
      <w:marRight w:val="0"/>
      <w:marTop w:val="0"/>
      <w:marBottom w:val="0"/>
      <w:divBdr>
        <w:top w:val="none" w:sz="0" w:space="0" w:color="auto"/>
        <w:left w:val="none" w:sz="0" w:space="0" w:color="auto"/>
        <w:bottom w:val="none" w:sz="0" w:space="0" w:color="auto"/>
        <w:right w:val="none" w:sz="0" w:space="0" w:color="auto"/>
      </w:divBdr>
    </w:div>
    <w:div w:id="565803954">
      <w:bodyDiv w:val="1"/>
      <w:marLeft w:val="0"/>
      <w:marRight w:val="0"/>
      <w:marTop w:val="0"/>
      <w:marBottom w:val="0"/>
      <w:divBdr>
        <w:top w:val="none" w:sz="0" w:space="0" w:color="auto"/>
        <w:left w:val="none" w:sz="0" w:space="0" w:color="auto"/>
        <w:bottom w:val="none" w:sz="0" w:space="0" w:color="auto"/>
        <w:right w:val="none" w:sz="0" w:space="0" w:color="auto"/>
      </w:divBdr>
    </w:div>
    <w:div w:id="659508939">
      <w:bodyDiv w:val="1"/>
      <w:marLeft w:val="0"/>
      <w:marRight w:val="0"/>
      <w:marTop w:val="0"/>
      <w:marBottom w:val="0"/>
      <w:divBdr>
        <w:top w:val="none" w:sz="0" w:space="0" w:color="auto"/>
        <w:left w:val="none" w:sz="0" w:space="0" w:color="auto"/>
        <w:bottom w:val="none" w:sz="0" w:space="0" w:color="auto"/>
        <w:right w:val="none" w:sz="0" w:space="0" w:color="auto"/>
      </w:divBdr>
    </w:div>
    <w:div w:id="761881368">
      <w:bodyDiv w:val="1"/>
      <w:marLeft w:val="0"/>
      <w:marRight w:val="0"/>
      <w:marTop w:val="0"/>
      <w:marBottom w:val="0"/>
      <w:divBdr>
        <w:top w:val="none" w:sz="0" w:space="0" w:color="auto"/>
        <w:left w:val="none" w:sz="0" w:space="0" w:color="auto"/>
        <w:bottom w:val="none" w:sz="0" w:space="0" w:color="auto"/>
        <w:right w:val="none" w:sz="0" w:space="0" w:color="auto"/>
      </w:divBdr>
    </w:div>
    <w:div w:id="854003743">
      <w:bodyDiv w:val="1"/>
      <w:marLeft w:val="0"/>
      <w:marRight w:val="0"/>
      <w:marTop w:val="0"/>
      <w:marBottom w:val="0"/>
      <w:divBdr>
        <w:top w:val="none" w:sz="0" w:space="0" w:color="auto"/>
        <w:left w:val="none" w:sz="0" w:space="0" w:color="auto"/>
        <w:bottom w:val="none" w:sz="0" w:space="0" w:color="auto"/>
        <w:right w:val="none" w:sz="0" w:space="0" w:color="auto"/>
      </w:divBdr>
      <w:divsChild>
        <w:div w:id="1728530235">
          <w:marLeft w:val="0"/>
          <w:marRight w:val="0"/>
          <w:marTop w:val="0"/>
          <w:marBottom w:val="0"/>
          <w:divBdr>
            <w:top w:val="none" w:sz="0" w:space="0" w:color="auto"/>
            <w:left w:val="none" w:sz="0" w:space="0" w:color="auto"/>
            <w:bottom w:val="none" w:sz="0" w:space="0" w:color="auto"/>
            <w:right w:val="none" w:sz="0" w:space="0" w:color="auto"/>
          </w:divBdr>
          <w:divsChild>
            <w:div w:id="2846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03387">
      <w:bodyDiv w:val="1"/>
      <w:marLeft w:val="0"/>
      <w:marRight w:val="0"/>
      <w:marTop w:val="0"/>
      <w:marBottom w:val="0"/>
      <w:divBdr>
        <w:top w:val="none" w:sz="0" w:space="0" w:color="auto"/>
        <w:left w:val="none" w:sz="0" w:space="0" w:color="auto"/>
        <w:bottom w:val="none" w:sz="0" w:space="0" w:color="auto"/>
        <w:right w:val="none" w:sz="0" w:space="0" w:color="auto"/>
      </w:divBdr>
    </w:div>
    <w:div w:id="1370883690">
      <w:bodyDiv w:val="1"/>
      <w:marLeft w:val="0"/>
      <w:marRight w:val="0"/>
      <w:marTop w:val="0"/>
      <w:marBottom w:val="0"/>
      <w:divBdr>
        <w:top w:val="none" w:sz="0" w:space="0" w:color="auto"/>
        <w:left w:val="none" w:sz="0" w:space="0" w:color="auto"/>
        <w:bottom w:val="none" w:sz="0" w:space="0" w:color="auto"/>
        <w:right w:val="none" w:sz="0" w:space="0" w:color="auto"/>
      </w:divBdr>
    </w:div>
    <w:div w:id="1513060428">
      <w:bodyDiv w:val="1"/>
      <w:marLeft w:val="0"/>
      <w:marRight w:val="0"/>
      <w:marTop w:val="0"/>
      <w:marBottom w:val="0"/>
      <w:divBdr>
        <w:top w:val="none" w:sz="0" w:space="0" w:color="auto"/>
        <w:left w:val="none" w:sz="0" w:space="0" w:color="auto"/>
        <w:bottom w:val="none" w:sz="0" w:space="0" w:color="auto"/>
        <w:right w:val="none" w:sz="0" w:space="0" w:color="auto"/>
      </w:divBdr>
    </w:div>
    <w:div w:id="1766488996">
      <w:bodyDiv w:val="1"/>
      <w:marLeft w:val="0"/>
      <w:marRight w:val="0"/>
      <w:marTop w:val="0"/>
      <w:marBottom w:val="0"/>
      <w:divBdr>
        <w:top w:val="none" w:sz="0" w:space="0" w:color="auto"/>
        <w:left w:val="none" w:sz="0" w:space="0" w:color="auto"/>
        <w:bottom w:val="none" w:sz="0" w:space="0" w:color="auto"/>
        <w:right w:val="none" w:sz="0" w:space="0" w:color="auto"/>
      </w:divBdr>
    </w:div>
    <w:div w:id="188077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rtal.etsi.org/People/CommiteeSupportStaff.aspx" TargetMode="External"/><Relationship Id="rId18" Type="http://schemas.openxmlformats.org/officeDocument/2006/relationships/hyperlink" Target="http://www.ecma-international.org/publications/standards/Ecma-334.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s://portal.etsi.org/TB/ETSIDeliverableStatus.aspx" TargetMode="External"/><Relationship Id="rId17" Type="http://schemas.openxmlformats.org/officeDocument/2006/relationships/hyperlink" Target="http://java.sun.com/docs/books/jls/third_edition/html/j3TOC.htm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ocbox.etsi.org/Reference/"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tsi.org/standards-search"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portal.etsi.org/Services/editHelp!/Howtostart/ETSIDraftingRules.aspx" TargetMode="External"/><Relationship Id="rId23"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ipr.etsi.org/" TargetMode="External"/><Relationship Id="rId22" Type="http://schemas.openxmlformats.org/officeDocument/2006/relationships/image" Target="media/image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46ECE-067C-4D01-B45E-4B8604336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40</TotalTime>
  <Pages>96</Pages>
  <Words>30922</Words>
  <Characters>176261</Characters>
  <Application>Microsoft Office Word</Application>
  <DocSecurity>0</DocSecurity>
  <Lines>1468</Lines>
  <Paragraphs>413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ETSI ES 201 873-5 V4.8.1</vt:lpstr>
      <vt:lpstr>ETSI ES 201 873-5 V4.5.1</vt:lpstr>
    </vt:vector>
  </TitlesOfParts>
  <Company>ETSI Secretariat</Company>
  <LinksUpToDate>false</LinksUpToDate>
  <CharactersWithSpaces>206770</CharactersWithSpaces>
  <SharedDoc>false</SharedDoc>
  <HLinks>
    <vt:vector size="48" baseType="variant">
      <vt:variant>
        <vt:i4>4915280</vt:i4>
      </vt:variant>
      <vt:variant>
        <vt:i4>825</vt:i4>
      </vt:variant>
      <vt:variant>
        <vt:i4>0</vt:i4>
      </vt:variant>
      <vt:variant>
        <vt:i4>5</vt:i4>
      </vt:variant>
      <vt:variant>
        <vt:lpwstr>http://www.ecma-international.org/publications/standards/Ecma-334.htm</vt:lpwstr>
      </vt:variant>
      <vt:variant>
        <vt:lpwstr/>
      </vt:variant>
      <vt:variant>
        <vt:i4>4915247</vt:i4>
      </vt:variant>
      <vt:variant>
        <vt:i4>813</vt:i4>
      </vt:variant>
      <vt:variant>
        <vt:i4>0</vt:i4>
      </vt:variant>
      <vt:variant>
        <vt:i4>5</vt:i4>
      </vt:variant>
      <vt:variant>
        <vt:lpwstr>http://java.sun.com/docs/books/jls/third_edition/html/j3TOC.html</vt:lpwstr>
      </vt:variant>
      <vt:variant>
        <vt:lpwstr/>
      </vt:variant>
      <vt:variant>
        <vt:i4>1376287</vt:i4>
      </vt:variant>
      <vt:variant>
        <vt:i4>795</vt:i4>
      </vt:variant>
      <vt:variant>
        <vt:i4>0</vt:i4>
      </vt:variant>
      <vt:variant>
        <vt:i4>5</vt:i4>
      </vt:variant>
      <vt:variant>
        <vt:lpwstr>http://docbox.etsi.org/Reference</vt:lpwstr>
      </vt:variant>
      <vt:variant>
        <vt:lpwstr/>
      </vt:variant>
      <vt:variant>
        <vt:i4>7995444</vt:i4>
      </vt:variant>
      <vt:variant>
        <vt:i4>789</vt:i4>
      </vt:variant>
      <vt:variant>
        <vt:i4>0</vt:i4>
      </vt:variant>
      <vt:variant>
        <vt:i4>5</vt:i4>
      </vt:variant>
      <vt:variant>
        <vt:lpwstr>http://portal.etsi.org/Help/editHelp!/Howtostart/ETSIDraftingRules.aspx</vt:lpwstr>
      </vt:variant>
      <vt:variant>
        <vt:lpwstr/>
      </vt:variant>
      <vt:variant>
        <vt:i4>3538988</vt:i4>
      </vt:variant>
      <vt:variant>
        <vt:i4>783</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201 873-5 V4.8.1</dc:title>
  <dc:subject>Methods for Testing and Specification (MTS)</dc:subject>
  <dc:creator>CML</dc:creator>
  <cp:keywords>interface, methodology, runtime, testing, TRI, TTCN-3</cp:keywords>
  <cp:lastModifiedBy>Tomáš Urban</cp:lastModifiedBy>
  <cp:revision>5</cp:revision>
  <cp:lastPrinted>2014-03-11T14:19:00Z</cp:lastPrinted>
  <dcterms:created xsi:type="dcterms:W3CDTF">2021-11-15T09:59:00Z</dcterms:created>
  <dcterms:modified xsi:type="dcterms:W3CDTF">2021-11-15T12:11:00Z</dcterms:modified>
</cp:coreProperties>
</file>